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BD472" w14:textId="77777777" w:rsidR="00666CDE" w:rsidRPr="003413AF" w:rsidRDefault="00666CDE" w:rsidP="006A3A49">
      <w:pPr>
        <w:spacing w:after="0" w:line="240" w:lineRule="auto"/>
        <w:jc w:val="right"/>
        <w:rPr>
          <w:rFonts w:ascii="Calibri" w:eastAsia="Calibri" w:hAnsi="Calibri" w:cs="Times New Roman"/>
          <w:b/>
        </w:rPr>
      </w:pPr>
      <w:r w:rsidRPr="003413AF">
        <w:rPr>
          <w:rFonts w:ascii="Calibri" w:eastAsia="Calibri" w:hAnsi="Calibri" w:cs="Times New Roman"/>
          <w:b/>
        </w:rPr>
        <w:t>ANEXA 1</w:t>
      </w:r>
    </w:p>
    <w:p w14:paraId="73E1DEF2" w14:textId="77777777" w:rsidR="005C588D" w:rsidRPr="00342914" w:rsidRDefault="005C588D" w:rsidP="006A3A49">
      <w:pPr>
        <w:spacing w:after="0" w:line="240" w:lineRule="auto"/>
        <w:jc w:val="both"/>
        <w:rPr>
          <w:rFonts w:ascii="Calibri" w:eastAsia="Calibri" w:hAnsi="Calibri" w:cs="Times New Roman"/>
          <w:b/>
          <w:sz w:val="28"/>
          <w:szCs w:val="28"/>
        </w:rPr>
      </w:pPr>
      <w:r w:rsidRPr="00342914">
        <w:rPr>
          <w:rFonts w:ascii="Calibri" w:eastAsia="Calibri" w:hAnsi="Calibri" w:cs="Times New Roman"/>
          <w:b/>
          <w:sz w:val="28"/>
          <w:szCs w:val="28"/>
        </w:rPr>
        <w:t xml:space="preserve">Programul </w:t>
      </w:r>
      <w:r w:rsidR="00DD08DE" w:rsidRPr="00342914">
        <w:rPr>
          <w:rFonts w:ascii="Calibri" w:eastAsia="Calibri" w:hAnsi="Calibri" w:cs="Times New Roman"/>
          <w:b/>
          <w:sz w:val="28"/>
          <w:szCs w:val="28"/>
        </w:rPr>
        <w:t>Operațional</w:t>
      </w:r>
      <w:r w:rsidRPr="00342914">
        <w:rPr>
          <w:rFonts w:ascii="Calibri" w:eastAsia="Calibri" w:hAnsi="Calibri" w:cs="Times New Roman"/>
          <w:b/>
          <w:sz w:val="28"/>
          <w:szCs w:val="28"/>
        </w:rPr>
        <w:t xml:space="preserve"> </w:t>
      </w:r>
      <w:r w:rsidR="00DD08DE" w:rsidRPr="00342914">
        <w:rPr>
          <w:rFonts w:ascii="Calibri" w:eastAsia="Calibri" w:hAnsi="Calibri" w:cs="Times New Roman"/>
          <w:b/>
          <w:sz w:val="28"/>
          <w:szCs w:val="28"/>
        </w:rPr>
        <w:t>Capital Uman</w:t>
      </w:r>
    </w:p>
    <w:p w14:paraId="3B32D955" w14:textId="77777777" w:rsidR="005C588D" w:rsidRPr="00342914" w:rsidRDefault="005C588D" w:rsidP="006A3A49">
      <w:pPr>
        <w:spacing w:after="0" w:line="240" w:lineRule="auto"/>
        <w:jc w:val="both"/>
        <w:rPr>
          <w:rFonts w:ascii="Calibri" w:eastAsia="Calibri" w:hAnsi="Calibri" w:cs="Times New Roman"/>
          <w:b/>
          <w:sz w:val="28"/>
          <w:szCs w:val="28"/>
        </w:rPr>
      </w:pPr>
      <w:r w:rsidRPr="00342914">
        <w:rPr>
          <w:rFonts w:ascii="Calibri" w:eastAsia="Calibri" w:hAnsi="Calibri" w:cs="Times New Roman"/>
          <w:b/>
          <w:sz w:val="28"/>
          <w:szCs w:val="28"/>
        </w:rPr>
        <w:t xml:space="preserve">Axa prioritară </w:t>
      </w:r>
      <w:r w:rsidR="00DD08DE" w:rsidRPr="00342914">
        <w:rPr>
          <w:rFonts w:ascii="Calibri" w:eastAsia="Calibri" w:hAnsi="Calibri" w:cs="Times New Roman"/>
          <w:b/>
          <w:sz w:val="28"/>
          <w:szCs w:val="28"/>
        </w:rPr>
        <w:t>6</w:t>
      </w:r>
    </w:p>
    <w:p w14:paraId="28C86F9E" w14:textId="77777777" w:rsidR="005C588D" w:rsidRPr="00342914" w:rsidRDefault="005C588D" w:rsidP="006A3A49">
      <w:pPr>
        <w:spacing w:after="0" w:line="240" w:lineRule="auto"/>
        <w:jc w:val="both"/>
        <w:rPr>
          <w:rFonts w:ascii="Calibri" w:eastAsia="Calibri" w:hAnsi="Calibri" w:cs="Times New Roman"/>
          <w:b/>
          <w:sz w:val="28"/>
          <w:szCs w:val="28"/>
        </w:rPr>
      </w:pPr>
      <w:r w:rsidRPr="00342914">
        <w:rPr>
          <w:rFonts w:ascii="Calibri" w:eastAsia="Calibri" w:hAnsi="Calibri" w:cs="Times New Roman"/>
          <w:b/>
          <w:sz w:val="28"/>
          <w:szCs w:val="28"/>
        </w:rPr>
        <w:t xml:space="preserve">Prioritatea de investiții </w:t>
      </w:r>
      <w:r w:rsidR="00DD08DE" w:rsidRPr="00342914">
        <w:rPr>
          <w:rFonts w:ascii="Calibri" w:eastAsia="Calibri" w:hAnsi="Calibri" w:cs="Times New Roman"/>
          <w:b/>
          <w:sz w:val="28"/>
          <w:szCs w:val="28"/>
        </w:rPr>
        <w:t>10(i)</w:t>
      </w:r>
    </w:p>
    <w:p w14:paraId="2C6EBCCB" w14:textId="55FAE277" w:rsidR="008C53C5" w:rsidRPr="00342914" w:rsidRDefault="00DD08DE" w:rsidP="006A3A49">
      <w:pPr>
        <w:spacing w:after="0" w:line="240" w:lineRule="auto"/>
        <w:jc w:val="both"/>
        <w:rPr>
          <w:rFonts w:ascii="Calibri" w:eastAsia="Calibri" w:hAnsi="Calibri" w:cs="Times New Roman"/>
          <w:b/>
          <w:sz w:val="28"/>
          <w:szCs w:val="28"/>
        </w:rPr>
      </w:pPr>
      <w:r w:rsidRPr="00342914">
        <w:rPr>
          <w:rFonts w:ascii="Calibri" w:eastAsia="Calibri" w:hAnsi="Calibri" w:cs="Times New Roman"/>
          <w:b/>
          <w:sz w:val="28"/>
          <w:szCs w:val="28"/>
        </w:rPr>
        <w:t>Obiectiv</w:t>
      </w:r>
      <w:r w:rsidR="00EF3F63">
        <w:rPr>
          <w:rFonts w:ascii="Calibri" w:eastAsia="Calibri" w:hAnsi="Calibri" w:cs="Times New Roman"/>
          <w:b/>
          <w:sz w:val="28"/>
          <w:szCs w:val="28"/>
        </w:rPr>
        <w:t>e</w:t>
      </w:r>
      <w:r w:rsidRPr="00342914">
        <w:rPr>
          <w:rFonts w:ascii="Calibri" w:eastAsia="Calibri" w:hAnsi="Calibri" w:cs="Times New Roman"/>
          <w:b/>
          <w:sz w:val="28"/>
          <w:szCs w:val="28"/>
        </w:rPr>
        <w:t xml:space="preserve"> Specific</w:t>
      </w:r>
      <w:r w:rsidR="00EF3F63">
        <w:rPr>
          <w:rFonts w:ascii="Calibri" w:eastAsia="Calibri" w:hAnsi="Calibri" w:cs="Times New Roman"/>
          <w:b/>
          <w:sz w:val="28"/>
          <w:szCs w:val="28"/>
        </w:rPr>
        <w:t>e</w:t>
      </w:r>
      <w:r w:rsidRPr="00342914">
        <w:rPr>
          <w:rFonts w:ascii="Calibri" w:eastAsia="Calibri" w:hAnsi="Calibri" w:cs="Times New Roman"/>
          <w:b/>
          <w:sz w:val="28"/>
          <w:szCs w:val="28"/>
        </w:rPr>
        <w:t xml:space="preserve"> </w:t>
      </w:r>
      <w:r w:rsidR="004836FF">
        <w:rPr>
          <w:rFonts w:ascii="Calibri" w:eastAsia="Calibri" w:hAnsi="Calibri" w:cs="Times New Roman"/>
          <w:b/>
          <w:sz w:val="28"/>
          <w:szCs w:val="28"/>
        </w:rPr>
        <w:t xml:space="preserve">6.2, </w:t>
      </w:r>
      <w:r w:rsidRPr="00342914">
        <w:rPr>
          <w:rFonts w:ascii="Calibri" w:eastAsia="Calibri" w:hAnsi="Calibri" w:cs="Times New Roman"/>
          <w:b/>
          <w:sz w:val="28"/>
          <w:szCs w:val="28"/>
        </w:rPr>
        <w:t>6.</w:t>
      </w:r>
      <w:r w:rsidR="004836FF">
        <w:rPr>
          <w:rFonts w:ascii="Calibri" w:eastAsia="Calibri" w:hAnsi="Calibri" w:cs="Times New Roman"/>
          <w:b/>
          <w:sz w:val="28"/>
          <w:szCs w:val="28"/>
        </w:rPr>
        <w:t>3</w:t>
      </w:r>
      <w:r w:rsidR="004836FF" w:rsidRPr="00342914">
        <w:rPr>
          <w:rFonts w:ascii="Calibri" w:eastAsia="Calibri" w:hAnsi="Calibri" w:cs="Times New Roman"/>
          <w:b/>
          <w:sz w:val="28"/>
          <w:szCs w:val="28"/>
        </w:rPr>
        <w:t xml:space="preserve"> </w:t>
      </w:r>
      <w:r w:rsidRPr="00342914">
        <w:rPr>
          <w:rFonts w:ascii="Calibri" w:eastAsia="Calibri" w:hAnsi="Calibri" w:cs="Times New Roman"/>
          <w:b/>
          <w:sz w:val="28"/>
          <w:szCs w:val="28"/>
        </w:rPr>
        <w:t>și 6</w:t>
      </w:r>
      <w:r w:rsidR="004836FF">
        <w:rPr>
          <w:rFonts w:ascii="Calibri" w:eastAsia="Calibri" w:hAnsi="Calibri" w:cs="Times New Roman"/>
          <w:b/>
          <w:sz w:val="28"/>
          <w:szCs w:val="28"/>
        </w:rPr>
        <w:t>.6</w:t>
      </w:r>
      <w:r w:rsidR="004836FF" w:rsidRPr="00342914" w:rsidDel="004836FF">
        <w:rPr>
          <w:rFonts w:ascii="Calibri" w:eastAsia="Calibri" w:hAnsi="Calibri" w:cs="Times New Roman"/>
          <w:b/>
          <w:sz w:val="28"/>
          <w:szCs w:val="28"/>
        </w:rPr>
        <w:t xml:space="preserve"> </w:t>
      </w:r>
    </w:p>
    <w:p w14:paraId="2F4D7AA9" w14:textId="77777777" w:rsidR="005C588D" w:rsidRPr="00342914" w:rsidRDefault="005C588D" w:rsidP="00035D79">
      <w:pPr>
        <w:spacing w:after="0" w:line="240" w:lineRule="auto"/>
        <w:jc w:val="both"/>
        <w:rPr>
          <w:rFonts w:ascii="Calibri" w:eastAsia="Calibri" w:hAnsi="Calibri" w:cs="Times New Roman"/>
          <w:b/>
          <w:sz w:val="28"/>
          <w:szCs w:val="28"/>
        </w:rPr>
      </w:pPr>
    </w:p>
    <w:p w14:paraId="4A6760BD" w14:textId="77777777" w:rsidR="005C588D" w:rsidRPr="003413AF" w:rsidRDefault="005C588D" w:rsidP="00035D79">
      <w:pPr>
        <w:spacing w:after="0" w:line="240" w:lineRule="auto"/>
        <w:jc w:val="both"/>
        <w:rPr>
          <w:rFonts w:ascii="Calibri" w:eastAsia="Calibri" w:hAnsi="Calibri" w:cs="Times New Roman"/>
          <w:b/>
        </w:rPr>
      </w:pPr>
    </w:p>
    <w:p w14:paraId="7AF7071A" w14:textId="77777777" w:rsidR="005C588D" w:rsidRPr="003413AF" w:rsidRDefault="005C588D" w:rsidP="00035D79">
      <w:pPr>
        <w:spacing w:after="0" w:line="240" w:lineRule="auto"/>
        <w:jc w:val="both"/>
        <w:rPr>
          <w:rFonts w:ascii="Calibri" w:eastAsia="Calibri" w:hAnsi="Calibri" w:cs="Times New Roman"/>
          <w:b/>
        </w:rPr>
      </w:pPr>
    </w:p>
    <w:p w14:paraId="71D8657B" w14:textId="77777777" w:rsidR="005C588D" w:rsidRPr="00342914" w:rsidRDefault="009838FB" w:rsidP="00F75C63">
      <w:pPr>
        <w:spacing w:after="0" w:line="240" w:lineRule="auto"/>
        <w:jc w:val="both"/>
        <w:rPr>
          <w:rFonts w:ascii="Calibri" w:eastAsia="Calibri" w:hAnsi="Calibri" w:cs="Times New Roman"/>
          <w:sz w:val="28"/>
          <w:szCs w:val="28"/>
        </w:rPr>
      </w:pPr>
      <w:r w:rsidRPr="00342914">
        <w:rPr>
          <w:rFonts w:ascii="Calibri" w:eastAsia="Calibri" w:hAnsi="Calibri" w:cs="Times New Roman"/>
          <w:sz w:val="28"/>
          <w:szCs w:val="28"/>
        </w:rPr>
        <w:t>Apelul de proiecte nr. ..</w:t>
      </w:r>
      <w:r w:rsidR="005C588D" w:rsidRPr="00342914">
        <w:rPr>
          <w:rFonts w:ascii="Calibri" w:eastAsia="Calibri" w:hAnsi="Calibri" w:cs="Times New Roman"/>
          <w:sz w:val="28"/>
          <w:szCs w:val="28"/>
        </w:rPr>
        <w:t>…</w:t>
      </w:r>
    </w:p>
    <w:p w14:paraId="15BA1566" w14:textId="77777777" w:rsidR="00861294" w:rsidRPr="00342914" w:rsidRDefault="00861294" w:rsidP="00EA6EFE">
      <w:pPr>
        <w:spacing w:after="0" w:line="240" w:lineRule="auto"/>
        <w:jc w:val="both"/>
        <w:rPr>
          <w:rFonts w:ascii="Calibri" w:eastAsia="Calibri" w:hAnsi="Calibri" w:cs="Times New Roman"/>
          <w:sz w:val="28"/>
          <w:szCs w:val="28"/>
        </w:rPr>
      </w:pPr>
    </w:p>
    <w:p w14:paraId="1ED3AB52" w14:textId="77777777" w:rsidR="00861294" w:rsidRPr="00342914" w:rsidRDefault="00861294" w:rsidP="00035D79">
      <w:pPr>
        <w:spacing w:after="0" w:line="240" w:lineRule="auto"/>
        <w:jc w:val="both"/>
        <w:rPr>
          <w:rFonts w:ascii="Calibri" w:eastAsia="Calibri" w:hAnsi="Calibri" w:cs="Times New Roman"/>
          <w:sz w:val="28"/>
          <w:szCs w:val="28"/>
        </w:rPr>
      </w:pPr>
    </w:p>
    <w:p w14:paraId="39602448" w14:textId="77777777" w:rsidR="005C588D" w:rsidRPr="00342914" w:rsidRDefault="005C588D" w:rsidP="00035D79">
      <w:pPr>
        <w:spacing w:after="0" w:line="240" w:lineRule="auto"/>
        <w:jc w:val="both"/>
        <w:rPr>
          <w:rFonts w:ascii="Calibri" w:eastAsia="Calibri" w:hAnsi="Calibri" w:cs="Times New Roman"/>
          <w:b/>
          <w:sz w:val="28"/>
          <w:szCs w:val="28"/>
        </w:rPr>
      </w:pPr>
    </w:p>
    <w:p w14:paraId="385CC08A" w14:textId="77777777" w:rsidR="005C588D" w:rsidRPr="00342914" w:rsidRDefault="005C588D" w:rsidP="00035D79">
      <w:pPr>
        <w:spacing w:after="0" w:line="240" w:lineRule="auto"/>
        <w:jc w:val="center"/>
        <w:rPr>
          <w:rFonts w:ascii="Calibri" w:eastAsia="Calibri" w:hAnsi="Calibri" w:cs="Times New Roman"/>
          <w:b/>
          <w:sz w:val="28"/>
          <w:szCs w:val="28"/>
        </w:rPr>
      </w:pPr>
      <w:r w:rsidRPr="00342914">
        <w:rPr>
          <w:rFonts w:ascii="Calibri" w:eastAsia="Calibri" w:hAnsi="Calibri" w:cs="Times New Roman"/>
          <w:b/>
          <w:sz w:val="28"/>
          <w:szCs w:val="28"/>
        </w:rPr>
        <w:t>GHIDUL SOLICITANTULUI</w:t>
      </w:r>
    </w:p>
    <w:p w14:paraId="59533490" w14:textId="77777777" w:rsidR="005C588D" w:rsidRPr="00342914" w:rsidRDefault="005C588D" w:rsidP="00035D79">
      <w:pPr>
        <w:spacing w:after="0" w:line="240" w:lineRule="auto"/>
        <w:jc w:val="center"/>
        <w:rPr>
          <w:rFonts w:ascii="Calibri" w:eastAsia="Calibri" w:hAnsi="Calibri" w:cs="Times New Roman"/>
          <w:sz w:val="28"/>
          <w:szCs w:val="28"/>
        </w:rPr>
      </w:pPr>
    </w:p>
    <w:p w14:paraId="68146E9F" w14:textId="6E24DDF6" w:rsidR="005C588D" w:rsidRPr="00342914" w:rsidRDefault="00AE7A54" w:rsidP="00035D79">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lang w:val="en-US"/>
        </w:rPr>
        <w:t xml:space="preserve">PROGRAMUL </w:t>
      </w:r>
      <w:r w:rsidR="004836FF">
        <w:rPr>
          <w:rFonts w:ascii="Calibri" w:eastAsia="Calibri" w:hAnsi="Calibri" w:cs="Times New Roman"/>
          <w:b/>
          <w:sz w:val="28"/>
          <w:szCs w:val="28"/>
          <w:lang w:val="en-US"/>
        </w:rPr>
        <w:t>„</w:t>
      </w:r>
      <w:r w:rsidR="008A4C9F" w:rsidRPr="00342914">
        <w:rPr>
          <w:rFonts w:ascii="Calibri" w:eastAsia="Calibri" w:hAnsi="Calibri" w:cs="Times New Roman"/>
          <w:b/>
          <w:sz w:val="28"/>
          <w:szCs w:val="28"/>
        </w:rPr>
        <w:t>PROFESORI MOTIVAȚI ÎN ȘCOLI DEFAVORIZATE”</w:t>
      </w:r>
    </w:p>
    <w:p w14:paraId="72E4C2B1" w14:textId="77777777" w:rsidR="005C588D" w:rsidRPr="00342914" w:rsidRDefault="005C588D" w:rsidP="00035D79">
      <w:pPr>
        <w:spacing w:after="0" w:line="240" w:lineRule="auto"/>
        <w:jc w:val="both"/>
        <w:rPr>
          <w:rFonts w:ascii="Calibri" w:eastAsia="Calibri" w:hAnsi="Calibri" w:cs="Times New Roman"/>
          <w:color w:val="3078BA"/>
          <w:sz w:val="28"/>
          <w:szCs w:val="28"/>
        </w:rPr>
      </w:pPr>
    </w:p>
    <w:p w14:paraId="4D0E06F2" w14:textId="77777777" w:rsidR="005C588D" w:rsidRPr="00342914" w:rsidRDefault="005C588D" w:rsidP="00035D79">
      <w:pPr>
        <w:spacing w:after="0" w:line="240" w:lineRule="auto"/>
        <w:jc w:val="both"/>
        <w:rPr>
          <w:rFonts w:ascii="Calibri" w:eastAsia="Calibri" w:hAnsi="Calibri" w:cs="Times New Roman"/>
          <w:sz w:val="28"/>
          <w:szCs w:val="28"/>
        </w:rPr>
      </w:pPr>
    </w:p>
    <w:p w14:paraId="2E2D5B7D" w14:textId="77777777" w:rsidR="00C56788" w:rsidRPr="00342914" w:rsidRDefault="00C56788" w:rsidP="00035D79">
      <w:pPr>
        <w:spacing w:after="0" w:line="240" w:lineRule="auto"/>
        <w:jc w:val="both"/>
        <w:rPr>
          <w:rFonts w:ascii="Calibri" w:eastAsia="Calibri" w:hAnsi="Calibri" w:cs="Times New Roman"/>
          <w:i/>
          <w:sz w:val="28"/>
          <w:szCs w:val="28"/>
          <w:highlight w:val="yellow"/>
        </w:rPr>
      </w:pPr>
      <w:bookmarkStart w:id="0" w:name="_GoBack"/>
      <w:bookmarkEnd w:id="0"/>
    </w:p>
    <w:p w14:paraId="1D1BA1A1" w14:textId="77777777" w:rsidR="005C588D" w:rsidRPr="00342914" w:rsidRDefault="005C588D" w:rsidP="00035D79">
      <w:pPr>
        <w:spacing w:after="0" w:line="240" w:lineRule="auto"/>
        <w:jc w:val="both"/>
        <w:rPr>
          <w:rFonts w:ascii="Calibri" w:eastAsia="Calibri" w:hAnsi="Calibri" w:cs="Times New Roman"/>
          <w:sz w:val="28"/>
          <w:szCs w:val="28"/>
        </w:rPr>
      </w:pPr>
    </w:p>
    <w:p w14:paraId="48146173" w14:textId="77777777" w:rsidR="002578AC" w:rsidRPr="00342914" w:rsidRDefault="002578AC" w:rsidP="00035D79">
      <w:pPr>
        <w:spacing w:after="0" w:line="240" w:lineRule="auto"/>
        <w:jc w:val="both"/>
        <w:rPr>
          <w:rFonts w:ascii="Calibri" w:eastAsia="Calibri" w:hAnsi="Calibri" w:cs="Times New Roman"/>
          <w:b/>
          <w:bCs/>
          <w:smallCaps/>
          <w:sz w:val="28"/>
          <w:szCs w:val="28"/>
        </w:rPr>
      </w:pPr>
    </w:p>
    <w:p w14:paraId="50EB48F3" w14:textId="77777777" w:rsidR="002578AC" w:rsidRPr="003413AF" w:rsidRDefault="002578AC" w:rsidP="00035D79">
      <w:pPr>
        <w:spacing w:after="0" w:line="240" w:lineRule="auto"/>
        <w:jc w:val="both"/>
        <w:rPr>
          <w:rFonts w:ascii="Calibri" w:eastAsia="Calibri" w:hAnsi="Calibri" w:cs="Times New Roman"/>
          <w:b/>
          <w:bCs/>
          <w:smallCaps/>
        </w:rPr>
      </w:pPr>
    </w:p>
    <w:p w14:paraId="6D5A79C0" w14:textId="77777777" w:rsidR="00F253DB" w:rsidRPr="003413AF" w:rsidRDefault="00F253DB" w:rsidP="00035D79">
      <w:pPr>
        <w:spacing w:after="0" w:line="240" w:lineRule="auto"/>
        <w:rPr>
          <w:rFonts w:ascii="Calibri" w:eastAsia="Calibri" w:hAnsi="Calibri" w:cs="Times New Roman"/>
        </w:rPr>
      </w:pPr>
      <w:r w:rsidRPr="003413AF">
        <w:rPr>
          <w:rFonts w:ascii="Calibri" w:eastAsia="Calibri" w:hAnsi="Calibri" w:cs="Times New Roman"/>
        </w:rPr>
        <w:br w:type="page"/>
      </w:r>
    </w:p>
    <w:p w14:paraId="42FDB508" w14:textId="77777777" w:rsidR="005C588D" w:rsidRPr="003413AF" w:rsidRDefault="005C588D" w:rsidP="00035D79">
      <w:pPr>
        <w:spacing w:after="0" w:line="240" w:lineRule="auto"/>
        <w:jc w:val="center"/>
        <w:rPr>
          <w:rFonts w:ascii="Calibri" w:eastAsia="Calibri" w:hAnsi="Calibri" w:cs="Times New Roman"/>
          <w:b/>
        </w:rPr>
      </w:pPr>
      <w:r w:rsidRPr="003413AF">
        <w:rPr>
          <w:rFonts w:ascii="Calibri" w:eastAsia="Calibri" w:hAnsi="Calibri" w:cs="Times New Roman"/>
          <w:b/>
        </w:rPr>
        <w:lastRenderedPageBreak/>
        <w:t>CUPRINS</w:t>
      </w:r>
    </w:p>
    <w:p w14:paraId="1A16DE88" w14:textId="77777777" w:rsidR="00CB70EF" w:rsidRPr="003413AF" w:rsidRDefault="00CB70EF" w:rsidP="00F75C63">
      <w:pPr>
        <w:spacing w:after="0" w:line="240" w:lineRule="auto"/>
        <w:jc w:val="both"/>
        <w:rPr>
          <w:rFonts w:ascii="Calibri" w:eastAsia="Calibri" w:hAnsi="Calibri" w:cs="Times New Roman"/>
        </w:rPr>
      </w:pPr>
    </w:p>
    <w:p w14:paraId="7A63CD16" w14:textId="77777777" w:rsidR="005C588D" w:rsidRPr="003413AF" w:rsidRDefault="00CB70EF" w:rsidP="00EA6EFE">
      <w:pPr>
        <w:shd w:val="clear" w:color="auto" w:fill="D9D9D9" w:themeFill="background1" w:themeFillShade="D9"/>
        <w:spacing w:after="0" w:line="240" w:lineRule="auto"/>
        <w:jc w:val="both"/>
        <w:rPr>
          <w:rFonts w:ascii="Calibri" w:eastAsia="Calibri" w:hAnsi="Calibri" w:cs="Times New Roman"/>
          <w:b/>
        </w:rPr>
      </w:pPr>
      <w:r w:rsidRPr="003413AF">
        <w:rPr>
          <w:rFonts w:ascii="Calibri" w:eastAsia="Calibri" w:hAnsi="Calibri" w:cs="Times New Roman"/>
          <w:b/>
        </w:rPr>
        <w:t>CAPITOLUL 1</w:t>
      </w:r>
      <w:r w:rsidR="005C588D" w:rsidRPr="003413AF">
        <w:rPr>
          <w:rFonts w:ascii="Calibri" w:eastAsia="Calibri" w:hAnsi="Calibri" w:cs="Times New Roman"/>
          <w:b/>
        </w:rPr>
        <w:t>. Informații despre apelul de proiecte</w:t>
      </w:r>
    </w:p>
    <w:p w14:paraId="61BFC258" w14:textId="77777777" w:rsidR="001C0BFF" w:rsidRPr="003413AF" w:rsidRDefault="001C0BFF" w:rsidP="00035D79">
      <w:pPr>
        <w:pStyle w:val="ListParagraph"/>
        <w:tabs>
          <w:tab w:val="left" w:pos="3240"/>
        </w:tabs>
        <w:spacing w:after="0" w:line="240" w:lineRule="auto"/>
        <w:ind w:left="792"/>
        <w:jc w:val="both"/>
        <w:rPr>
          <w:rFonts w:ascii="Calibri" w:eastAsia="Calibri" w:hAnsi="Calibri" w:cs="Times New Roman"/>
        </w:rPr>
      </w:pPr>
    </w:p>
    <w:p w14:paraId="148FA5D4" w14:textId="77777777" w:rsidR="005C588D" w:rsidRPr="00035D79" w:rsidRDefault="005C588D" w:rsidP="00035D79">
      <w:pPr>
        <w:pStyle w:val="ListParagraph"/>
        <w:numPr>
          <w:ilvl w:val="1"/>
          <w:numId w:val="2"/>
        </w:numPr>
        <w:tabs>
          <w:tab w:val="left" w:pos="3240"/>
        </w:tabs>
        <w:spacing w:after="0" w:line="240" w:lineRule="auto"/>
        <w:ind w:left="540" w:hanging="540"/>
        <w:contextualSpacing w:val="0"/>
        <w:jc w:val="both"/>
        <w:rPr>
          <w:rFonts w:eastAsia="Calibri" w:cs="Times New Roman"/>
          <w:b/>
          <w:color w:val="31849B" w:themeColor="accent5" w:themeShade="BF"/>
          <w:sz w:val="24"/>
          <w:szCs w:val="24"/>
        </w:rPr>
      </w:pPr>
      <w:r w:rsidRPr="00035D79">
        <w:rPr>
          <w:rFonts w:eastAsia="Calibri" w:cs="Times New Roman"/>
          <w:b/>
          <w:color w:val="31849B" w:themeColor="accent5" w:themeShade="BF"/>
          <w:sz w:val="24"/>
          <w:szCs w:val="24"/>
        </w:rPr>
        <w:t xml:space="preserve">Axa prioritară, prioritatea de investiții, </w:t>
      </w:r>
      <w:r w:rsidR="001C0BFF" w:rsidRPr="00035D79">
        <w:rPr>
          <w:rFonts w:eastAsia="Calibri" w:cs="Times New Roman"/>
          <w:b/>
          <w:color w:val="31849B" w:themeColor="accent5" w:themeShade="BF"/>
          <w:sz w:val="24"/>
          <w:szCs w:val="24"/>
        </w:rPr>
        <w:t>obiectivele specifice al</w:t>
      </w:r>
      <w:r w:rsidR="00E65519" w:rsidRPr="00035D79">
        <w:rPr>
          <w:rFonts w:eastAsia="Calibri" w:cs="Times New Roman"/>
          <w:b/>
          <w:color w:val="31849B" w:themeColor="accent5" w:themeShade="BF"/>
          <w:sz w:val="24"/>
          <w:szCs w:val="24"/>
        </w:rPr>
        <w:t>e</w:t>
      </w:r>
      <w:r w:rsidR="001C0BFF" w:rsidRPr="00035D79">
        <w:rPr>
          <w:rFonts w:eastAsia="Calibri" w:cs="Times New Roman"/>
          <w:b/>
          <w:color w:val="31849B" w:themeColor="accent5" w:themeShade="BF"/>
          <w:sz w:val="24"/>
          <w:szCs w:val="24"/>
        </w:rPr>
        <w:t xml:space="preserve"> programului operațional</w:t>
      </w:r>
    </w:p>
    <w:p w14:paraId="65D97328" w14:textId="77777777" w:rsidR="00DB0206" w:rsidRPr="003413AF" w:rsidRDefault="00DB0206" w:rsidP="00035D79">
      <w:pPr>
        <w:tabs>
          <w:tab w:val="left" w:pos="810"/>
        </w:tabs>
        <w:spacing w:after="0" w:line="240" w:lineRule="auto"/>
        <w:ind w:left="540"/>
        <w:jc w:val="both"/>
        <w:rPr>
          <w:rFonts w:ascii="Calibri" w:eastAsia="Calibri" w:hAnsi="Calibri" w:cs="Times New Roman"/>
          <w:i/>
          <w:color w:val="5B9BD5"/>
          <w14:textFill>
            <w14:solidFill>
              <w14:srgbClr w14:val="5B9BD5">
                <w14:lumMod w14:val="75000"/>
              </w14:srgbClr>
            </w14:solidFill>
          </w14:textFill>
        </w:rPr>
      </w:pPr>
    </w:p>
    <w:p w14:paraId="6223A7C3" w14:textId="77777777" w:rsidR="00DD08DE" w:rsidRPr="00DD08DE" w:rsidRDefault="00DD08DE" w:rsidP="00035D79">
      <w:pPr>
        <w:tabs>
          <w:tab w:val="left" w:pos="810"/>
        </w:tabs>
        <w:spacing w:after="0" w:line="240" w:lineRule="auto"/>
        <w:ind w:left="540"/>
        <w:jc w:val="both"/>
        <w:rPr>
          <w:rFonts w:cs="Times New Roman"/>
        </w:rPr>
      </w:pPr>
      <w:r w:rsidRPr="00DD08DE">
        <w:rPr>
          <w:rFonts w:cs="Times New Roman"/>
          <w:b/>
        </w:rPr>
        <w:t xml:space="preserve">Axa Prioritară </w:t>
      </w:r>
      <w:r w:rsidRPr="00DD08DE">
        <w:rPr>
          <w:rFonts w:cs="Times New Roman"/>
        </w:rPr>
        <w:t xml:space="preserve">(AP) 6 </w:t>
      </w:r>
      <w:r w:rsidR="004836FF">
        <w:rPr>
          <w:rFonts w:cs="Times New Roman"/>
        </w:rPr>
        <w:t>„</w:t>
      </w:r>
      <w:r w:rsidRPr="00DD08DE">
        <w:rPr>
          <w:rFonts w:cs="Times New Roman"/>
          <w:b/>
        </w:rPr>
        <w:t>Educație și competențe</w:t>
      </w:r>
      <w:r w:rsidRPr="00DD08DE">
        <w:rPr>
          <w:rFonts w:cs="Times New Roman"/>
        </w:rPr>
        <w:t>”.</w:t>
      </w:r>
    </w:p>
    <w:p w14:paraId="32252538" w14:textId="77777777" w:rsidR="00DD08DE" w:rsidRPr="00DD08DE" w:rsidRDefault="00DD08DE" w:rsidP="000F4884">
      <w:pPr>
        <w:tabs>
          <w:tab w:val="left" w:pos="810"/>
        </w:tabs>
        <w:spacing w:before="120" w:after="0" w:line="240" w:lineRule="auto"/>
        <w:ind w:left="547"/>
        <w:jc w:val="both"/>
        <w:rPr>
          <w:rFonts w:cs="Times New Roman"/>
        </w:rPr>
      </w:pPr>
      <w:r w:rsidRPr="00DD08DE">
        <w:rPr>
          <w:rFonts w:cs="Times New Roman"/>
          <w:b/>
        </w:rPr>
        <w:t>Prioritatea de Investiții</w:t>
      </w:r>
      <w:r w:rsidRPr="00DD08DE">
        <w:rPr>
          <w:rFonts w:cs="Times New Roman"/>
        </w:rPr>
        <w:t xml:space="preserve"> (PI) 10i </w:t>
      </w:r>
      <w:r w:rsidR="004836FF">
        <w:rPr>
          <w:rFonts w:cs="Times New Roman"/>
        </w:rPr>
        <w:t>„</w:t>
      </w:r>
      <w:r w:rsidRPr="00DD08DE">
        <w:rPr>
          <w:rFonts w:cs="Times New Roman"/>
          <w:i/>
        </w:rPr>
        <w:t>Reducerea și prevenirea abandonului școlar timpuriu și promovarea accesului egal la învățământul preșcolar, primar și secundar de calitate, inclusiv la parcursuri de învățare formale, non formale și informale pentru reintegrarea în educație și formare</w:t>
      </w:r>
      <w:r w:rsidRPr="00DD08DE">
        <w:rPr>
          <w:rFonts w:cs="Times New Roman"/>
        </w:rPr>
        <w:t xml:space="preserve">”. </w:t>
      </w:r>
    </w:p>
    <w:p w14:paraId="7E46DD95" w14:textId="77777777" w:rsidR="00DD08DE" w:rsidRDefault="00DD08DE" w:rsidP="000F4884">
      <w:pPr>
        <w:tabs>
          <w:tab w:val="left" w:pos="810"/>
        </w:tabs>
        <w:spacing w:before="120" w:after="0" w:line="240" w:lineRule="auto"/>
        <w:ind w:left="547"/>
        <w:jc w:val="both"/>
        <w:rPr>
          <w:rFonts w:cs="Times New Roman"/>
          <w:b/>
        </w:rPr>
      </w:pPr>
      <w:r w:rsidRPr="00DD08DE">
        <w:rPr>
          <w:rFonts w:cs="Times New Roman"/>
          <w:b/>
        </w:rPr>
        <w:t xml:space="preserve">Obiective specifice (OS): </w:t>
      </w:r>
    </w:p>
    <w:p w14:paraId="0C39D9FA" w14:textId="77777777" w:rsidR="00154E3E" w:rsidRPr="00154E3E" w:rsidRDefault="00154E3E" w:rsidP="000F4884">
      <w:pPr>
        <w:tabs>
          <w:tab w:val="left" w:pos="810"/>
        </w:tabs>
        <w:spacing w:before="120" w:after="0" w:line="240" w:lineRule="auto"/>
        <w:ind w:left="547"/>
        <w:jc w:val="both"/>
        <w:rPr>
          <w:rFonts w:cs="Times New Roman"/>
        </w:rPr>
      </w:pPr>
      <w:r w:rsidRPr="00154E3E">
        <w:rPr>
          <w:rFonts w:cs="Times New Roman"/>
        </w:rPr>
        <w:t xml:space="preserve">OS 6.2 </w:t>
      </w:r>
      <w:r w:rsidR="004836FF">
        <w:rPr>
          <w:rFonts w:cs="Times New Roman"/>
        </w:rPr>
        <w:t>„</w:t>
      </w:r>
      <w:r w:rsidRPr="00154E3E">
        <w:rPr>
          <w:rFonts w:cs="Times New Roman"/>
        </w:rPr>
        <w:t>Creșterea participării la învățământul ante-preșcolar și preșcolar, în special a grupurilor cu risc de părăsire timpurie a școlii, cu accent pe copiii aparținând minorității roma și a celor din mediul rural”.</w:t>
      </w:r>
    </w:p>
    <w:p w14:paraId="2325642E" w14:textId="77777777" w:rsidR="00DD08DE" w:rsidRDefault="00DD08DE" w:rsidP="000F4884">
      <w:pPr>
        <w:tabs>
          <w:tab w:val="left" w:pos="810"/>
        </w:tabs>
        <w:spacing w:before="120" w:after="0" w:line="240" w:lineRule="auto"/>
        <w:ind w:left="547"/>
        <w:jc w:val="both"/>
        <w:rPr>
          <w:rFonts w:cs="Times New Roman"/>
        </w:rPr>
      </w:pPr>
      <w:r w:rsidRPr="00DD08DE">
        <w:rPr>
          <w:rFonts w:cs="Times New Roman"/>
        </w:rPr>
        <w:t xml:space="preserve">OS 6.3 </w:t>
      </w:r>
      <w:r w:rsidR="004836FF">
        <w:rPr>
          <w:rFonts w:cs="Times New Roman"/>
        </w:rPr>
        <w:t>„</w:t>
      </w:r>
      <w:r w:rsidRPr="00DD08DE">
        <w:rPr>
          <w:rFonts w:cs="Times New Roman"/>
          <w:i/>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r w:rsidRPr="00DD08DE">
        <w:rPr>
          <w:rFonts w:cs="Times New Roman"/>
        </w:rPr>
        <w:t>”.</w:t>
      </w:r>
    </w:p>
    <w:p w14:paraId="2DF3C56E" w14:textId="65921F88" w:rsidR="00DD08DE" w:rsidRPr="00DD08DE" w:rsidRDefault="00DD08DE" w:rsidP="000F4884">
      <w:pPr>
        <w:tabs>
          <w:tab w:val="left" w:pos="810"/>
        </w:tabs>
        <w:spacing w:before="120" w:after="0" w:line="240" w:lineRule="auto"/>
        <w:ind w:left="547"/>
        <w:jc w:val="both"/>
        <w:rPr>
          <w:rFonts w:cs="Times New Roman"/>
        </w:rPr>
      </w:pPr>
      <w:r w:rsidRPr="00DD08DE">
        <w:rPr>
          <w:rFonts w:cs="Times New Roman"/>
        </w:rPr>
        <w:t>OS 6.6 „</w:t>
      </w:r>
      <w:r w:rsidRPr="00DD08DE">
        <w:rPr>
          <w:rFonts w:cs="Times New Roman"/>
          <w:i/>
        </w:rPr>
        <w:t>Îmbunătățirea competențelor personalului didactic din învățământul pre universitar în vederea promovării unor servicii educaționale de calitate orientate pe nevoile elevilor și a unei școli inclu</w:t>
      </w:r>
      <w:r w:rsidR="00DF6954">
        <w:rPr>
          <w:rFonts w:cs="Times New Roman"/>
          <w:i/>
        </w:rPr>
        <w:t>z</w:t>
      </w:r>
      <w:r w:rsidRPr="00DD08DE">
        <w:rPr>
          <w:rFonts w:cs="Times New Roman"/>
          <w:i/>
        </w:rPr>
        <w:t>ive</w:t>
      </w:r>
      <w:r w:rsidRPr="00DD08DE">
        <w:rPr>
          <w:rFonts w:cs="Times New Roman"/>
        </w:rPr>
        <w:t>”.</w:t>
      </w:r>
    </w:p>
    <w:p w14:paraId="7BE9E9CB" w14:textId="77777777" w:rsidR="00E76287" w:rsidRPr="003413AF" w:rsidRDefault="00E76287" w:rsidP="00035D79">
      <w:pPr>
        <w:tabs>
          <w:tab w:val="left" w:pos="810"/>
        </w:tabs>
        <w:spacing w:after="0" w:line="240" w:lineRule="auto"/>
        <w:ind w:left="540"/>
        <w:jc w:val="both"/>
        <w:rPr>
          <w:rFonts w:ascii="Calibri" w:eastAsia="Calibri" w:hAnsi="Calibri" w:cs="Times New Roman"/>
          <w:i/>
          <w:color w:val="5B9BD5"/>
          <w14:textFill>
            <w14:solidFill>
              <w14:srgbClr w14:val="5B9BD5">
                <w14:lumMod w14:val="75000"/>
              </w14:srgbClr>
            </w14:solidFill>
          </w14:textFill>
        </w:rPr>
      </w:pPr>
    </w:p>
    <w:p w14:paraId="57BB12F8" w14:textId="77777777" w:rsidR="00692964" w:rsidRPr="00035D79" w:rsidRDefault="005C588D" w:rsidP="00035D79">
      <w:pPr>
        <w:pStyle w:val="ListParagraph"/>
        <w:numPr>
          <w:ilvl w:val="1"/>
          <w:numId w:val="2"/>
        </w:numPr>
        <w:tabs>
          <w:tab w:val="left" w:pos="3240"/>
        </w:tabs>
        <w:spacing w:after="0" w:line="240" w:lineRule="auto"/>
        <w:ind w:left="540" w:hanging="540"/>
        <w:jc w:val="both"/>
        <w:rPr>
          <w:rFonts w:ascii="Calibri" w:eastAsia="Calibri" w:hAnsi="Calibri" w:cs="Times New Roman"/>
          <w:i/>
          <w:color w:val="5B9BD5"/>
          <w14:textFill>
            <w14:solidFill>
              <w14:srgbClr w14:val="5B9BD5">
                <w14:lumMod w14:val="75000"/>
              </w14:srgbClr>
            </w14:solidFill>
          </w14:textFill>
        </w:rPr>
      </w:pPr>
      <w:r w:rsidRPr="00035D79">
        <w:rPr>
          <w:rFonts w:eastAsia="Calibri" w:cs="Times New Roman"/>
          <w:b/>
          <w:color w:val="31849B" w:themeColor="accent5" w:themeShade="BF"/>
          <w:sz w:val="24"/>
          <w:szCs w:val="24"/>
        </w:rPr>
        <w:t>Tipul apelului de proiecte și perioada de depunere a propunerilor de proiecte</w:t>
      </w:r>
    </w:p>
    <w:p w14:paraId="3ED3A89C" w14:textId="77777777" w:rsidR="00DD08DE" w:rsidRPr="00B13CF9" w:rsidRDefault="00DD08DE" w:rsidP="00F75C63">
      <w:pPr>
        <w:spacing w:before="120" w:after="120" w:line="240" w:lineRule="auto"/>
        <w:jc w:val="both"/>
        <w:outlineLvl w:val="0"/>
        <w:rPr>
          <w:rFonts w:eastAsia="Calibri" w:cs="Times New Roman"/>
          <w:color w:val="000000" w:themeColor="text1"/>
        </w:rPr>
      </w:pPr>
      <w:r w:rsidRPr="00B13CF9">
        <w:rPr>
          <w:rFonts w:eastAsia="Calibri" w:cs="Times New Roman"/>
          <w:color w:val="000000" w:themeColor="text1"/>
        </w:rPr>
        <w:t xml:space="preserve">Apelul de proiecte este un </w:t>
      </w:r>
      <w:r w:rsidRPr="00B13CF9">
        <w:rPr>
          <w:rFonts w:eastAsia="Calibri" w:cs="Times New Roman"/>
          <w:b/>
          <w:color w:val="000000" w:themeColor="text1"/>
        </w:rPr>
        <w:t>apel de tip competitiv</w:t>
      </w:r>
      <w:r w:rsidRPr="00B13CF9">
        <w:rPr>
          <w:rFonts w:eastAsia="Calibri" w:cs="Times New Roman"/>
          <w:color w:val="000000" w:themeColor="text1"/>
        </w:rPr>
        <w:t xml:space="preserve">, </w:t>
      </w:r>
      <w:r w:rsidRPr="00B13CF9">
        <w:rPr>
          <w:rFonts w:eastAsia="Calibri" w:cs="Times New Roman"/>
          <w:b/>
          <w:color w:val="000000" w:themeColor="text1"/>
        </w:rPr>
        <w:t>cu termen limită de depunere</w:t>
      </w:r>
      <w:r w:rsidRPr="00B13CF9">
        <w:rPr>
          <w:rFonts w:eastAsia="Calibri" w:cs="Times New Roman"/>
          <w:color w:val="000000" w:themeColor="text1"/>
        </w:rPr>
        <w:t xml:space="preserve">. </w:t>
      </w:r>
    </w:p>
    <w:p w14:paraId="58F82D74" w14:textId="0BAAA363" w:rsidR="00DD08DE" w:rsidRPr="00B13CF9" w:rsidRDefault="00DD08DE" w:rsidP="00EA6EFE">
      <w:pPr>
        <w:pBdr>
          <w:top w:val="single" w:sz="4" w:space="1" w:color="auto"/>
          <w:left w:val="single" w:sz="4" w:space="4" w:color="auto"/>
          <w:bottom w:val="single" w:sz="4" w:space="1" w:color="auto"/>
          <w:right w:val="single" w:sz="4" w:space="4" w:color="auto"/>
        </w:pBdr>
        <w:shd w:val="clear" w:color="auto" w:fill="FABF8F" w:themeFill="accent6" w:themeFillTint="99"/>
        <w:spacing w:before="120" w:after="120" w:line="240" w:lineRule="auto"/>
        <w:jc w:val="both"/>
        <w:rPr>
          <w:rFonts w:eastAsia="Calibri" w:cs="Times New Roman"/>
          <w:color w:val="000000" w:themeColor="text1"/>
        </w:rPr>
      </w:pPr>
      <w:r w:rsidRPr="00B13CF9">
        <w:rPr>
          <w:rFonts w:eastAsia="Calibri" w:cs="Times New Roman"/>
          <w:b/>
          <w:color w:val="000000" w:themeColor="text1"/>
        </w:rPr>
        <w:t xml:space="preserve">SISTEMUL INFORMATIC MySMIS 2014 VA FI DESCHIS ÎN DATA DE </w:t>
      </w:r>
      <w:r w:rsidR="007429FD">
        <w:rPr>
          <w:rFonts w:eastAsia="Calibri" w:cs="Times New Roman"/>
          <w:b/>
          <w:color w:val="000000" w:themeColor="text1"/>
        </w:rPr>
        <w:t>1 septembrie</w:t>
      </w:r>
      <w:r w:rsidR="007429FD" w:rsidRPr="00B13CF9">
        <w:rPr>
          <w:rFonts w:eastAsia="Calibri" w:cs="Times New Roman"/>
          <w:b/>
          <w:color w:val="000000" w:themeColor="text1"/>
        </w:rPr>
        <w:t xml:space="preserve"> </w:t>
      </w:r>
      <w:r w:rsidRPr="00B13CF9">
        <w:rPr>
          <w:rFonts w:eastAsia="Calibri" w:cs="Times New Roman"/>
          <w:b/>
          <w:color w:val="000000" w:themeColor="text1"/>
        </w:rPr>
        <w:t>ORA 10.00</w:t>
      </w:r>
      <w:r w:rsidRPr="00B13CF9">
        <w:rPr>
          <w:rFonts w:eastAsia="Calibri" w:cs="Times New Roman"/>
          <w:color w:val="000000" w:themeColor="text1"/>
        </w:rPr>
        <w:t xml:space="preserve"> </w:t>
      </w:r>
      <w:r w:rsidRPr="00B13CF9">
        <w:rPr>
          <w:rFonts w:eastAsia="Calibri" w:cs="Times New Roman"/>
          <w:b/>
          <w:color w:val="000000" w:themeColor="text1"/>
        </w:rPr>
        <w:t xml:space="preserve">ŞI SE VA ÎNCHIDE ÎN DATA DE </w:t>
      </w:r>
      <w:r w:rsidR="007429FD">
        <w:rPr>
          <w:rFonts w:eastAsia="Calibri" w:cs="Times New Roman"/>
          <w:b/>
          <w:color w:val="000000" w:themeColor="text1"/>
        </w:rPr>
        <w:t xml:space="preserve">31 </w:t>
      </w:r>
      <w:r w:rsidR="005D16BB">
        <w:rPr>
          <w:rFonts w:eastAsia="Calibri" w:cs="Times New Roman"/>
          <w:b/>
          <w:color w:val="000000" w:themeColor="text1"/>
        </w:rPr>
        <w:t xml:space="preserve">octombrie </w:t>
      </w:r>
      <w:r w:rsidRPr="00B13CF9">
        <w:rPr>
          <w:rFonts w:eastAsia="Calibri" w:cs="Times New Roman"/>
          <w:b/>
          <w:color w:val="000000" w:themeColor="text1"/>
        </w:rPr>
        <w:t>2016, ORA 16.00.</w:t>
      </w:r>
    </w:p>
    <w:p w14:paraId="43F4B19A" w14:textId="4A60E540" w:rsidR="00DD08DE" w:rsidRPr="00B13CF9" w:rsidRDefault="00DD08DE" w:rsidP="00035D79">
      <w:pPr>
        <w:tabs>
          <w:tab w:val="left" w:pos="810"/>
        </w:tabs>
        <w:spacing w:after="0" w:line="240" w:lineRule="auto"/>
        <w:jc w:val="both"/>
        <w:rPr>
          <w:rFonts w:eastAsia="Calibri" w:cs="Times New Roman"/>
          <w:color w:val="000000" w:themeColor="text1"/>
        </w:rPr>
      </w:pPr>
      <w:r w:rsidRPr="00B13CF9">
        <w:rPr>
          <w:rFonts w:eastAsia="Calibri" w:cs="Times New Roman"/>
          <w:color w:val="000000" w:themeColor="text1"/>
        </w:rPr>
        <w:t xml:space="preserve">Evaluarea proiectelor va începe la data de </w:t>
      </w:r>
      <w:r w:rsidR="007429FD">
        <w:rPr>
          <w:rFonts w:eastAsia="Calibri" w:cs="Times New Roman"/>
          <w:color w:val="000000" w:themeColor="text1"/>
        </w:rPr>
        <w:t xml:space="preserve">1 octombrie </w:t>
      </w:r>
      <w:r w:rsidR="005D16BB">
        <w:rPr>
          <w:rFonts w:eastAsia="Calibri" w:cs="Times New Roman"/>
          <w:color w:val="000000" w:themeColor="text1"/>
        </w:rPr>
        <w:t>2016.</w:t>
      </w:r>
    </w:p>
    <w:p w14:paraId="1D4E4175" w14:textId="77777777" w:rsidR="00E76287" w:rsidRPr="003413AF" w:rsidRDefault="00E76287" w:rsidP="00035D79">
      <w:pPr>
        <w:tabs>
          <w:tab w:val="left" w:pos="810"/>
        </w:tabs>
        <w:spacing w:after="0" w:line="240" w:lineRule="auto"/>
        <w:ind w:left="540"/>
        <w:jc w:val="both"/>
        <w:rPr>
          <w:rFonts w:ascii="Calibri" w:eastAsia="Calibri" w:hAnsi="Calibri" w:cs="Times New Roman"/>
          <w:i/>
          <w:color w:val="5B9BD5"/>
          <w14:textFill>
            <w14:solidFill>
              <w14:srgbClr w14:val="5B9BD5">
                <w14:lumMod w14:val="75000"/>
              </w14:srgbClr>
            </w14:solidFill>
          </w14:textFill>
        </w:rPr>
      </w:pPr>
    </w:p>
    <w:p w14:paraId="5E31D72E" w14:textId="77777777" w:rsidR="005C588D" w:rsidRPr="00035D79" w:rsidRDefault="005C588D" w:rsidP="00035D79">
      <w:pPr>
        <w:pStyle w:val="ListParagraph"/>
        <w:numPr>
          <w:ilvl w:val="1"/>
          <w:numId w:val="2"/>
        </w:numPr>
        <w:tabs>
          <w:tab w:val="left" w:pos="3240"/>
        </w:tabs>
        <w:spacing w:after="0" w:line="240" w:lineRule="auto"/>
        <w:ind w:left="540" w:hanging="540"/>
        <w:jc w:val="both"/>
        <w:rPr>
          <w:rFonts w:eastAsia="Calibri" w:cs="Times New Roman"/>
          <w:b/>
          <w:color w:val="31849B" w:themeColor="accent5" w:themeShade="BF"/>
          <w:sz w:val="24"/>
          <w:szCs w:val="24"/>
        </w:rPr>
      </w:pPr>
      <w:r w:rsidRPr="00035D79">
        <w:rPr>
          <w:rFonts w:eastAsia="Calibri" w:cs="Times New Roman"/>
          <w:b/>
          <w:color w:val="31849B" w:themeColor="accent5" w:themeShade="BF"/>
          <w:sz w:val="24"/>
          <w:szCs w:val="24"/>
        </w:rPr>
        <w:t>Acțiunile sprijinite</w:t>
      </w:r>
      <w:r w:rsidR="005005AB" w:rsidRPr="00035D79">
        <w:rPr>
          <w:rFonts w:eastAsia="Calibri" w:cs="Times New Roman"/>
          <w:b/>
          <w:color w:val="31849B" w:themeColor="accent5" w:themeShade="BF"/>
          <w:sz w:val="24"/>
          <w:szCs w:val="24"/>
        </w:rPr>
        <w:t xml:space="preserve"> în cadrul apelului </w:t>
      </w:r>
    </w:p>
    <w:p w14:paraId="3918E9F6" w14:textId="77777777" w:rsidR="0068206E" w:rsidRDefault="0068206E" w:rsidP="00035D79">
      <w:pPr>
        <w:tabs>
          <w:tab w:val="left" w:pos="810"/>
        </w:tabs>
        <w:spacing w:after="0" w:line="240" w:lineRule="auto"/>
        <w:jc w:val="both"/>
        <w:rPr>
          <w:rFonts w:ascii="Calibri" w:eastAsia="Calibri" w:hAnsi="Calibri" w:cs="Times New Roman"/>
          <w:b/>
          <w:color w:val="5B9BD5"/>
          <w14:textFill>
            <w14:solidFill>
              <w14:srgbClr w14:val="5B9BD5">
                <w14:lumMod w14:val="75000"/>
              </w14:srgbClr>
            </w14:solidFill>
          </w14:textFill>
        </w:rPr>
      </w:pPr>
    </w:p>
    <w:p w14:paraId="0BD44B93" w14:textId="77777777" w:rsidR="003616CD" w:rsidRPr="003413AF" w:rsidRDefault="003616CD" w:rsidP="003616CD">
      <w:pPr>
        <w:shd w:val="clear" w:color="auto" w:fill="DAEEF3" w:themeFill="accent5" w:themeFillTint="33"/>
        <w:spacing w:after="0" w:line="240" w:lineRule="auto"/>
        <w:jc w:val="both"/>
        <w:rPr>
          <w:rFonts w:eastAsia="Times New Roman" w:cs="Times New Roman"/>
          <w:b/>
        </w:rPr>
      </w:pPr>
      <w:r w:rsidRPr="003413AF">
        <w:rPr>
          <w:rFonts w:eastAsia="Times New Roman" w:cs="Times New Roman"/>
          <w:b/>
        </w:rPr>
        <w:t>CONTEXT</w:t>
      </w:r>
    </w:p>
    <w:p w14:paraId="6A640BA2" w14:textId="536B700A" w:rsidR="003616CD" w:rsidRPr="00035D79" w:rsidRDefault="003616CD" w:rsidP="00BA304A">
      <w:pPr>
        <w:spacing w:before="120" w:after="0" w:line="240" w:lineRule="auto"/>
        <w:jc w:val="both"/>
        <w:rPr>
          <w:rFonts w:eastAsia="Times New Roman" w:cs="Times New Roman"/>
        </w:rPr>
      </w:pPr>
      <w:r w:rsidRPr="00E726A0">
        <w:rPr>
          <w:rFonts w:eastAsia="Times New Roman" w:cs="Times New Roman"/>
        </w:rPr>
        <w:t>Repere</w:t>
      </w:r>
      <w:r w:rsidR="00966143">
        <w:rPr>
          <w:rFonts w:eastAsia="Times New Roman" w:cs="Times New Roman"/>
        </w:rPr>
        <w:t>le</w:t>
      </w:r>
      <w:r w:rsidRPr="00E726A0">
        <w:rPr>
          <w:rFonts w:eastAsia="Times New Roman" w:cs="Times New Roman"/>
        </w:rPr>
        <w:t xml:space="preserve"> </w:t>
      </w:r>
      <w:r>
        <w:rPr>
          <w:rFonts w:eastAsia="Times New Roman" w:cs="Times New Roman"/>
        </w:rPr>
        <w:t xml:space="preserve">statistice și analitice </w:t>
      </w:r>
      <w:r w:rsidRPr="00E726A0">
        <w:rPr>
          <w:rFonts w:eastAsia="Times New Roman" w:cs="Times New Roman"/>
        </w:rPr>
        <w:t xml:space="preserve">care justifică necesitatea lansării unui apel de </w:t>
      </w:r>
      <w:r w:rsidRPr="008C193F">
        <w:rPr>
          <w:rFonts w:eastAsia="Times New Roman" w:cs="Times New Roman"/>
        </w:rPr>
        <w:t xml:space="preserve">proiecte </w:t>
      </w:r>
      <w:r>
        <w:rPr>
          <w:rFonts w:eastAsia="Times New Roman" w:cs="Times New Roman"/>
        </w:rPr>
        <w:t xml:space="preserve">direcționat </w:t>
      </w:r>
      <w:r w:rsidR="007429FD">
        <w:rPr>
          <w:rFonts w:eastAsia="Times New Roman" w:cs="Times New Roman"/>
        </w:rPr>
        <w:t>către</w:t>
      </w:r>
      <w:r>
        <w:rPr>
          <w:rFonts w:eastAsia="Times New Roman" w:cs="Times New Roman"/>
        </w:rPr>
        <w:t xml:space="preserve"> </w:t>
      </w:r>
      <w:r>
        <w:rPr>
          <w:rFonts w:eastAsia="Times New Roman" w:cs="Times New Roman"/>
          <w:b/>
          <w:i/>
        </w:rPr>
        <w:t>cadre didactice și personal de sprijin</w:t>
      </w:r>
      <w:r w:rsidRPr="00E726A0">
        <w:rPr>
          <w:rFonts w:eastAsia="Times New Roman" w:cs="Times New Roman"/>
          <w:b/>
          <w:i/>
        </w:rPr>
        <w:t xml:space="preserve"> </w:t>
      </w:r>
      <w:r>
        <w:rPr>
          <w:rFonts w:eastAsia="Times New Roman" w:cs="Times New Roman"/>
          <w:b/>
          <w:i/>
        </w:rPr>
        <w:t>calificat din învățământul preuniversitar</w:t>
      </w:r>
      <w:r w:rsidR="00966143">
        <w:rPr>
          <w:rFonts w:eastAsia="Times New Roman" w:cs="Times New Roman"/>
        </w:rPr>
        <w:t>,</w:t>
      </w:r>
      <w:r w:rsidR="007429FD">
        <w:rPr>
          <w:rFonts w:eastAsia="Times New Roman" w:cs="Times New Roman"/>
        </w:rPr>
        <w:t xml:space="preserve"> din școli defavorizate, </w:t>
      </w:r>
      <w:r w:rsidR="00966143">
        <w:rPr>
          <w:rFonts w:eastAsia="Times New Roman" w:cs="Times New Roman"/>
          <w:b/>
        </w:rPr>
        <w:t>c</w:t>
      </w:r>
      <w:r w:rsidR="00966143" w:rsidRPr="003413AF">
        <w:rPr>
          <w:rFonts w:eastAsia="Times New Roman" w:cs="Times New Roman"/>
          <w:b/>
        </w:rPr>
        <w:t xml:space="preserve">onform </w:t>
      </w:r>
      <w:r w:rsidRPr="003413AF">
        <w:rPr>
          <w:rFonts w:eastAsia="Times New Roman" w:cs="Times New Roman"/>
          <w:b/>
        </w:rPr>
        <w:t>Strategiei de prevenire a părăsirii timpurii a școlii</w:t>
      </w:r>
      <w:r w:rsidR="00966143">
        <w:rPr>
          <w:rFonts w:eastAsia="Times New Roman" w:cs="Times New Roman"/>
          <w:b/>
        </w:rPr>
        <w:t>, sunt</w:t>
      </w:r>
      <w:r w:rsidRPr="003413AF">
        <w:rPr>
          <w:rFonts w:eastAsia="Times New Roman" w:cs="Times New Roman"/>
          <w:b/>
        </w:rPr>
        <w:t>:</w:t>
      </w:r>
    </w:p>
    <w:p w14:paraId="1B1F3FC3" w14:textId="77777777" w:rsidR="003616CD" w:rsidRPr="003413AF" w:rsidRDefault="003616CD" w:rsidP="003616CD">
      <w:pPr>
        <w:pStyle w:val="ListParagraph"/>
        <w:numPr>
          <w:ilvl w:val="0"/>
          <w:numId w:val="15"/>
        </w:numPr>
        <w:spacing w:before="60" w:after="0" w:line="240" w:lineRule="auto"/>
        <w:ind w:left="360"/>
        <w:contextualSpacing w:val="0"/>
        <w:jc w:val="both"/>
      </w:pPr>
      <w:r w:rsidRPr="003413AF">
        <w:t>41% dintre elevi</w:t>
      </w:r>
      <w:r w:rsidR="00966143">
        <w:t>i</w:t>
      </w:r>
      <w:r w:rsidRPr="003413AF">
        <w:t xml:space="preserve"> </w:t>
      </w:r>
      <w:r>
        <w:t xml:space="preserve">din România </w:t>
      </w:r>
      <w:r w:rsidRPr="003413AF">
        <w:t xml:space="preserve">nu au competențe matematice de bază și 37% sunt analfabeți funcțional. </w:t>
      </w:r>
    </w:p>
    <w:p w14:paraId="18DDE3A0" w14:textId="77777777" w:rsidR="003616CD" w:rsidRDefault="00966143" w:rsidP="003616CD">
      <w:pPr>
        <w:pStyle w:val="ListParagraph"/>
        <w:numPr>
          <w:ilvl w:val="0"/>
          <w:numId w:val="15"/>
        </w:numPr>
        <w:spacing w:before="60" w:after="0" w:line="240" w:lineRule="auto"/>
        <w:ind w:left="360"/>
        <w:contextualSpacing w:val="0"/>
        <w:jc w:val="both"/>
      </w:pPr>
      <w:r>
        <w:t xml:space="preserve">Diferențele </w:t>
      </w:r>
      <w:r w:rsidR="003616CD" w:rsidRPr="003413AF">
        <w:t xml:space="preserve">între cei mai săraci și cei mai bogați copii sunt dramatice, copiii cei mai săraci fiind la un nivel cu 2,5 ani în urma copiilor celor mai bogați. Copiii din mediul rural sunt aproape cu un an în urma celor din mediul urban. </w:t>
      </w:r>
    </w:p>
    <w:p w14:paraId="1372250E" w14:textId="77777777" w:rsidR="003616CD" w:rsidRPr="003413AF" w:rsidRDefault="003616CD" w:rsidP="003616CD">
      <w:pPr>
        <w:pStyle w:val="ListParagraph"/>
        <w:numPr>
          <w:ilvl w:val="0"/>
          <w:numId w:val="15"/>
        </w:numPr>
        <w:spacing w:before="60" w:after="0" w:line="240" w:lineRule="auto"/>
        <w:ind w:left="360"/>
        <w:contextualSpacing w:val="0"/>
        <w:jc w:val="both"/>
      </w:pPr>
      <w:r w:rsidRPr="003413AF">
        <w:t>Scorurile scăzute la evaluările PISA la citire, matematică și științe au drept cauză diferențele semnificative dintre școlile din mediul rural și cele din mediul urban, ceea ce reflectă discrepanțe socio-economice și culturale semnificative.</w:t>
      </w:r>
    </w:p>
    <w:p w14:paraId="1D0438D8" w14:textId="77777777" w:rsidR="003616CD" w:rsidRPr="003413AF" w:rsidRDefault="003616CD" w:rsidP="003616CD">
      <w:pPr>
        <w:pStyle w:val="ListParagraph"/>
        <w:numPr>
          <w:ilvl w:val="0"/>
          <w:numId w:val="15"/>
        </w:numPr>
        <w:spacing w:before="60" w:after="0" w:line="240" w:lineRule="auto"/>
        <w:ind w:left="360"/>
        <w:contextualSpacing w:val="0"/>
        <w:jc w:val="both"/>
      </w:pPr>
      <w:r w:rsidRPr="003413AF">
        <w:t xml:space="preserve">Dintre factorii care determină părăsirea timpurie a școlii, </w:t>
      </w:r>
      <w:r w:rsidR="00966143">
        <w:t>sunt</w:t>
      </w:r>
      <w:r w:rsidR="00966143" w:rsidRPr="003413AF">
        <w:t xml:space="preserve"> mențion</w:t>
      </w:r>
      <w:r w:rsidR="00966143">
        <w:t>ați</w:t>
      </w:r>
      <w:r w:rsidRPr="003413AF">
        <w:t xml:space="preserve">, printre </w:t>
      </w:r>
      <w:r w:rsidR="00966143" w:rsidRPr="003413AF">
        <w:t>al</w:t>
      </w:r>
      <w:r w:rsidR="00966143">
        <w:t>ții</w:t>
      </w:r>
      <w:r w:rsidRPr="003413AF">
        <w:t>:</w:t>
      </w:r>
    </w:p>
    <w:p w14:paraId="46057722" w14:textId="77777777" w:rsidR="003616CD" w:rsidRPr="003413AF" w:rsidRDefault="003616CD" w:rsidP="003616CD">
      <w:pPr>
        <w:pStyle w:val="ListParagraph"/>
        <w:numPr>
          <w:ilvl w:val="1"/>
          <w:numId w:val="15"/>
        </w:numPr>
        <w:spacing w:before="60" w:after="0" w:line="240" w:lineRule="auto"/>
        <w:ind w:left="720"/>
        <w:contextualSpacing w:val="0"/>
        <w:jc w:val="both"/>
      </w:pPr>
      <w:r w:rsidRPr="003413AF">
        <w:t xml:space="preserve">Calitatea, procesele și practicile educaționale: probleme comportamentale la nivel de școală, atitudinea profesorilor față de elevi (și reciproc) și față de părinți; </w:t>
      </w:r>
    </w:p>
    <w:p w14:paraId="5AB823D3" w14:textId="77777777" w:rsidR="003616CD" w:rsidRPr="003413AF" w:rsidRDefault="003616CD" w:rsidP="003616CD">
      <w:pPr>
        <w:pStyle w:val="ListParagraph"/>
        <w:numPr>
          <w:ilvl w:val="1"/>
          <w:numId w:val="15"/>
        </w:numPr>
        <w:spacing w:before="60" w:after="0" w:line="240" w:lineRule="auto"/>
        <w:ind w:left="720"/>
        <w:contextualSpacing w:val="0"/>
        <w:jc w:val="both"/>
      </w:pPr>
      <w:r w:rsidRPr="003413AF">
        <w:t xml:space="preserve">Calitatea proceselor de predare și învățare: competențele și metodele de predare ale cadrelor didactice nu sunt corelate cu metodele moderne și nu sunt adaptate nevoilor grupurilor aflate în situație de risc; metodele de predare sunt inadecvate; lipsa resurselor de învățare disponibile în școli; lipsa de motivație a cadrelor didactice; </w:t>
      </w:r>
    </w:p>
    <w:p w14:paraId="654332A3" w14:textId="77777777" w:rsidR="003616CD" w:rsidRPr="003413AF" w:rsidRDefault="003616CD" w:rsidP="003616CD">
      <w:pPr>
        <w:pStyle w:val="ListParagraph"/>
        <w:numPr>
          <w:ilvl w:val="1"/>
          <w:numId w:val="15"/>
        </w:numPr>
        <w:spacing w:before="60" w:after="0" w:line="240" w:lineRule="auto"/>
        <w:ind w:left="720"/>
        <w:contextualSpacing w:val="0"/>
        <w:jc w:val="both"/>
      </w:pPr>
      <w:r w:rsidRPr="003413AF">
        <w:t>Mediul școlar – lipsa de comunicare între diferitele niveluri ale sistemului educațional și părinți/comunitate și alte instituții relevante la nivel local</w:t>
      </w:r>
      <w:r w:rsidR="008B668D">
        <w:t>.</w:t>
      </w:r>
      <w:r w:rsidRPr="003413AF">
        <w:t xml:space="preserve"> </w:t>
      </w:r>
    </w:p>
    <w:p w14:paraId="5DFA8103" w14:textId="77777777" w:rsidR="003616CD" w:rsidRPr="003616CD" w:rsidRDefault="003616CD" w:rsidP="003616CD">
      <w:pPr>
        <w:pStyle w:val="ListParagraph"/>
        <w:numPr>
          <w:ilvl w:val="0"/>
          <w:numId w:val="15"/>
        </w:numPr>
        <w:spacing w:before="60" w:after="0" w:line="240" w:lineRule="auto"/>
        <w:ind w:left="360"/>
        <w:contextualSpacing w:val="0"/>
        <w:jc w:val="both"/>
      </w:pPr>
      <w:r w:rsidRPr="003413AF">
        <w:lastRenderedPageBreak/>
        <w:t xml:space="preserve">Cadrele didactice au un rol fundamental în furnizarea unei educații de calitate, iar atragerea celor mai buni profesioniști în </w:t>
      </w:r>
      <w:r w:rsidRPr="003616CD">
        <w:t>domeniu (inclusiv prin îmbunătățirea salariilor profesorilor și dezvoltarea oportunităților de promovare în carieră a acestora, pe baza meritului și a performanței), reprezintă o prioritate.</w:t>
      </w:r>
    </w:p>
    <w:p w14:paraId="6E343C35" w14:textId="77777777" w:rsidR="003616CD" w:rsidRPr="003616CD" w:rsidRDefault="003616CD" w:rsidP="003616CD">
      <w:pPr>
        <w:pStyle w:val="ListParagraph"/>
        <w:numPr>
          <w:ilvl w:val="0"/>
          <w:numId w:val="15"/>
        </w:numPr>
        <w:spacing w:before="60" w:after="0" w:line="240" w:lineRule="auto"/>
        <w:ind w:left="360"/>
        <w:contextualSpacing w:val="0"/>
        <w:jc w:val="both"/>
      </w:pPr>
      <w:r w:rsidRPr="003616CD">
        <w:t xml:space="preserve">Directorii școlilor din România, alături de cadre didactice și consilieri, au nevoie de o dezvoltare a capacității instituționale, în vederea îndeplinirii rolurilor lor specifice, mai ales în ceea ce privește reducerea părăsirii timpurii a școlii. Programele reprezentative includ formarea cadrelor didactice și a consilierilor, iar aceasta nu ar trebui să-i excludă pe directori. </w:t>
      </w:r>
    </w:p>
    <w:p w14:paraId="64F6C193" w14:textId="77777777" w:rsidR="003616CD" w:rsidRPr="003616CD" w:rsidRDefault="003616CD" w:rsidP="003616CD">
      <w:pPr>
        <w:pStyle w:val="ListParagraph"/>
        <w:numPr>
          <w:ilvl w:val="0"/>
          <w:numId w:val="15"/>
        </w:numPr>
        <w:spacing w:before="60" w:after="0" w:line="240" w:lineRule="auto"/>
        <w:ind w:left="360"/>
        <w:contextualSpacing w:val="0"/>
        <w:jc w:val="both"/>
      </w:pPr>
      <w:r w:rsidRPr="003616CD">
        <w:t>Intervențiile care îmbunătățesc în mod substanțial calitatea învățământului vor atrage după sine mai mulți elevi la școală, determinându-i să rămână în școală.</w:t>
      </w:r>
    </w:p>
    <w:p w14:paraId="696D1C36" w14:textId="77777777" w:rsidR="003616CD" w:rsidRPr="003413AF" w:rsidRDefault="003616CD" w:rsidP="00035D79">
      <w:pPr>
        <w:tabs>
          <w:tab w:val="left" w:pos="810"/>
        </w:tabs>
        <w:spacing w:after="0" w:line="240" w:lineRule="auto"/>
        <w:jc w:val="both"/>
        <w:rPr>
          <w:rFonts w:ascii="Calibri" w:eastAsia="Calibri" w:hAnsi="Calibri" w:cs="Times New Roman"/>
          <w:b/>
          <w:color w:val="5B9BD5"/>
          <w14:textFill>
            <w14:solidFill>
              <w14:srgbClr w14:val="5B9BD5">
                <w14:lumMod w14:val="75000"/>
              </w14:srgbClr>
            </w14:solidFill>
          </w14:textFill>
        </w:rPr>
      </w:pPr>
    </w:p>
    <w:p w14:paraId="19E02E78" w14:textId="77777777" w:rsidR="00C81574" w:rsidRPr="003413AF" w:rsidRDefault="00C81574" w:rsidP="00035D79">
      <w:pPr>
        <w:shd w:val="clear" w:color="auto" w:fill="DAEEF3" w:themeFill="accent5" w:themeFillTint="33"/>
        <w:spacing w:after="0" w:line="240" w:lineRule="auto"/>
        <w:jc w:val="both"/>
        <w:rPr>
          <w:rFonts w:eastAsia="Times New Roman" w:cs="Times New Roman"/>
          <w:b/>
        </w:rPr>
      </w:pPr>
      <w:r w:rsidRPr="003413AF">
        <w:rPr>
          <w:rFonts w:eastAsia="Times New Roman" w:cs="Times New Roman"/>
          <w:b/>
        </w:rPr>
        <w:t>SCOPUL APELULUI DE PROIECTE</w:t>
      </w:r>
    </w:p>
    <w:p w14:paraId="486365D2" w14:textId="77777777" w:rsidR="00C81574" w:rsidRPr="003413AF" w:rsidRDefault="00C81574" w:rsidP="00035D79">
      <w:pPr>
        <w:spacing w:after="0" w:line="240" w:lineRule="auto"/>
        <w:jc w:val="both"/>
        <w:rPr>
          <w:rFonts w:eastAsia="Times New Roman" w:cs="Times New Roman"/>
        </w:rPr>
      </w:pPr>
    </w:p>
    <w:p w14:paraId="1EAB54EA" w14:textId="2DD00B2C" w:rsidR="00154E3E" w:rsidRDefault="00395EC8" w:rsidP="00035D79">
      <w:pPr>
        <w:spacing w:after="0" w:line="240" w:lineRule="auto"/>
        <w:jc w:val="both"/>
        <w:rPr>
          <w:rFonts w:eastAsia="Times New Roman" w:cs="Times New Roman"/>
        </w:rPr>
      </w:pPr>
      <w:r>
        <w:rPr>
          <w:rFonts w:eastAsia="Times New Roman" w:cs="Times New Roman"/>
        </w:rPr>
        <w:t xml:space="preserve">În contextul obiectivului asumat de </w:t>
      </w:r>
      <w:r w:rsidR="00364B9F">
        <w:rPr>
          <w:rFonts w:eastAsia="Times New Roman" w:cs="Times New Roman"/>
        </w:rPr>
        <w:t xml:space="preserve">România de </w:t>
      </w:r>
      <w:r>
        <w:rPr>
          <w:rFonts w:eastAsia="Times New Roman" w:cs="Times New Roman"/>
        </w:rPr>
        <w:t>a</w:t>
      </w:r>
      <w:r w:rsidR="00C81574" w:rsidRPr="003413AF">
        <w:rPr>
          <w:rFonts w:eastAsia="Times New Roman" w:cs="Times New Roman"/>
        </w:rPr>
        <w:t xml:space="preserve"> </w:t>
      </w:r>
      <w:r w:rsidR="00C81574" w:rsidRPr="00DD08DE">
        <w:rPr>
          <w:rFonts w:eastAsia="Times New Roman" w:cs="Times New Roman"/>
          <w:b/>
          <w:i/>
        </w:rPr>
        <w:t>reduce părăsir</w:t>
      </w:r>
      <w:r>
        <w:rPr>
          <w:rFonts w:eastAsia="Times New Roman" w:cs="Times New Roman"/>
          <w:b/>
          <w:i/>
        </w:rPr>
        <w:t>ea</w:t>
      </w:r>
      <w:r w:rsidR="00C81574" w:rsidRPr="00DD08DE">
        <w:rPr>
          <w:rFonts w:eastAsia="Times New Roman" w:cs="Times New Roman"/>
          <w:b/>
          <w:i/>
        </w:rPr>
        <w:t xml:space="preserve"> </w:t>
      </w:r>
      <w:r w:rsidR="00E726A0" w:rsidRPr="00DD08DE">
        <w:rPr>
          <w:rFonts w:eastAsia="Times New Roman" w:cs="Times New Roman"/>
          <w:b/>
          <w:i/>
        </w:rPr>
        <w:t>timpuri</w:t>
      </w:r>
      <w:r w:rsidR="00E726A0">
        <w:rPr>
          <w:rFonts w:eastAsia="Times New Roman" w:cs="Times New Roman"/>
          <w:b/>
          <w:i/>
        </w:rPr>
        <w:t>e</w:t>
      </w:r>
      <w:r w:rsidR="00E726A0" w:rsidRPr="00DD08DE">
        <w:rPr>
          <w:rFonts w:eastAsia="Times New Roman" w:cs="Times New Roman"/>
          <w:b/>
          <w:i/>
        </w:rPr>
        <w:t xml:space="preserve"> </w:t>
      </w:r>
      <w:r w:rsidR="00C81574" w:rsidRPr="00DD08DE">
        <w:rPr>
          <w:rFonts w:eastAsia="Times New Roman" w:cs="Times New Roman"/>
          <w:b/>
          <w:i/>
        </w:rPr>
        <w:t>a școlii pentru copiii apa</w:t>
      </w:r>
      <w:r w:rsidR="005D2DC3" w:rsidRPr="00DD08DE">
        <w:rPr>
          <w:rFonts w:eastAsia="Times New Roman" w:cs="Times New Roman"/>
          <w:b/>
          <w:i/>
        </w:rPr>
        <w:t>rținând grupurilor vulnerabile</w:t>
      </w:r>
      <w:r w:rsidR="005D2DC3" w:rsidRPr="003413AF">
        <w:rPr>
          <w:rFonts w:eastAsia="Times New Roman" w:cs="Times New Roman"/>
        </w:rPr>
        <w:t xml:space="preserve"> </w:t>
      </w:r>
      <w:r w:rsidRPr="00E726A0">
        <w:rPr>
          <w:rFonts w:eastAsia="Times New Roman" w:cs="Times New Roman"/>
        </w:rPr>
        <w:t>și în acord cu recomandările</w:t>
      </w:r>
      <w:r>
        <w:rPr>
          <w:rFonts w:eastAsia="Times New Roman" w:cs="Times New Roman"/>
        </w:rPr>
        <w:t xml:space="preserve"> Cadrul</w:t>
      </w:r>
      <w:r w:rsidR="008B668D">
        <w:rPr>
          <w:rFonts w:eastAsia="Times New Roman" w:cs="Times New Roman"/>
        </w:rPr>
        <w:t>ui</w:t>
      </w:r>
      <w:r>
        <w:rPr>
          <w:rFonts w:eastAsia="Times New Roman" w:cs="Times New Roman"/>
        </w:rPr>
        <w:t xml:space="preserve"> </w:t>
      </w:r>
      <w:r w:rsidRPr="00395EC8">
        <w:rPr>
          <w:rFonts w:eastAsia="Times New Roman" w:cs="Times New Roman"/>
        </w:rPr>
        <w:t>Strategic pentru Cooperarea Europeană în Domeniul Educați</w:t>
      </w:r>
      <w:r>
        <w:rPr>
          <w:rFonts w:eastAsia="Times New Roman" w:cs="Times New Roman"/>
        </w:rPr>
        <w:t xml:space="preserve">ei și Formării Profesionale (ET </w:t>
      </w:r>
      <w:r w:rsidRPr="00395EC8">
        <w:rPr>
          <w:rFonts w:eastAsia="Times New Roman" w:cs="Times New Roman"/>
        </w:rPr>
        <w:t>2020</w:t>
      </w:r>
      <w:r>
        <w:rPr>
          <w:rFonts w:eastAsia="Times New Roman" w:cs="Times New Roman"/>
        </w:rPr>
        <w:t>)</w:t>
      </w:r>
      <w:r w:rsidRPr="00E726A0">
        <w:rPr>
          <w:rFonts w:eastAsia="Times New Roman" w:cs="Times New Roman"/>
        </w:rPr>
        <w:t>,</w:t>
      </w:r>
      <w:r>
        <w:rPr>
          <w:rFonts w:eastAsia="Times New Roman" w:cs="Times New Roman"/>
          <w:b/>
          <w:i/>
        </w:rPr>
        <w:t xml:space="preserve"> </w:t>
      </w:r>
      <w:r w:rsidRPr="00E726A0">
        <w:rPr>
          <w:rFonts w:eastAsia="Times New Roman" w:cs="Times New Roman"/>
        </w:rPr>
        <w:t>acest apel de proiecte</w:t>
      </w:r>
      <w:r>
        <w:rPr>
          <w:rFonts w:eastAsia="Times New Roman" w:cs="Times New Roman"/>
          <w:b/>
          <w:i/>
        </w:rPr>
        <w:t xml:space="preserve"> </w:t>
      </w:r>
      <w:r w:rsidRPr="00E726A0">
        <w:rPr>
          <w:rFonts w:eastAsia="Times New Roman" w:cs="Times New Roman"/>
        </w:rPr>
        <w:t xml:space="preserve">își propune </w:t>
      </w:r>
      <w:r w:rsidR="0000201D">
        <w:rPr>
          <w:rFonts w:eastAsia="Times New Roman" w:cs="Times New Roman"/>
        </w:rPr>
        <w:t xml:space="preserve">susținerea </w:t>
      </w:r>
      <w:r w:rsidR="0000201D" w:rsidRPr="0000201D">
        <w:rPr>
          <w:rFonts w:eastAsia="Times New Roman" w:cs="Times New Roman"/>
        </w:rPr>
        <w:t xml:space="preserve">financiară </w:t>
      </w:r>
      <w:r w:rsidR="0000201D" w:rsidRPr="006332E3">
        <w:rPr>
          <w:rFonts w:eastAsia="Times New Roman" w:cs="Times New Roman"/>
        </w:rPr>
        <w:t xml:space="preserve">a celor mai bune </w:t>
      </w:r>
      <w:r w:rsidRPr="006332E3">
        <w:rPr>
          <w:rFonts w:eastAsia="Times New Roman" w:cs="Times New Roman"/>
        </w:rPr>
        <w:t xml:space="preserve">mecanisme care </w:t>
      </w:r>
      <w:r w:rsidR="0000201D" w:rsidRPr="006332E3">
        <w:rPr>
          <w:rFonts w:eastAsia="Times New Roman" w:cs="Times New Roman"/>
        </w:rPr>
        <w:t xml:space="preserve">răspund </w:t>
      </w:r>
      <w:r w:rsidRPr="006332E3">
        <w:rPr>
          <w:rFonts w:eastAsia="Times New Roman" w:cs="Times New Roman"/>
          <w:b/>
          <w:i/>
        </w:rPr>
        <w:t>nevoii de a include în mod sistematic noi măsuri/programe</w:t>
      </w:r>
      <w:r w:rsidRPr="006332E3">
        <w:rPr>
          <w:rFonts w:eastAsia="Times New Roman" w:cs="Times New Roman"/>
        </w:rPr>
        <w:t xml:space="preserve"> </w:t>
      </w:r>
      <w:r w:rsidR="0000201D" w:rsidRPr="006332E3">
        <w:rPr>
          <w:rFonts w:eastAsia="Times New Roman" w:cs="Times New Roman"/>
          <w:b/>
          <w:i/>
        </w:rPr>
        <w:t>educaționale</w:t>
      </w:r>
      <w:r w:rsidR="0000201D" w:rsidRPr="006332E3">
        <w:rPr>
          <w:rFonts w:eastAsia="Times New Roman" w:cs="Times New Roman"/>
        </w:rPr>
        <w:t xml:space="preserve"> </w:t>
      </w:r>
      <w:r w:rsidRPr="006332E3">
        <w:rPr>
          <w:rFonts w:eastAsia="Times New Roman" w:cs="Times New Roman"/>
        </w:rPr>
        <w:t>care să asigure</w:t>
      </w:r>
      <w:r w:rsidRPr="00035D79">
        <w:rPr>
          <w:rFonts w:eastAsia="Times New Roman" w:cs="Times New Roman"/>
          <w:color w:val="FF0000"/>
        </w:rPr>
        <w:t xml:space="preserve"> </w:t>
      </w:r>
      <w:r w:rsidR="00364B9F" w:rsidRPr="00035D79">
        <w:rPr>
          <w:rFonts w:eastAsia="Times New Roman" w:cs="Times New Roman"/>
        </w:rPr>
        <w:t xml:space="preserve">îmbunătățirea calității educației </w:t>
      </w:r>
      <w:r w:rsidR="00364B9F" w:rsidRPr="006332E3">
        <w:rPr>
          <w:rFonts w:eastAsia="Times New Roman" w:cs="Times New Roman"/>
        </w:rPr>
        <w:t>și</w:t>
      </w:r>
      <w:r w:rsidR="00364B9F" w:rsidRPr="006332E3">
        <w:rPr>
          <w:rFonts w:eastAsia="Times New Roman" w:cs="Times New Roman"/>
          <w:b/>
          <w:i/>
        </w:rPr>
        <w:t xml:space="preserve"> </w:t>
      </w:r>
      <w:r w:rsidRPr="006332E3">
        <w:rPr>
          <w:rFonts w:eastAsia="Times New Roman" w:cs="Times New Roman"/>
        </w:rPr>
        <w:t>accesul echitabil la educație</w:t>
      </w:r>
      <w:r w:rsidR="0000201D" w:rsidRPr="006332E3">
        <w:rPr>
          <w:rFonts w:eastAsia="Times New Roman" w:cs="Times New Roman"/>
        </w:rPr>
        <w:t>.</w:t>
      </w:r>
    </w:p>
    <w:p w14:paraId="6C49CBAD" w14:textId="62C42971" w:rsidR="00947826" w:rsidRDefault="00154E3E" w:rsidP="00947826">
      <w:pPr>
        <w:spacing w:before="120" w:after="0" w:line="240" w:lineRule="auto"/>
        <w:jc w:val="both"/>
        <w:rPr>
          <w:rFonts w:eastAsia="Times New Roman" w:cs="Times New Roman"/>
        </w:rPr>
      </w:pPr>
      <w:r>
        <w:rPr>
          <w:rFonts w:eastAsia="Times New Roman" w:cs="Times New Roman"/>
        </w:rPr>
        <w:t xml:space="preserve">În această logică, </w:t>
      </w:r>
      <w:r w:rsidR="002E55C8">
        <w:rPr>
          <w:rFonts w:eastAsia="Times New Roman" w:cs="Times New Roman"/>
        </w:rPr>
        <w:t xml:space="preserve">apelul de proiecte se adresează </w:t>
      </w:r>
      <w:r>
        <w:rPr>
          <w:rFonts w:eastAsia="Times New Roman" w:cs="Times New Roman"/>
        </w:rPr>
        <w:t>cadrelor didactice</w:t>
      </w:r>
      <w:r w:rsidR="007429FD">
        <w:rPr>
          <w:rFonts w:eastAsia="Times New Roman" w:cs="Times New Roman"/>
        </w:rPr>
        <w:t>,</w:t>
      </w:r>
      <w:r>
        <w:rPr>
          <w:rFonts w:eastAsia="Times New Roman" w:cs="Times New Roman"/>
        </w:rPr>
        <w:t xml:space="preserve"> personalul</w:t>
      </w:r>
      <w:r w:rsidR="008B668D">
        <w:rPr>
          <w:rFonts w:eastAsia="Times New Roman" w:cs="Times New Roman"/>
        </w:rPr>
        <w:t>ui</w:t>
      </w:r>
      <w:r>
        <w:rPr>
          <w:rFonts w:eastAsia="Times New Roman" w:cs="Times New Roman"/>
        </w:rPr>
        <w:t xml:space="preserve"> de sprijin </w:t>
      </w:r>
      <w:r w:rsidR="007429FD">
        <w:rPr>
          <w:rFonts w:eastAsia="Times New Roman" w:cs="Times New Roman"/>
        </w:rPr>
        <w:t>și managerilor școlari</w:t>
      </w:r>
      <w:r w:rsidR="006C0FD4">
        <w:rPr>
          <w:rFonts w:eastAsia="Times New Roman" w:cs="Times New Roman"/>
        </w:rPr>
        <w:t xml:space="preserve"> din școlile defavorizate</w:t>
      </w:r>
      <w:r>
        <w:rPr>
          <w:rFonts w:eastAsia="Times New Roman" w:cs="Times New Roman"/>
        </w:rPr>
        <w:t xml:space="preserve"> care doresc </w:t>
      </w:r>
      <w:r w:rsidR="001A67B4">
        <w:rPr>
          <w:rFonts w:eastAsia="Times New Roman" w:cs="Times New Roman"/>
        </w:rPr>
        <w:t xml:space="preserve">să participe la programe </w:t>
      </w:r>
      <w:r w:rsidR="008B668D">
        <w:rPr>
          <w:rFonts w:eastAsia="Times New Roman" w:cs="Times New Roman"/>
        </w:rPr>
        <w:t xml:space="preserve">pentru </w:t>
      </w:r>
      <w:r w:rsidR="001A67B4">
        <w:rPr>
          <w:rFonts w:eastAsia="Times New Roman" w:cs="Times New Roman"/>
        </w:rPr>
        <w:t>dezvoltarea</w:t>
      </w:r>
      <w:r w:rsidR="001C75E9">
        <w:rPr>
          <w:rFonts w:eastAsia="Times New Roman" w:cs="Times New Roman"/>
        </w:rPr>
        <w:t xml:space="preserve"> </w:t>
      </w:r>
      <w:r w:rsidR="001A67B4">
        <w:rPr>
          <w:rFonts w:eastAsia="Times New Roman" w:cs="Times New Roman"/>
        </w:rPr>
        <w:t>compet</w:t>
      </w:r>
      <w:r w:rsidR="001C75E9">
        <w:rPr>
          <w:rFonts w:eastAsia="Times New Roman" w:cs="Times New Roman"/>
        </w:rPr>
        <w:t>ențe</w:t>
      </w:r>
      <w:r w:rsidR="008B668D">
        <w:rPr>
          <w:rFonts w:eastAsia="Times New Roman" w:cs="Times New Roman"/>
        </w:rPr>
        <w:t>lor</w:t>
      </w:r>
      <w:r w:rsidR="001A67B4">
        <w:rPr>
          <w:rFonts w:eastAsia="Times New Roman" w:cs="Times New Roman"/>
        </w:rPr>
        <w:t xml:space="preserve"> </w:t>
      </w:r>
      <w:r w:rsidR="001C75E9">
        <w:rPr>
          <w:rFonts w:eastAsia="Times New Roman" w:cs="Times New Roman"/>
        </w:rPr>
        <w:t>și aprofundare</w:t>
      </w:r>
      <w:r w:rsidR="008B668D">
        <w:rPr>
          <w:rFonts w:eastAsia="Times New Roman" w:cs="Times New Roman"/>
        </w:rPr>
        <w:t>a cunoștințelor</w:t>
      </w:r>
      <w:r w:rsidR="002E55C8">
        <w:rPr>
          <w:rFonts w:eastAsia="Times New Roman" w:cs="Times New Roman"/>
        </w:rPr>
        <w:t xml:space="preserve"> </w:t>
      </w:r>
      <w:r w:rsidR="006C0FD4">
        <w:rPr>
          <w:rFonts w:eastAsia="Times New Roman" w:cs="Times New Roman"/>
        </w:rPr>
        <w:t xml:space="preserve">pentru a preda </w:t>
      </w:r>
      <w:r w:rsidR="001A67B4">
        <w:rPr>
          <w:rFonts w:eastAsia="Times New Roman" w:cs="Times New Roman"/>
        </w:rPr>
        <w:t xml:space="preserve">în </w:t>
      </w:r>
      <w:r w:rsidR="006C0FD4">
        <w:rPr>
          <w:rFonts w:eastAsia="Times New Roman" w:cs="Times New Roman"/>
        </w:rPr>
        <w:t>aceste școli</w:t>
      </w:r>
      <w:r w:rsidR="001A67B4">
        <w:rPr>
          <w:rFonts w:eastAsia="Times New Roman" w:cs="Times New Roman"/>
        </w:rPr>
        <w:t>.</w:t>
      </w:r>
    </w:p>
    <w:p w14:paraId="264CD310" w14:textId="1A76CAE4" w:rsidR="00947826" w:rsidRPr="006332E3" w:rsidRDefault="002E55C8" w:rsidP="00947826">
      <w:pPr>
        <w:spacing w:before="120" w:after="0" w:line="240" w:lineRule="auto"/>
        <w:jc w:val="both"/>
        <w:rPr>
          <w:rFonts w:eastAsia="Times New Roman" w:cs="Times New Roman"/>
        </w:rPr>
      </w:pPr>
      <w:r>
        <w:rPr>
          <w:rFonts w:eastAsia="Times New Roman" w:cs="Times New Roman"/>
        </w:rPr>
        <w:t>În plus, pentru a asigura oportunități egale la educație sunt sprijinite i</w:t>
      </w:r>
      <w:r w:rsidR="001A67B4">
        <w:rPr>
          <w:rFonts w:eastAsia="Times New Roman" w:cs="Times New Roman"/>
        </w:rPr>
        <w:t>ntervenții destinate vali</w:t>
      </w:r>
      <w:r>
        <w:rPr>
          <w:rFonts w:eastAsia="Times New Roman" w:cs="Times New Roman"/>
        </w:rPr>
        <w:t xml:space="preserve">dării </w:t>
      </w:r>
      <w:r w:rsidR="00391320">
        <w:rPr>
          <w:rFonts w:eastAsia="Times New Roman" w:cs="Times New Roman"/>
        </w:rPr>
        <w:t>ș</w:t>
      </w:r>
      <w:r>
        <w:rPr>
          <w:rFonts w:eastAsia="Times New Roman" w:cs="Times New Roman"/>
        </w:rPr>
        <w:t>i extinderii de competenț</w:t>
      </w:r>
      <w:r w:rsidR="001A67B4">
        <w:rPr>
          <w:rFonts w:eastAsia="Times New Roman" w:cs="Times New Roman"/>
        </w:rPr>
        <w:t xml:space="preserve">e pentru </w:t>
      </w:r>
      <w:r w:rsidR="00E00B07">
        <w:rPr>
          <w:rFonts w:eastAsia="Times New Roman" w:cs="Times New Roman"/>
        </w:rPr>
        <w:t>cadrele didactice</w:t>
      </w:r>
      <w:r w:rsidR="006C0FD4">
        <w:rPr>
          <w:rFonts w:eastAsia="Times New Roman" w:cs="Times New Roman"/>
        </w:rPr>
        <w:t>,</w:t>
      </w:r>
      <w:r w:rsidR="00E00B07">
        <w:rPr>
          <w:rFonts w:eastAsia="Times New Roman" w:cs="Times New Roman"/>
        </w:rPr>
        <w:t xml:space="preserve"> personalul de sprijin</w:t>
      </w:r>
      <w:r w:rsidR="001A67B4">
        <w:rPr>
          <w:rFonts w:eastAsia="Times New Roman" w:cs="Times New Roman"/>
        </w:rPr>
        <w:t xml:space="preserve"> </w:t>
      </w:r>
      <w:r w:rsidR="006C0FD4">
        <w:rPr>
          <w:rFonts w:eastAsia="Times New Roman" w:cs="Times New Roman"/>
        </w:rPr>
        <w:t xml:space="preserve">sau personalul partenerilor sociali din educație (inclusiv ONG-urilor) </w:t>
      </w:r>
      <w:r w:rsidR="001A67B4">
        <w:rPr>
          <w:rFonts w:eastAsia="Times New Roman" w:cs="Times New Roman"/>
        </w:rPr>
        <w:t xml:space="preserve">care profesează în forme de învățământ special și special integrat, </w:t>
      </w:r>
      <w:r>
        <w:rPr>
          <w:rFonts w:eastAsia="Times New Roman" w:cs="Times New Roman"/>
        </w:rPr>
        <w:t>respectiv: clase sau grupe înființate în spitale, în penitenciare, la domiciliu</w:t>
      </w:r>
      <w:r w:rsidR="00721C54">
        <w:rPr>
          <w:rFonts w:eastAsia="Times New Roman" w:cs="Times New Roman"/>
        </w:rPr>
        <w:t>l copiilor bolnavi/cu dizabilități</w:t>
      </w:r>
      <w:r>
        <w:rPr>
          <w:rFonts w:eastAsia="Times New Roman" w:cs="Times New Roman"/>
        </w:rPr>
        <w:t xml:space="preserve"> și alte forme recunoscute prin lege.</w:t>
      </w:r>
      <w:r w:rsidR="001A67B4">
        <w:rPr>
          <w:rFonts w:eastAsia="Times New Roman" w:cs="Times New Roman"/>
        </w:rPr>
        <w:t xml:space="preserve"> </w:t>
      </w:r>
    </w:p>
    <w:p w14:paraId="189A28C8" w14:textId="60FF384C" w:rsidR="0013562F" w:rsidRPr="00A24FBD" w:rsidRDefault="00AF381D" w:rsidP="00947826">
      <w:pPr>
        <w:spacing w:before="120" w:after="0" w:line="240" w:lineRule="auto"/>
        <w:jc w:val="both"/>
      </w:pPr>
      <w:r>
        <w:rPr>
          <w:rFonts w:eastAsia="Times New Roman" w:cs="Times New Roman"/>
        </w:rPr>
        <w:t>Prin a</w:t>
      </w:r>
      <w:r w:rsidR="0000201D">
        <w:rPr>
          <w:rFonts w:eastAsia="Times New Roman" w:cs="Times New Roman"/>
        </w:rPr>
        <w:t xml:space="preserve">cest apel </w:t>
      </w:r>
      <w:r>
        <w:rPr>
          <w:rFonts w:eastAsia="Times New Roman" w:cs="Times New Roman"/>
        </w:rPr>
        <w:t xml:space="preserve">sunt sprijinite </w:t>
      </w:r>
      <w:r w:rsidR="0000201D">
        <w:rPr>
          <w:rFonts w:eastAsia="Times New Roman" w:cs="Times New Roman"/>
        </w:rPr>
        <w:t>intervenții</w:t>
      </w:r>
      <w:r>
        <w:rPr>
          <w:rFonts w:eastAsia="Times New Roman" w:cs="Times New Roman"/>
        </w:rPr>
        <w:t>le</w:t>
      </w:r>
      <w:r w:rsidR="0000201D">
        <w:rPr>
          <w:rFonts w:eastAsia="Times New Roman" w:cs="Times New Roman"/>
        </w:rPr>
        <w:t xml:space="preserve"> care adresează nevoile </w:t>
      </w:r>
      <w:r w:rsidR="00947826">
        <w:rPr>
          <w:rFonts w:eastAsia="Times New Roman" w:cs="Times New Roman"/>
        </w:rPr>
        <w:t xml:space="preserve">personalului educațional </w:t>
      </w:r>
      <w:r w:rsidR="0000201D">
        <w:rPr>
          <w:rFonts w:eastAsia="Times New Roman" w:cs="Times New Roman"/>
        </w:rPr>
        <w:t xml:space="preserve">din </w:t>
      </w:r>
      <w:r w:rsidR="000765EC">
        <w:rPr>
          <w:rFonts w:eastAsia="Times New Roman" w:cs="Times New Roman"/>
          <w:b/>
          <w:i/>
        </w:rPr>
        <w:t>instituțiile de învățământ</w:t>
      </w:r>
      <w:r w:rsidR="00150050" w:rsidRPr="00DD08DE">
        <w:rPr>
          <w:rFonts w:eastAsia="Times New Roman" w:cs="Times New Roman"/>
          <w:b/>
          <w:i/>
        </w:rPr>
        <w:t xml:space="preserve"> </w:t>
      </w:r>
      <w:r w:rsidR="00DB0865" w:rsidRPr="00DD08DE">
        <w:rPr>
          <w:rFonts w:eastAsia="Times New Roman" w:cs="Times New Roman"/>
          <w:b/>
          <w:i/>
        </w:rPr>
        <w:t xml:space="preserve">publice </w:t>
      </w:r>
      <w:r w:rsidR="00150050" w:rsidRPr="00DD08DE">
        <w:rPr>
          <w:rFonts w:eastAsia="Times New Roman" w:cs="Times New Roman"/>
          <w:b/>
          <w:i/>
        </w:rPr>
        <w:t xml:space="preserve">cu </w:t>
      </w:r>
      <w:ins w:id="1" w:author="Alina Seghedi" w:date="2016-07-26T10:23:00Z">
        <w:r w:rsidR="00B0206B">
          <w:rPr>
            <w:rFonts w:eastAsia="Times New Roman" w:cs="Times New Roman"/>
            <w:b/>
            <w:i/>
          </w:rPr>
          <w:t xml:space="preserve">copii cu </w:t>
        </w:r>
      </w:ins>
      <w:r w:rsidR="00150050" w:rsidRPr="00DD08DE">
        <w:rPr>
          <w:rFonts w:eastAsia="Times New Roman" w:cs="Times New Roman"/>
          <w:b/>
          <w:i/>
        </w:rPr>
        <w:t>un grad ridicat de risc educațional</w:t>
      </w:r>
      <w:r w:rsidR="00150050" w:rsidRPr="00E726A0">
        <w:rPr>
          <w:rFonts w:eastAsia="Times New Roman" w:cs="Times New Roman"/>
        </w:rPr>
        <w:t xml:space="preserve"> </w:t>
      </w:r>
      <w:r w:rsidR="00733362" w:rsidRPr="003413AF">
        <w:rPr>
          <w:rFonts w:eastAsia="Times New Roman" w:cs="Times New Roman"/>
        </w:rPr>
        <w:t>(numite în continuare</w:t>
      </w:r>
      <w:r w:rsidR="000765EC">
        <w:rPr>
          <w:rFonts w:eastAsia="Times New Roman" w:cs="Times New Roman"/>
        </w:rPr>
        <w:t xml:space="preserve"> generic</w:t>
      </w:r>
      <w:r w:rsidR="00733362" w:rsidRPr="003413AF">
        <w:rPr>
          <w:rFonts w:eastAsia="Times New Roman" w:cs="Times New Roman"/>
        </w:rPr>
        <w:t xml:space="preserve"> „școli țintă”)</w:t>
      </w:r>
      <w:r w:rsidR="00947826">
        <w:rPr>
          <w:rFonts w:eastAsia="Times New Roman" w:cs="Times New Roman"/>
        </w:rPr>
        <w:t xml:space="preserve">, în vederea asigurării calității în educației și a incluziunii școlare. În acest ghid, incluziunea școlară este definită conform Regulamentului de Organizare și Funcționare al Centrelor Județene de Resurse și Asistență  Educațională, respectiv </w:t>
      </w:r>
      <w:r w:rsidR="00BA304A">
        <w:rPr>
          <w:rFonts w:eastAsia="Times New Roman" w:cs="Times New Roman"/>
        </w:rPr>
        <w:t>„</w:t>
      </w:r>
      <w:r w:rsidR="00947826" w:rsidRPr="00A24FBD">
        <w:t>procesul permanent de îmbunătăţire a serviciilor oferite de unităţile de învăţământ pentru a cuprinde în procesul de educaţie toţi membri comunităţii, indiferent de caracteristicile, dezavantajele sau dificultăţile acestora</w:t>
      </w:r>
      <w:r w:rsidR="00947826">
        <w:t>”</w:t>
      </w:r>
      <w:r w:rsidR="00947826" w:rsidRPr="00A24FBD">
        <w:t xml:space="preserve">.  </w:t>
      </w:r>
    </w:p>
    <w:p w14:paraId="28D0088D" w14:textId="6D07378D" w:rsidR="00395EC8" w:rsidRDefault="00947826" w:rsidP="00947826">
      <w:pPr>
        <w:spacing w:before="120" w:after="0" w:line="240" w:lineRule="auto"/>
        <w:jc w:val="both"/>
        <w:rPr>
          <w:rFonts w:eastAsia="Times New Roman" w:cs="Times New Roman"/>
        </w:rPr>
      </w:pPr>
      <w:r>
        <w:rPr>
          <w:rFonts w:eastAsia="Times New Roman" w:cs="Times New Roman"/>
        </w:rPr>
        <w:t>Denumirea generică de „școli țintă” la care se referă acest apel de proiecte cuprinde</w:t>
      </w:r>
      <w:r w:rsidR="00733362">
        <w:rPr>
          <w:rFonts w:eastAsia="Times New Roman" w:cs="Times New Roman"/>
        </w:rPr>
        <w:t>:</w:t>
      </w:r>
    </w:p>
    <w:p w14:paraId="4FE4C730" w14:textId="77777777" w:rsidR="00716403" w:rsidRDefault="00C81574" w:rsidP="00035D79">
      <w:pPr>
        <w:pStyle w:val="ListParagraph"/>
        <w:numPr>
          <w:ilvl w:val="0"/>
          <w:numId w:val="38"/>
        </w:numPr>
        <w:spacing w:before="120" w:after="0" w:line="240" w:lineRule="auto"/>
        <w:contextualSpacing w:val="0"/>
        <w:jc w:val="both"/>
      </w:pPr>
      <w:r w:rsidRPr="003413AF">
        <w:t>Ș</w:t>
      </w:r>
      <w:r w:rsidR="00044303" w:rsidRPr="003413AF">
        <w:t xml:space="preserve">colile </w:t>
      </w:r>
      <w:r w:rsidR="00DB0865">
        <w:t xml:space="preserve">și grădinițele </w:t>
      </w:r>
      <w:r w:rsidR="00EC56BB" w:rsidRPr="003413AF">
        <w:t xml:space="preserve">din zone </w:t>
      </w:r>
      <w:r w:rsidRPr="003413AF">
        <w:t>rurale/</w:t>
      </w:r>
      <w:r w:rsidR="00EC56BB" w:rsidRPr="003413AF">
        <w:t xml:space="preserve">defavorizate, cu </w:t>
      </w:r>
      <w:r w:rsidR="00E726A0">
        <w:t xml:space="preserve">(1) </w:t>
      </w:r>
      <w:r w:rsidR="00EC56BB" w:rsidRPr="003413AF">
        <w:t>deficit de cadre didactice calificate, s</w:t>
      </w:r>
      <w:r w:rsidRPr="003413AF">
        <w:t>tabile pe post și/sau pregătite adecvat</w:t>
      </w:r>
      <w:r w:rsidR="00EC56BB" w:rsidRPr="003413AF">
        <w:t xml:space="preserve"> și </w:t>
      </w:r>
      <w:r w:rsidR="00E726A0">
        <w:t xml:space="preserve">(2) </w:t>
      </w:r>
      <w:r w:rsidR="00EC56BB" w:rsidRPr="003413AF">
        <w:t xml:space="preserve">cu un număr mare de copii cu risc educațional. </w:t>
      </w:r>
    </w:p>
    <w:p w14:paraId="16BA5E99" w14:textId="77777777" w:rsidR="00733362" w:rsidRDefault="006056EB" w:rsidP="00716403">
      <w:pPr>
        <w:pStyle w:val="ListParagraph"/>
        <w:pBdr>
          <w:top w:val="single" w:sz="4" w:space="1" w:color="auto"/>
          <w:left w:val="single" w:sz="4" w:space="4" w:color="auto"/>
          <w:bottom w:val="single" w:sz="4" w:space="1" w:color="auto"/>
          <w:right w:val="single" w:sz="4" w:space="4" w:color="auto"/>
        </w:pBdr>
        <w:shd w:val="clear" w:color="auto" w:fill="FDE9D9" w:themeFill="accent6" w:themeFillTint="33"/>
        <w:spacing w:before="120" w:after="0" w:line="240" w:lineRule="auto"/>
        <w:contextualSpacing w:val="0"/>
        <w:jc w:val="both"/>
      </w:pPr>
      <w:r w:rsidRPr="00716403">
        <w:rPr>
          <w:shd w:val="clear" w:color="auto" w:fill="FDE9D9" w:themeFill="accent6" w:themeFillTint="33"/>
        </w:rPr>
        <w:t>Aceste</w:t>
      </w:r>
      <w:r w:rsidR="000765EC" w:rsidRPr="00716403">
        <w:rPr>
          <w:shd w:val="clear" w:color="auto" w:fill="FDE9D9" w:themeFill="accent6" w:themeFillTint="33"/>
        </w:rPr>
        <w:t xml:space="preserve"> școli și grădinițe</w:t>
      </w:r>
      <w:r w:rsidRPr="00716403">
        <w:rPr>
          <w:shd w:val="clear" w:color="auto" w:fill="FDE9D9" w:themeFill="accent6" w:themeFillTint="33"/>
        </w:rPr>
        <w:t xml:space="preserve"> sunt identificate de </w:t>
      </w:r>
      <w:r w:rsidR="007A2E9C" w:rsidRPr="00716403">
        <w:rPr>
          <w:shd w:val="clear" w:color="auto" w:fill="FDE9D9" w:themeFill="accent6" w:themeFillTint="33"/>
        </w:rPr>
        <w:t xml:space="preserve">către </w:t>
      </w:r>
      <w:r w:rsidRPr="00716403">
        <w:rPr>
          <w:shd w:val="clear" w:color="auto" w:fill="FDE9D9" w:themeFill="accent6" w:themeFillTint="33"/>
        </w:rPr>
        <w:t xml:space="preserve">Ministerul Educației Naționale și Cercetării Științifice </w:t>
      </w:r>
      <w:r w:rsidR="000765EC" w:rsidRPr="00716403">
        <w:rPr>
          <w:shd w:val="clear" w:color="auto" w:fill="FDE9D9" w:themeFill="accent6" w:themeFillTint="33"/>
        </w:rPr>
        <w:t>și listate</w:t>
      </w:r>
      <w:r w:rsidRPr="00716403">
        <w:rPr>
          <w:shd w:val="clear" w:color="auto" w:fill="FDE9D9" w:themeFill="accent6" w:themeFillTint="33"/>
        </w:rPr>
        <w:t xml:space="preserve"> în </w:t>
      </w:r>
      <w:r w:rsidR="00364B9F" w:rsidRPr="00716403">
        <w:rPr>
          <w:shd w:val="clear" w:color="auto" w:fill="FDE9D9" w:themeFill="accent6" w:themeFillTint="33"/>
        </w:rPr>
        <w:t>Anexa 1</w:t>
      </w:r>
      <w:r w:rsidR="00716403">
        <w:rPr>
          <w:color w:val="FF0000"/>
          <w:shd w:val="clear" w:color="auto" w:fill="FDE9D9" w:themeFill="accent6" w:themeFillTint="33"/>
        </w:rPr>
        <w:t xml:space="preserve"> (în curs de elaborare)</w:t>
      </w:r>
      <w:r w:rsidRPr="003413AF">
        <w:rPr>
          <w:color w:val="FF0000"/>
        </w:rPr>
        <w:t>.</w:t>
      </w:r>
    </w:p>
    <w:p w14:paraId="06CBC51D" w14:textId="77777777" w:rsidR="005D2DC3" w:rsidRDefault="00C81574" w:rsidP="00342914">
      <w:pPr>
        <w:pStyle w:val="ListParagraph"/>
        <w:numPr>
          <w:ilvl w:val="0"/>
          <w:numId w:val="38"/>
        </w:numPr>
        <w:spacing w:before="120" w:line="240" w:lineRule="auto"/>
        <w:contextualSpacing w:val="0"/>
        <w:jc w:val="both"/>
        <w:rPr>
          <w:rFonts w:eastAsia="Times New Roman" w:cs="Times New Roman"/>
        </w:rPr>
      </w:pPr>
      <w:r w:rsidRPr="00E726A0">
        <w:rPr>
          <w:rFonts w:eastAsia="Times New Roman" w:cs="Times New Roman"/>
        </w:rPr>
        <w:t>Ș</w:t>
      </w:r>
      <w:r w:rsidR="00044303" w:rsidRPr="00E726A0">
        <w:rPr>
          <w:rFonts w:eastAsia="Times New Roman" w:cs="Times New Roman"/>
        </w:rPr>
        <w:t>colile</w:t>
      </w:r>
      <w:r w:rsidR="000765EC">
        <w:rPr>
          <w:rFonts w:eastAsia="Times New Roman" w:cs="Times New Roman"/>
        </w:rPr>
        <w:t xml:space="preserve"> și grădinițele</w:t>
      </w:r>
      <w:r w:rsidR="00044303" w:rsidRPr="00E726A0">
        <w:rPr>
          <w:rFonts w:eastAsia="Times New Roman" w:cs="Times New Roman"/>
        </w:rPr>
        <w:t xml:space="preserve">/formele de </w:t>
      </w:r>
      <w:r w:rsidR="00733362" w:rsidRPr="00E726A0">
        <w:rPr>
          <w:rFonts w:eastAsia="Times New Roman" w:cs="Times New Roman"/>
        </w:rPr>
        <w:t>învățământ special și special integrat (</w:t>
      </w:r>
      <w:r w:rsidR="00044303" w:rsidRPr="00E726A0">
        <w:rPr>
          <w:rFonts w:eastAsia="Times New Roman" w:cs="Times New Roman"/>
        </w:rPr>
        <w:t xml:space="preserve">organizate în contexte </w:t>
      </w:r>
      <w:r w:rsidR="00EC56BB" w:rsidRPr="00E726A0">
        <w:rPr>
          <w:rFonts w:eastAsia="Times New Roman" w:cs="Times New Roman"/>
        </w:rPr>
        <w:t>de predare atipice</w:t>
      </w:r>
      <w:r w:rsidR="00733362">
        <w:rPr>
          <w:rFonts w:eastAsia="Times New Roman" w:cs="Times New Roman"/>
        </w:rPr>
        <w:t xml:space="preserve">: </w:t>
      </w:r>
      <w:r w:rsidR="009D6813" w:rsidRPr="00035D79">
        <w:rPr>
          <w:rFonts w:eastAsia="Times New Roman" w:cs="Times New Roman"/>
        </w:rPr>
        <w:t>pentru copii di</w:t>
      </w:r>
      <w:r w:rsidR="00EC56BB" w:rsidRPr="00035D79">
        <w:rPr>
          <w:rFonts w:eastAsia="Times New Roman" w:cs="Times New Roman"/>
        </w:rPr>
        <w:t xml:space="preserve">n spitale, </w:t>
      </w:r>
      <w:r w:rsidR="009D6813" w:rsidRPr="00035D79">
        <w:rPr>
          <w:rFonts w:eastAsia="Times New Roman" w:cs="Times New Roman"/>
        </w:rPr>
        <w:t xml:space="preserve">copii </w:t>
      </w:r>
      <w:r w:rsidR="00EC56BB" w:rsidRPr="00035D79">
        <w:rPr>
          <w:rFonts w:eastAsia="Times New Roman" w:cs="Times New Roman"/>
        </w:rPr>
        <w:t xml:space="preserve">în regim de detenție, </w:t>
      </w:r>
      <w:r w:rsidR="009D6813" w:rsidRPr="00035D79">
        <w:rPr>
          <w:rFonts w:eastAsia="Times New Roman" w:cs="Times New Roman"/>
        </w:rPr>
        <w:t>copii din zone geografice greu accesibile</w:t>
      </w:r>
      <w:r w:rsidR="00D534D3">
        <w:rPr>
          <w:rFonts w:eastAsia="Times New Roman" w:cs="Times New Roman"/>
        </w:rPr>
        <w:t>,</w:t>
      </w:r>
      <w:r w:rsidR="009D6813" w:rsidRPr="00035D79">
        <w:rPr>
          <w:rFonts w:eastAsia="Times New Roman" w:cs="Times New Roman"/>
        </w:rPr>
        <w:t xml:space="preserve">  școlarizarea la domiciliu</w:t>
      </w:r>
      <w:r w:rsidR="00DB0865" w:rsidRPr="00035D79">
        <w:rPr>
          <w:rFonts w:eastAsia="Times New Roman" w:cs="Times New Roman"/>
        </w:rPr>
        <w:t>, școala virtuală</w:t>
      </w:r>
      <w:r w:rsidR="00EC56BB" w:rsidRPr="00035D79">
        <w:rPr>
          <w:rFonts w:eastAsia="Times New Roman" w:cs="Times New Roman"/>
        </w:rPr>
        <w:t xml:space="preserve"> etc.)</w:t>
      </w:r>
      <w:r w:rsidR="00044303" w:rsidRPr="00035D79">
        <w:rPr>
          <w:rFonts w:eastAsia="Times New Roman" w:cs="Times New Roman"/>
        </w:rPr>
        <w:t>.</w:t>
      </w:r>
      <w:r w:rsidR="006056EB" w:rsidRPr="00035D79">
        <w:rPr>
          <w:rFonts w:eastAsia="Times New Roman" w:cs="Times New Roman"/>
        </w:rPr>
        <w:t xml:space="preserve"> </w:t>
      </w:r>
    </w:p>
    <w:p w14:paraId="52559F7C" w14:textId="77777777" w:rsidR="00101F99" w:rsidRPr="00342914" w:rsidRDefault="00101F99" w:rsidP="00342914">
      <w:pPr>
        <w:pStyle w:val="ListParagraph"/>
        <w:pBdr>
          <w:top w:val="single" w:sz="4" w:space="1" w:color="auto"/>
          <w:left w:val="single" w:sz="4" w:space="4" w:color="auto"/>
          <w:bottom w:val="single" w:sz="4" w:space="1" w:color="auto"/>
          <w:right w:val="single" w:sz="4" w:space="4" w:color="auto"/>
        </w:pBdr>
        <w:shd w:val="clear" w:color="auto" w:fill="92CDDC" w:themeFill="accent5" w:themeFillTint="99"/>
        <w:spacing w:after="0" w:line="240" w:lineRule="auto"/>
        <w:ind w:left="90"/>
        <w:jc w:val="both"/>
        <w:rPr>
          <w:rFonts w:eastAsia="Calibri" w:cs="Times New Roman"/>
          <w:b/>
          <w:color w:val="000000" w:themeColor="text1"/>
        </w:rPr>
      </w:pPr>
      <w:r w:rsidRPr="0028099F">
        <w:rPr>
          <w:rFonts w:eastAsia="Calibri" w:cs="Times New Roman"/>
          <w:b/>
          <w:color w:val="000000" w:themeColor="text1"/>
        </w:rPr>
        <w:t>ATENȚIE! În c</w:t>
      </w:r>
      <w:r>
        <w:rPr>
          <w:rFonts w:eastAsia="Calibri" w:cs="Times New Roman"/>
          <w:b/>
          <w:color w:val="000000" w:themeColor="text1"/>
        </w:rPr>
        <w:t>adrul</w:t>
      </w:r>
      <w:r w:rsidRPr="0028099F">
        <w:rPr>
          <w:rFonts w:eastAsia="Calibri" w:cs="Times New Roman"/>
          <w:b/>
          <w:color w:val="000000" w:themeColor="text1"/>
        </w:rPr>
        <w:t xml:space="preserve"> acestui apel sunt declarate eligibile doar proiectele în care </w:t>
      </w:r>
      <w:r>
        <w:rPr>
          <w:rFonts w:eastAsia="Calibri" w:cs="Times New Roman"/>
          <w:b/>
          <w:color w:val="000000" w:themeColor="text1"/>
        </w:rPr>
        <w:t xml:space="preserve">intervențiile se adresează resurselor umane din toate structurile școlilor țintă. </w:t>
      </w:r>
    </w:p>
    <w:p w14:paraId="39D4297F" w14:textId="0C7D85E1" w:rsidR="00412B74" w:rsidRPr="001C75E9" w:rsidRDefault="00364B9F" w:rsidP="001C75E9">
      <w:pPr>
        <w:spacing w:before="120" w:after="120" w:line="240" w:lineRule="auto"/>
        <w:jc w:val="both"/>
        <w:rPr>
          <w:rFonts w:eastAsia="Times New Roman" w:cs="Times New Roman"/>
        </w:rPr>
      </w:pPr>
      <w:r>
        <w:rPr>
          <w:rFonts w:eastAsia="Times New Roman" w:cs="Times New Roman"/>
        </w:rPr>
        <w:t xml:space="preserve">Apelul de proiecte sprijină atât abordările inovative, cât și extinderea </w:t>
      </w:r>
      <w:r w:rsidR="00E244FC">
        <w:rPr>
          <w:rFonts w:eastAsia="Times New Roman" w:cs="Times New Roman"/>
        </w:rPr>
        <w:t>proiectelor pilot care au rezultate dovedite și constituie modele de bună practică</w:t>
      </w:r>
      <w:r w:rsidR="00391320">
        <w:rPr>
          <w:rFonts w:eastAsia="Times New Roman" w:cs="Times New Roman"/>
        </w:rPr>
        <w:t xml:space="preserve"> </w:t>
      </w:r>
      <w:r w:rsidR="007A2E9C">
        <w:rPr>
          <w:rFonts w:eastAsia="Times New Roman" w:cs="Times New Roman"/>
        </w:rPr>
        <w:t>î</w:t>
      </w:r>
      <w:r w:rsidR="00391320">
        <w:rPr>
          <w:rFonts w:eastAsia="Times New Roman" w:cs="Times New Roman"/>
        </w:rPr>
        <w:t>n domeniu</w:t>
      </w:r>
      <w:r w:rsidR="00721C54">
        <w:rPr>
          <w:rFonts w:eastAsia="Times New Roman" w:cs="Times New Roman"/>
        </w:rPr>
        <w:t>.</w:t>
      </w:r>
    </w:p>
    <w:p w14:paraId="1B48B1A0" w14:textId="77777777" w:rsidR="0069593B" w:rsidRDefault="0069593B" w:rsidP="00035D79">
      <w:pPr>
        <w:spacing w:line="240" w:lineRule="auto"/>
        <w:jc w:val="both"/>
        <w:rPr>
          <w:rFonts w:eastAsia="Calibri" w:cs="Times New Roman"/>
          <w:b/>
          <w:color w:val="000000" w:themeColor="text1"/>
        </w:rPr>
      </w:pPr>
      <w:r w:rsidRPr="00B13CF9">
        <w:rPr>
          <w:rFonts w:eastAsia="Calibri" w:cs="Times New Roman"/>
          <w:color w:val="000000" w:themeColor="text1"/>
        </w:rPr>
        <w:t xml:space="preserve">Acțiunile eligibile sprijinite în cadrul acestui apel sunt structurate pe următoarele </w:t>
      </w:r>
      <w:r w:rsidRPr="00B13CF9">
        <w:rPr>
          <w:rFonts w:eastAsia="Calibri" w:cs="Times New Roman"/>
          <w:b/>
          <w:color w:val="000000" w:themeColor="text1"/>
        </w:rPr>
        <w:t>CATEGORII</w:t>
      </w:r>
      <w:r>
        <w:rPr>
          <w:rFonts w:eastAsia="Calibri" w:cs="Times New Roman"/>
          <w:b/>
          <w:color w:val="000000" w:themeColor="text1"/>
        </w:rPr>
        <w:t>:</w:t>
      </w:r>
    </w:p>
    <w:p w14:paraId="4ED2FB59" w14:textId="5C5F96BA" w:rsidR="001C75E9" w:rsidRPr="007A5A09" w:rsidRDefault="0069593B" w:rsidP="00342914">
      <w:pPr>
        <w:pStyle w:val="ListParagraph"/>
        <w:numPr>
          <w:ilvl w:val="0"/>
          <w:numId w:val="64"/>
        </w:numPr>
        <w:spacing w:before="120" w:line="240" w:lineRule="auto"/>
        <w:contextualSpacing w:val="0"/>
        <w:jc w:val="both"/>
        <w:rPr>
          <w:rFonts w:eastAsia="Times New Roman" w:cs="Times New Roman"/>
        </w:rPr>
      </w:pPr>
      <w:r>
        <w:rPr>
          <w:rFonts w:eastAsia="Times New Roman" w:cs="Times New Roman"/>
        </w:rPr>
        <w:t xml:space="preserve">Acțiuni destinate </w:t>
      </w:r>
      <w:r>
        <w:rPr>
          <w:rFonts w:eastAsia="Times New Roman" w:cs="Times New Roman"/>
          <w:b/>
          <w:i/>
        </w:rPr>
        <w:t>a</w:t>
      </w:r>
      <w:r w:rsidR="008C193F">
        <w:rPr>
          <w:rFonts w:eastAsia="Times New Roman" w:cs="Times New Roman"/>
          <w:b/>
          <w:i/>
        </w:rPr>
        <w:t>tragerii și menținerii</w:t>
      </w:r>
      <w:r w:rsidRPr="00456AFB">
        <w:rPr>
          <w:rFonts w:eastAsia="Times New Roman" w:cs="Times New Roman"/>
          <w:b/>
          <w:i/>
        </w:rPr>
        <w:t xml:space="preserve"> în școlile țintă a </w:t>
      </w:r>
      <w:r w:rsidR="00174DEF">
        <w:rPr>
          <w:rFonts w:eastAsia="Times New Roman" w:cs="Times New Roman"/>
          <w:b/>
          <w:i/>
        </w:rPr>
        <w:t xml:space="preserve">resurselor umane </w:t>
      </w:r>
      <w:r w:rsidR="00412B74">
        <w:rPr>
          <w:rFonts w:eastAsia="Times New Roman" w:cs="Times New Roman"/>
          <w:b/>
          <w:i/>
        </w:rPr>
        <w:t>calificate</w:t>
      </w:r>
      <w:r w:rsidRPr="003413AF">
        <w:rPr>
          <w:rFonts w:eastAsia="Times New Roman" w:cs="Times New Roman"/>
        </w:rPr>
        <w:t>, competen</w:t>
      </w:r>
      <w:r w:rsidR="00174DEF">
        <w:rPr>
          <w:rFonts w:eastAsia="Times New Roman" w:cs="Times New Roman"/>
        </w:rPr>
        <w:t>te</w:t>
      </w:r>
      <w:r w:rsidRPr="003413AF">
        <w:rPr>
          <w:rFonts w:eastAsia="Times New Roman" w:cs="Times New Roman"/>
        </w:rPr>
        <w:t xml:space="preserve"> și motiva</w:t>
      </w:r>
      <w:r w:rsidR="00174DEF">
        <w:rPr>
          <w:rFonts w:eastAsia="Times New Roman" w:cs="Times New Roman"/>
        </w:rPr>
        <w:t>te</w:t>
      </w:r>
      <w:r w:rsidRPr="003413AF">
        <w:rPr>
          <w:rFonts w:eastAsia="Times New Roman" w:cs="Times New Roman"/>
        </w:rPr>
        <w:t>, capabil</w:t>
      </w:r>
      <w:r w:rsidR="00174DEF">
        <w:rPr>
          <w:rFonts w:eastAsia="Times New Roman" w:cs="Times New Roman"/>
        </w:rPr>
        <w:t>e</w:t>
      </w:r>
      <w:r w:rsidRPr="003413AF">
        <w:rPr>
          <w:rFonts w:eastAsia="Times New Roman" w:cs="Times New Roman"/>
        </w:rPr>
        <w:t xml:space="preserve"> să furnizeze o </w:t>
      </w:r>
      <w:r w:rsidRPr="00F75C63">
        <w:rPr>
          <w:rFonts w:eastAsia="Times New Roman" w:cs="Times New Roman"/>
          <w:b/>
          <w:i/>
        </w:rPr>
        <w:t>educație de calitate</w:t>
      </w:r>
      <w:r w:rsidR="005D238F">
        <w:rPr>
          <w:rFonts w:eastAsia="Times New Roman" w:cs="Times New Roman"/>
          <w:b/>
          <w:i/>
        </w:rPr>
        <w:t xml:space="preserve"> </w:t>
      </w:r>
      <w:r w:rsidR="00510C90">
        <w:rPr>
          <w:rFonts w:eastAsia="Times New Roman" w:cs="Times New Roman"/>
          <w:b/>
          <w:i/>
        </w:rPr>
        <w:t>și să asigure incluziunea școlară</w:t>
      </w:r>
      <w:r w:rsidR="000327E1">
        <w:rPr>
          <w:rFonts w:eastAsia="Times New Roman" w:cs="Times New Roman"/>
          <w:b/>
          <w:i/>
        </w:rPr>
        <w:t xml:space="preserve"> </w:t>
      </w:r>
      <w:r w:rsidR="00D230D8">
        <w:rPr>
          <w:rFonts w:eastAsia="Times New Roman" w:cs="Times New Roman"/>
        </w:rPr>
        <w:t>(</w:t>
      </w:r>
      <w:r w:rsidR="00D230D8" w:rsidRPr="00035D79">
        <w:rPr>
          <w:rFonts w:eastAsia="Times New Roman" w:cs="Times New Roman"/>
        </w:rPr>
        <w:t>punctul</w:t>
      </w:r>
      <w:r w:rsidR="00E70A19">
        <w:rPr>
          <w:rFonts w:eastAsia="Times New Roman" w:cs="Times New Roman"/>
        </w:rPr>
        <w:t xml:space="preserve"> 1.3.1</w:t>
      </w:r>
      <w:r w:rsidR="00D230D8" w:rsidRPr="00035D79">
        <w:rPr>
          <w:rFonts w:eastAsia="Times New Roman" w:cs="Times New Roman"/>
        </w:rPr>
        <w:t>)</w:t>
      </w:r>
      <w:r w:rsidR="001C75E9">
        <w:rPr>
          <w:rFonts w:eastAsia="Times New Roman" w:cs="Times New Roman"/>
        </w:rPr>
        <w:t>.</w:t>
      </w:r>
    </w:p>
    <w:p w14:paraId="0F017654" w14:textId="580048C3" w:rsidR="00D230D8" w:rsidRPr="007A5A09" w:rsidRDefault="0069593B" w:rsidP="00342914">
      <w:pPr>
        <w:pStyle w:val="ListParagraph"/>
        <w:numPr>
          <w:ilvl w:val="0"/>
          <w:numId w:val="64"/>
        </w:numPr>
        <w:spacing w:before="120" w:line="240" w:lineRule="auto"/>
        <w:contextualSpacing w:val="0"/>
        <w:jc w:val="both"/>
        <w:rPr>
          <w:rFonts w:eastAsia="Times New Roman" w:cs="Times New Roman"/>
        </w:rPr>
      </w:pPr>
      <w:r>
        <w:rPr>
          <w:rFonts w:eastAsia="Times New Roman" w:cs="Times New Roman"/>
        </w:rPr>
        <w:lastRenderedPageBreak/>
        <w:t>Acțiuni destinate creării</w:t>
      </w:r>
      <w:r w:rsidRPr="0069593B">
        <w:rPr>
          <w:rFonts w:eastAsia="Times New Roman" w:cs="Times New Roman"/>
        </w:rPr>
        <w:t xml:space="preserve"> unei </w:t>
      </w:r>
      <w:r w:rsidRPr="0069593B">
        <w:rPr>
          <w:rFonts w:eastAsia="Times New Roman" w:cs="Times New Roman"/>
          <w:b/>
          <w:i/>
        </w:rPr>
        <w:t>mase critice</w:t>
      </w:r>
      <w:r w:rsidRPr="0069593B">
        <w:rPr>
          <w:rFonts w:eastAsia="Times New Roman" w:cs="Times New Roman"/>
        </w:rPr>
        <w:t xml:space="preserve"> de astfel de </w:t>
      </w:r>
      <w:r w:rsidR="000765EC">
        <w:rPr>
          <w:rFonts w:eastAsia="Times New Roman" w:cs="Times New Roman"/>
        </w:rPr>
        <w:t>specialiști în educație,</w:t>
      </w:r>
      <w:r w:rsidR="00D230D8">
        <w:rPr>
          <w:rFonts w:eastAsia="Times New Roman" w:cs="Times New Roman"/>
        </w:rPr>
        <w:t xml:space="preserve"> în </w:t>
      </w:r>
      <w:r w:rsidR="00D230D8" w:rsidRPr="00035D79">
        <w:rPr>
          <w:rFonts w:eastAsia="Times New Roman" w:cs="Times New Roman"/>
          <w:b/>
          <w:i/>
        </w:rPr>
        <w:t xml:space="preserve">scopul </w:t>
      </w:r>
      <w:r w:rsidR="00DD1583">
        <w:rPr>
          <w:rFonts w:eastAsia="Times New Roman" w:cs="Times New Roman"/>
          <w:b/>
          <w:i/>
        </w:rPr>
        <w:t xml:space="preserve">creșterii calității </w:t>
      </w:r>
      <w:r w:rsidR="000765EC">
        <w:rPr>
          <w:rFonts w:eastAsia="Times New Roman" w:cs="Times New Roman"/>
          <w:b/>
          <w:i/>
        </w:rPr>
        <w:t xml:space="preserve">procesului educațional din </w:t>
      </w:r>
      <w:r w:rsidR="00DD1583">
        <w:rPr>
          <w:rFonts w:eastAsia="Times New Roman" w:cs="Times New Roman"/>
          <w:b/>
          <w:i/>
        </w:rPr>
        <w:t>școlil</w:t>
      </w:r>
      <w:r w:rsidR="000765EC">
        <w:rPr>
          <w:rFonts w:eastAsia="Times New Roman" w:cs="Times New Roman"/>
          <w:b/>
          <w:i/>
        </w:rPr>
        <w:t>e</w:t>
      </w:r>
      <w:r w:rsidR="00DD1583">
        <w:rPr>
          <w:rFonts w:eastAsia="Times New Roman" w:cs="Times New Roman"/>
          <w:b/>
          <w:i/>
        </w:rPr>
        <w:t xml:space="preserve"> țintă</w:t>
      </w:r>
      <w:r w:rsidR="00510C90" w:rsidRPr="00510C90">
        <w:rPr>
          <w:rFonts w:eastAsia="Times New Roman" w:cs="Times New Roman"/>
        </w:rPr>
        <w:t>, pentru toți copiii</w:t>
      </w:r>
      <w:r w:rsidR="008C193F">
        <w:rPr>
          <w:rFonts w:eastAsia="Times New Roman" w:cs="Times New Roman"/>
        </w:rPr>
        <w:t xml:space="preserve"> </w:t>
      </w:r>
      <w:r w:rsidR="008C193F" w:rsidRPr="00081B76">
        <w:rPr>
          <w:rFonts w:eastAsia="Times New Roman" w:cs="Times New Roman"/>
        </w:rPr>
        <w:t>(punctul</w:t>
      </w:r>
      <w:r w:rsidR="00E70A19">
        <w:rPr>
          <w:rFonts w:eastAsia="Times New Roman" w:cs="Times New Roman"/>
        </w:rPr>
        <w:t xml:space="preserve"> 1.3.2</w:t>
      </w:r>
      <w:r w:rsidR="008C193F" w:rsidRPr="00081B76">
        <w:rPr>
          <w:rFonts w:eastAsia="Times New Roman" w:cs="Times New Roman"/>
        </w:rPr>
        <w:t>)</w:t>
      </w:r>
      <w:r w:rsidR="001C75E9">
        <w:rPr>
          <w:rFonts w:eastAsia="Times New Roman" w:cs="Times New Roman"/>
        </w:rPr>
        <w:t>.</w:t>
      </w:r>
    </w:p>
    <w:p w14:paraId="462524B2" w14:textId="1406F3A6" w:rsidR="00412B74" w:rsidRDefault="00D230D8" w:rsidP="00342914">
      <w:pPr>
        <w:pStyle w:val="ListParagraph"/>
        <w:numPr>
          <w:ilvl w:val="0"/>
          <w:numId w:val="64"/>
        </w:numPr>
        <w:spacing w:before="120" w:after="0" w:line="240" w:lineRule="auto"/>
        <w:contextualSpacing w:val="0"/>
        <w:jc w:val="both"/>
        <w:rPr>
          <w:rFonts w:eastAsia="Times New Roman" w:cs="Times New Roman"/>
        </w:rPr>
      </w:pPr>
      <w:r>
        <w:rPr>
          <w:rFonts w:eastAsia="Times New Roman" w:cs="Times New Roman"/>
        </w:rPr>
        <w:t>Acțiuni destinate</w:t>
      </w:r>
      <w:r w:rsidR="0069593B" w:rsidRPr="0069593B">
        <w:rPr>
          <w:rFonts w:eastAsia="Times New Roman" w:cs="Times New Roman"/>
        </w:rPr>
        <w:t xml:space="preserve"> </w:t>
      </w:r>
      <w:r w:rsidR="00782285">
        <w:rPr>
          <w:b/>
          <w:i/>
        </w:rPr>
        <w:t xml:space="preserve">dezvoltării </w:t>
      </w:r>
      <w:r w:rsidR="00782285" w:rsidRPr="00035D79">
        <w:rPr>
          <w:b/>
          <w:i/>
        </w:rPr>
        <w:t xml:space="preserve">capacității </w:t>
      </w:r>
      <w:r w:rsidR="0074138F">
        <w:rPr>
          <w:b/>
          <w:i/>
        </w:rPr>
        <w:t xml:space="preserve">instituționale </w:t>
      </w:r>
      <w:r w:rsidR="00716403">
        <w:rPr>
          <w:b/>
          <w:i/>
        </w:rPr>
        <w:t xml:space="preserve">a </w:t>
      </w:r>
      <w:r w:rsidR="00782285" w:rsidRPr="00035D79">
        <w:rPr>
          <w:b/>
          <w:i/>
        </w:rPr>
        <w:t>echipelor manageriale din școlile țintă</w:t>
      </w:r>
      <w:r w:rsidR="000765EC">
        <w:rPr>
          <w:rFonts w:eastAsia="Times New Roman" w:cs="Times New Roman"/>
          <w:b/>
          <w:i/>
        </w:rPr>
        <w:t>,</w:t>
      </w:r>
      <w:r w:rsidR="00DD1583">
        <w:rPr>
          <w:rFonts w:eastAsia="Times New Roman" w:cs="Times New Roman"/>
        </w:rPr>
        <w:t xml:space="preserve"> </w:t>
      </w:r>
      <w:r w:rsidR="008C193F">
        <w:rPr>
          <w:rFonts w:eastAsia="Times New Roman" w:cs="Times New Roman"/>
        </w:rPr>
        <w:t>în scopul</w:t>
      </w:r>
      <w:r w:rsidR="00DD1583">
        <w:rPr>
          <w:rFonts w:eastAsia="Times New Roman" w:cs="Times New Roman"/>
        </w:rPr>
        <w:t xml:space="preserve"> asigurării</w:t>
      </w:r>
      <w:r w:rsidR="008C193F">
        <w:rPr>
          <w:rFonts w:eastAsia="Times New Roman" w:cs="Times New Roman"/>
        </w:rPr>
        <w:t xml:space="preserve"> </w:t>
      </w:r>
      <w:r w:rsidR="00DD1583" w:rsidRPr="0069593B">
        <w:rPr>
          <w:rFonts w:eastAsia="Times New Roman" w:cs="Times New Roman"/>
          <w:b/>
          <w:i/>
        </w:rPr>
        <w:t xml:space="preserve">sustenabilității </w:t>
      </w:r>
      <w:r w:rsidR="00DD1583" w:rsidRPr="008C193F">
        <w:rPr>
          <w:rFonts w:eastAsia="Times New Roman" w:cs="Times New Roman"/>
          <w:b/>
          <w:i/>
        </w:rPr>
        <w:t>intervențiilor</w:t>
      </w:r>
      <w:r w:rsidR="00DD1583" w:rsidRPr="000C0898">
        <w:rPr>
          <w:rFonts w:eastAsia="Times New Roman" w:cs="Times New Roman"/>
          <w:b/>
          <w:i/>
        </w:rPr>
        <w:t xml:space="preserve"> de </w:t>
      </w:r>
      <w:r w:rsidR="00DD1583">
        <w:rPr>
          <w:rFonts w:eastAsia="Times New Roman" w:cs="Times New Roman"/>
          <w:b/>
          <w:i/>
        </w:rPr>
        <w:t xml:space="preserve">creștere a </w:t>
      </w:r>
      <w:r w:rsidR="00DD1583" w:rsidRPr="000C0898">
        <w:rPr>
          <w:rFonts w:eastAsia="Times New Roman" w:cs="Times New Roman"/>
          <w:b/>
          <w:i/>
        </w:rPr>
        <w:t>calit</w:t>
      </w:r>
      <w:r w:rsidR="00DD1583">
        <w:rPr>
          <w:rFonts w:eastAsia="Times New Roman" w:cs="Times New Roman"/>
          <w:b/>
          <w:i/>
        </w:rPr>
        <w:t>ății în educație</w:t>
      </w:r>
      <w:r w:rsidR="00DD1583">
        <w:rPr>
          <w:rFonts w:eastAsia="Times New Roman" w:cs="Times New Roman"/>
        </w:rPr>
        <w:t xml:space="preserve"> </w:t>
      </w:r>
      <w:r w:rsidR="008C193F" w:rsidRPr="00081B76">
        <w:rPr>
          <w:rFonts w:eastAsia="Times New Roman" w:cs="Times New Roman"/>
        </w:rPr>
        <w:t>(punctul</w:t>
      </w:r>
      <w:r w:rsidR="00E70A19">
        <w:rPr>
          <w:rFonts w:eastAsia="Times New Roman" w:cs="Times New Roman"/>
        </w:rPr>
        <w:t xml:space="preserve"> 1.3.3</w:t>
      </w:r>
      <w:r w:rsidR="008C193F" w:rsidRPr="00081B76">
        <w:rPr>
          <w:rFonts w:eastAsia="Times New Roman" w:cs="Times New Roman"/>
        </w:rPr>
        <w:t>)</w:t>
      </w:r>
      <w:r w:rsidR="00412B74">
        <w:rPr>
          <w:rFonts w:eastAsia="Times New Roman" w:cs="Times New Roman"/>
        </w:rPr>
        <w:t>.</w:t>
      </w:r>
    </w:p>
    <w:p w14:paraId="19FD92A3" w14:textId="77777777" w:rsidR="0069593B" w:rsidRPr="00035D79" w:rsidRDefault="0069593B" w:rsidP="00035D79">
      <w:pPr>
        <w:spacing w:after="0" w:line="240" w:lineRule="auto"/>
        <w:jc w:val="both"/>
        <w:outlineLvl w:val="0"/>
        <w:rPr>
          <w:rFonts w:eastAsia="Calibri" w:cs="Times New Roman"/>
          <w:color w:val="000000" w:themeColor="text1"/>
        </w:rPr>
      </w:pPr>
    </w:p>
    <w:p w14:paraId="2FEF461E" w14:textId="77777777" w:rsidR="0028099F" w:rsidRPr="0028099F" w:rsidRDefault="0028099F" w:rsidP="00035D79">
      <w:pPr>
        <w:pStyle w:val="ListParagraph"/>
        <w:pBdr>
          <w:top w:val="single" w:sz="4" w:space="1" w:color="auto"/>
          <w:left w:val="single" w:sz="4" w:space="4" w:color="auto"/>
          <w:bottom w:val="single" w:sz="4" w:space="1" w:color="auto"/>
          <w:right w:val="single" w:sz="4" w:space="4" w:color="auto"/>
        </w:pBdr>
        <w:shd w:val="clear" w:color="auto" w:fill="92CDDC" w:themeFill="accent5" w:themeFillTint="99"/>
        <w:spacing w:after="0" w:line="240" w:lineRule="auto"/>
        <w:ind w:left="90"/>
        <w:jc w:val="both"/>
        <w:rPr>
          <w:rFonts w:eastAsia="Calibri" w:cs="Times New Roman"/>
          <w:b/>
          <w:color w:val="000000" w:themeColor="text1"/>
        </w:rPr>
      </w:pPr>
      <w:r w:rsidRPr="0028099F">
        <w:rPr>
          <w:rFonts w:eastAsia="Calibri" w:cs="Times New Roman"/>
          <w:b/>
          <w:color w:val="000000" w:themeColor="text1"/>
        </w:rPr>
        <w:t xml:space="preserve">ATENȚIE! În contextul acestui apel sunt declarate eligibile doar proiectele în care </w:t>
      </w:r>
      <w:r>
        <w:rPr>
          <w:rFonts w:eastAsia="Calibri" w:cs="Times New Roman"/>
          <w:b/>
          <w:color w:val="000000" w:themeColor="text1"/>
        </w:rPr>
        <w:t>sunt</w:t>
      </w:r>
      <w:r w:rsidRPr="0028099F">
        <w:rPr>
          <w:rFonts w:eastAsia="Calibri" w:cs="Times New Roman"/>
          <w:b/>
          <w:color w:val="000000" w:themeColor="text1"/>
        </w:rPr>
        <w:t xml:space="preserve"> </w:t>
      </w:r>
      <w:r>
        <w:rPr>
          <w:rFonts w:eastAsia="Calibri" w:cs="Times New Roman"/>
          <w:b/>
          <w:color w:val="000000" w:themeColor="text1"/>
        </w:rPr>
        <w:t>adresate</w:t>
      </w:r>
      <w:r w:rsidRPr="0028099F">
        <w:rPr>
          <w:rFonts w:eastAsia="Calibri" w:cs="Times New Roman"/>
          <w:b/>
          <w:color w:val="000000" w:themeColor="text1"/>
        </w:rPr>
        <w:t xml:space="preserve"> în mod integrat măsuri din </w:t>
      </w:r>
      <w:r>
        <w:rPr>
          <w:rFonts w:eastAsia="Calibri" w:cs="Times New Roman"/>
          <w:b/>
          <w:color w:val="000000" w:themeColor="text1"/>
        </w:rPr>
        <w:t>cele 3 (trei)</w:t>
      </w:r>
      <w:r w:rsidRPr="0028099F">
        <w:rPr>
          <w:rFonts w:eastAsia="Calibri" w:cs="Times New Roman"/>
          <w:b/>
          <w:color w:val="000000" w:themeColor="text1"/>
        </w:rPr>
        <w:t xml:space="preserve"> categorii de acțiuni.</w:t>
      </w:r>
    </w:p>
    <w:p w14:paraId="0961AAA5" w14:textId="77777777" w:rsidR="00DC1E45" w:rsidRDefault="00DC1E45" w:rsidP="00F75C63">
      <w:pPr>
        <w:tabs>
          <w:tab w:val="left" w:pos="810"/>
        </w:tabs>
        <w:spacing w:after="0" w:line="240" w:lineRule="auto"/>
        <w:jc w:val="both"/>
        <w:rPr>
          <w:rFonts w:cs="tÜàˇøÚ‹"/>
          <w:lang w:val="en-US"/>
        </w:rPr>
      </w:pPr>
    </w:p>
    <w:p w14:paraId="6E63BAC1" w14:textId="2CDDC220" w:rsidR="00464E5D" w:rsidRPr="00464E5D" w:rsidRDefault="00464E5D" w:rsidP="00464E5D">
      <w:pPr>
        <w:pBdr>
          <w:top w:val="single" w:sz="4" w:space="1" w:color="auto"/>
          <w:left w:val="single" w:sz="4" w:space="4" w:color="auto"/>
          <w:bottom w:val="single" w:sz="4" w:space="1" w:color="auto"/>
          <w:right w:val="single" w:sz="4" w:space="4" w:color="auto"/>
        </w:pBdr>
        <w:shd w:val="clear" w:color="auto" w:fill="92CDDC" w:themeFill="accent5" w:themeFillTint="99"/>
        <w:spacing w:after="0" w:line="240" w:lineRule="auto"/>
        <w:ind w:left="90"/>
        <w:jc w:val="both"/>
        <w:rPr>
          <w:rFonts w:eastAsia="Calibri" w:cs="Times New Roman"/>
          <w:b/>
        </w:rPr>
      </w:pPr>
      <w:r w:rsidRPr="00AC3254">
        <w:rPr>
          <w:rFonts w:eastAsia="Calibri" w:cs="Times New Roman"/>
          <w:b/>
        </w:rPr>
        <w:t xml:space="preserve">ATENȚIE! </w:t>
      </w:r>
      <w:r w:rsidRPr="00464E5D">
        <w:rPr>
          <w:b/>
          <w:bCs/>
        </w:rPr>
        <w:t xml:space="preserve">Pentru </w:t>
      </w:r>
      <w:r w:rsidRPr="00464E5D">
        <w:rPr>
          <w:b/>
          <w:iCs/>
        </w:rPr>
        <w:t xml:space="preserve">evitarea suprapunerilor și a </w:t>
      </w:r>
      <w:r w:rsidRPr="00464E5D">
        <w:rPr>
          <w:b/>
          <w:iCs/>
          <w:u w:val="single"/>
        </w:rPr>
        <w:t>dublei finanțări</w:t>
      </w:r>
      <w:r w:rsidRPr="00464E5D">
        <w:rPr>
          <w:b/>
          <w:iCs/>
        </w:rPr>
        <w:t>, persoanele din grupul țintă care vor beneficia de măsurile vizate în cadrul acestui apel de proiecte vor fi EXCLUSE de la participarea la  activități similare finanțate prin toate celelalte apeluri de proiecte POCU sau din alte surse de finanțare.</w:t>
      </w:r>
      <w:r w:rsidRPr="00AC3254">
        <w:rPr>
          <w:b/>
          <w:i/>
          <w:iCs/>
        </w:rPr>
        <w:t xml:space="preserve"> </w:t>
      </w:r>
    </w:p>
    <w:p w14:paraId="030079AD" w14:textId="77777777" w:rsidR="00464E5D" w:rsidRPr="003413AF" w:rsidRDefault="00464E5D" w:rsidP="00F75C63">
      <w:pPr>
        <w:tabs>
          <w:tab w:val="left" w:pos="810"/>
        </w:tabs>
        <w:spacing w:after="0" w:line="240" w:lineRule="auto"/>
        <w:jc w:val="both"/>
        <w:rPr>
          <w:rFonts w:cs="tÜàˇøÚ‹"/>
          <w:lang w:val="en-US"/>
        </w:rPr>
      </w:pPr>
    </w:p>
    <w:p w14:paraId="02DC22D5" w14:textId="77777777" w:rsidR="00DD1583" w:rsidRDefault="00DD1583" w:rsidP="00035D79">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ind w:left="90"/>
        <w:jc w:val="both"/>
        <w:outlineLvl w:val="0"/>
        <w:rPr>
          <w:rFonts w:eastAsia="Calibri" w:cs="Times New Roman"/>
          <w:color w:val="000000" w:themeColor="text1"/>
        </w:rPr>
      </w:pPr>
      <w:r>
        <w:rPr>
          <w:rFonts w:eastAsia="Calibri" w:cs="Times New Roman"/>
          <w:color w:val="000000" w:themeColor="text1"/>
        </w:rPr>
        <w:t xml:space="preserve">Acțiunile sprijinite în cadrul acestui apel reflectă respectarea </w:t>
      </w:r>
      <w:r w:rsidRPr="007A5CBE">
        <w:rPr>
          <w:rFonts w:eastAsia="Calibri" w:cs="Times New Roman"/>
          <w:b/>
          <w:color w:val="000000" w:themeColor="text1"/>
          <w:u w:val="single"/>
        </w:rPr>
        <w:t>princi</w:t>
      </w:r>
      <w:r>
        <w:rPr>
          <w:rFonts w:eastAsia="Calibri" w:cs="Times New Roman"/>
          <w:b/>
          <w:color w:val="000000" w:themeColor="text1"/>
          <w:u w:val="single"/>
        </w:rPr>
        <w:t>piilor</w:t>
      </w:r>
      <w:r w:rsidRPr="007A5CBE">
        <w:rPr>
          <w:rFonts w:eastAsia="Calibri" w:cs="Times New Roman"/>
          <w:b/>
          <w:color w:val="000000" w:themeColor="text1"/>
          <w:u w:val="single"/>
        </w:rPr>
        <w:t xml:space="preserve"> </w:t>
      </w:r>
      <w:r>
        <w:rPr>
          <w:rFonts w:eastAsia="Calibri" w:cs="Times New Roman"/>
          <w:b/>
          <w:color w:val="000000" w:themeColor="text1"/>
          <w:u w:val="single"/>
        </w:rPr>
        <w:t>privind combatere</w:t>
      </w:r>
      <w:r w:rsidRPr="007A5CBE">
        <w:rPr>
          <w:rFonts w:eastAsia="Calibri" w:cs="Times New Roman"/>
          <w:b/>
          <w:color w:val="000000" w:themeColor="text1"/>
          <w:u w:val="single"/>
        </w:rPr>
        <w:t>a discriminării și a segregării în educație</w:t>
      </w:r>
      <w:r w:rsidRPr="000C0898">
        <w:rPr>
          <w:rFonts w:eastAsia="Calibri" w:cs="Times New Roman"/>
          <w:b/>
          <w:color w:val="000000" w:themeColor="text1"/>
        </w:rPr>
        <w:t xml:space="preserve"> </w:t>
      </w:r>
      <w:r w:rsidRPr="007A5CBE">
        <w:rPr>
          <w:rFonts w:eastAsia="Calibri" w:cs="Times New Roman"/>
          <w:color w:val="000000" w:themeColor="text1"/>
        </w:rPr>
        <w:t>conform Anex</w:t>
      </w:r>
      <w:r>
        <w:rPr>
          <w:rFonts w:eastAsia="Calibri" w:cs="Times New Roman"/>
          <w:color w:val="000000" w:themeColor="text1"/>
        </w:rPr>
        <w:t>ei</w:t>
      </w:r>
      <w:r w:rsidRPr="007A5CBE">
        <w:rPr>
          <w:rFonts w:eastAsia="Calibri" w:cs="Times New Roman"/>
          <w:color w:val="000000" w:themeColor="text1"/>
        </w:rPr>
        <w:t xml:space="preserve"> </w:t>
      </w:r>
      <w:r w:rsidR="001D345A">
        <w:rPr>
          <w:rFonts w:eastAsia="Calibri" w:cs="Times New Roman"/>
          <w:color w:val="000000" w:themeColor="text1"/>
        </w:rPr>
        <w:t>2</w:t>
      </w:r>
      <w:r>
        <w:rPr>
          <w:rFonts w:eastAsia="Calibri" w:cs="Times New Roman"/>
          <w:color w:val="000000" w:themeColor="text1"/>
        </w:rPr>
        <w:t xml:space="preserve"> „Considerente generale </w:t>
      </w:r>
      <w:r w:rsidRPr="001B428F">
        <w:rPr>
          <w:rFonts w:eastAsia="Calibri" w:cs="Times New Roman"/>
          <w:color w:val="000000" w:themeColor="text1"/>
        </w:rPr>
        <w:t>privind</w:t>
      </w:r>
      <w:r>
        <w:rPr>
          <w:rFonts w:eastAsia="Calibri" w:cs="Times New Roman"/>
          <w:color w:val="000000" w:themeColor="text1"/>
        </w:rPr>
        <w:t xml:space="preserve"> respectarea principiului desegregării</w:t>
      </w:r>
      <w:r>
        <w:rPr>
          <w:rFonts w:eastAsia="Calibri" w:cs="Times New Roman"/>
          <w:color w:val="000000" w:themeColor="text1"/>
          <w:lang w:val="en-US"/>
        </w:rPr>
        <w:t>”</w:t>
      </w:r>
      <w:r>
        <w:rPr>
          <w:rFonts w:eastAsia="Calibri" w:cs="Times New Roman"/>
          <w:color w:val="000000" w:themeColor="text1"/>
        </w:rPr>
        <w:t>.</w:t>
      </w:r>
    </w:p>
    <w:p w14:paraId="52310345" w14:textId="77777777" w:rsidR="00DD1583" w:rsidRDefault="00DD1583" w:rsidP="00F75C63">
      <w:pPr>
        <w:tabs>
          <w:tab w:val="left" w:pos="810"/>
        </w:tabs>
        <w:spacing w:after="0" w:line="240" w:lineRule="auto"/>
        <w:jc w:val="both"/>
        <w:rPr>
          <w:rFonts w:ascii="Calibri" w:eastAsia="Calibri" w:hAnsi="Calibri" w:cs="Times New Roman"/>
          <w:b/>
          <w:sz w:val="24"/>
          <w:szCs w:val="24"/>
        </w:rPr>
      </w:pPr>
    </w:p>
    <w:p w14:paraId="3D574942" w14:textId="26CFE554" w:rsidR="00412B74" w:rsidRPr="00035D79" w:rsidRDefault="00DC1E45" w:rsidP="00F75C63">
      <w:pPr>
        <w:tabs>
          <w:tab w:val="left" w:pos="810"/>
        </w:tabs>
        <w:spacing w:after="0" w:line="240" w:lineRule="auto"/>
        <w:jc w:val="both"/>
        <w:rPr>
          <w:rFonts w:eastAsia="Calibri" w:cs="Times New Roman"/>
          <w:color w:val="5B9BD5"/>
          <w14:textFill>
            <w14:solidFill>
              <w14:srgbClr w14:val="5B9BD5">
                <w14:lumMod w14:val="75000"/>
              </w14:srgbClr>
            </w14:solidFill>
          </w14:textFill>
        </w:rPr>
      </w:pPr>
      <w:r w:rsidRPr="00035D79">
        <w:rPr>
          <w:rFonts w:ascii="Calibri" w:eastAsia="Calibri" w:hAnsi="Calibri" w:cs="Times New Roman"/>
          <w:b/>
          <w:sz w:val="24"/>
          <w:szCs w:val="24"/>
        </w:rPr>
        <w:t xml:space="preserve">1.3.1. </w:t>
      </w:r>
      <w:r w:rsidR="00412B74" w:rsidRPr="00035D79">
        <w:rPr>
          <w:rFonts w:eastAsia="Calibri" w:cs="Times New Roman"/>
        </w:rPr>
        <w:t>Acțiuni</w:t>
      </w:r>
      <w:r w:rsidR="009C14A4">
        <w:rPr>
          <w:rFonts w:eastAsia="Calibri" w:cs="Times New Roman"/>
        </w:rPr>
        <w:t>le</w:t>
      </w:r>
      <w:r w:rsidR="00412B74" w:rsidRPr="00035D79">
        <w:rPr>
          <w:rFonts w:eastAsia="Calibri" w:cs="Times New Roman"/>
        </w:rPr>
        <w:t xml:space="preserve"> destinate</w:t>
      </w:r>
      <w:r w:rsidR="00412B74" w:rsidRPr="00035D79">
        <w:rPr>
          <w:rFonts w:eastAsia="Calibri" w:cs="Times New Roman"/>
          <w:b/>
          <w:i/>
        </w:rPr>
        <w:t xml:space="preserve"> </w:t>
      </w:r>
      <w:r w:rsidR="00412B74" w:rsidRPr="00035D79">
        <w:rPr>
          <w:rFonts w:eastAsia="Calibri" w:cs="Times New Roman"/>
          <w:b/>
          <w:i/>
          <w:u w:val="single"/>
        </w:rPr>
        <w:t>atragerii și menținerii în școlile țintă a</w:t>
      </w:r>
      <w:r w:rsidR="006541E9" w:rsidRPr="00035D79">
        <w:rPr>
          <w:rFonts w:eastAsia="Calibri" w:cs="Times New Roman"/>
          <w:b/>
          <w:i/>
          <w:u w:val="single"/>
        </w:rPr>
        <w:t xml:space="preserve"> resurselor umane calificate</w:t>
      </w:r>
      <w:r w:rsidR="00412B74" w:rsidRPr="00035D79">
        <w:rPr>
          <w:rFonts w:eastAsia="Calibri" w:cs="Times New Roman"/>
          <w:b/>
          <w:i/>
        </w:rPr>
        <w:t xml:space="preserve"> </w:t>
      </w:r>
      <w:r w:rsidR="006541E9">
        <w:rPr>
          <w:rFonts w:eastAsia="Calibri" w:cs="Times New Roman"/>
          <w:b/>
          <w:i/>
        </w:rPr>
        <w:t>(</w:t>
      </w:r>
      <w:r w:rsidR="00412B74" w:rsidRPr="00035D79">
        <w:rPr>
          <w:rFonts w:eastAsia="Calibri" w:cs="Times New Roman"/>
          <w:b/>
          <w:i/>
        </w:rPr>
        <w:t>cadre didactice</w:t>
      </w:r>
      <w:r w:rsidR="00207B1B">
        <w:rPr>
          <w:rFonts w:eastAsia="Calibri" w:cs="Times New Roman"/>
          <w:b/>
          <w:i/>
        </w:rPr>
        <w:t>,</w:t>
      </w:r>
      <w:r w:rsidR="00412B74" w:rsidRPr="00035D79">
        <w:rPr>
          <w:rFonts w:eastAsia="Calibri" w:cs="Times New Roman"/>
          <w:b/>
          <w:i/>
        </w:rPr>
        <w:t xml:space="preserve">  personal de sprijin</w:t>
      </w:r>
      <w:r w:rsidR="00207B1B">
        <w:rPr>
          <w:rFonts w:eastAsia="Calibri" w:cs="Times New Roman"/>
          <w:b/>
          <w:i/>
        </w:rPr>
        <w:t xml:space="preserve"> și </w:t>
      </w:r>
      <w:r w:rsidR="00207B1B" w:rsidRPr="00207B1B">
        <w:rPr>
          <w:rFonts w:eastAsia="Calibri" w:cs="Times New Roman"/>
          <w:b/>
          <w:i/>
        </w:rPr>
        <w:t>personal</w:t>
      </w:r>
      <w:r w:rsidR="00207B1B">
        <w:rPr>
          <w:rFonts w:eastAsia="Calibri" w:cs="Times New Roman"/>
          <w:b/>
          <w:i/>
        </w:rPr>
        <w:t xml:space="preserve"> a</w:t>
      </w:r>
      <w:r w:rsidR="00207B1B" w:rsidRPr="00207B1B">
        <w:rPr>
          <w:rFonts w:eastAsia="Calibri" w:cs="Times New Roman"/>
          <w:b/>
          <w:i/>
        </w:rPr>
        <w:t>l partenerilor sociali în educație, inclusiv din ONG-uri</w:t>
      </w:r>
      <w:r w:rsidR="006541E9">
        <w:rPr>
          <w:rFonts w:eastAsia="Calibri" w:cs="Times New Roman"/>
          <w:b/>
          <w:i/>
        </w:rPr>
        <w:t>)</w:t>
      </w:r>
      <w:r w:rsidR="00412B74" w:rsidRPr="00035D79">
        <w:rPr>
          <w:rFonts w:eastAsia="Calibri" w:cs="Times New Roman"/>
        </w:rPr>
        <w:t>, competen</w:t>
      </w:r>
      <w:r w:rsidR="006541E9">
        <w:rPr>
          <w:rFonts w:eastAsia="Calibri" w:cs="Times New Roman"/>
        </w:rPr>
        <w:t>te</w:t>
      </w:r>
      <w:r w:rsidR="00412B74" w:rsidRPr="00035D79">
        <w:rPr>
          <w:rFonts w:eastAsia="Calibri" w:cs="Times New Roman"/>
        </w:rPr>
        <w:t xml:space="preserve"> și motiva</w:t>
      </w:r>
      <w:r w:rsidR="006541E9">
        <w:rPr>
          <w:rFonts w:eastAsia="Calibri" w:cs="Times New Roman"/>
        </w:rPr>
        <w:t>te</w:t>
      </w:r>
      <w:r w:rsidR="00412B74" w:rsidRPr="00035D79">
        <w:rPr>
          <w:rFonts w:eastAsia="Calibri" w:cs="Times New Roman"/>
        </w:rPr>
        <w:t>, capabil</w:t>
      </w:r>
      <w:r w:rsidR="006541E9">
        <w:rPr>
          <w:rFonts w:eastAsia="Calibri" w:cs="Times New Roman"/>
        </w:rPr>
        <w:t>e</w:t>
      </w:r>
      <w:r w:rsidR="00412B74" w:rsidRPr="00035D79">
        <w:rPr>
          <w:rFonts w:eastAsia="Calibri" w:cs="Times New Roman"/>
        </w:rPr>
        <w:t xml:space="preserve"> să furnizeze o educație incluzivă de calitate în </w:t>
      </w:r>
      <w:r w:rsidR="00412B74" w:rsidRPr="00035D79">
        <w:rPr>
          <w:rFonts w:eastAsia="Calibri" w:cs="Times New Roman"/>
          <w:b/>
          <w:i/>
        </w:rPr>
        <w:t>școlil</w:t>
      </w:r>
      <w:r w:rsidR="006541E9">
        <w:rPr>
          <w:rFonts w:eastAsia="Calibri" w:cs="Times New Roman"/>
          <w:b/>
          <w:i/>
        </w:rPr>
        <w:t>e</w:t>
      </w:r>
      <w:r w:rsidR="00412B74" w:rsidRPr="00035D79">
        <w:rPr>
          <w:rFonts w:eastAsia="Calibri" w:cs="Times New Roman"/>
          <w:b/>
          <w:i/>
        </w:rPr>
        <w:t xml:space="preserve"> țintă</w:t>
      </w:r>
      <w:r w:rsidR="009C14A4">
        <w:rPr>
          <w:rFonts w:eastAsia="Calibri" w:cs="Times New Roman"/>
          <w:b/>
          <w:i/>
        </w:rPr>
        <w:t>,</w:t>
      </w:r>
      <w:r w:rsidR="00412B74" w:rsidRPr="00035D79">
        <w:rPr>
          <w:rFonts w:eastAsia="Calibri" w:cs="Times New Roman"/>
        </w:rPr>
        <w:t xml:space="preserve"> pot include:</w:t>
      </w:r>
    </w:p>
    <w:p w14:paraId="58A235A1" w14:textId="04E21274" w:rsidR="00D763EB" w:rsidRDefault="006541E9" w:rsidP="00342914">
      <w:pPr>
        <w:pStyle w:val="ListParagraph"/>
        <w:numPr>
          <w:ilvl w:val="0"/>
          <w:numId w:val="65"/>
        </w:numPr>
        <w:spacing w:before="120" w:after="0" w:line="240" w:lineRule="auto"/>
        <w:ind w:left="360" w:hanging="346"/>
        <w:contextualSpacing w:val="0"/>
        <w:jc w:val="both"/>
        <w:rPr>
          <w:rFonts w:eastAsia="Calibri" w:cs="Times New Roman"/>
        </w:rPr>
      </w:pPr>
      <w:r w:rsidRPr="00FB5006">
        <w:rPr>
          <w:rFonts w:eastAsia="Calibri" w:cs="Times New Roman"/>
          <w:b/>
          <w:i/>
        </w:rPr>
        <w:t>I</w:t>
      </w:r>
      <w:r w:rsidR="00C36535" w:rsidRPr="00FB5006">
        <w:rPr>
          <w:rFonts w:eastAsia="Calibri" w:cs="Times New Roman"/>
          <w:b/>
          <w:i/>
        </w:rPr>
        <w:t>dentificarea, recrutarea și selecția cadrelor didactice și a personalului de sprijin</w:t>
      </w:r>
      <w:r w:rsidR="00C36535" w:rsidRPr="00FB5006">
        <w:rPr>
          <w:rFonts w:eastAsia="Calibri" w:cs="Times New Roman"/>
        </w:rPr>
        <w:t xml:space="preserve"> </w:t>
      </w:r>
      <w:r w:rsidR="00C36535" w:rsidRPr="0009697E">
        <w:rPr>
          <w:rFonts w:eastAsia="Calibri" w:cs="Times New Roman"/>
          <w:i/>
        </w:rPr>
        <w:t xml:space="preserve">în vederea </w:t>
      </w:r>
      <w:r w:rsidR="00EB147C" w:rsidRPr="0009697E">
        <w:rPr>
          <w:rFonts w:eastAsia="Calibri" w:cs="Times New Roman"/>
          <w:i/>
        </w:rPr>
        <w:t>angajării acestora în școlile țintă</w:t>
      </w:r>
      <w:r w:rsidR="0009697E" w:rsidRPr="0009697E">
        <w:rPr>
          <w:rFonts w:eastAsia="Calibri" w:cs="Times New Roman"/>
          <w:i/>
        </w:rPr>
        <w:t xml:space="preserve"> (OS 6.2 și 6.3)</w:t>
      </w:r>
      <w:r w:rsidR="001B3755" w:rsidRPr="00035D79">
        <w:rPr>
          <w:rFonts w:eastAsia="Calibri" w:cs="Times New Roman"/>
        </w:rPr>
        <w:t xml:space="preserve">, prin </w:t>
      </w:r>
      <w:r w:rsidR="009C14A4">
        <w:rPr>
          <w:rFonts w:eastAsia="Calibri" w:cs="Times New Roman"/>
        </w:rPr>
        <w:t xml:space="preserve">analize de nevoi, </w:t>
      </w:r>
      <w:r w:rsidR="001B3755" w:rsidRPr="00035D79">
        <w:rPr>
          <w:rFonts w:eastAsia="Calibri" w:cs="Times New Roman"/>
        </w:rPr>
        <w:t>campanii de informare, activități de outreach și orice alt tip de acțiune care asigură recrutarea participanților.</w:t>
      </w:r>
    </w:p>
    <w:p w14:paraId="61F0345B" w14:textId="77777777" w:rsidR="00D763EB" w:rsidRPr="00342914" w:rsidRDefault="001B3755" w:rsidP="00342914">
      <w:pPr>
        <w:pStyle w:val="ListParagraph"/>
        <w:spacing w:before="120" w:after="0" w:line="240" w:lineRule="auto"/>
        <w:ind w:left="360"/>
        <w:contextualSpacing w:val="0"/>
        <w:jc w:val="both"/>
        <w:rPr>
          <w:rFonts w:eastAsia="Calibri" w:cs="Times New Roman"/>
        </w:rPr>
      </w:pPr>
      <w:r w:rsidRPr="00342914">
        <w:rPr>
          <w:rFonts w:eastAsia="Calibri" w:cs="Times New Roman"/>
        </w:rPr>
        <w:t xml:space="preserve">Activitatea de evaluare inițială a persoanelor recrutate în scopul selecției este organizată în baza unei metodologii dezvoltate de solicitant </w:t>
      </w:r>
      <w:r w:rsidR="00C9141C" w:rsidRPr="00342914">
        <w:rPr>
          <w:rFonts w:eastAsia="Calibri" w:cs="Times New Roman"/>
        </w:rPr>
        <w:t xml:space="preserve">și se finalizează </w:t>
      </w:r>
      <w:r w:rsidR="00871442" w:rsidRPr="00342914">
        <w:rPr>
          <w:rFonts w:eastAsia="Calibri" w:cs="Times New Roman"/>
        </w:rPr>
        <w:t xml:space="preserve">cel puțin </w:t>
      </w:r>
      <w:r w:rsidR="00C9141C" w:rsidRPr="00342914">
        <w:rPr>
          <w:rFonts w:eastAsia="Calibri" w:cs="Times New Roman"/>
        </w:rPr>
        <w:t>prin</w:t>
      </w:r>
      <w:r w:rsidR="00871442">
        <w:rPr>
          <w:rFonts w:eastAsia="Calibri" w:cs="Times New Roman"/>
        </w:rPr>
        <w:t>tr-</w:t>
      </w:r>
      <w:r w:rsidR="00251237" w:rsidRPr="00342914">
        <w:rPr>
          <w:rFonts w:eastAsia="Calibri" w:cs="Times New Roman"/>
        </w:rPr>
        <w:t>un</w:t>
      </w:r>
      <w:r w:rsidR="00C9141C" w:rsidRPr="00342914">
        <w:rPr>
          <w:rFonts w:eastAsia="Calibri" w:cs="Times New Roman"/>
        </w:rPr>
        <w:t xml:space="preserve"> plan </w:t>
      </w:r>
      <w:r w:rsidR="00251237" w:rsidRPr="00342914">
        <w:rPr>
          <w:rFonts w:eastAsia="Calibri" w:cs="Times New Roman"/>
        </w:rPr>
        <w:t>individual</w:t>
      </w:r>
      <w:r w:rsidR="000327E1" w:rsidRPr="00342914">
        <w:rPr>
          <w:rFonts w:eastAsia="Calibri" w:cs="Times New Roman"/>
        </w:rPr>
        <w:t>izat</w:t>
      </w:r>
      <w:r w:rsidR="00251237" w:rsidRPr="00342914">
        <w:rPr>
          <w:rFonts w:eastAsia="Calibri" w:cs="Times New Roman"/>
        </w:rPr>
        <w:t xml:space="preserve"> de </w:t>
      </w:r>
      <w:r w:rsidR="00C9141C" w:rsidRPr="00342914">
        <w:rPr>
          <w:rFonts w:eastAsia="Calibri" w:cs="Times New Roman"/>
        </w:rPr>
        <w:t>de</w:t>
      </w:r>
      <w:r w:rsidR="000327E1" w:rsidRPr="00342914">
        <w:rPr>
          <w:rFonts w:eastAsia="Calibri" w:cs="Times New Roman"/>
        </w:rPr>
        <w:t>zvoltare/formare pentru fiecare persoană selectată.</w:t>
      </w:r>
      <w:r w:rsidR="00C9141C" w:rsidRPr="00342914">
        <w:rPr>
          <w:rFonts w:eastAsia="Calibri" w:cs="Times New Roman"/>
        </w:rPr>
        <w:t xml:space="preserve"> </w:t>
      </w:r>
    </w:p>
    <w:p w14:paraId="57158337" w14:textId="7E559A44" w:rsidR="00D763EB" w:rsidRPr="00342914" w:rsidRDefault="006541E9" w:rsidP="00342914">
      <w:pPr>
        <w:pStyle w:val="ListParagraph"/>
        <w:numPr>
          <w:ilvl w:val="0"/>
          <w:numId w:val="65"/>
        </w:numPr>
        <w:spacing w:before="120" w:after="0" w:line="240" w:lineRule="auto"/>
        <w:ind w:left="360" w:hanging="346"/>
        <w:contextualSpacing w:val="0"/>
        <w:jc w:val="both"/>
        <w:rPr>
          <w:rFonts w:eastAsia="Calibri" w:cs="Times New Roman"/>
        </w:rPr>
      </w:pPr>
      <w:r w:rsidRPr="00342914">
        <w:rPr>
          <w:rFonts w:eastAsia="Calibri" w:cs="Times New Roman"/>
          <w:b/>
          <w:i/>
        </w:rPr>
        <w:t>Î</w:t>
      </w:r>
      <w:r w:rsidR="000327E1" w:rsidRPr="00342914">
        <w:rPr>
          <w:rFonts w:eastAsia="Calibri" w:cs="Times New Roman"/>
          <w:b/>
          <w:i/>
        </w:rPr>
        <w:t>mbunătățirea competențelor cadrelor didactice</w:t>
      </w:r>
      <w:r w:rsidR="00207B1B">
        <w:rPr>
          <w:rFonts w:eastAsia="Calibri" w:cs="Times New Roman"/>
          <w:b/>
          <w:i/>
        </w:rPr>
        <w:t>,</w:t>
      </w:r>
      <w:r w:rsidR="000327E1" w:rsidRPr="00342914">
        <w:rPr>
          <w:rFonts w:eastAsia="Calibri" w:cs="Times New Roman"/>
          <w:b/>
          <w:i/>
        </w:rPr>
        <w:t xml:space="preserve"> a personalului de sprijin din școlile țintă</w:t>
      </w:r>
      <w:r w:rsidR="00251187">
        <w:rPr>
          <w:rFonts w:eastAsia="Calibri" w:cs="Times New Roman"/>
          <w:b/>
          <w:i/>
        </w:rPr>
        <w:t xml:space="preserve"> (inclusiv mediatorilor școlari și mentorilor)</w:t>
      </w:r>
      <w:r w:rsidR="000327E1" w:rsidRPr="00342914">
        <w:rPr>
          <w:rFonts w:eastAsia="Calibri" w:cs="Times New Roman"/>
          <w:b/>
        </w:rPr>
        <w:t xml:space="preserve"> </w:t>
      </w:r>
      <w:r w:rsidR="00207B1B" w:rsidRPr="00CC2FF2">
        <w:rPr>
          <w:rFonts w:eastAsia="Calibri" w:cs="Times New Roman"/>
          <w:b/>
          <w:i/>
        </w:rPr>
        <w:t>și a personalului</w:t>
      </w:r>
      <w:r w:rsidR="00207B1B">
        <w:rPr>
          <w:rFonts w:eastAsia="Calibri" w:cs="Times New Roman"/>
          <w:b/>
        </w:rPr>
        <w:t xml:space="preserve"> </w:t>
      </w:r>
      <w:r w:rsidR="00207B1B" w:rsidRPr="00207B1B">
        <w:rPr>
          <w:rFonts w:eastAsia="Calibri" w:cs="Times New Roman"/>
          <w:b/>
          <w:i/>
        </w:rPr>
        <w:t>partenerilor sociali în educație, inclusiv din ONG-uri</w:t>
      </w:r>
      <w:r w:rsidR="00385B01" w:rsidRPr="00342914">
        <w:rPr>
          <w:rFonts w:eastAsia="Calibri" w:cs="Times New Roman"/>
        </w:rPr>
        <w:t xml:space="preserve"> </w:t>
      </w:r>
      <w:r w:rsidR="0009697E" w:rsidRPr="0009697E">
        <w:rPr>
          <w:rFonts w:eastAsia="Calibri" w:cs="Times New Roman"/>
          <w:i/>
        </w:rPr>
        <w:t>(OS 6.6)</w:t>
      </w:r>
      <w:r w:rsidR="0009697E">
        <w:rPr>
          <w:rFonts w:eastAsia="Calibri" w:cs="Times New Roman"/>
        </w:rPr>
        <w:t xml:space="preserve">, </w:t>
      </w:r>
      <w:r w:rsidR="00385B01" w:rsidRPr="00342914">
        <w:rPr>
          <w:rFonts w:eastAsia="Calibri" w:cs="Times New Roman"/>
        </w:rPr>
        <w:t>prin:</w:t>
      </w:r>
    </w:p>
    <w:p w14:paraId="6F57ADFE" w14:textId="77777777" w:rsidR="00524C9F" w:rsidRPr="00524C9F" w:rsidRDefault="003E4CA6" w:rsidP="00524C9F">
      <w:pPr>
        <w:pStyle w:val="ListParagraph"/>
        <w:numPr>
          <w:ilvl w:val="1"/>
          <w:numId w:val="65"/>
        </w:numPr>
        <w:spacing w:before="120" w:after="0" w:line="240" w:lineRule="auto"/>
        <w:ind w:left="720"/>
        <w:contextualSpacing w:val="0"/>
        <w:jc w:val="both"/>
        <w:rPr>
          <w:rFonts w:eastAsia="Calibri" w:cs="Times New Roman"/>
          <w:b/>
        </w:rPr>
      </w:pPr>
      <w:r w:rsidRPr="00342914">
        <w:rPr>
          <w:rFonts w:eastAsia="Calibri" w:cs="Times New Roman"/>
          <w:b/>
        </w:rPr>
        <w:t>P</w:t>
      </w:r>
      <w:r w:rsidR="004D2B93" w:rsidRPr="00342914">
        <w:rPr>
          <w:rFonts w:eastAsia="Calibri" w:cs="Times New Roman"/>
          <w:b/>
        </w:rPr>
        <w:t>rograme de formare continuă</w:t>
      </w:r>
      <w:r w:rsidR="00650FCD" w:rsidRPr="00342914">
        <w:rPr>
          <w:rFonts w:eastAsia="Calibri" w:cs="Times New Roman"/>
        </w:rPr>
        <w:t>,</w:t>
      </w:r>
      <w:r w:rsidR="004D2B93" w:rsidRPr="00342914">
        <w:rPr>
          <w:rFonts w:eastAsia="Calibri" w:cs="Times New Roman"/>
        </w:rPr>
        <w:t xml:space="preserve"> în regim intensiv, direct sau asistat la distanță, prin conversie profesională</w:t>
      </w:r>
      <w:r w:rsidR="00412A00" w:rsidRPr="00342914">
        <w:rPr>
          <w:rFonts w:eastAsia="Calibri" w:cs="Times New Roman"/>
        </w:rPr>
        <w:t xml:space="preserve">, </w:t>
      </w:r>
      <w:r w:rsidR="004D2B93" w:rsidRPr="00342914">
        <w:rPr>
          <w:rFonts w:eastAsia="Calibri" w:cs="Times New Roman"/>
        </w:rPr>
        <w:t xml:space="preserve">extindere </w:t>
      </w:r>
      <w:r w:rsidR="00412A00" w:rsidRPr="00342914">
        <w:rPr>
          <w:rFonts w:eastAsia="Calibri" w:cs="Times New Roman"/>
        </w:rPr>
        <w:t xml:space="preserve">sau dezvoltare </w:t>
      </w:r>
      <w:r w:rsidR="004D2B93" w:rsidRPr="00342914">
        <w:rPr>
          <w:rFonts w:eastAsia="Calibri" w:cs="Times New Roman"/>
        </w:rPr>
        <w:t xml:space="preserve">de competențe, cu scopul </w:t>
      </w:r>
      <w:r w:rsidR="004D2B93" w:rsidRPr="00342914">
        <w:rPr>
          <w:rFonts w:eastAsia="Calibri" w:cs="Times New Roman"/>
          <w:b/>
        </w:rPr>
        <w:t>asigurării resursei umane specializate pentru toate contextele specifice de desfășurare a procesului de învățământ</w:t>
      </w:r>
      <w:r w:rsidR="00871442">
        <w:rPr>
          <w:rFonts w:eastAsia="Calibri" w:cs="Times New Roman"/>
        </w:rPr>
        <w:t>.</w:t>
      </w:r>
      <w:r w:rsidR="00871442" w:rsidRPr="00342914">
        <w:rPr>
          <w:rFonts w:eastAsia="Calibri" w:cs="Times New Roman"/>
        </w:rPr>
        <w:t xml:space="preserve"> </w:t>
      </w:r>
    </w:p>
    <w:p w14:paraId="11BAE163" w14:textId="792ADA86" w:rsidR="00D763EB" w:rsidRPr="00524C9F" w:rsidRDefault="00607A6C" w:rsidP="00524C9F">
      <w:pPr>
        <w:pStyle w:val="ListParagraph"/>
        <w:numPr>
          <w:ilvl w:val="1"/>
          <w:numId w:val="65"/>
        </w:numPr>
        <w:spacing w:before="120" w:after="0" w:line="240" w:lineRule="auto"/>
        <w:ind w:left="720"/>
        <w:contextualSpacing w:val="0"/>
        <w:jc w:val="both"/>
        <w:rPr>
          <w:rFonts w:eastAsia="Calibri" w:cs="Times New Roman"/>
          <w:b/>
        </w:rPr>
      </w:pPr>
      <w:r w:rsidRPr="00524C9F">
        <w:rPr>
          <w:rFonts w:eastAsia="Calibri" w:cs="Times New Roman"/>
          <w:b/>
        </w:rPr>
        <w:t>Programe de formare</w:t>
      </w:r>
      <w:r w:rsidR="00A61183" w:rsidRPr="00524C9F">
        <w:rPr>
          <w:rFonts w:eastAsia="Calibri" w:cs="Times New Roman"/>
          <w:b/>
        </w:rPr>
        <w:t xml:space="preserve"> continuă/instruire</w:t>
      </w:r>
      <w:r w:rsidR="00750326">
        <w:rPr>
          <w:rFonts w:eastAsia="Calibri" w:cs="Times New Roman"/>
        </w:rPr>
        <w:t>,</w:t>
      </w:r>
      <w:r w:rsidR="009C14A4" w:rsidRPr="00524C9F">
        <w:rPr>
          <w:rFonts w:eastAsia="Calibri" w:cs="Times New Roman"/>
        </w:rPr>
        <w:t xml:space="preserve"> </w:t>
      </w:r>
      <w:r w:rsidRPr="00524C9F">
        <w:rPr>
          <w:rFonts w:eastAsia="Calibri" w:cs="Times New Roman"/>
        </w:rPr>
        <w:t>dezvoltate pentru a asigura: dobândirea de metode de predare noi și diversificate care să-i ajute în adaptarea strategiilor educaționale la profilul elevilor în situație de risc</w:t>
      </w:r>
      <w:r w:rsidR="004F4614">
        <w:rPr>
          <w:rFonts w:eastAsia="Calibri" w:cs="Times New Roman"/>
        </w:rPr>
        <w:t>;</w:t>
      </w:r>
      <w:r w:rsidRPr="00524C9F">
        <w:rPr>
          <w:rFonts w:eastAsia="Calibri" w:cs="Times New Roman"/>
        </w:rPr>
        <w:t xml:space="preserve"> aplicarea resurselor curriculare alternative</w:t>
      </w:r>
      <w:r w:rsidR="004F4614">
        <w:rPr>
          <w:rFonts w:eastAsia="Calibri" w:cs="Times New Roman"/>
        </w:rPr>
        <w:t>;</w:t>
      </w:r>
      <w:r w:rsidRPr="00524C9F">
        <w:rPr>
          <w:rFonts w:eastAsia="Calibri" w:cs="Times New Roman"/>
        </w:rPr>
        <w:t xml:space="preserve"> dezvoltarea de activități extra cur</w:t>
      </w:r>
      <w:r w:rsidR="00A5175E">
        <w:rPr>
          <w:rFonts w:eastAsia="Calibri" w:cs="Times New Roman"/>
        </w:rPr>
        <w:t>r</w:t>
      </w:r>
      <w:r w:rsidRPr="00524C9F">
        <w:rPr>
          <w:rFonts w:eastAsia="Calibri" w:cs="Times New Roman"/>
        </w:rPr>
        <w:t>iculare și identificarea unor noi modalități pentru a stimula interesul copiilor pentru educație</w:t>
      </w:r>
      <w:r w:rsidR="004F4614">
        <w:rPr>
          <w:rFonts w:eastAsia="Calibri" w:cs="Times New Roman"/>
        </w:rPr>
        <w:t>;</w:t>
      </w:r>
      <w:r w:rsidRPr="00524C9F">
        <w:rPr>
          <w:rFonts w:eastAsia="Calibri" w:cs="Times New Roman"/>
        </w:rPr>
        <w:t xml:space="preserve"> modele de transformare a școlilor în locuri primitoare și prietenoase pentru copii și pentru părinții lor</w:t>
      </w:r>
      <w:r w:rsidR="004F4614">
        <w:rPr>
          <w:rFonts w:eastAsia="Calibri" w:cs="Times New Roman"/>
        </w:rPr>
        <w:t>;</w:t>
      </w:r>
      <w:r w:rsidRPr="00524C9F">
        <w:rPr>
          <w:rFonts w:eastAsia="Calibri" w:cs="Times New Roman"/>
        </w:rPr>
        <w:t xml:space="preserve"> </w:t>
      </w:r>
      <w:r w:rsidR="00871442">
        <w:rPr>
          <w:rFonts w:eastAsia="Calibri" w:cs="Times New Roman"/>
        </w:rPr>
        <w:t>adresarea</w:t>
      </w:r>
      <w:r w:rsidR="00871442" w:rsidRPr="00342914">
        <w:rPr>
          <w:rFonts w:eastAsia="Calibri" w:cs="Times New Roman"/>
        </w:rPr>
        <w:t xml:space="preserve"> nevoi</w:t>
      </w:r>
      <w:r w:rsidR="00871442">
        <w:rPr>
          <w:rFonts w:eastAsia="Calibri" w:cs="Times New Roman"/>
        </w:rPr>
        <w:t>lor educaționale ale copiilor d</w:t>
      </w:r>
      <w:r w:rsidR="00A5175E">
        <w:rPr>
          <w:rFonts w:eastAsia="Calibri" w:cs="Times New Roman"/>
        </w:rPr>
        <w:t>i</w:t>
      </w:r>
      <w:r w:rsidR="00871442" w:rsidRPr="00342914">
        <w:rPr>
          <w:rFonts w:eastAsia="Calibri" w:cs="Times New Roman"/>
        </w:rPr>
        <w:t xml:space="preserve">n </w:t>
      </w:r>
      <w:r w:rsidR="004F4614">
        <w:rPr>
          <w:rFonts w:eastAsia="Calibri" w:cs="Times New Roman"/>
        </w:rPr>
        <w:t xml:space="preserve">cadrul </w:t>
      </w:r>
      <w:r w:rsidR="00871442" w:rsidRPr="00342914">
        <w:rPr>
          <w:rFonts w:eastAsia="Calibri" w:cs="Times New Roman"/>
        </w:rPr>
        <w:t>comunități</w:t>
      </w:r>
      <w:r w:rsidR="00750326">
        <w:rPr>
          <w:rFonts w:eastAsia="Calibri" w:cs="Times New Roman"/>
        </w:rPr>
        <w:t>l</w:t>
      </w:r>
      <w:r w:rsidR="004F4614">
        <w:rPr>
          <w:rFonts w:eastAsia="Calibri" w:cs="Times New Roman"/>
        </w:rPr>
        <w:t>or</w:t>
      </w:r>
      <w:r w:rsidR="00871442" w:rsidRPr="00342914">
        <w:rPr>
          <w:rFonts w:eastAsia="Calibri" w:cs="Times New Roman"/>
        </w:rPr>
        <w:t xml:space="preserve"> dezavantajate economic și social </w:t>
      </w:r>
      <w:r w:rsidR="00D7048E">
        <w:rPr>
          <w:rFonts w:eastAsia="Calibri" w:cs="Times New Roman"/>
        </w:rPr>
        <w:t>sau</w:t>
      </w:r>
      <w:r w:rsidR="00871442" w:rsidRPr="00342914">
        <w:rPr>
          <w:rFonts w:eastAsia="Calibri" w:cs="Times New Roman"/>
        </w:rPr>
        <w:t xml:space="preserve"> izolate geografic</w:t>
      </w:r>
      <w:r w:rsidR="00C92887">
        <w:rPr>
          <w:rFonts w:eastAsia="Calibri" w:cs="Times New Roman"/>
        </w:rPr>
        <w:t xml:space="preserve"> </w:t>
      </w:r>
      <w:r w:rsidR="008E703D">
        <w:rPr>
          <w:rFonts w:eastAsia="Calibri" w:cs="Times New Roman"/>
        </w:rPr>
        <w:t xml:space="preserve">precum și </w:t>
      </w:r>
      <w:r w:rsidR="004F4614">
        <w:rPr>
          <w:rFonts w:eastAsia="Calibri" w:cs="Times New Roman"/>
        </w:rPr>
        <w:t xml:space="preserve">ale </w:t>
      </w:r>
      <w:r w:rsidR="00D7048E">
        <w:rPr>
          <w:rFonts w:eastAsia="Calibri" w:cs="Times New Roman"/>
        </w:rPr>
        <w:t>copii</w:t>
      </w:r>
      <w:r w:rsidR="004F4614">
        <w:rPr>
          <w:rFonts w:eastAsia="Calibri" w:cs="Times New Roman"/>
        </w:rPr>
        <w:t>lor</w:t>
      </w:r>
      <w:r w:rsidR="00D7048E">
        <w:rPr>
          <w:rFonts w:eastAsia="Calibri" w:cs="Times New Roman"/>
        </w:rPr>
        <w:t xml:space="preserve"> </w:t>
      </w:r>
      <w:r w:rsidR="008E703D">
        <w:rPr>
          <w:rFonts w:eastAsia="Calibri" w:cs="Times New Roman"/>
        </w:rPr>
        <w:t xml:space="preserve">școlarizați în contexte atipice (copii </w:t>
      </w:r>
      <w:r w:rsidR="00D7048E">
        <w:rPr>
          <w:rFonts w:eastAsia="Calibri" w:cs="Times New Roman"/>
        </w:rPr>
        <w:t>bolnavi aflați în</w:t>
      </w:r>
      <w:r w:rsidR="00871442" w:rsidRPr="00342914">
        <w:rPr>
          <w:rFonts w:eastAsia="Calibri" w:cs="Times New Roman"/>
        </w:rPr>
        <w:t xml:space="preserve"> </w:t>
      </w:r>
      <w:r w:rsidR="00871442">
        <w:rPr>
          <w:rFonts w:eastAsia="Calibri" w:cs="Times New Roman"/>
        </w:rPr>
        <w:t xml:space="preserve">spitale sau </w:t>
      </w:r>
      <w:r w:rsidR="00D7048E">
        <w:rPr>
          <w:rFonts w:eastAsia="Calibri" w:cs="Times New Roman"/>
        </w:rPr>
        <w:t>școlarizați la domiciliu, copii cu dizabilități</w:t>
      </w:r>
      <w:r w:rsidR="004F4614">
        <w:rPr>
          <w:rFonts w:eastAsia="Calibri" w:cs="Times New Roman"/>
        </w:rPr>
        <w:t>, inclusiv cei</w:t>
      </w:r>
      <w:r w:rsidR="00D7048E" w:rsidRPr="00D7048E">
        <w:rPr>
          <w:rFonts w:eastAsia="Calibri" w:cs="Times New Roman"/>
        </w:rPr>
        <w:t xml:space="preserve"> </w:t>
      </w:r>
      <w:r w:rsidR="00D7048E">
        <w:rPr>
          <w:rFonts w:eastAsia="Calibri" w:cs="Times New Roman"/>
        </w:rPr>
        <w:t xml:space="preserve">școlarizați </w:t>
      </w:r>
      <w:r w:rsidR="00D7048E" w:rsidRPr="00342914">
        <w:rPr>
          <w:rFonts w:eastAsia="Calibri" w:cs="Times New Roman"/>
        </w:rPr>
        <w:t>la domiciliu</w:t>
      </w:r>
      <w:r w:rsidR="004F4614">
        <w:rPr>
          <w:rFonts w:eastAsia="Calibri" w:cs="Times New Roman"/>
        </w:rPr>
        <w:t>, copii</w:t>
      </w:r>
      <w:r w:rsidR="00D7048E">
        <w:rPr>
          <w:rFonts w:eastAsia="Calibri" w:cs="Times New Roman"/>
        </w:rPr>
        <w:t xml:space="preserve"> </w:t>
      </w:r>
      <w:r w:rsidR="00871442">
        <w:rPr>
          <w:rFonts w:eastAsia="Calibri" w:cs="Times New Roman"/>
        </w:rPr>
        <w:t xml:space="preserve">aflați în </w:t>
      </w:r>
      <w:r w:rsidR="00871442" w:rsidRPr="00342914">
        <w:rPr>
          <w:rFonts w:eastAsia="Calibri" w:cs="Times New Roman"/>
        </w:rPr>
        <w:t>regim de detenție</w:t>
      </w:r>
      <w:r w:rsidR="008E703D">
        <w:rPr>
          <w:rFonts w:eastAsia="Calibri" w:cs="Times New Roman"/>
        </w:rPr>
        <w:t xml:space="preserve"> etc.);</w:t>
      </w:r>
      <w:r w:rsidR="00871442" w:rsidRPr="00342914">
        <w:rPr>
          <w:rFonts w:eastAsia="Calibri" w:cs="Times New Roman"/>
        </w:rPr>
        <w:t xml:space="preserve"> </w:t>
      </w:r>
      <w:r w:rsidRPr="00524C9F">
        <w:rPr>
          <w:rFonts w:eastAsia="Calibri" w:cs="Times New Roman"/>
        </w:rPr>
        <w:t>dezvoltare</w:t>
      </w:r>
      <w:r w:rsidR="008E703D">
        <w:rPr>
          <w:rFonts w:eastAsia="Calibri" w:cs="Times New Roman"/>
        </w:rPr>
        <w:t>a</w:t>
      </w:r>
      <w:r w:rsidRPr="00524C9F">
        <w:rPr>
          <w:rFonts w:eastAsia="Calibri" w:cs="Times New Roman"/>
        </w:rPr>
        <w:t xml:space="preserve"> personală și creșterea stimei de sine</w:t>
      </w:r>
      <w:ins w:id="2" w:author="Alina Seghedi" w:date="2016-07-26T10:27:00Z">
        <w:r w:rsidR="00363928">
          <w:rPr>
            <w:rFonts w:eastAsia="Calibri" w:cs="Times New Roman"/>
          </w:rPr>
          <w:t xml:space="preserve"> a copiilor</w:t>
        </w:r>
      </w:ins>
      <w:r w:rsidR="008E703D">
        <w:rPr>
          <w:rFonts w:eastAsia="Calibri" w:cs="Times New Roman"/>
        </w:rPr>
        <w:t>;</w:t>
      </w:r>
      <w:r w:rsidRPr="00524C9F">
        <w:rPr>
          <w:rFonts w:eastAsia="Calibri" w:cs="Times New Roman"/>
        </w:rPr>
        <w:t xml:space="preserve"> </w:t>
      </w:r>
      <w:r w:rsidR="008E703D">
        <w:rPr>
          <w:rFonts w:eastAsia="Calibri" w:cs="Times New Roman"/>
        </w:rPr>
        <w:t xml:space="preserve">o </w:t>
      </w:r>
      <w:r w:rsidRPr="00524C9F">
        <w:rPr>
          <w:rFonts w:eastAsia="Calibri" w:cs="Times New Roman"/>
        </w:rPr>
        <w:t>mai bună cunoaștere a nevoilor copiilor</w:t>
      </w:r>
      <w:r w:rsidR="008E703D">
        <w:rPr>
          <w:rFonts w:eastAsia="Calibri" w:cs="Times New Roman"/>
        </w:rPr>
        <w:t xml:space="preserve"> și a </w:t>
      </w:r>
      <w:r w:rsidRPr="00524C9F">
        <w:rPr>
          <w:rFonts w:eastAsia="Calibri" w:cs="Times New Roman"/>
        </w:rPr>
        <w:t>rolului părinților în influențarea valorilor și aspirațiilor copiilor, interacțiunea mai bună cu părinții</w:t>
      </w:r>
      <w:r w:rsidR="008E703D">
        <w:rPr>
          <w:rFonts w:eastAsia="Calibri" w:cs="Times New Roman"/>
        </w:rPr>
        <w:t>;</w:t>
      </w:r>
      <w:r w:rsidR="009C14A4" w:rsidRPr="00524C9F">
        <w:rPr>
          <w:rFonts w:eastAsia="Calibri" w:cs="Times New Roman"/>
        </w:rPr>
        <w:t xml:space="preserve"> monitorizarea riscului de părăsire timpurie a școlii și facilitarea dialogului școală-familie-comunitate pentru reducerea acestuia</w:t>
      </w:r>
      <w:r w:rsidR="0008624E">
        <w:rPr>
          <w:rFonts w:eastAsia="Calibri" w:cs="Times New Roman"/>
        </w:rPr>
        <w:t xml:space="preserve">; </w:t>
      </w:r>
      <w:r w:rsidR="0008624E" w:rsidRPr="00342914">
        <w:rPr>
          <w:rFonts w:eastAsia="Calibri" w:cs="Times New Roman"/>
        </w:rPr>
        <w:t>metode de predare moderne, interactive, activ-participative, centrate pe copil</w:t>
      </w:r>
      <w:r w:rsidR="0008624E">
        <w:rPr>
          <w:rFonts w:eastAsia="Calibri" w:cs="Times New Roman"/>
        </w:rPr>
        <w:t>;</w:t>
      </w:r>
      <w:r w:rsidR="0008624E" w:rsidRPr="00342914">
        <w:rPr>
          <w:rFonts w:eastAsia="Calibri" w:cs="Times New Roman"/>
        </w:rPr>
        <w:t xml:space="preserve"> dezvoltarea gândirii critice, </w:t>
      </w:r>
      <w:r w:rsidR="0008624E">
        <w:rPr>
          <w:rFonts w:eastAsia="Calibri" w:cs="Times New Roman"/>
        </w:rPr>
        <w:t xml:space="preserve">a </w:t>
      </w:r>
      <w:r w:rsidR="0008624E" w:rsidRPr="00342914">
        <w:rPr>
          <w:rFonts w:eastAsia="Calibri" w:cs="Times New Roman"/>
        </w:rPr>
        <w:t>abilitățil</w:t>
      </w:r>
      <w:r w:rsidR="0008624E">
        <w:rPr>
          <w:rFonts w:eastAsia="Calibri" w:cs="Times New Roman"/>
        </w:rPr>
        <w:t>or</w:t>
      </w:r>
      <w:r w:rsidR="0008624E" w:rsidRPr="00342914">
        <w:rPr>
          <w:rFonts w:eastAsia="Calibri" w:cs="Times New Roman"/>
        </w:rPr>
        <w:t xml:space="preserve"> de comunicare</w:t>
      </w:r>
      <w:r w:rsidR="0008624E">
        <w:rPr>
          <w:rFonts w:eastAsia="Calibri" w:cs="Times New Roman"/>
        </w:rPr>
        <w:t xml:space="preserve">, </w:t>
      </w:r>
      <w:r w:rsidR="0008624E" w:rsidRPr="00342914">
        <w:rPr>
          <w:rFonts w:eastAsia="Calibri" w:cs="Times New Roman"/>
        </w:rPr>
        <w:t xml:space="preserve">de leadership, </w:t>
      </w:r>
      <w:r w:rsidR="0008624E">
        <w:rPr>
          <w:rFonts w:eastAsia="Calibri" w:cs="Times New Roman"/>
        </w:rPr>
        <w:t xml:space="preserve">de lucru în echipă; </w:t>
      </w:r>
      <w:r w:rsidR="0008624E" w:rsidRPr="00342914">
        <w:rPr>
          <w:rFonts w:eastAsia="Calibri" w:cs="Times New Roman"/>
        </w:rPr>
        <w:t xml:space="preserve">educația incluzivă, educația părinților, implicarea comunității în viața școlii și orice alt </w:t>
      </w:r>
      <w:r w:rsidR="0008624E">
        <w:rPr>
          <w:rFonts w:eastAsia="Calibri" w:cs="Times New Roman"/>
        </w:rPr>
        <w:t xml:space="preserve">domeniu </w:t>
      </w:r>
      <w:r w:rsidR="0008624E" w:rsidRPr="00342914">
        <w:rPr>
          <w:rFonts w:eastAsia="Calibri" w:cs="Times New Roman"/>
        </w:rPr>
        <w:t xml:space="preserve">de formare </w:t>
      </w:r>
      <w:r w:rsidR="0008624E">
        <w:rPr>
          <w:rFonts w:eastAsia="Calibri" w:cs="Times New Roman"/>
        </w:rPr>
        <w:t xml:space="preserve">care </w:t>
      </w:r>
      <w:r w:rsidR="0008624E" w:rsidRPr="00342914">
        <w:rPr>
          <w:rFonts w:eastAsia="Calibri" w:cs="Times New Roman"/>
        </w:rPr>
        <w:t xml:space="preserve">contribuie la </w:t>
      </w:r>
      <w:r w:rsidR="0008624E">
        <w:rPr>
          <w:rFonts w:eastAsia="Calibri" w:cs="Times New Roman"/>
        </w:rPr>
        <w:t>creșterea calității în educație și a incluziunii școlare</w:t>
      </w:r>
      <w:r w:rsidRPr="00524C9F">
        <w:rPr>
          <w:rFonts w:eastAsia="Calibri" w:cs="Times New Roman"/>
        </w:rPr>
        <w:t>.</w:t>
      </w:r>
    </w:p>
    <w:p w14:paraId="4E492357" w14:textId="62FB9EB7" w:rsidR="00D763EB" w:rsidRPr="00342914" w:rsidRDefault="003E4CA6" w:rsidP="00342914">
      <w:pPr>
        <w:pStyle w:val="ListParagraph"/>
        <w:numPr>
          <w:ilvl w:val="0"/>
          <w:numId w:val="65"/>
        </w:numPr>
        <w:spacing w:before="120" w:after="0" w:line="240" w:lineRule="auto"/>
        <w:ind w:left="360" w:hanging="346"/>
        <w:contextualSpacing w:val="0"/>
        <w:jc w:val="both"/>
        <w:rPr>
          <w:rFonts w:eastAsia="Calibri" w:cs="Times New Roman"/>
          <w:sz w:val="24"/>
          <w:szCs w:val="24"/>
        </w:rPr>
      </w:pPr>
      <w:r w:rsidRPr="0009697E">
        <w:rPr>
          <w:rFonts w:eastAsia="Calibri" w:cs="Times New Roman"/>
          <w:b/>
          <w:i/>
        </w:rPr>
        <w:t>O</w:t>
      </w:r>
      <w:r w:rsidR="008B1E98" w:rsidRPr="0009697E">
        <w:rPr>
          <w:rFonts w:eastAsia="Calibri" w:cs="Times New Roman"/>
          <w:b/>
          <w:i/>
        </w:rPr>
        <w:t xml:space="preserve">rganizarea și efectuarea </w:t>
      </w:r>
      <w:r w:rsidR="00607A6C" w:rsidRPr="0009697E">
        <w:rPr>
          <w:rFonts w:eastAsia="Calibri" w:cs="Times New Roman"/>
          <w:b/>
          <w:i/>
        </w:rPr>
        <w:t xml:space="preserve">stagiilor </w:t>
      </w:r>
      <w:r w:rsidR="00E00B07" w:rsidRPr="0009697E">
        <w:rPr>
          <w:rFonts w:eastAsia="Calibri" w:cs="Times New Roman"/>
          <w:b/>
          <w:i/>
        </w:rPr>
        <w:t>practice</w:t>
      </w:r>
      <w:r w:rsidR="00607A6C" w:rsidRPr="00342914">
        <w:rPr>
          <w:rFonts w:eastAsia="Calibri" w:cs="Times New Roman"/>
        </w:rPr>
        <w:t xml:space="preserve"> </w:t>
      </w:r>
      <w:r w:rsidR="00E00B07" w:rsidRPr="0009697E">
        <w:rPr>
          <w:rFonts w:eastAsia="Calibri" w:cs="Times New Roman"/>
          <w:i/>
        </w:rPr>
        <w:t xml:space="preserve">pentru </w:t>
      </w:r>
      <w:r w:rsidR="008B1E98" w:rsidRPr="0009697E">
        <w:rPr>
          <w:rFonts w:eastAsia="Calibri" w:cs="Times New Roman"/>
          <w:i/>
        </w:rPr>
        <w:t>cadrel</w:t>
      </w:r>
      <w:r w:rsidR="00412A00" w:rsidRPr="0009697E">
        <w:rPr>
          <w:rFonts w:eastAsia="Calibri" w:cs="Times New Roman"/>
          <w:i/>
        </w:rPr>
        <w:t>e</w:t>
      </w:r>
      <w:r w:rsidR="008B1E98" w:rsidRPr="0009697E">
        <w:rPr>
          <w:rFonts w:eastAsia="Calibri" w:cs="Times New Roman"/>
          <w:i/>
        </w:rPr>
        <w:t xml:space="preserve"> didactice și personalul de sprijin</w:t>
      </w:r>
      <w:r w:rsidR="0009697E">
        <w:rPr>
          <w:rFonts w:eastAsia="Calibri" w:cs="Times New Roman"/>
          <w:i/>
        </w:rPr>
        <w:t xml:space="preserve"> (OS 6.6)</w:t>
      </w:r>
      <w:r w:rsidR="00E00B07" w:rsidRPr="00342914">
        <w:rPr>
          <w:rFonts w:eastAsia="Calibri" w:cs="Times New Roman"/>
        </w:rPr>
        <w:t xml:space="preserve">. Stagiile practice sunt </w:t>
      </w:r>
      <w:r w:rsidR="005A0F64" w:rsidRPr="00342914">
        <w:rPr>
          <w:rFonts w:eastAsia="Calibri" w:cs="Times New Roman"/>
        </w:rPr>
        <w:t>efectuate</w:t>
      </w:r>
      <w:r w:rsidR="008B1E98" w:rsidRPr="00342914">
        <w:rPr>
          <w:rFonts w:eastAsia="Calibri" w:cs="Times New Roman"/>
        </w:rPr>
        <w:t xml:space="preserve"> </w:t>
      </w:r>
      <w:r w:rsidR="00607A6C" w:rsidRPr="00342914">
        <w:rPr>
          <w:rFonts w:eastAsia="Calibri" w:cs="Times New Roman"/>
        </w:rPr>
        <w:t>în școlile</w:t>
      </w:r>
      <w:r w:rsidR="008B1E98" w:rsidRPr="00342914">
        <w:rPr>
          <w:rFonts w:eastAsia="Calibri" w:cs="Times New Roman"/>
        </w:rPr>
        <w:t xml:space="preserve"> țintă</w:t>
      </w:r>
      <w:r w:rsidR="00412A00" w:rsidRPr="00342914">
        <w:rPr>
          <w:rFonts w:eastAsia="Calibri" w:cs="Times New Roman"/>
        </w:rPr>
        <w:t>,</w:t>
      </w:r>
      <w:r w:rsidR="008B1E98" w:rsidRPr="00342914">
        <w:rPr>
          <w:rFonts w:eastAsia="Calibri" w:cs="Times New Roman"/>
        </w:rPr>
        <w:t xml:space="preserve"> </w:t>
      </w:r>
      <w:r w:rsidR="005B4101" w:rsidRPr="00342914">
        <w:rPr>
          <w:rFonts w:eastAsia="Calibri" w:cs="Times New Roman"/>
        </w:rPr>
        <w:t xml:space="preserve">iar participanții la aceste stagii </w:t>
      </w:r>
      <w:r w:rsidR="00E00B07" w:rsidRPr="00342914">
        <w:rPr>
          <w:rFonts w:eastAsia="Calibri" w:cs="Times New Roman"/>
        </w:rPr>
        <w:t xml:space="preserve">sunt </w:t>
      </w:r>
      <w:r w:rsidR="0008624E">
        <w:rPr>
          <w:rFonts w:eastAsia="Calibri" w:cs="Times New Roman"/>
        </w:rPr>
        <w:t xml:space="preserve">monitorizați și </w:t>
      </w:r>
      <w:r w:rsidR="005B4101" w:rsidRPr="00342914">
        <w:rPr>
          <w:rFonts w:eastAsia="Calibri" w:cs="Times New Roman"/>
        </w:rPr>
        <w:t xml:space="preserve">evaluați </w:t>
      </w:r>
      <w:r w:rsidR="0008624E">
        <w:rPr>
          <w:rFonts w:eastAsia="Calibri" w:cs="Times New Roman"/>
        </w:rPr>
        <w:t>regulat</w:t>
      </w:r>
      <w:r w:rsidR="0008624E" w:rsidRPr="00342914">
        <w:rPr>
          <w:rFonts w:eastAsia="Calibri" w:cs="Times New Roman"/>
        </w:rPr>
        <w:t xml:space="preserve"> </w:t>
      </w:r>
      <w:r w:rsidR="005B4101" w:rsidRPr="00342914">
        <w:rPr>
          <w:rFonts w:eastAsia="Calibri" w:cs="Times New Roman"/>
        </w:rPr>
        <w:t xml:space="preserve">de către </w:t>
      </w:r>
      <w:r w:rsidRPr="00342914">
        <w:rPr>
          <w:rFonts w:eastAsia="Calibri" w:cs="Times New Roman"/>
        </w:rPr>
        <w:t>formatori/mentori</w:t>
      </w:r>
      <w:r w:rsidR="0008624E">
        <w:rPr>
          <w:rFonts w:eastAsia="Calibri" w:cs="Times New Roman"/>
        </w:rPr>
        <w:t>/îndrumători de practică</w:t>
      </w:r>
      <w:r w:rsidR="005B4101" w:rsidRPr="00342914">
        <w:rPr>
          <w:rFonts w:eastAsia="Calibri" w:cs="Times New Roman"/>
        </w:rPr>
        <w:t>.</w:t>
      </w:r>
      <w:r w:rsidR="005A0F64" w:rsidRPr="00342914">
        <w:rPr>
          <w:rFonts w:eastAsia="Calibri" w:cs="Times New Roman"/>
          <w:sz w:val="24"/>
          <w:szCs w:val="24"/>
        </w:rPr>
        <w:t xml:space="preserve"> </w:t>
      </w:r>
    </w:p>
    <w:p w14:paraId="618E75A6" w14:textId="4B083E55" w:rsidR="002023D6" w:rsidRPr="00251187" w:rsidRDefault="00E00B07" w:rsidP="007A1592">
      <w:pPr>
        <w:pStyle w:val="ListParagraph"/>
        <w:spacing w:before="120" w:after="0" w:line="240" w:lineRule="auto"/>
        <w:ind w:left="360"/>
        <w:contextualSpacing w:val="0"/>
        <w:jc w:val="both"/>
        <w:rPr>
          <w:color w:val="FF0000"/>
        </w:rPr>
      </w:pPr>
      <w:r w:rsidRPr="00342914">
        <w:rPr>
          <w:rFonts w:eastAsia="Calibri" w:cs="Times New Roman"/>
        </w:rPr>
        <w:t>Pentru susținerea procesul</w:t>
      </w:r>
      <w:r w:rsidR="00D05E1F">
        <w:rPr>
          <w:rFonts w:eastAsia="Calibri" w:cs="Times New Roman"/>
        </w:rPr>
        <w:t>ui</w:t>
      </w:r>
      <w:r w:rsidRPr="00342914">
        <w:rPr>
          <w:rFonts w:eastAsia="Calibri" w:cs="Times New Roman"/>
        </w:rPr>
        <w:t xml:space="preserve"> de efectuare a stagiilor practice</w:t>
      </w:r>
      <w:r w:rsidR="007A5A09" w:rsidRPr="00342914">
        <w:rPr>
          <w:rFonts w:eastAsia="Calibri" w:cs="Times New Roman"/>
        </w:rPr>
        <w:t>,</w:t>
      </w:r>
      <w:r w:rsidR="007A5A09" w:rsidRPr="00342914">
        <w:rPr>
          <w:rFonts w:eastAsia="Calibri" w:cs="Times New Roman"/>
          <w:color w:val="000000" w:themeColor="text1"/>
        </w:rPr>
        <w:t xml:space="preserve"> în scopul </w:t>
      </w:r>
      <w:r w:rsidR="0021604F" w:rsidRPr="00342914">
        <w:rPr>
          <w:rFonts w:eastAsia="Calibri" w:cs="Times New Roman"/>
          <w:color w:val="000000" w:themeColor="text1"/>
        </w:rPr>
        <w:t>asigurării resurselor materiale necesare punerii în practică și perfecționării competențelor obținute în formare</w:t>
      </w:r>
      <w:r w:rsidR="006C7B47" w:rsidRPr="00342914">
        <w:rPr>
          <w:rFonts w:eastAsia="Calibri" w:cs="Times New Roman"/>
          <w:color w:val="000000" w:themeColor="text1"/>
        </w:rPr>
        <w:t xml:space="preserve"> (componenta teoretică), </w:t>
      </w:r>
      <w:r w:rsidR="00412A00" w:rsidRPr="00342914">
        <w:rPr>
          <w:rFonts w:eastAsia="Calibri" w:cs="Times New Roman"/>
          <w:color w:val="000000" w:themeColor="text1"/>
        </w:rPr>
        <w:lastRenderedPageBreak/>
        <w:t>participanții</w:t>
      </w:r>
      <w:r w:rsidR="0021604F" w:rsidRPr="00342914">
        <w:rPr>
          <w:rFonts w:eastAsia="Calibri" w:cs="Times New Roman"/>
          <w:color w:val="000000" w:themeColor="text1"/>
        </w:rPr>
        <w:t xml:space="preserve"> pot beneficia de </w:t>
      </w:r>
      <w:r w:rsidR="0021604F" w:rsidRPr="00342914">
        <w:rPr>
          <w:rFonts w:eastAsia="Calibri" w:cs="Times New Roman"/>
          <w:b/>
          <w:i/>
          <w:color w:val="000000" w:themeColor="text1"/>
        </w:rPr>
        <w:t>instrumente de sprijin</w:t>
      </w:r>
      <w:r w:rsidR="0021604F" w:rsidRPr="00342914">
        <w:rPr>
          <w:rFonts w:eastAsia="Calibri" w:cs="Times New Roman"/>
          <w:color w:val="000000" w:themeColor="text1"/>
        </w:rPr>
        <w:t xml:space="preserve">. </w:t>
      </w:r>
      <w:r w:rsidR="007A5A09" w:rsidRPr="00342914">
        <w:rPr>
          <w:rFonts w:eastAsia="Calibri" w:cs="Times New Roman"/>
          <w:color w:val="000000" w:themeColor="text1"/>
        </w:rPr>
        <w:t>Instrumentele de sprijin pot acoperi materiale didactice, resurse pentru adaptarea curriculară și pentru desfășurarea de proiecte educaționale în interiorul și în afara școlii etc.</w:t>
      </w:r>
      <w:r w:rsidR="007A1592">
        <w:rPr>
          <w:rFonts w:eastAsia="Calibri" w:cs="Times New Roman"/>
          <w:color w:val="000000" w:themeColor="text1"/>
        </w:rPr>
        <w:t xml:space="preserve"> </w:t>
      </w:r>
      <w:r w:rsidR="0021604F" w:rsidRPr="007A1592">
        <w:t xml:space="preserve">Metodologia de acordare a instrumentelor de sprijin este dezvoltată de Solicitant și respectă liniile directoare cuprinse în </w:t>
      </w:r>
      <w:r w:rsidR="0021604F" w:rsidRPr="00251187">
        <w:t xml:space="preserve">Anexa 3 </w:t>
      </w:r>
      <w:r w:rsidR="00D05E1F" w:rsidRPr="00251187">
        <w:t>„</w:t>
      </w:r>
      <w:r w:rsidR="0021604F" w:rsidRPr="00251187">
        <w:t xml:space="preserve">Linii directoare pentru Elaborarea metodologiei de acordare a instrumentului de sprijin pentru </w:t>
      </w:r>
      <w:r w:rsidR="002E7B27" w:rsidRPr="00251187">
        <w:t>stagiile practice</w:t>
      </w:r>
      <w:r w:rsidR="0021604F" w:rsidRPr="00251187">
        <w:t>” a acestui Ghid</w:t>
      </w:r>
      <w:r w:rsidR="00750C9B" w:rsidRPr="00251187">
        <w:t>.</w:t>
      </w:r>
    </w:p>
    <w:p w14:paraId="3144506D" w14:textId="55B47983" w:rsidR="00FA22EF" w:rsidRPr="00FA22EF" w:rsidRDefault="00FA22EF" w:rsidP="00F75C63">
      <w:pPr>
        <w:pBdr>
          <w:top w:val="single" w:sz="4" w:space="1" w:color="auto"/>
          <w:left w:val="single" w:sz="4" w:space="4" w:color="auto"/>
          <w:bottom w:val="single" w:sz="4" w:space="1" w:color="auto"/>
          <w:right w:val="single" w:sz="4" w:space="4" w:color="auto"/>
        </w:pBdr>
        <w:shd w:val="clear" w:color="auto" w:fill="B6DDE8" w:themeFill="accent5" w:themeFillTint="66"/>
        <w:tabs>
          <w:tab w:val="left" w:pos="810"/>
        </w:tabs>
        <w:spacing w:before="120" w:after="0" w:line="240" w:lineRule="auto"/>
        <w:ind w:left="360"/>
        <w:jc w:val="both"/>
        <w:rPr>
          <w:rFonts w:eastAsia="Calibri" w:cs="Times New Roman"/>
          <w:color w:val="000000" w:themeColor="text1"/>
        </w:rPr>
      </w:pPr>
      <w:r w:rsidRPr="00FA22EF">
        <w:rPr>
          <w:rFonts w:eastAsia="Calibri" w:cs="Times New Roman"/>
          <w:b/>
          <w:color w:val="000000" w:themeColor="text1"/>
        </w:rPr>
        <w:t>ATENȚIE!</w:t>
      </w:r>
      <w:r w:rsidRPr="00FA22EF">
        <w:rPr>
          <w:rFonts w:eastAsia="Calibri" w:cs="Times New Roman"/>
          <w:color w:val="000000" w:themeColor="text1"/>
        </w:rPr>
        <w:t xml:space="preserve"> Activitățile de </w:t>
      </w:r>
      <w:r>
        <w:rPr>
          <w:rFonts w:eastAsia="Calibri" w:cs="Times New Roman"/>
          <w:color w:val="000000" w:themeColor="text1"/>
        </w:rPr>
        <w:t>formare</w:t>
      </w:r>
      <w:r w:rsidR="00FA2FCA">
        <w:rPr>
          <w:rFonts w:eastAsia="Calibri" w:cs="Times New Roman"/>
          <w:color w:val="000000" w:themeColor="text1"/>
        </w:rPr>
        <w:t>/instruire</w:t>
      </w:r>
      <w:r w:rsidRPr="00FA22EF">
        <w:rPr>
          <w:rFonts w:eastAsia="Calibri" w:cs="Times New Roman"/>
          <w:color w:val="000000" w:themeColor="text1"/>
        </w:rPr>
        <w:t xml:space="preserve"> sunt finanțate numai dacă îndeplinesc următoarele condiții:</w:t>
      </w:r>
    </w:p>
    <w:p w14:paraId="24CE2763" w14:textId="07A684E3" w:rsidR="00FA22EF" w:rsidRPr="00FA22EF" w:rsidRDefault="00FA22EF" w:rsidP="002023D6">
      <w:pPr>
        <w:numPr>
          <w:ilvl w:val="0"/>
          <w:numId w:val="44"/>
        </w:numPr>
        <w:pBdr>
          <w:top w:val="single" w:sz="4" w:space="1" w:color="auto"/>
          <w:left w:val="single" w:sz="4" w:space="4" w:color="auto"/>
          <w:bottom w:val="single" w:sz="4" w:space="1" w:color="auto"/>
          <w:right w:val="single" w:sz="4" w:space="4" w:color="auto"/>
        </w:pBdr>
        <w:shd w:val="clear" w:color="auto" w:fill="B6DDE8" w:themeFill="accent5" w:themeFillTint="66"/>
        <w:spacing w:after="0" w:line="240" w:lineRule="auto"/>
        <w:jc w:val="both"/>
        <w:rPr>
          <w:rFonts w:eastAsia="Calibri" w:cs="Times New Roman"/>
          <w:color w:val="000000" w:themeColor="text1"/>
        </w:rPr>
      </w:pPr>
      <w:r w:rsidRPr="00FA22EF">
        <w:rPr>
          <w:rFonts w:eastAsia="Calibri" w:cs="Times New Roman"/>
          <w:color w:val="000000" w:themeColor="text1"/>
        </w:rPr>
        <w:t>includ aplicații practice și monitorizarea participanților pe parcursul</w:t>
      </w:r>
      <w:r w:rsidR="00391320" w:rsidRPr="00FA22EF">
        <w:rPr>
          <w:rFonts w:eastAsia="Calibri" w:cs="Times New Roman"/>
          <w:color w:val="000000" w:themeColor="text1"/>
        </w:rPr>
        <w:t xml:space="preserve"> </w:t>
      </w:r>
      <w:r w:rsidR="00391320">
        <w:rPr>
          <w:rFonts w:eastAsia="Calibri" w:cs="Times New Roman"/>
          <w:color w:val="000000" w:themeColor="text1"/>
        </w:rPr>
        <w:t>formării</w:t>
      </w:r>
      <w:r w:rsidR="00574D59">
        <w:rPr>
          <w:rFonts w:eastAsia="Calibri" w:cs="Times New Roman"/>
          <w:color w:val="000000" w:themeColor="text1"/>
        </w:rPr>
        <w:t>,</w:t>
      </w:r>
      <w:r w:rsidRPr="00FA22EF">
        <w:rPr>
          <w:rFonts w:eastAsia="Calibri" w:cs="Times New Roman"/>
          <w:color w:val="000000" w:themeColor="text1"/>
        </w:rPr>
        <w:t xml:space="preserve"> </w:t>
      </w:r>
    </w:p>
    <w:p w14:paraId="13C9C6E0" w14:textId="77777777" w:rsidR="002023D6" w:rsidRPr="00D763EB" w:rsidRDefault="00FA22EF" w:rsidP="00342914">
      <w:pPr>
        <w:numPr>
          <w:ilvl w:val="0"/>
          <w:numId w:val="44"/>
        </w:numPr>
        <w:pBdr>
          <w:top w:val="single" w:sz="4" w:space="1" w:color="auto"/>
          <w:left w:val="single" w:sz="4" w:space="4" w:color="auto"/>
          <w:bottom w:val="single" w:sz="4" w:space="1" w:color="auto"/>
          <w:right w:val="single" w:sz="4" w:space="4" w:color="auto"/>
        </w:pBdr>
        <w:shd w:val="clear" w:color="auto" w:fill="B6DDE8" w:themeFill="accent5" w:themeFillTint="66"/>
        <w:tabs>
          <w:tab w:val="left" w:pos="0"/>
        </w:tabs>
        <w:spacing w:before="120" w:after="0" w:line="240" w:lineRule="auto"/>
        <w:contextualSpacing/>
        <w:jc w:val="both"/>
        <w:rPr>
          <w:rFonts w:eastAsia="Calibri" w:cs="Times New Roman"/>
          <w:color w:val="000000" w:themeColor="text1"/>
        </w:rPr>
      </w:pPr>
      <w:r w:rsidRPr="00FA22EF">
        <w:rPr>
          <w:rFonts w:eastAsia="Calibri" w:cs="Times New Roman"/>
          <w:color w:val="000000" w:themeColor="text1"/>
        </w:rPr>
        <w:t>participanții sunt evaluați și primesc diplome/certificate de absolvire a cursurilor numai după prezentarea rez</w:t>
      </w:r>
      <w:r w:rsidR="00574D59">
        <w:rPr>
          <w:rFonts w:eastAsia="Calibri" w:cs="Times New Roman"/>
          <w:color w:val="000000" w:themeColor="text1"/>
        </w:rPr>
        <w:t>ultatelor aplicațiilor practice</w:t>
      </w:r>
      <w:r w:rsidR="00FB1AD3">
        <w:rPr>
          <w:rFonts w:eastAsia="Calibri" w:cs="Times New Roman"/>
          <w:color w:val="000000" w:themeColor="text1"/>
        </w:rPr>
        <w:t>.</w:t>
      </w:r>
    </w:p>
    <w:p w14:paraId="0C072AA1" w14:textId="6DEC9775" w:rsidR="00464E5D" w:rsidRDefault="00750D37" w:rsidP="00E7094C">
      <w:pPr>
        <w:pStyle w:val="ListParagraph"/>
        <w:numPr>
          <w:ilvl w:val="0"/>
          <w:numId w:val="65"/>
        </w:numPr>
        <w:spacing w:before="120" w:after="0" w:line="240" w:lineRule="auto"/>
        <w:ind w:left="360"/>
        <w:jc w:val="both"/>
        <w:rPr>
          <w:rFonts w:eastAsia="Calibri" w:cs="Times New Roman"/>
          <w:color w:val="000000" w:themeColor="text1"/>
        </w:rPr>
      </w:pPr>
      <w:r w:rsidRPr="00FA2FCA">
        <w:rPr>
          <w:rFonts w:eastAsia="Calibri" w:cs="Times New Roman"/>
          <w:b/>
          <w:i/>
        </w:rPr>
        <w:t>Măsuri</w:t>
      </w:r>
      <w:r w:rsidR="00EF6FC4" w:rsidRPr="00FA2FCA">
        <w:rPr>
          <w:rFonts w:eastAsia="Calibri" w:cs="Times New Roman"/>
          <w:b/>
          <w:i/>
        </w:rPr>
        <w:t xml:space="preserve"> de </w:t>
      </w:r>
      <w:r w:rsidRPr="00FA2FCA">
        <w:rPr>
          <w:rFonts w:eastAsia="Calibri" w:cs="Times New Roman"/>
          <w:b/>
          <w:i/>
        </w:rPr>
        <w:t>stimulare</w:t>
      </w:r>
      <w:r w:rsidR="00964169" w:rsidRPr="00FA2FCA">
        <w:rPr>
          <w:rFonts w:eastAsia="Calibri" w:cs="Times New Roman"/>
          <w:b/>
          <w:i/>
        </w:rPr>
        <w:t xml:space="preserve"> </w:t>
      </w:r>
      <w:r w:rsidRPr="00FA2FCA">
        <w:rPr>
          <w:rFonts w:eastAsia="Calibri" w:cs="Times New Roman"/>
          <w:b/>
          <w:i/>
        </w:rPr>
        <w:t xml:space="preserve">a </w:t>
      </w:r>
      <w:r>
        <w:rPr>
          <w:rFonts w:eastAsia="Calibri" w:cs="Times New Roman"/>
          <w:b/>
          <w:i/>
          <w:color w:val="000000" w:themeColor="text1"/>
        </w:rPr>
        <w:t>cadrelor didactice calificate să lucreze în școlile țintă pe termen lung</w:t>
      </w:r>
      <w:r w:rsidR="0009697E">
        <w:rPr>
          <w:rFonts w:eastAsia="Calibri" w:cs="Times New Roman"/>
          <w:b/>
          <w:i/>
          <w:color w:val="000000" w:themeColor="text1"/>
        </w:rPr>
        <w:t xml:space="preserve"> </w:t>
      </w:r>
      <w:r w:rsidR="0009697E" w:rsidRPr="0009697E">
        <w:rPr>
          <w:rFonts w:eastAsia="Calibri" w:cs="Times New Roman"/>
          <w:i/>
          <w:color w:val="000000" w:themeColor="text1"/>
        </w:rPr>
        <w:t>(OS 6.2 și 6.3)</w:t>
      </w:r>
      <w:r w:rsidR="00964169">
        <w:rPr>
          <w:rFonts w:eastAsia="Calibri" w:cs="Times New Roman"/>
          <w:b/>
          <w:i/>
          <w:color w:val="000000" w:themeColor="text1"/>
        </w:rPr>
        <w:t>,</w:t>
      </w:r>
      <w:r w:rsidR="0021604F">
        <w:rPr>
          <w:rFonts w:eastAsia="Calibri" w:cs="Times New Roman"/>
          <w:color w:val="000000" w:themeColor="text1"/>
        </w:rPr>
        <w:t xml:space="preserve"> prin</w:t>
      </w:r>
      <w:r w:rsidR="00464E5D">
        <w:rPr>
          <w:rFonts w:eastAsia="Calibri" w:cs="Times New Roman"/>
          <w:color w:val="000000" w:themeColor="text1"/>
        </w:rPr>
        <w:t>:</w:t>
      </w:r>
      <w:r w:rsidR="0021604F">
        <w:rPr>
          <w:rFonts w:eastAsia="Calibri" w:cs="Times New Roman"/>
          <w:color w:val="000000" w:themeColor="text1"/>
        </w:rPr>
        <w:t xml:space="preserve"> </w:t>
      </w:r>
    </w:p>
    <w:p w14:paraId="573EBF42" w14:textId="7CB8063C" w:rsidR="00464E5D" w:rsidRDefault="00464E5D" w:rsidP="00464E5D">
      <w:pPr>
        <w:pStyle w:val="ListParagraph"/>
        <w:numPr>
          <w:ilvl w:val="1"/>
          <w:numId w:val="65"/>
        </w:numPr>
        <w:spacing w:before="120" w:after="0" w:line="240" w:lineRule="auto"/>
        <w:ind w:left="720"/>
        <w:jc w:val="both"/>
        <w:rPr>
          <w:rFonts w:ascii="Calibri" w:eastAsia="Calibri" w:hAnsi="Calibri" w:cs="Times New Roman"/>
          <w:color w:val="000000"/>
          <w14:textFill>
            <w14:solidFill>
              <w14:srgbClr w14:val="000000">
                <w14:lumMod w14:val="75000"/>
              </w14:srgbClr>
            </w14:solidFill>
          </w14:textFill>
        </w:rPr>
      </w:pPr>
      <w:r>
        <w:rPr>
          <w:rFonts w:eastAsia="Calibri" w:cs="Times New Roman"/>
          <w:b/>
        </w:rPr>
        <w:t>A</w:t>
      </w:r>
      <w:r w:rsidRPr="00464E5D">
        <w:rPr>
          <w:rFonts w:eastAsia="Calibri" w:cs="Times New Roman"/>
          <w:b/>
          <w:color w:val="000000" w:themeColor="text1"/>
        </w:rPr>
        <w:t xml:space="preserve">cordarea </w:t>
      </w:r>
      <w:r w:rsidR="00750D37" w:rsidRPr="00464E5D">
        <w:rPr>
          <w:rFonts w:eastAsia="Calibri" w:cs="Times New Roman"/>
          <w:b/>
          <w:color w:val="000000" w:themeColor="text1"/>
        </w:rPr>
        <w:t>unui pachet pentru încurajarea mobilității</w:t>
      </w:r>
      <w:r w:rsidR="00750D37" w:rsidRPr="0021604F">
        <w:rPr>
          <w:rFonts w:ascii="Calibri" w:eastAsia="Calibri" w:hAnsi="Calibri" w:cs="Times New Roman"/>
        </w:rPr>
        <w:t xml:space="preserve">, </w:t>
      </w:r>
      <w:r w:rsidR="00A26079" w:rsidRPr="0021604F">
        <w:rPr>
          <w:rFonts w:ascii="Calibri" w:eastAsia="Calibri" w:hAnsi="Calibri" w:cs="Times New Roman"/>
        </w:rPr>
        <w:t>care poate include</w:t>
      </w:r>
      <w:r w:rsidR="0021604F">
        <w:rPr>
          <w:rFonts w:ascii="Calibri" w:eastAsia="Calibri" w:hAnsi="Calibri" w:cs="Times New Roman"/>
        </w:rPr>
        <w:t xml:space="preserve"> </w:t>
      </w:r>
      <w:r w:rsidR="00A26079" w:rsidRPr="0021604F">
        <w:rPr>
          <w:rFonts w:ascii="Calibri" w:eastAsia="Calibri" w:hAnsi="Calibri" w:cs="Times New Roman"/>
        </w:rPr>
        <w:t>stimulente pentru mobilitate</w:t>
      </w:r>
      <w:r w:rsidR="002B0B87">
        <w:rPr>
          <w:rFonts w:ascii="Calibri" w:eastAsia="Calibri" w:hAnsi="Calibri" w:cs="Times New Roman"/>
        </w:rPr>
        <w:t xml:space="preserve"> profesională</w:t>
      </w:r>
      <w:r w:rsidR="00A26079" w:rsidRPr="0021604F">
        <w:rPr>
          <w:rFonts w:ascii="Calibri" w:eastAsia="Calibri" w:hAnsi="Calibri" w:cs="Times New Roman"/>
        </w:rPr>
        <w:t xml:space="preserve"> prin </w:t>
      </w:r>
      <w:r w:rsidR="00750D37" w:rsidRPr="0021604F">
        <w:rPr>
          <w:rFonts w:ascii="Calibri" w:eastAsia="Calibri" w:hAnsi="Calibri" w:cs="Times New Roman"/>
        </w:rPr>
        <w:t>acordarea unei subvenți</w:t>
      </w:r>
      <w:r w:rsidR="007231A7" w:rsidRPr="0021604F">
        <w:rPr>
          <w:rFonts w:ascii="Calibri" w:eastAsia="Calibri" w:hAnsi="Calibri" w:cs="Times New Roman"/>
        </w:rPr>
        <w:t>i care poate acoperi</w:t>
      </w:r>
      <w:r w:rsidR="00B732D8">
        <w:rPr>
          <w:rFonts w:ascii="Calibri" w:eastAsia="Calibri" w:hAnsi="Calibri" w:cs="Times New Roman"/>
        </w:rPr>
        <w:t xml:space="preserve"> o parte din</w:t>
      </w:r>
      <w:r w:rsidR="00750D37" w:rsidRPr="0021604F">
        <w:rPr>
          <w:rFonts w:ascii="Calibri" w:eastAsia="Calibri" w:hAnsi="Calibri" w:cs="Times New Roman"/>
        </w:rPr>
        <w:t xml:space="preserve"> nevoile de cazare</w:t>
      </w:r>
      <w:r w:rsidR="00A26079" w:rsidRPr="0021604F">
        <w:rPr>
          <w:rFonts w:ascii="Calibri" w:eastAsia="Calibri" w:hAnsi="Calibri" w:cs="Times New Roman"/>
        </w:rPr>
        <w:t xml:space="preserve"> și/sau</w:t>
      </w:r>
      <w:r w:rsidR="00750D37" w:rsidRPr="0021604F">
        <w:rPr>
          <w:rFonts w:ascii="Calibri" w:eastAsia="Calibri" w:hAnsi="Calibri" w:cs="Times New Roman"/>
        </w:rPr>
        <w:t xml:space="preserve"> transport </w:t>
      </w:r>
      <w:r w:rsidR="00B732D8">
        <w:rPr>
          <w:rFonts w:ascii="Calibri" w:eastAsia="Calibri" w:hAnsi="Calibri" w:cs="Times New Roman"/>
        </w:rPr>
        <w:t xml:space="preserve">(benzină, bilete de transport) </w:t>
      </w:r>
      <w:r w:rsidR="00750D37" w:rsidRPr="0021604F">
        <w:rPr>
          <w:rFonts w:ascii="Calibri" w:eastAsia="Calibri" w:hAnsi="Calibri" w:cs="Times New Roman"/>
          <w:color w:val="000000"/>
          <w14:textFill>
            <w14:solidFill>
              <w14:srgbClr w14:val="000000">
                <w14:lumMod w14:val="75000"/>
              </w14:srgbClr>
            </w14:solidFill>
          </w14:textFill>
        </w:rPr>
        <w:t>pentru cei nevoiți să se mute într-o altă localitate decât cea de domiciliu</w:t>
      </w:r>
      <w:r w:rsidR="000122B3" w:rsidRPr="0021604F">
        <w:rPr>
          <w:rFonts w:ascii="Calibri" w:eastAsia="Calibri" w:hAnsi="Calibri" w:cs="Times New Roman"/>
          <w:color w:val="000000"/>
          <w14:textFill>
            <w14:solidFill>
              <w14:srgbClr w14:val="000000">
                <w14:lumMod w14:val="75000"/>
              </w14:srgbClr>
            </w14:solidFill>
          </w14:textFill>
        </w:rPr>
        <w:t xml:space="preserve"> pentru a lucra într-o școală țintă</w:t>
      </w:r>
      <w:r w:rsidR="00750D37" w:rsidRPr="0021604F">
        <w:rPr>
          <w:rFonts w:ascii="Calibri" w:eastAsia="Calibri" w:hAnsi="Calibri" w:cs="Times New Roman"/>
          <w:color w:val="000000"/>
          <w14:textFill>
            <w14:solidFill>
              <w14:srgbClr w14:val="000000">
                <w14:lumMod w14:val="75000"/>
              </w14:srgbClr>
            </w14:solidFill>
          </w14:textFill>
        </w:rPr>
        <w:t xml:space="preserve"> </w:t>
      </w:r>
      <w:r>
        <w:rPr>
          <w:rFonts w:ascii="Calibri" w:eastAsia="Calibri" w:hAnsi="Calibri" w:cs="Times New Roman"/>
          <w:color w:val="000000"/>
          <w14:textFill>
            <w14:solidFill>
              <w14:srgbClr w14:val="000000">
                <w14:lumMod w14:val="75000"/>
              </w14:srgbClr>
            </w14:solidFill>
          </w14:textFill>
        </w:rPr>
        <w:t xml:space="preserve">sau </w:t>
      </w:r>
      <w:r w:rsidR="00750D37" w:rsidRPr="0021604F">
        <w:rPr>
          <w:rFonts w:ascii="Calibri" w:eastAsia="Calibri" w:hAnsi="Calibri" w:cs="Times New Roman"/>
          <w:color w:val="000000"/>
          <w14:textFill>
            <w14:solidFill>
              <w14:srgbClr w14:val="000000">
                <w14:lumMod w14:val="75000"/>
              </w14:srgbClr>
            </w14:solidFill>
          </w14:textFill>
        </w:rPr>
        <w:t>transport gratuit pentru cei care comută zilnic</w:t>
      </w:r>
      <w:r>
        <w:rPr>
          <w:rFonts w:ascii="Calibri" w:eastAsia="Calibri" w:hAnsi="Calibri" w:cs="Times New Roman"/>
          <w:color w:val="000000"/>
          <w14:textFill>
            <w14:solidFill>
              <w14:srgbClr w14:val="000000">
                <w14:lumMod w14:val="75000"/>
              </w14:srgbClr>
            </w14:solidFill>
          </w14:textFill>
        </w:rPr>
        <w:t>;</w:t>
      </w:r>
      <w:r w:rsidR="00E7094C">
        <w:rPr>
          <w:rFonts w:ascii="Calibri" w:eastAsia="Calibri" w:hAnsi="Calibri" w:cs="Times New Roman"/>
          <w:color w:val="000000"/>
          <w14:textFill>
            <w14:solidFill>
              <w14:srgbClr w14:val="000000">
                <w14:lumMod w14:val="75000"/>
              </w14:srgbClr>
            </w14:solidFill>
          </w14:textFill>
        </w:rPr>
        <w:t xml:space="preserve"> </w:t>
      </w:r>
    </w:p>
    <w:p w14:paraId="5860853C" w14:textId="46A4880A" w:rsidR="00464E5D" w:rsidRDefault="00464E5D" w:rsidP="00464E5D">
      <w:pPr>
        <w:pStyle w:val="ListParagraph"/>
        <w:numPr>
          <w:ilvl w:val="1"/>
          <w:numId w:val="65"/>
        </w:numPr>
        <w:spacing w:before="120" w:after="0" w:line="240" w:lineRule="auto"/>
        <w:ind w:left="720"/>
        <w:jc w:val="both"/>
        <w:rPr>
          <w:rFonts w:ascii="Calibri" w:eastAsia="Calibri" w:hAnsi="Calibri" w:cs="Times New Roman"/>
          <w:color w:val="000000"/>
          <w14:textFill>
            <w14:solidFill>
              <w14:srgbClr w14:val="000000">
                <w14:lumMod w14:val="75000"/>
              </w14:srgbClr>
            </w14:solidFill>
          </w14:textFill>
        </w:rPr>
      </w:pPr>
      <w:r>
        <w:rPr>
          <w:rFonts w:ascii="Calibri" w:eastAsia="Calibri" w:hAnsi="Calibri" w:cs="Times New Roman"/>
          <w:b/>
        </w:rPr>
        <w:t>A</w:t>
      </w:r>
      <w:r w:rsidRPr="00464E5D">
        <w:rPr>
          <w:rFonts w:ascii="Calibri" w:eastAsia="Calibri" w:hAnsi="Calibri" w:cs="Times New Roman"/>
          <w:b/>
        </w:rPr>
        <w:t>cordarea de burse de performanță</w:t>
      </w:r>
      <w:r>
        <w:rPr>
          <w:rFonts w:ascii="Calibri" w:eastAsia="Calibri" w:hAnsi="Calibri" w:cs="Times New Roman"/>
        </w:rPr>
        <w:t xml:space="preserve"> pentru profesorii care participă la programe de formare continuă. Bursele sunt acordate pe perioada formării, în baza </w:t>
      </w:r>
      <w:r w:rsidRPr="00342914">
        <w:rPr>
          <w:rFonts w:eastAsia="Calibri" w:cs="Times New Roman"/>
          <w:color w:val="000000" w:themeColor="text1"/>
        </w:rPr>
        <w:t>unor criterii de performanță stabilite de Solicitant</w:t>
      </w:r>
      <w:r>
        <w:rPr>
          <w:rFonts w:eastAsia="Calibri" w:cs="Times New Roman"/>
          <w:color w:val="000000" w:themeColor="text1"/>
        </w:rPr>
        <w:t xml:space="preserve">, conform Anexei 4 „Linii directoare pentru elaborarea metodologiei de acordare a burselor pentru </w:t>
      </w:r>
      <w:r w:rsidR="00251187">
        <w:rPr>
          <w:rFonts w:eastAsia="Calibri" w:cs="Times New Roman"/>
          <w:color w:val="000000" w:themeColor="text1"/>
        </w:rPr>
        <w:t>cadrele didactice</w:t>
      </w:r>
      <w:r>
        <w:rPr>
          <w:rFonts w:eastAsia="Calibri" w:cs="Times New Roman"/>
          <w:color w:val="000000" w:themeColor="text1"/>
          <w:lang w:val="en-US"/>
        </w:rPr>
        <w:t>”</w:t>
      </w:r>
      <w:r w:rsidRPr="00342914">
        <w:rPr>
          <w:rFonts w:eastAsia="Calibri" w:cs="Times New Roman"/>
          <w:color w:val="000000" w:themeColor="text1"/>
        </w:rPr>
        <w:t xml:space="preserve">. </w:t>
      </w:r>
    </w:p>
    <w:p w14:paraId="166367B4" w14:textId="7E29C273" w:rsidR="00E7094C" w:rsidRPr="00464E5D" w:rsidRDefault="00464E5D" w:rsidP="00464E5D">
      <w:pPr>
        <w:pStyle w:val="ListParagraph"/>
        <w:numPr>
          <w:ilvl w:val="1"/>
          <w:numId w:val="65"/>
        </w:numPr>
        <w:spacing w:before="120" w:after="0" w:line="240" w:lineRule="auto"/>
        <w:ind w:left="720"/>
        <w:jc w:val="both"/>
        <w:rPr>
          <w:rFonts w:ascii="Calibri" w:eastAsia="Calibri" w:hAnsi="Calibri" w:cs="Times New Roman"/>
        </w:rPr>
      </w:pPr>
      <w:r w:rsidRPr="00363928">
        <w:rPr>
          <w:rFonts w:ascii="Calibri" w:eastAsia="Calibri" w:hAnsi="Calibri" w:cs="Times New Roman"/>
          <w:b/>
          <w:color w:val="000000"/>
          <w14:textFill>
            <w14:solidFill>
              <w14:srgbClr w14:val="000000">
                <w14:lumMod w14:val="75000"/>
              </w14:srgbClr>
            </w14:solidFill>
          </w14:textFill>
        </w:rPr>
        <w:t>O</w:t>
      </w:r>
      <w:r w:rsidR="00E7094C" w:rsidRPr="00E7094C">
        <w:rPr>
          <w:rFonts w:ascii="Calibri" w:eastAsia="Calibri" w:hAnsi="Calibri" w:cs="Times New Roman"/>
          <w:b/>
        </w:rPr>
        <w:t>rganizarea de competiții de premiere</w:t>
      </w:r>
      <w:r w:rsidR="00E7094C" w:rsidRPr="00E7094C">
        <w:rPr>
          <w:rFonts w:ascii="Calibri" w:eastAsia="Calibri" w:hAnsi="Calibri" w:cs="Times New Roman"/>
        </w:rPr>
        <w:t xml:space="preserve"> </w:t>
      </w:r>
      <w:r w:rsidR="00E7094C" w:rsidRPr="00E7094C">
        <w:rPr>
          <w:rFonts w:ascii="Calibri" w:eastAsia="Calibri" w:hAnsi="Calibri" w:cs="Times New Roman"/>
          <w:b/>
        </w:rPr>
        <w:t>a cadrelor didactice</w:t>
      </w:r>
      <w:r w:rsidR="00E7094C" w:rsidRPr="00E7094C">
        <w:rPr>
          <w:rFonts w:ascii="Calibri" w:eastAsia="Calibri" w:hAnsi="Calibri" w:cs="Times New Roman"/>
        </w:rPr>
        <w:t xml:space="preserve"> cu rezultate deosebite în asigurarea unei educații incluzive de calitate pentru copiii cu risc major de excluziune/eșec școlar</w:t>
      </w:r>
      <w:r w:rsidR="00E7094C">
        <w:rPr>
          <w:rFonts w:ascii="Calibri" w:eastAsia="Calibri" w:hAnsi="Calibri" w:cs="Times New Roman"/>
        </w:rPr>
        <w:t>.</w:t>
      </w:r>
      <w:r>
        <w:rPr>
          <w:rFonts w:ascii="Calibri" w:eastAsia="Calibri" w:hAnsi="Calibri" w:cs="Times New Roman"/>
        </w:rPr>
        <w:t xml:space="preserve"> </w:t>
      </w:r>
      <w:r w:rsidR="00E7094C" w:rsidRPr="00464E5D">
        <w:rPr>
          <w:rFonts w:ascii="Calibri" w:eastAsia="Calibri" w:hAnsi="Calibri" w:cs="Times New Roman"/>
        </w:rPr>
        <w:t xml:space="preserve">Metodologia de organizarea a competițiilor de premiere și de acordare a premiilor este dezvoltată de Solicitant și respectă liniile directoare cuprinse în Anexa </w:t>
      </w:r>
      <w:r>
        <w:rPr>
          <w:rFonts w:ascii="Calibri" w:eastAsia="Calibri" w:hAnsi="Calibri" w:cs="Times New Roman"/>
        </w:rPr>
        <w:t>5</w:t>
      </w:r>
      <w:r w:rsidRPr="00464E5D">
        <w:rPr>
          <w:rFonts w:ascii="Calibri" w:eastAsia="Calibri" w:hAnsi="Calibri" w:cs="Times New Roman"/>
        </w:rPr>
        <w:t xml:space="preserve"> </w:t>
      </w:r>
      <w:r w:rsidR="0064373B" w:rsidRPr="00464E5D">
        <w:rPr>
          <w:rFonts w:ascii="Calibri" w:eastAsia="Calibri" w:hAnsi="Calibri" w:cs="Times New Roman"/>
        </w:rPr>
        <w:t>„</w:t>
      </w:r>
      <w:r w:rsidR="00E7094C" w:rsidRPr="00464E5D">
        <w:rPr>
          <w:rFonts w:ascii="Calibri" w:eastAsia="Calibri" w:hAnsi="Calibri" w:cs="Times New Roman"/>
        </w:rPr>
        <w:t>Linii directoare pentru Elaborarea metodologiei de acordare a premiului pentru calitate în educația incluzivă” a acestui Ghid.</w:t>
      </w:r>
    </w:p>
    <w:p w14:paraId="2CC90ABA" w14:textId="77777777" w:rsidR="00A26079" w:rsidRDefault="00A26079" w:rsidP="0021604F">
      <w:pPr>
        <w:pBdr>
          <w:top w:val="single" w:sz="4" w:space="1" w:color="auto"/>
          <w:left w:val="single" w:sz="4" w:space="4" w:color="auto"/>
          <w:bottom w:val="single" w:sz="4" w:space="1" w:color="auto"/>
          <w:right w:val="single" w:sz="4" w:space="4" w:color="auto"/>
        </w:pBdr>
        <w:shd w:val="clear" w:color="auto" w:fill="B6DDE8" w:themeFill="accent5" w:themeFillTint="66"/>
        <w:spacing w:before="120" w:after="0" w:line="240" w:lineRule="auto"/>
        <w:ind w:left="284"/>
        <w:jc w:val="both"/>
        <w:rPr>
          <w:rFonts w:eastAsia="Calibri" w:cs="Times New Roman"/>
        </w:rPr>
      </w:pPr>
      <w:r w:rsidRPr="00FA22EF">
        <w:rPr>
          <w:rFonts w:eastAsia="Calibri" w:cs="Times New Roman"/>
          <w:b/>
          <w:color w:val="000000" w:themeColor="text1"/>
        </w:rPr>
        <w:t>ATENȚIE!</w:t>
      </w:r>
      <w:r w:rsidRPr="00FA22EF">
        <w:rPr>
          <w:rFonts w:eastAsia="Calibri" w:cs="Times New Roman"/>
          <w:color w:val="000000" w:themeColor="text1"/>
        </w:rPr>
        <w:t xml:space="preserve"> </w:t>
      </w:r>
      <w:r>
        <w:rPr>
          <w:rFonts w:eastAsia="Calibri" w:cs="Times New Roman"/>
          <w:color w:val="000000" w:themeColor="text1"/>
        </w:rPr>
        <w:t xml:space="preserve">Cadrele didactice care beneficiază de stimulente pentru mobilitate </w:t>
      </w:r>
      <w:r w:rsidR="00B732D8">
        <w:rPr>
          <w:rFonts w:eastAsia="Calibri" w:cs="Times New Roman"/>
          <w:color w:val="000000" w:themeColor="text1"/>
        </w:rPr>
        <w:t xml:space="preserve">și de burse </w:t>
      </w:r>
      <w:r>
        <w:rPr>
          <w:rFonts w:eastAsia="Calibri" w:cs="Times New Roman"/>
          <w:color w:val="000000" w:themeColor="text1"/>
        </w:rPr>
        <w:t xml:space="preserve">au obligația de a rămâne în școala țintă timp </w:t>
      </w:r>
      <w:r w:rsidRPr="000C0898">
        <w:rPr>
          <w:rFonts w:eastAsia="Calibri" w:cs="Times New Roman"/>
          <w:b/>
          <w:color w:val="000000" w:themeColor="text1"/>
        </w:rPr>
        <w:t xml:space="preserve">de </w:t>
      </w:r>
      <w:r w:rsidR="00B732D8">
        <w:rPr>
          <w:rFonts w:eastAsia="Calibri" w:cs="Times New Roman"/>
          <w:b/>
          <w:color w:val="000000" w:themeColor="text1"/>
        </w:rPr>
        <w:t xml:space="preserve">cel puțin </w:t>
      </w:r>
      <w:r w:rsidRPr="000C0898">
        <w:rPr>
          <w:rFonts w:eastAsia="Calibri" w:cs="Times New Roman"/>
          <w:b/>
          <w:color w:val="000000" w:themeColor="text1"/>
        </w:rPr>
        <w:t xml:space="preserve">2 ani </w:t>
      </w:r>
      <w:r>
        <w:rPr>
          <w:rFonts w:eastAsia="Calibri" w:cs="Times New Roman"/>
          <w:b/>
          <w:color w:val="000000" w:themeColor="text1"/>
        </w:rPr>
        <w:t xml:space="preserve">școlari </w:t>
      </w:r>
      <w:r w:rsidRPr="000C0898">
        <w:rPr>
          <w:rFonts w:eastAsia="Calibri" w:cs="Times New Roman"/>
          <w:b/>
          <w:color w:val="000000" w:themeColor="text1"/>
        </w:rPr>
        <w:t>consecutivi.</w:t>
      </w:r>
    </w:p>
    <w:p w14:paraId="37AD48AE" w14:textId="77777777" w:rsidR="00BE3FD1" w:rsidRDefault="00BE3FD1" w:rsidP="00F75C63">
      <w:pPr>
        <w:tabs>
          <w:tab w:val="left" w:pos="810"/>
        </w:tabs>
        <w:spacing w:after="0" w:line="240" w:lineRule="auto"/>
        <w:jc w:val="both"/>
        <w:rPr>
          <w:rFonts w:eastAsia="Calibri" w:cs="Times New Roman"/>
        </w:rPr>
      </w:pPr>
    </w:p>
    <w:p w14:paraId="0DC9FD27" w14:textId="77777777" w:rsidR="00C335F8" w:rsidRDefault="00C335F8" w:rsidP="00E7094C">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ind w:left="270"/>
        <w:jc w:val="both"/>
        <w:rPr>
          <w:rFonts w:eastAsia="Calibri" w:cs="Times New Roman"/>
        </w:rPr>
      </w:pPr>
      <w:r w:rsidRPr="00BB25E2">
        <w:rPr>
          <w:rFonts w:eastAsia="Calibri" w:cs="Times New Roman"/>
          <w:b/>
        </w:rPr>
        <w:t>PUNCTAJ SUPLIMENTAR</w:t>
      </w:r>
      <w:r w:rsidRPr="00BB25E2">
        <w:rPr>
          <w:rFonts w:eastAsia="Calibri" w:cs="Times New Roman"/>
        </w:rPr>
        <w:t xml:space="preserve"> în evaluare este acordat proiectelor </w:t>
      </w:r>
      <w:r>
        <w:rPr>
          <w:rFonts w:eastAsia="Calibri" w:cs="Times New Roman"/>
        </w:rPr>
        <w:t xml:space="preserve">în </w:t>
      </w:r>
      <w:r w:rsidRPr="00BB25E2">
        <w:rPr>
          <w:rFonts w:eastAsia="Calibri" w:cs="Times New Roman"/>
        </w:rPr>
        <w:t xml:space="preserve">care </w:t>
      </w:r>
      <w:r>
        <w:rPr>
          <w:rFonts w:eastAsia="Calibri" w:cs="Times New Roman"/>
        </w:rPr>
        <w:t>procentul participanților din școli din mediul rural sau care lucrează cu copii de etnie romă este de peste 30% din totalul personalului educațional participant în proiect.</w:t>
      </w:r>
    </w:p>
    <w:p w14:paraId="19016EA7" w14:textId="77777777" w:rsidR="00C335F8" w:rsidRPr="00035D79" w:rsidRDefault="00C335F8" w:rsidP="00F75C63">
      <w:pPr>
        <w:tabs>
          <w:tab w:val="left" w:pos="810"/>
        </w:tabs>
        <w:spacing w:after="0" w:line="240" w:lineRule="auto"/>
        <w:jc w:val="both"/>
        <w:rPr>
          <w:rFonts w:eastAsia="Calibri" w:cs="Times New Roman"/>
        </w:rPr>
      </w:pPr>
    </w:p>
    <w:p w14:paraId="66FEB9F5" w14:textId="10DF67EF" w:rsidR="003A5F59" w:rsidRDefault="004E7837" w:rsidP="00035D79">
      <w:pPr>
        <w:tabs>
          <w:tab w:val="left" w:pos="810"/>
        </w:tabs>
        <w:spacing w:after="0" w:line="240" w:lineRule="auto"/>
        <w:jc w:val="both"/>
        <w:rPr>
          <w:rFonts w:eastAsia="Calibri" w:cs="Times New Roman"/>
        </w:rPr>
      </w:pPr>
      <w:r w:rsidRPr="00035D79">
        <w:rPr>
          <w:rFonts w:eastAsia="Calibri" w:cs="Times New Roman"/>
          <w:b/>
        </w:rPr>
        <w:t>1.3.2</w:t>
      </w:r>
      <w:r w:rsidRPr="00035D79">
        <w:rPr>
          <w:rFonts w:eastAsia="Calibri" w:cs="Times New Roman"/>
        </w:rPr>
        <w:t xml:space="preserve"> Acțiuni</w:t>
      </w:r>
      <w:r w:rsidR="00B327F0" w:rsidRPr="00035D79">
        <w:rPr>
          <w:rFonts w:eastAsia="Calibri" w:cs="Times New Roman"/>
        </w:rPr>
        <w:t>le</w:t>
      </w:r>
      <w:r w:rsidRPr="00035D79">
        <w:rPr>
          <w:rFonts w:eastAsia="Calibri" w:cs="Times New Roman"/>
        </w:rPr>
        <w:t xml:space="preserve"> destinate creării unei </w:t>
      </w:r>
      <w:r w:rsidRPr="00035D79">
        <w:rPr>
          <w:rFonts w:eastAsia="Calibri" w:cs="Times New Roman"/>
          <w:b/>
          <w:i/>
        </w:rPr>
        <w:t>mase critice</w:t>
      </w:r>
      <w:r w:rsidRPr="00035D79">
        <w:rPr>
          <w:rFonts w:eastAsia="Calibri" w:cs="Times New Roman"/>
        </w:rPr>
        <w:t xml:space="preserve"> de </w:t>
      </w:r>
      <w:r w:rsidR="00251187">
        <w:rPr>
          <w:rFonts w:eastAsia="Calibri" w:cs="Times New Roman"/>
        </w:rPr>
        <w:t>resurse umane calificate și motivate,</w:t>
      </w:r>
      <w:r w:rsidRPr="00035D79">
        <w:rPr>
          <w:rFonts w:eastAsia="Calibri" w:cs="Times New Roman"/>
        </w:rPr>
        <w:t xml:space="preserve"> în scopul difuziei cunoștințelor, metodelor și practicilor de calitate în educație</w:t>
      </w:r>
      <w:r w:rsidR="00964169">
        <w:rPr>
          <w:rFonts w:eastAsia="Calibri" w:cs="Times New Roman"/>
        </w:rPr>
        <w:t xml:space="preserve">, prin crearea/dezvoltarea de </w:t>
      </w:r>
      <w:r w:rsidR="00964169" w:rsidRPr="00035D79">
        <w:rPr>
          <w:rFonts w:eastAsia="Calibri" w:cs="Times New Roman"/>
          <w:b/>
        </w:rPr>
        <w:t>rețele de sprijin profesional</w:t>
      </w:r>
      <w:r w:rsidR="00964169">
        <w:rPr>
          <w:rFonts w:eastAsia="Calibri" w:cs="Times New Roman"/>
        </w:rPr>
        <w:t>, inclusiv:</w:t>
      </w:r>
      <w:r w:rsidR="00C866A6">
        <w:rPr>
          <w:rFonts w:eastAsia="Calibri" w:cs="Times New Roman"/>
        </w:rPr>
        <w:t xml:space="preserve"> </w:t>
      </w:r>
    </w:p>
    <w:p w14:paraId="5530DC2C" w14:textId="380DBFC6" w:rsidR="00140059" w:rsidRDefault="00D763EB" w:rsidP="00342914">
      <w:pPr>
        <w:pStyle w:val="ListParagraph"/>
        <w:numPr>
          <w:ilvl w:val="0"/>
          <w:numId w:val="75"/>
        </w:numPr>
        <w:spacing w:before="120" w:after="0" w:line="240" w:lineRule="auto"/>
        <w:ind w:left="360"/>
        <w:contextualSpacing w:val="0"/>
        <w:jc w:val="both"/>
        <w:rPr>
          <w:rFonts w:ascii="Calibri" w:eastAsia="Calibri" w:hAnsi="Calibri" w:cs="Times New Roman"/>
          <w:color w:val="000000"/>
          <w14:textFill>
            <w14:solidFill>
              <w14:srgbClr w14:val="000000">
                <w14:lumMod w14:val="75000"/>
              </w14:srgbClr>
            </w14:solidFill>
          </w14:textFill>
        </w:rPr>
      </w:pPr>
      <w:r w:rsidRPr="00342914">
        <w:rPr>
          <w:rFonts w:ascii="Calibri" w:eastAsia="Calibri" w:hAnsi="Calibri" w:cs="Times New Roman"/>
          <w:b/>
          <w:i/>
        </w:rPr>
        <w:t xml:space="preserve">Activități </w:t>
      </w:r>
      <w:r w:rsidR="00B327F0" w:rsidRPr="00342914">
        <w:rPr>
          <w:rFonts w:ascii="Calibri" w:eastAsia="Calibri" w:hAnsi="Calibri" w:cs="Times New Roman"/>
          <w:b/>
          <w:i/>
        </w:rPr>
        <w:t>de mentorat</w:t>
      </w:r>
      <w:r w:rsidR="00464E5D">
        <w:rPr>
          <w:rFonts w:ascii="Calibri" w:eastAsia="Calibri" w:hAnsi="Calibri" w:cs="Times New Roman"/>
          <w:b/>
          <w:i/>
        </w:rPr>
        <w:t>/coaching</w:t>
      </w:r>
      <w:r w:rsidR="0009697E">
        <w:rPr>
          <w:rFonts w:ascii="Calibri" w:eastAsia="Calibri" w:hAnsi="Calibri" w:cs="Times New Roman"/>
          <w:b/>
          <w:i/>
        </w:rPr>
        <w:t xml:space="preserve"> </w:t>
      </w:r>
      <w:r w:rsidR="0009697E" w:rsidRPr="0009697E">
        <w:rPr>
          <w:rFonts w:ascii="Calibri" w:eastAsia="Calibri" w:hAnsi="Calibri" w:cs="Times New Roman"/>
          <w:i/>
        </w:rPr>
        <w:t xml:space="preserve">(OS </w:t>
      </w:r>
      <w:r w:rsidR="004B0255">
        <w:rPr>
          <w:rFonts w:ascii="Calibri" w:eastAsia="Calibri" w:hAnsi="Calibri" w:cs="Times New Roman"/>
          <w:i/>
        </w:rPr>
        <w:t xml:space="preserve">6.2 și </w:t>
      </w:r>
      <w:r w:rsidR="0009697E" w:rsidRPr="0009697E">
        <w:rPr>
          <w:rFonts w:ascii="Calibri" w:eastAsia="Calibri" w:hAnsi="Calibri" w:cs="Times New Roman"/>
          <w:i/>
        </w:rPr>
        <w:t>6.6)</w:t>
      </w:r>
      <w:r w:rsidR="00385B01" w:rsidRPr="00342914">
        <w:rPr>
          <w:rFonts w:ascii="Calibri" w:eastAsia="Calibri" w:hAnsi="Calibri" w:cs="Times New Roman"/>
          <w:i/>
        </w:rPr>
        <w:t>,</w:t>
      </w:r>
      <w:r w:rsidR="00385B01" w:rsidRPr="00FB5006">
        <w:rPr>
          <w:rFonts w:ascii="Calibri" w:eastAsia="Calibri" w:hAnsi="Calibri" w:cs="Times New Roman"/>
        </w:rPr>
        <w:t xml:space="preserve"> </w:t>
      </w:r>
      <w:r w:rsidR="00464E5D">
        <w:rPr>
          <w:rFonts w:ascii="Calibri" w:eastAsia="Calibri" w:hAnsi="Calibri" w:cs="Times New Roman"/>
        </w:rPr>
        <w:t>inclusiv prin</w:t>
      </w:r>
      <w:r w:rsidR="00464E5D" w:rsidRPr="00FA2FCA">
        <w:rPr>
          <w:rFonts w:ascii="Calibri" w:eastAsia="Calibri" w:hAnsi="Calibri" w:cs="Times New Roman"/>
        </w:rPr>
        <w:t xml:space="preserve"> </w:t>
      </w:r>
      <w:r w:rsidR="00B327F0" w:rsidRPr="00035D79">
        <w:rPr>
          <w:rFonts w:ascii="Calibri" w:eastAsia="Calibri" w:hAnsi="Calibri" w:cs="Times New Roman"/>
          <w:color w:val="000000"/>
          <w14:textFill>
            <w14:solidFill>
              <w14:srgbClr w14:val="000000">
                <w14:lumMod w14:val="75000"/>
              </w14:srgbClr>
            </w14:solidFill>
          </w14:textFill>
        </w:rPr>
        <w:t>crearea/dezvoltarea de rețele de mentori</w:t>
      </w:r>
      <w:r w:rsidR="00C866A6">
        <w:rPr>
          <w:rFonts w:ascii="Calibri" w:eastAsia="Calibri" w:hAnsi="Calibri" w:cs="Times New Roman"/>
          <w:color w:val="000000"/>
          <w14:textFill>
            <w14:solidFill>
              <w14:srgbClr w14:val="000000">
                <w14:lumMod w14:val="75000"/>
              </w14:srgbClr>
            </w14:solidFill>
          </w14:textFill>
        </w:rPr>
        <w:t xml:space="preserve"> la </w:t>
      </w:r>
      <w:r w:rsidR="00C866A6" w:rsidRPr="00035D79">
        <w:rPr>
          <w:rFonts w:ascii="Calibri" w:eastAsia="Calibri" w:hAnsi="Calibri" w:cs="Times New Roman"/>
          <w:b/>
          <w:color w:val="000000"/>
          <w14:textFill>
            <w14:solidFill>
              <w14:srgbClr w14:val="000000">
                <w14:lumMod w14:val="75000"/>
              </w14:srgbClr>
            </w14:solidFill>
          </w14:textFill>
        </w:rPr>
        <w:t>nivel local</w:t>
      </w:r>
      <w:r w:rsidR="00B327F0" w:rsidRPr="00035D79">
        <w:rPr>
          <w:rFonts w:ascii="Calibri" w:eastAsia="Calibri" w:hAnsi="Calibri" w:cs="Times New Roman"/>
          <w:color w:val="000000"/>
          <w14:textFill>
            <w14:solidFill>
              <w14:srgbClr w14:val="000000">
                <w14:lumMod w14:val="75000"/>
              </w14:srgbClr>
            </w14:solidFill>
          </w14:textFill>
        </w:rPr>
        <w:t xml:space="preserve"> care să ofere sprijin continuu personalului </w:t>
      </w:r>
      <w:r w:rsidR="00FA22EF">
        <w:rPr>
          <w:rFonts w:ascii="Calibri" w:eastAsia="Calibri" w:hAnsi="Calibri" w:cs="Times New Roman"/>
          <w:color w:val="000000"/>
          <w14:textFill>
            <w14:solidFill>
              <w14:srgbClr w14:val="000000">
                <w14:lumMod w14:val="75000"/>
              </w14:srgbClr>
            </w14:solidFill>
          </w14:textFill>
        </w:rPr>
        <w:t>din școlile țintă</w:t>
      </w:r>
      <w:r w:rsidR="00571A13">
        <w:rPr>
          <w:rFonts w:ascii="Calibri" w:eastAsia="Calibri" w:hAnsi="Calibri" w:cs="Times New Roman"/>
          <w:color w:val="000000"/>
          <w14:textFill>
            <w14:solidFill>
              <w14:srgbClr w14:val="000000">
                <w14:lumMod w14:val="75000"/>
              </w14:srgbClr>
            </w14:solidFill>
          </w14:textFill>
        </w:rPr>
        <w:t>.</w:t>
      </w:r>
    </w:p>
    <w:p w14:paraId="4E7B5A9A" w14:textId="1C8B1818" w:rsidR="00140059" w:rsidRPr="00FA2FCA" w:rsidRDefault="00D763EB" w:rsidP="00342914">
      <w:pPr>
        <w:pStyle w:val="ListParagraph"/>
        <w:numPr>
          <w:ilvl w:val="0"/>
          <w:numId w:val="75"/>
        </w:numPr>
        <w:spacing w:before="120" w:after="0" w:line="240" w:lineRule="auto"/>
        <w:ind w:left="360"/>
        <w:contextualSpacing w:val="0"/>
        <w:jc w:val="both"/>
        <w:rPr>
          <w:rFonts w:ascii="Calibri" w:eastAsia="Calibri" w:hAnsi="Calibri" w:cs="Times New Roman"/>
          <w:color w:val="000000"/>
          <w14:textFill>
            <w14:solidFill>
              <w14:srgbClr w14:val="000000">
                <w14:lumMod w14:val="75000"/>
              </w14:srgbClr>
            </w14:solidFill>
          </w14:textFill>
        </w:rPr>
      </w:pPr>
      <w:r w:rsidRPr="00342914">
        <w:rPr>
          <w:rFonts w:ascii="Calibri" w:eastAsia="Calibri" w:hAnsi="Calibri" w:cs="Times New Roman"/>
          <w:b/>
          <w:i/>
        </w:rPr>
        <w:t xml:space="preserve">Rețele </w:t>
      </w:r>
      <w:r w:rsidR="00B327F0" w:rsidRPr="00342914">
        <w:rPr>
          <w:rFonts w:ascii="Calibri" w:eastAsia="Calibri" w:hAnsi="Calibri" w:cs="Times New Roman"/>
          <w:b/>
          <w:i/>
        </w:rPr>
        <w:t>de profesori/consilieri</w:t>
      </w:r>
      <w:r w:rsidR="00C866A6" w:rsidRPr="00342914">
        <w:rPr>
          <w:rFonts w:ascii="Calibri" w:eastAsia="Calibri" w:hAnsi="Calibri" w:cs="Times New Roman"/>
          <w:b/>
          <w:i/>
        </w:rPr>
        <w:t xml:space="preserve"> </w:t>
      </w:r>
      <w:r w:rsidR="00B327F0" w:rsidRPr="00342914">
        <w:rPr>
          <w:rFonts w:ascii="Calibri" w:eastAsia="Calibri" w:hAnsi="Calibri" w:cs="Times New Roman"/>
          <w:b/>
          <w:i/>
        </w:rPr>
        <w:t>școlari/alt</w:t>
      </w:r>
      <w:r w:rsidR="00385B01" w:rsidRPr="00342914">
        <w:rPr>
          <w:rFonts w:ascii="Calibri" w:eastAsia="Calibri" w:hAnsi="Calibri" w:cs="Times New Roman"/>
          <w:b/>
          <w:i/>
        </w:rPr>
        <w:t>e tipuri de personal de sprijin</w:t>
      </w:r>
      <w:r w:rsidR="00385B01" w:rsidRPr="00035D79">
        <w:rPr>
          <w:rFonts w:ascii="Calibri" w:eastAsia="Calibri" w:hAnsi="Calibri" w:cs="Times New Roman"/>
          <w:b/>
        </w:rPr>
        <w:t xml:space="preserve"> </w:t>
      </w:r>
      <w:r w:rsidR="0009697E" w:rsidRPr="0009697E">
        <w:rPr>
          <w:rFonts w:ascii="Calibri" w:eastAsia="Calibri" w:hAnsi="Calibri" w:cs="Times New Roman"/>
          <w:i/>
        </w:rPr>
        <w:t xml:space="preserve">(OS 6.2 și 6.3) </w:t>
      </w:r>
      <w:r w:rsidRPr="00342914">
        <w:rPr>
          <w:rFonts w:ascii="Calibri" w:eastAsia="Calibri" w:hAnsi="Calibri" w:cs="Times New Roman"/>
        </w:rPr>
        <w:t>c</w:t>
      </w:r>
      <w:r w:rsidR="00414892">
        <w:rPr>
          <w:rFonts w:ascii="Calibri" w:eastAsia="Calibri" w:hAnsi="Calibri" w:cs="Times New Roman"/>
        </w:rPr>
        <w:t xml:space="preserve">are să faciliteze schimbul de resurse și practici de </w:t>
      </w:r>
      <w:r w:rsidR="002E7B27">
        <w:rPr>
          <w:rFonts w:ascii="Calibri" w:eastAsia="Calibri" w:hAnsi="Calibri" w:cs="Times New Roman"/>
        </w:rPr>
        <w:t>predare</w:t>
      </w:r>
      <w:r w:rsidR="003A373A">
        <w:rPr>
          <w:rFonts w:ascii="Calibri" w:eastAsia="Calibri" w:hAnsi="Calibri" w:cs="Times New Roman"/>
        </w:rPr>
        <w:t>/învățare</w:t>
      </w:r>
      <w:r w:rsidR="002E7B27">
        <w:rPr>
          <w:rFonts w:ascii="Calibri" w:eastAsia="Calibri" w:hAnsi="Calibri" w:cs="Times New Roman"/>
        </w:rPr>
        <w:t xml:space="preserve"> între cadrele didactice sprijinite prin proiect</w:t>
      </w:r>
      <w:r w:rsidR="00FA2FCA" w:rsidRPr="00D763EB">
        <w:rPr>
          <w:rFonts w:ascii="Calibri" w:eastAsia="Calibri" w:hAnsi="Calibri" w:cs="Times New Roman"/>
        </w:rPr>
        <w:t xml:space="preserve">, </w:t>
      </w:r>
      <w:r w:rsidR="00FA2FCA" w:rsidRPr="00342914">
        <w:rPr>
          <w:rFonts w:ascii="Calibri" w:eastAsia="Calibri" w:hAnsi="Calibri" w:cs="Times New Roman"/>
        </w:rPr>
        <w:t>cu accent pe sprijin intercolegial acordat celor care își desf</w:t>
      </w:r>
      <w:r w:rsidR="00FA2FCA" w:rsidRPr="00342914">
        <w:rPr>
          <w:rFonts w:ascii="Calibri" w:eastAsia="Calibri" w:hAnsi="Calibri" w:cs="Times New Roman" w:hint="eastAsia"/>
        </w:rPr>
        <w:t>ă</w:t>
      </w:r>
      <w:r w:rsidR="00FA2FCA" w:rsidRPr="00342914">
        <w:rPr>
          <w:rFonts w:ascii="Calibri" w:eastAsia="Calibri" w:hAnsi="Calibri" w:cs="Times New Roman"/>
        </w:rPr>
        <w:t>șoar</w:t>
      </w:r>
      <w:r w:rsidR="00FA2FCA" w:rsidRPr="00342914">
        <w:rPr>
          <w:rFonts w:ascii="Calibri" w:eastAsia="Calibri" w:hAnsi="Calibri" w:cs="Times New Roman" w:hint="eastAsia"/>
        </w:rPr>
        <w:t>ă</w:t>
      </w:r>
      <w:r w:rsidR="00FA2FCA" w:rsidRPr="00342914">
        <w:rPr>
          <w:rFonts w:ascii="Calibri" w:eastAsia="Calibri" w:hAnsi="Calibri" w:cs="Times New Roman"/>
        </w:rPr>
        <w:t xml:space="preserve"> activitatea în școlile țintă și alte școli defavorizare,</w:t>
      </w:r>
      <w:r w:rsidR="00571A13">
        <w:rPr>
          <w:rFonts w:ascii="Calibri" w:eastAsia="Calibri" w:hAnsi="Calibri" w:cs="Times New Roman"/>
        </w:rPr>
        <w:t xml:space="preserve"> sau rețele între profesori/personal de sprijin  și mentori</w:t>
      </w:r>
      <w:r w:rsidR="00571A13">
        <w:rPr>
          <w:rFonts w:ascii="Calibri" w:eastAsia="Calibri" w:hAnsi="Calibri" w:cs="Times New Roman"/>
          <w:color w:val="000000"/>
          <w14:textFill>
            <w14:solidFill>
              <w14:srgbClr w14:val="000000">
                <w14:lumMod w14:val="75000"/>
              </w14:srgbClr>
            </w14:solidFill>
          </w14:textFill>
        </w:rPr>
        <w:t xml:space="preserve"> în scopul asigurării/facilitării evaluării acestora.</w:t>
      </w:r>
      <w:r w:rsidR="00571A13" w:rsidRPr="00571A13" w:rsidDel="00571A13">
        <w:rPr>
          <w:rFonts w:ascii="Calibri" w:eastAsia="Calibri" w:hAnsi="Calibri" w:cs="Times New Roman"/>
        </w:rPr>
        <w:t xml:space="preserve"> </w:t>
      </w:r>
    </w:p>
    <w:p w14:paraId="6D4F9EE2" w14:textId="1F281F19" w:rsidR="00B327F0" w:rsidRPr="00035D79" w:rsidRDefault="00D763EB" w:rsidP="00342914">
      <w:pPr>
        <w:pStyle w:val="ListParagraph"/>
        <w:numPr>
          <w:ilvl w:val="0"/>
          <w:numId w:val="75"/>
        </w:numPr>
        <w:spacing w:before="120" w:after="0" w:line="240" w:lineRule="auto"/>
        <w:ind w:left="360"/>
        <w:contextualSpacing w:val="0"/>
        <w:jc w:val="both"/>
        <w:rPr>
          <w:rFonts w:ascii="Calibri" w:eastAsia="Calibri" w:hAnsi="Calibri" w:cs="Times New Roman"/>
          <w:color w:val="000000"/>
          <w14:textFill>
            <w14:solidFill>
              <w14:srgbClr w14:val="000000">
                <w14:lumMod w14:val="75000"/>
              </w14:srgbClr>
            </w14:solidFill>
          </w14:textFill>
        </w:rPr>
      </w:pPr>
      <w:r w:rsidRPr="00342914">
        <w:rPr>
          <w:rFonts w:ascii="Calibri" w:eastAsia="Calibri" w:hAnsi="Calibri" w:cs="Times New Roman"/>
          <w:b/>
          <w:i/>
        </w:rPr>
        <w:t xml:space="preserve">Schimb </w:t>
      </w:r>
      <w:r w:rsidR="00B327F0" w:rsidRPr="00342914">
        <w:rPr>
          <w:rFonts w:ascii="Calibri" w:eastAsia="Calibri" w:hAnsi="Calibri" w:cs="Times New Roman"/>
          <w:b/>
          <w:i/>
        </w:rPr>
        <w:t>de experiență</w:t>
      </w:r>
      <w:r w:rsidR="0009697E">
        <w:rPr>
          <w:rFonts w:ascii="Calibri" w:eastAsia="Calibri" w:hAnsi="Calibri" w:cs="Times New Roman"/>
          <w:b/>
          <w:i/>
        </w:rPr>
        <w:t xml:space="preserve"> </w:t>
      </w:r>
      <w:r w:rsidR="0009697E" w:rsidRPr="0009697E">
        <w:rPr>
          <w:rFonts w:ascii="Calibri" w:eastAsia="Calibri" w:hAnsi="Calibri" w:cs="Times New Roman"/>
          <w:i/>
        </w:rPr>
        <w:t>(OS 6.2 și 6.3)</w:t>
      </w:r>
      <w:r w:rsidR="00752440" w:rsidRPr="00035D79">
        <w:rPr>
          <w:rFonts w:ascii="Calibri" w:eastAsia="Calibri" w:hAnsi="Calibri" w:cs="Times New Roman"/>
          <w:color w:val="000000"/>
          <w14:textFill>
            <w14:solidFill>
              <w14:srgbClr w14:val="000000">
                <w14:lumMod w14:val="75000"/>
              </w14:srgbClr>
            </w14:solidFill>
          </w14:textFill>
        </w:rPr>
        <w:t xml:space="preserve">, respectiv </w:t>
      </w:r>
      <w:r w:rsidR="00B327F0" w:rsidRPr="00035D79">
        <w:rPr>
          <w:rFonts w:ascii="Calibri" w:eastAsia="Calibri" w:hAnsi="Calibri" w:cs="Times New Roman"/>
          <w:color w:val="000000"/>
          <w14:textFill>
            <w14:solidFill>
              <w14:srgbClr w14:val="000000">
                <w14:lumMod w14:val="75000"/>
              </w14:srgbClr>
            </w14:solidFill>
          </w14:textFill>
        </w:rPr>
        <w:t>expunere pentru deschiderea orizontului profesioniștilor din sistemul de învățământ și facilitarea schimbu</w:t>
      </w:r>
      <w:r w:rsidR="00752440" w:rsidRPr="00035D79">
        <w:rPr>
          <w:rFonts w:ascii="Calibri" w:eastAsia="Calibri" w:hAnsi="Calibri" w:cs="Times New Roman"/>
          <w:color w:val="000000"/>
          <w14:textFill>
            <w14:solidFill>
              <w14:srgbClr w14:val="000000">
                <w14:lumMod w14:val="75000"/>
              </w14:srgbClr>
            </w14:solidFill>
          </w14:textFill>
        </w:rPr>
        <w:t>rilor de idei și bune practici,</w:t>
      </w:r>
      <w:r w:rsidR="00B327F0" w:rsidRPr="00035D79">
        <w:rPr>
          <w:rFonts w:ascii="Calibri" w:eastAsia="Calibri" w:hAnsi="Calibri" w:cs="Times New Roman"/>
          <w:color w:val="000000"/>
          <w14:textFill>
            <w14:solidFill>
              <w14:srgbClr w14:val="000000">
                <w14:lumMod w14:val="75000"/>
              </w14:srgbClr>
            </w14:solidFill>
          </w14:textFill>
        </w:rPr>
        <w:t xml:space="preserve"> organizare de seminarii, conferințe, cercuri metodice, viz</w:t>
      </w:r>
      <w:r w:rsidR="00752440" w:rsidRPr="00035D79">
        <w:rPr>
          <w:rFonts w:ascii="Calibri" w:eastAsia="Calibri" w:hAnsi="Calibri" w:cs="Times New Roman"/>
          <w:color w:val="000000"/>
          <w14:textFill>
            <w14:solidFill>
              <w14:srgbClr w14:val="000000">
                <w14:lumMod w14:val="75000"/>
              </w14:srgbClr>
            </w14:solidFill>
          </w14:textFill>
        </w:rPr>
        <w:t xml:space="preserve">ite locale/regionale </w:t>
      </w:r>
      <w:r w:rsidR="00964169">
        <w:rPr>
          <w:rFonts w:ascii="Calibri" w:eastAsia="Calibri" w:hAnsi="Calibri" w:cs="Times New Roman"/>
          <w:color w:val="000000"/>
          <w14:textFill>
            <w14:solidFill>
              <w14:srgbClr w14:val="000000">
                <w14:lumMod w14:val="75000"/>
              </w14:srgbClr>
            </w14:solidFill>
          </w14:textFill>
        </w:rPr>
        <w:t>de studiu/</w:t>
      </w:r>
      <w:r w:rsidR="00752440" w:rsidRPr="00035D79">
        <w:rPr>
          <w:rFonts w:ascii="Calibri" w:eastAsia="Calibri" w:hAnsi="Calibri" w:cs="Times New Roman"/>
          <w:color w:val="000000"/>
          <w14:textFill>
            <w14:solidFill>
              <w14:srgbClr w14:val="000000">
                <w14:lumMod w14:val="75000"/>
              </w14:srgbClr>
            </w14:solidFill>
          </w14:textFill>
        </w:rPr>
        <w:t>schimb de experienț</w:t>
      </w:r>
      <w:r w:rsidR="002E7B27">
        <w:rPr>
          <w:rFonts w:ascii="Calibri" w:eastAsia="Calibri" w:hAnsi="Calibri" w:cs="Times New Roman"/>
          <w:color w:val="000000"/>
          <w14:textFill>
            <w14:solidFill>
              <w14:srgbClr w14:val="000000">
                <w14:lumMod w14:val="75000"/>
              </w14:srgbClr>
            </w14:solidFill>
          </w14:textFill>
        </w:rPr>
        <w:t xml:space="preserve">ă </w:t>
      </w:r>
      <w:r w:rsidR="00FA22EF" w:rsidRPr="00035D79">
        <w:rPr>
          <w:rFonts w:ascii="Calibri" w:eastAsia="Calibri" w:hAnsi="Calibri" w:cs="Times New Roman"/>
        </w:rPr>
        <w:t xml:space="preserve">între școlile țintă sau </w:t>
      </w:r>
      <w:r w:rsidR="002E7B27">
        <w:rPr>
          <w:rFonts w:ascii="Calibri" w:eastAsia="Calibri" w:hAnsi="Calibri" w:cs="Times New Roman"/>
        </w:rPr>
        <w:t xml:space="preserve">între școlile țintă și </w:t>
      </w:r>
      <w:r w:rsidR="00FA22EF" w:rsidRPr="00035D79">
        <w:rPr>
          <w:rFonts w:ascii="Calibri" w:eastAsia="Calibri" w:hAnsi="Calibri" w:cs="Times New Roman"/>
        </w:rPr>
        <w:t>alte școli defavorizate</w:t>
      </w:r>
      <w:r w:rsidR="002E7B27">
        <w:rPr>
          <w:rFonts w:ascii="Calibri" w:eastAsia="Calibri" w:hAnsi="Calibri" w:cs="Times New Roman"/>
        </w:rPr>
        <w:t>.</w:t>
      </w:r>
    </w:p>
    <w:p w14:paraId="228F353F" w14:textId="77777777" w:rsidR="00EF6FC4" w:rsidRPr="00035D79" w:rsidRDefault="00EF6FC4" w:rsidP="00035D79">
      <w:pPr>
        <w:tabs>
          <w:tab w:val="left" w:pos="810"/>
        </w:tabs>
        <w:spacing w:after="0" w:line="240" w:lineRule="auto"/>
        <w:jc w:val="both"/>
        <w:rPr>
          <w:rFonts w:ascii="Calibri" w:eastAsia="Calibri" w:hAnsi="Calibri" w:cs="Times New Roman"/>
          <w:color w:val="000000"/>
          <w14:textFill>
            <w14:solidFill>
              <w14:srgbClr w14:val="000000">
                <w14:lumMod w14:val="75000"/>
              </w14:srgbClr>
            </w14:solidFill>
          </w14:textFill>
        </w:rPr>
      </w:pPr>
    </w:p>
    <w:p w14:paraId="6AFA7026" w14:textId="77777777" w:rsidR="0060624F" w:rsidRDefault="00EF6FC4" w:rsidP="00EF3F63">
      <w:pPr>
        <w:spacing w:after="0" w:line="240" w:lineRule="auto"/>
        <w:jc w:val="both"/>
      </w:pPr>
      <w:r w:rsidRPr="00035D79">
        <w:rPr>
          <w:rFonts w:eastAsia="Calibri" w:cs="Times New Roman"/>
          <w:b/>
        </w:rPr>
        <w:t xml:space="preserve">1.3.3. </w:t>
      </w:r>
      <w:r w:rsidRPr="00035D79">
        <w:rPr>
          <w:rFonts w:eastAsia="Calibri" w:cs="Times New Roman"/>
        </w:rPr>
        <w:t>Acțiuni</w:t>
      </w:r>
      <w:r>
        <w:rPr>
          <w:rFonts w:eastAsia="Calibri" w:cs="Times New Roman"/>
        </w:rPr>
        <w:t>le</w:t>
      </w:r>
      <w:r>
        <w:rPr>
          <w:rFonts w:eastAsia="Times New Roman" w:cs="Times New Roman"/>
        </w:rPr>
        <w:t xml:space="preserve"> destinate </w:t>
      </w:r>
      <w:r w:rsidR="004E051E">
        <w:rPr>
          <w:b/>
          <w:i/>
        </w:rPr>
        <w:t xml:space="preserve">dezvoltării </w:t>
      </w:r>
      <w:r w:rsidR="004E051E" w:rsidRPr="00035D79">
        <w:rPr>
          <w:b/>
          <w:i/>
        </w:rPr>
        <w:t xml:space="preserve">capacității </w:t>
      </w:r>
      <w:r w:rsidR="00F878DE">
        <w:rPr>
          <w:b/>
          <w:i/>
        </w:rPr>
        <w:t xml:space="preserve">instituționale a </w:t>
      </w:r>
      <w:r w:rsidR="004E051E" w:rsidRPr="00035D79">
        <w:rPr>
          <w:b/>
          <w:i/>
        </w:rPr>
        <w:t>echipelor manageriale din școlile țintă</w:t>
      </w:r>
      <w:r w:rsidR="004E051E" w:rsidRPr="0069593B">
        <w:rPr>
          <w:rFonts w:eastAsia="Times New Roman" w:cs="Times New Roman"/>
          <w:b/>
          <w:i/>
        </w:rPr>
        <w:t xml:space="preserve"> </w:t>
      </w:r>
      <w:r w:rsidR="004E051E">
        <w:rPr>
          <w:rFonts w:eastAsia="Times New Roman" w:cs="Times New Roman"/>
        </w:rPr>
        <w:t xml:space="preserve">în scopul </w:t>
      </w:r>
      <w:r w:rsidRPr="0069593B">
        <w:rPr>
          <w:rFonts w:eastAsia="Times New Roman" w:cs="Times New Roman"/>
          <w:b/>
          <w:i/>
        </w:rPr>
        <w:t xml:space="preserve">sustenabilității </w:t>
      </w:r>
      <w:r w:rsidRPr="00081B76">
        <w:rPr>
          <w:rFonts w:eastAsia="Times New Roman" w:cs="Times New Roman"/>
          <w:b/>
          <w:i/>
        </w:rPr>
        <w:t>intervențiilor de calitate</w:t>
      </w:r>
      <w:r>
        <w:rPr>
          <w:rFonts w:eastAsia="Times New Roman" w:cs="Times New Roman"/>
        </w:rPr>
        <w:t xml:space="preserve"> </w:t>
      </w:r>
      <w:r w:rsidRPr="0069593B">
        <w:rPr>
          <w:rFonts w:eastAsia="Times New Roman" w:cs="Times New Roman"/>
        </w:rPr>
        <w:t xml:space="preserve">în </w:t>
      </w:r>
      <w:r>
        <w:rPr>
          <w:rFonts w:eastAsia="Times New Roman" w:cs="Times New Roman"/>
        </w:rPr>
        <w:t>educație</w:t>
      </w:r>
      <w:r w:rsidR="00782285">
        <w:rPr>
          <w:rFonts w:eastAsia="Times New Roman" w:cs="Times New Roman"/>
        </w:rPr>
        <w:t>,</w:t>
      </w:r>
      <w:r w:rsidR="0060624F">
        <w:rPr>
          <w:rFonts w:eastAsia="Times New Roman" w:cs="Times New Roman"/>
        </w:rPr>
        <w:t xml:space="preserve"> </w:t>
      </w:r>
      <w:r w:rsidR="0060624F">
        <w:t>prin:</w:t>
      </w:r>
    </w:p>
    <w:p w14:paraId="24AD5FD6" w14:textId="6DE1CAD8" w:rsidR="00414892" w:rsidRPr="00342914" w:rsidRDefault="004D44DF" w:rsidP="00EF3F63">
      <w:pPr>
        <w:pStyle w:val="ListParagraph"/>
        <w:numPr>
          <w:ilvl w:val="0"/>
          <w:numId w:val="71"/>
        </w:numPr>
        <w:spacing w:before="120" w:after="120" w:line="240" w:lineRule="auto"/>
        <w:ind w:left="360"/>
        <w:contextualSpacing w:val="0"/>
        <w:jc w:val="both"/>
        <w:rPr>
          <w:rFonts w:ascii="Calibri" w:eastAsia="Calibri" w:hAnsi="Calibri" w:cs="Times New Roman"/>
        </w:rPr>
      </w:pPr>
      <w:r>
        <w:rPr>
          <w:b/>
          <w:i/>
        </w:rPr>
        <w:t>O</w:t>
      </w:r>
      <w:r w:rsidRPr="0060624F">
        <w:rPr>
          <w:b/>
          <w:i/>
        </w:rPr>
        <w:t xml:space="preserve">rganizarea </w:t>
      </w:r>
      <w:r w:rsidR="00906157" w:rsidRPr="0060624F">
        <w:rPr>
          <w:b/>
          <w:i/>
        </w:rPr>
        <w:t xml:space="preserve">de </w:t>
      </w:r>
      <w:r w:rsidR="00906157" w:rsidRPr="0060624F">
        <w:rPr>
          <w:rFonts w:ascii="Calibri" w:eastAsia="Calibri" w:hAnsi="Calibri" w:cs="Times New Roman"/>
          <w:b/>
          <w:i/>
        </w:rPr>
        <w:t>a</w:t>
      </w:r>
      <w:r w:rsidR="00DC1E45" w:rsidRPr="0060624F">
        <w:rPr>
          <w:rFonts w:cs="Segoe UI"/>
          <w:b/>
          <w:i/>
        </w:rPr>
        <w:t>ctivități de formare, mentorat, consiliere, coaching</w:t>
      </w:r>
      <w:r w:rsidR="00DC1E45" w:rsidRPr="0060624F">
        <w:rPr>
          <w:rFonts w:cs="Segoe UI"/>
        </w:rPr>
        <w:t xml:space="preserve"> </w:t>
      </w:r>
      <w:r w:rsidR="00DC1E45" w:rsidRPr="0009697E">
        <w:rPr>
          <w:rFonts w:cs="Segoe UI"/>
          <w:b/>
          <w:i/>
        </w:rPr>
        <w:t>pentru echipele manageriale de la nivelul școlii</w:t>
      </w:r>
      <w:r w:rsidR="00DC1E45" w:rsidRPr="0060624F">
        <w:rPr>
          <w:rFonts w:cs="Segoe UI"/>
        </w:rPr>
        <w:t xml:space="preserve"> </w:t>
      </w:r>
      <w:r w:rsidR="0009697E" w:rsidRPr="0009697E">
        <w:rPr>
          <w:rFonts w:cs="Segoe UI"/>
          <w:i/>
        </w:rPr>
        <w:t xml:space="preserve">(OS 6.6) </w:t>
      </w:r>
      <w:r w:rsidR="00DC1E45" w:rsidRPr="0060624F">
        <w:rPr>
          <w:rFonts w:cs="Segoe UI"/>
        </w:rPr>
        <w:t xml:space="preserve">pentru a fi eficiente în </w:t>
      </w:r>
      <w:r w:rsidR="00DC1E45" w:rsidRPr="0060624F">
        <w:rPr>
          <w:rFonts w:eastAsia="Times New Roman" w:cs="Times New Roman"/>
        </w:rPr>
        <w:t>prevenirea abandonului școlar</w:t>
      </w:r>
      <w:r w:rsidR="003200F8" w:rsidRPr="0060624F">
        <w:rPr>
          <w:rFonts w:eastAsia="Times New Roman" w:cs="Times New Roman"/>
        </w:rPr>
        <w:t>,</w:t>
      </w:r>
      <w:r w:rsidR="004563F7" w:rsidRPr="0060624F">
        <w:rPr>
          <w:rFonts w:eastAsia="Times New Roman" w:cs="Times New Roman"/>
        </w:rPr>
        <w:t xml:space="preserve"> cu accent pe </w:t>
      </w:r>
      <w:r w:rsidR="00DC1E45" w:rsidRPr="0060624F">
        <w:rPr>
          <w:rFonts w:eastAsia="Times New Roman" w:cs="Times New Roman"/>
        </w:rPr>
        <w:t xml:space="preserve">identificarea timpurie a riscurilor de abandon școlar și a copiilor în situații de risc, gestionarea riscurilor de abandon școlar prin planul de dezvoltare instituțională a școlii, sprijin pentru interacțiuni pozitive cu părinții în vederea dezvoltării parteneriatului școală-părinți, identificarea și atragerea resurselor suplimentare </w:t>
      </w:r>
      <w:r w:rsidR="00DC1E45" w:rsidRPr="0060624F">
        <w:rPr>
          <w:rFonts w:eastAsia="Times New Roman" w:cs="Times New Roman"/>
        </w:rPr>
        <w:lastRenderedPageBreak/>
        <w:t xml:space="preserve">necesare școlii pentru obținerea unor rezultate școlare mai bune, monitorizarea și evaluarea indicatorilor de progres și incluziune educațională a copiilor, facilitarea formărilor esențiale pentru profesori și personalul de sprijin, </w:t>
      </w:r>
      <w:r w:rsidR="00FA2FCA" w:rsidRPr="00342914">
        <w:rPr>
          <w:rFonts w:eastAsia="Times New Roman" w:cs="Times New Roman"/>
        </w:rPr>
        <w:t>mobilizarea rețelelor comunitare pentru prevenirea absenteismului și abandonului școlar,</w:t>
      </w:r>
      <w:r w:rsidR="00FA2FCA" w:rsidRPr="0060624F">
        <w:rPr>
          <w:rFonts w:eastAsia="Times New Roman" w:cs="Times New Roman"/>
        </w:rPr>
        <w:t xml:space="preserve"> </w:t>
      </w:r>
      <w:r w:rsidR="00DC1E45" w:rsidRPr="0060624F">
        <w:rPr>
          <w:rFonts w:eastAsia="Times New Roman" w:cs="Times New Roman"/>
        </w:rPr>
        <w:t xml:space="preserve">implicarea comunității în viața școlii </w:t>
      </w:r>
      <w:r w:rsidR="000C0CF6" w:rsidRPr="0060624F">
        <w:rPr>
          <w:rFonts w:eastAsia="Times New Roman" w:cs="Times New Roman"/>
        </w:rPr>
        <w:t>și orice alt domeniu care asigur</w:t>
      </w:r>
      <w:r w:rsidR="00724299" w:rsidRPr="0060624F">
        <w:rPr>
          <w:rFonts w:eastAsia="Times New Roman" w:cs="Times New Roman"/>
        </w:rPr>
        <w:t>ă</w:t>
      </w:r>
      <w:r w:rsidR="000C0CF6" w:rsidRPr="0060624F">
        <w:rPr>
          <w:rFonts w:eastAsia="Times New Roman" w:cs="Times New Roman"/>
        </w:rPr>
        <w:t xml:space="preserve"> creșterea capabilității echipelor manageriale de a preveni/reduce abandonul școlar.</w:t>
      </w:r>
    </w:p>
    <w:p w14:paraId="2A425C4D" w14:textId="77777777" w:rsidR="00414892" w:rsidRPr="005F3BE3" w:rsidRDefault="00414892" w:rsidP="005F3BE3">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ind w:left="346"/>
        <w:jc w:val="both"/>
        <w:rPr>
          <w:rFonts w:eastAsia="Calibri" w:cs="Times New Roman"/>
        </w:rPr>
      </w:pPr>
      <w:r w:rsidRPr="00BB25E2">
        <w:rPr>
          <w:rFonts w:eastAsia="Calibri" w:cs="Times New Roman"/>
          <w:b/>
        </w:rPr>
        <w:t>PUNCTAJ SUPLIMENTAR</w:t>
      </w:r>
      <w:r w:rsidRPr="00BB25E2">
        <w:rPr>
          <w:rFonts w:eastAsia="Calibri" w:cs="Times New Roman"/>
        </w:rPr>
        <w:t xml:space="preserve"> în evaluare este acordat proiectelor care includ </w:t>
      </w:r>
      <w:r w:rsidR="005F3BE3">
        <w:rPr>
          <w:rFonts w:eastAsia="Calibri" w:cs="Times New Roman"/>
        </w:rPr>
        <w:t xml:space="preserve">activități implementate </w:t>
      </w:r>
      <w:r w:rsidR="00524C9F">
        <w:rPr>
          <w:rFonts w:eastAsia="Calibri" w:cs="Times New Roman"/>
        </w:rPr>
        <w:t>cu implicarea actorilor din comunitate (autorități, angajatori, alte organizații, părinți etc)</w:t>
      </w:r>
      <w:r w:rsidR="005F3BE3">
        <w:rPr>
          <w:rFonts w:eastAsia="Calibri" w:cs="Times New Roman"/>
        </w:rPr>
        <w:t>.</w:t>
      </w:r>
    </w:p>
    <w:p w14:paraId="4EDBBB5B" w14:textId="5636309B" w:rsidR="00841227" w:rsidRPr="00E7094C" w:rsidRDefault="00E7094C" w:rsidP="00E7094C">
      <w:pPr>
        <w:pStyle w:val="ListParagraph"/>
        <w:numPr>
          <w:ilvl w:val="0"/>
          <w:numId w:val="71"/>
        </w:numPr>
        <w:spacing w:before="120" w:after="0" w:line="240" w:lineRule="auto"/>
        <w:ind w:left="360"/>
        <w:jc w:val="both"/>
        <w:rPr>
          <w:rFonts w:ascii="Calibri" w:eastAsia="Calibri" w:hAnsi="Calibri" w:cs="Times New Roman"/>
          <w:b/>
        </w:rPr>
      </w:pPr>
      <w:r w:rsidRPr="00E7094C">
        <w:rPr>
          <w:rFonts w:ascii="Calibri" w:eastAsia="Calibri" w:hAnsi="Calibri" w:cs="Times New Roman"/>
          <w:b/>
          <w:i/>
        </w:rPr>
        <w:t>C</w:t>
      </w:r>
      <w:r w:rsidR="00D763EB" w:rsidRPr="00E7094C">
        <w:rPr>
          <w:rFonts w:ascii="Calibri" w:eastAsia="Calibri" w:hAnsi="Calibri" w:cs="Times New Roman"/>
          <w:b/>
          <w:i/>
        </w:rPr>
        <w:t>rearea/dezvoltarea</w:t>
      </w:r>
      <w:r w:rsidR="00464E5D">
        <w:rPr>
          <w:rFonts w:ascii="Calibri" w:eastAsia="Calibri" w:hAnsi="Calibri" w:cs="Times New Roman"/>
          <w:b/>
          <w:i/>
        </w:rPr>
        <w:t xml:space="preserve"> și implementarea</w:t>
      </w:r>
      <w:r w:rsidR="00464E5D" w:rsidRPr="00E7094C">
        <w:rPr>
          <w:rFonts w:ascii="Calibri" w:eastAsia="Calibri" w:hAnsi="Calibri" w:cs="Times New Roman"/>
          <w:b/>
          <w:i/>
        </w:rPr>
        <w:t xml:space="preserve"> </w:t>
      </w:r>
      <w:r w:rsidR="00841227" w:rsidRPr="00E7094C">
        <w:rPr>
          <w:rFonts w:ascii="Calibri" w:eastAsia="Calibri" w:hAnsi="Calibri" w:cs="Times New Roman"/>
          <w:b/>
          <w:i/>
        </w:rPr>
        <w:t>unor mecanisme</w:t>
      </w:r>
      <w:r w:rsidR="00464E5D">
        <w:rPr>
          <w:rFonts w:ascii="Calibri" w:eastAsia="Calibri" w:hAnsi="Calibri" w:cs="Times New Roman"/>
          <w:b/>
          <w:i/>
        </w:rPr>
        <w:t xml:space="preserve"> și </w:t>
      </w:r>
      <w:r w:rsidR="003C3C11" w:rsidRPr="00E7094C">
        <w:rPr>
          <w:rFonts w:ascii="Calibri" w:eastAsia="Calibri" w:hAnsi="Calibri" w:cs="Times New Roman"/>
          <w:b/>
          <w:i/>
        </w:rPr>
        <w:t>instrumente</w:t>
      </w:r>
      <w:r w:rsidR="00841227" w:rsidRPr="00E7094C">
        <w:rPr>
          <w:rFonts w:ascii="Calibri" w:eastAsia="Calibri" w:hAnsi="Calibri" w:cs="Times New Roman"/>
          <w:b/>
          <w:i/>
        </w:rPr>
        <w:t xml:space="preserve"> de monitorizare și evaluare a performanței/calității</w:t>
      </w:r>
      <w:r w:rsidR="00841227" w:rsidRPr="00E7094C">
        <w:rPr>
          <w:rFonts w:ascii="Calibri" w:eastAsia="Calibri" w:hAnsi="Calibri" w:cs="Times New Roman"/>
          <w:b/>
        </w:rPr>
        <w:t xml:space="preserve"> </w:t>
      </w:r>
      <w:r w:rsidR="00782285" w:rsidRPr="00652276">
        <w:rPr>
          <w:rFonts w:ascii="Calibri" w:eastAsia="Calibri" w:hAnsi="Calibri" w:cs="Times New Roman"/>
          <w:b/>
          <w:i/>
        </w:rPr>
        <w:t>procesului de educație</w:t>
      </w:r>
      <w:r w:rsidR="00652276" w:rsidRPr="00652276">
        <w:rPr>
          <w:rFonts w:ascii="Calibri" w:eastAsia="Calibri" w:hAnsi="Calibri" w:cs="Times New Roman"/>
          <w:b/>
          <w:i/>
        </w:rPr>
        <w:t xml:space="preserve"> </w:t>
      </w:r>
      <w:r w:rsidR="00652276" w:rsidRPr="00652276">
        <w:rPr>
          <w:rFonts w:ascii="Calibri" w:eastAsia="Calibri" w:hAnsi="Calibri" w:cs="Times New Roman"/>
          <w:i/>
        </w:rPr>
        <w:t>(OS 6.3)</w:t>
      </w:r>
      <w:r w:rsidR="00E17619" w:rsidRPr="00E7094C">
        <w:rPr>
          <w:rFonts w:ascii="Calibri" w:eastAsia="Calibri" w:hAnsi="Calibri" w:cs="Times New Roman"/>
          <w:b/>
        </w:rPr>
        <w:t xml:space="preserve">, </w:t>
      </w:r>
      <w:r w:rsidR="00FA2FCA" w:rsidRPr="00E7094C">
        <w:rPr>
          <w:rFonts w:ascii="Calibri" w:eastAsia="Calibri" w:hAnsi="Calibri" w:cs="Times New Roman"/>
        </w:rPr>
        <w:t>inclusiv definirea performanței în funcție de rezultatele așteptate de la grupul țintă de copii, pe baza viziunii pentru elev/planului individual de intervenție pentru acesta, stabilirea și urmărirea țintelor de dezvoltare profesională pentru cadrele didactice, sisteme de evaluare 360</w:t>
      </w:r>
      <w:r w:rsidR="00FA2FCA" w:rsidRPr="00E7094C">
        <w:rPr>
          <w:rFonts w:ascii="Calibri" w:eastAsia="Calibri" w:hAnsi="Calibri" w:cs="Times New Roman"/>
          <w:vertAlign w:val="superscript"/>
        </w:rPr>
        <w:t xml:space="preserve">o </w:t>
      </w:r>
      <w:r w:rsidR="00FA2FCA" w:rsidRPr="00E7094C">
        <w:rPr>
          <w:rFonts w:ascii="Calibri" w:eastAsia="Calibri" w:hAnsi="Calibri" w:cs="Times New Roman"/>
        </w:rPr>
        <w:t>a acestora</w:t>
      </w:r>
      <w:r w:rsidR="00652276">
        <w:rPr>
          <w:rFonts w:ascii="Calibri" w:eastAsia="Calibri" w:hAnsi="Calibri" w:cs="Times New Roman"/>
        </w:rPr>
        <w:t>, dezvoltarea de mecanisme de prevenire și monitorizare a segregării în școli</w:t>
      </w:r>
      <w:r w:rsidR="00FA2FCA" w:rsidRPr="00E7094C">
        <w:rPr>
          <w:rFonts w:ascii="Calibri" w:eastAsia="Calibri" w:hAnsi="Calibri" w:cs="Times New Roman"/>
        </w:rPr>
        <w:t xml:space="preserve"> etc.</w:t>
      </w:r>
    </w:p>
    <w:p w14:paraId="1EE1434F" w14:textId="77777777" w:rsidR="00AC3254" w:rsidRDefault="00AC3254" w:rsidP="00EF3F63">
      <w:pPr>
        <w:widowControl w:val="0"/>
        <w:autoSpaceDE w:val="0"/>
        <w:autoSpaceDN w:val="0"/>
        <w:adjustRightInd w:val="0"/>
        <w:spacing w:after="0" w:line="240" w:lineRule="auto"/>
        <w:rPr>
          <w:rFonts w:cs="tÜàˇøÚ‹"/>
          <w:lang w:val="en-US"/>
        </w:rPr>
      </w:pPr>
    </w:p>
    <w:p w14:paraId="0AA786AA" w14:textId="0EDC4DD2" w:rsidR="009229AD" w:rsidRDefault="00CC6626" w:rsidP="00EF3F63">
      <w:pPr>
        <w:widowControl w:val="0"/>
        <w:autoSpaceDE w:val="0"/>
        <w:autoSpaceDN w:val="0"/>
        <w:adjustRightInd w:val="0"/>
        <w:spacing w:after="0" w:line="240" w:lineRule="auto"/>
        <w:rPr>
          <w:sz w:val="20"/>
          <w:szCs w:val="20"/>
        </w:rPr>
      </w:pPr>
      <w:r>
        <w:rPr>
          <w:sz w:val="20"/>
          <w:szCs w:val="20"/>
        </w:rPr>
        <w:t>Rezumatul a</w:t>
      </w:r>
      <w:r w:rsidR="009229AD" w:rsidRPr="00B30506">
        <w:rPr>
          <w:sz w:val="20"/>
          <w:szCs w:val="20"/>
        </w:rPr>
        <w:t>ctivități</w:t>
      </w:r>
      <w:r>
        <w:rPr>
          <w:sz w:val="20"/>
          <w:szCs w:val="20"/>
        </w:rPr>
        <w:t>lor</w:t>
      </w:r>
      <w:r w:rsidR="009229AD" w:rsidRPr="00B30506">
        <w:rPr>
          <w:sz w:val="20"/>
          <w:szCs w:val="20"/>
        </w:rPr>
        <w:t xml:space="preserve"> sprijinite la nivelul </w:t>
      </w:r>
      <w:r>
        <w:rPr>
          <w:sz w:val="20"/>
          <w:szCs w:val="20"/>
        </w:rPr>
        <w:t xml:space="preserve">fiecărui </w:t>
      </w:r>
      <w:r w:rsidR="009229AD" w:rsidRPr="00B30506">
        <w:rPr>
          <w:sz w:val="20"/>
          <w:szCs w:val="20"/>
        </w:rPr>
        <w:t>O</w:t>
      </w:r>
      <w:r w:rsidR="009229AD">
        <w:rPr>
          <w:sz w:val="20"/>
          <w:szCs w:val="20"/>
        </w:rPr>
        <w:t xml:space="preserve">biectiv </w:t>
      </w:r>
      <w:r w:rsidR="009229AD" w:rsidRPr="00B30506">
        <w:rPr>
          <w:sz w:val="20"/>
          <w:szCs w:val="20"/>
        </w:rPr>
        <w:t>S</w:t>
      </w:r>
      <w:r w:rsidR="009229AD">
        <w:rPr>
          <w:sz w:val="20"/>
          <w:szCs w:val="20"/>
        </w:rPr>
        <w:t>pecific</w:t>
      </w:r>
      <w:r>
        <w:rPr>
          <w:sz w:val="20"/>
          <w:szCs w:val="20"/>
        </w:rPr>
        <w:t>:</w:t>
      </w:r>
    </w:p>
    <w:p w14:paraId="430B2539" w14:textId="77777777" w:rsidR="009229AD" w:rsidRDefault="009229AD" w:rsidP="00EF3F63">
      <w:pPr>
        <w:widowControl w:val="0"/>
        <w:autoSpaceDE w:val="0"/>
        <w:autoSpaceDN w:val="0"/>
        <w:adjustRightInd w:val="0"/>
        <w:spacing w:after="0" w:line="240" w:lineRule="auto"/>
        <w:rPr>
          <w:rFonts w:cs="tÜàˇøÚ‹"/>
          <w:b/>
          <w:lang w:val="en-US"/>
        </w:rPr>
      </w:pPr>
    </w:p>
    <w:tbl>
      <w:tblPr>
        <w:tblStyle w:val="Tabelgril4-Accentuare11"/>
        <w:tblW w:w="0" w:type="auto"/>
        <w:shd w:val="clear" w:color="auto" w:fill="B6DDE8" w:themeFill="accent5" w:themeFillTint="66"/>
        <w:tblLook w:val="04A0" w:firstRow="1" w:lastRow="0" w:firstColumn="1" w:lastColumn="0" w:noHBand="0" w:noVBand="1"/>
      </w:tblPr>
      <w:tblGrid>
        <w:gridCol w:w="3281"/>
        <w:gridCol w:w="3074"/>
        <w:gridCol w:w="3100"/>
      </w:tblGrid>
      <w:tr w:rsidR="009229AD" w:rsidRPr="00A37DA8" w14:paraId="0BF854B9" w14:textId="77777777" w:rsidTr="009229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B6DDE8" w:themeFill="accent5" w:themeFillTint="66"/>
          </w:tcPr>
          <w:p w14:paraId="1721DA06" w14:textId="707719CC" w:rsidR="009229AD" w:rsidRPr="00B30506" w:rsidRDefault="009229AD" w:rsidP="009229AD">
            <w:pPr>
              <w:tabs>
                <w:tab w:val="left" w:pos="1440"/>
              </w:tabs>
              <w:rPr>
                <w:b w:val="0"/>
                <w:sz w:val="20"/>
                <w:szCs w:val="20"/>
              </w:rPr>
            </w:pPr>
            <w:r w:rsidRPr="00B30506">
              <w:rPr>
                <w:sz w:val="20"/>
                <w:szCs w:val="20"/>
              </w:rPr>
              <w:t>OS 6.6</w:t>
            </w:r>
          </w:p>
        </w:tc>
        <w:tc>
          <w:tcPr>
            <w:tcW w:w="3074" w:type="dxa"/>
            <w:shd w:val="clear" w:color="auto" w:fill="B6DDE8" w:themeFill="accent5" w:themeFillTint="66"/>
          </w:tcPr>
          <w:p w14:paraId="44D95518" w14:textId="63B105FF" w:rsidR="009229AD" w:rsidRPr="00B30506" w:rsidRDefault="009229AD" w:rsidP="009229AD">
            <w:pPr>
              <w:tabs>
                <w:tab w:val="left" w:pos="1440"/>
              </w:tabs>
              <w:cnfStyle w:val="100000000000" w:firstRow="1" w:lastRow="0" w:firstColumn="0" w:lastColumn="0" w:oddVBand="0" w:evenVBand="0" w:oddHBand="0" w:evenHBand="0" w:firstRowFirstColumn="0" w:firstRowLastColumn="0" w:lastRowFirstColumn="0" w:lastRowLastColumn="0"/>
              <w:rPr>
                <w:b w:val="0"/>
                <w:sz w:val="20"/>
                <w:szCs w:val="20"/>
              </w:rPr>
            </w:pPr>
            <w:r w:rsidRPr="00B30506">
              <w:rPr>
                <w:sz w:val="20"/>
                <w:szCs w:val="20"/>
              </w:rPr>
              <w:t>O</w:t>
            </w:r>
            <w:r>
              <w:rPr>
                <w:sz w:val="20"/>
                <w:szCs w:val="20"/>
              </w:rPr>
              <w:t>S</w:t>
            </w:r>
            <w:r w:rsidRPr="00B30506">
              <w:rPr>
                <w:sz w:val="20"/>
                <w:szCs w:val="20"/>
              </w:rPr>
              <w:t xml:space="preserve"> 6.3</w:t>
            </w:r>
          </w:p>
        </w:tc>
        <w:tc>
          <w:tcPr>
            <w:tcW w:w="3100" w:type="dxa"/>
            <w:shd w:val="clear" w:color="auto" w:fill="B6DDE8" w:themeFill="accent5" w:themeFillTint="66"/>
          </w:tcPr>
          <w:p w14:paraId="4FE7D58D" w14:textId="526F46FA" w:rsidR="009229AD" w:rsidRPr="00B30506" w:rsidRDefault="009229AD" w:rsidP="009229AD">
            <w:pPr>
              <w:tabs>
                <w:tab w:val="left" w:pos="1440"/>
              </w:tabs>
              <w:cnfStyle w:val="100000000000" w:firstRow="1" w:lastRow="0" w:firstColumn="0" w:lastColumn="0" w:oddVBand="0" w:evenVBand="0" w:oddHBand="0" w:evenHBand="0" w:firstRowFirstColumn="0" w:firstRowLastColumn="0" w:lastRowFirstColumn="0" w:lastRowLastColumn="0"/>
              <w:rPr>
                <w:b w:val="0"/>
                <w:sz w:val="20"/>
                <w:szCs w:val="20"/>
              </w:rPr>
            </w:pPr>
            <w:r w:rsidRPr="00B30506">
              <w:rPr>
                <w:sz w:val="20"/>
                <w:szCs w:val="20"/>
              </w:rPr>
              <w:t>OS 6.2</w:t>
            </w:r>
          </w:p>
        </w:tc>
      </w:tr>
      <w:tr w:rsidR="009229AD" w:rsidRPr="00A37DA8" w14:paraId="1E49F9B6" w14:textId="77777777" w:rsidTr="009229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B6DDE8" w:themeFill="accent5" w:themeFillTint="66"/>
          </w:tcPr>
          <w:p w14:paraId="419F5310" w14:textId="77777777" w:rsidR="009229AD" w:rsidRPr="00CC6626" w:rsidRDefault="009229AD" w:rsidP="009229AD">
            <w:pPr>
              <w:pStyle w:val="ListParagraph"/>
              <w:numPr>
                <w:ilvl w:val="0"/>
                <w:numId w:val="44"/>
              </w:numPr>
              <w:tabs>
                <w:tab w:val="left" w:pos="1440"/>
              </w:tabs>
              <w:ind w:left="103" w:hanging="142"/>
              <w:rPr>
                <w:b w:val="0"/>
                <w:sz w:val="20"/>
                <w:szCs w:val="20"/>
              </w:rPr>
            </w:pPr>
            <w:r w:rsidRPr="00CC6626">
              <w:rPr>
                <w:b w:val="0"/>
                <w:sz w:val="20"/>
                <w:szCs w:val="20"/>
              </w:rPr>
              <w:t xml:space="preserve">1.3.1 b) îmbunătățire competențe </w:t>
            </w:r>
          </w:p>
          <w:p w14:paraId="1842568B" w14:textId="77777777" w:rsidR="009229AD" w:rsidRPr="00CC6626" w:rsidRDefault="009229AD" w:rsidP="009229AD">
            <w:pPr>
              <w:pStyle w:val="ListParagraph"/>
              <w:numPr>
                <w:ilvl w:val="0"/>
                <w:numId w:val="44"/>
              </w:numPr>
              <w:tabs>
                <w:tab w:val="left" w:pos="1440"/>
              </w:tabs>
              <w:ind w:left="103" w:hanging="142"/>
              <w:rPr>
                <w:b w:val="0"/>
                <w:sz w:val="20"/>
                <w:szCs w:val="20"/>
              </w:rPr>
            </w:pPr>
            <w:r w:rsidRPr="00CC6626">
              <w:rPr>
                <w:b w:val="0"/>
                <w:sz w:val="20"/>
                <w:szCs w:val="20"/>
              </w:rPr>
              <w:t>1.3.1. c) stagii practice</w:t>
            </w:r>
          </w:p>
          <w:p w14:paraId="43FEE225" w14:textId="77777777" w:rsidR="009229AD" w:rsidRPr="00CC6626" w:rsidRDefault="009229AD" w:rsidP="009229AD">
            <w:pPr>
              <w:pStyle w:val="ListParagraph"/>
              <w:numPr>
                <w:ilvl w:val="0"/>
                <w:numId w:val="44"/>
              </w:numPr>
              <w:tabs>
                <w:tab w:val="left" w:pos="1440"/>
              </w:tabs>
              <w:ind w:left="103" w:hanging="142"/>
              <w:rPr>
                <w:b w:val="0"/>
                <w:sz w:val="20"/>
                <w:szCs w:val="20"/>
              </w:rPr>
            </w:pPr>
            <w:r w:rsidRPr="00CC6626">
              <w:rPr>
                <w:b w:val="0"/>
                <w:sz w:val="20"/>
                <w:szCs w:val="20"/>
              </w:rPr>
              <w:t>1.3.2. a) mentorat</w:t>
            </w:r>
          </w:p>
          <w:p w14:paraId="24368281" w14:textId="77777777" w:rsidR="009229AD" w:rsidRPr="00B30506" w:rsidRDefault="009229AD" w:rsidP="009229AD">
            <w:pPr>
              <w:pStyle w:val="ListParagraph"/>
              <w:numPr>
                <w:ilvl w:val="0"/>
                <w:numId w:val="44"/>
              </w:numPr>
              <w:tabs>
                <w:tab w:val="left" w:pos="1440"/>
              </w:tabs>
              <w:ind w:left="103" w:hanging="142"/>
              <w:rPr>
                <w:b w:val="0"/>
                <w:sz w:val="20"/>
                <w:szCs w:val="20"/>
              </w:rPr>
            </w:pPr>
            <w:r w:rsidRPr="00CC6626">
              <w:rPr>
                <w:b w:val="0"/>
                <w:sz w:val="20"/>
                <w:szCs w:val="20"/>
              </w:rPr>
              <w:t>1.3.3. a) formare echipe manageriale</w:t>
            </w:r>
          </w:p>
        </w:tc>
        <w:tc>
          <w:tcPr>
            <w:tcW w:w="3074" w:type="dxa"/>
            <w:shd w:val="clear" w:color="auto" w:fill="B6DDE8" w:themeFill="accent5" w:themeFillTint="66"/>
          </w:tcPr>
          <w:p w14:paraId="5A395944"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1.3.1. a) </w:t>
            </w:r>
            <w:r w:rsidRPr="00B30506">
              <w:rPr>
                <w:sz w:val="20"/>
                <w:szCs w:val="20"/>
              </w:rPr>
              <w:t>recrutare și selecție  participanți la formare</w:t>
            </w:r>
          </w:p>
          <w:p w14:paraId="65226DB4"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1.3.1. d) masuri de stimulare a cadrelor didactice</w:t>
            </w:r>
          </w:p>
          <w:p w14:paraId="74D770B9"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1.3.2. b) retele de sprijin</w:t>
            </w:r>
          </w:p>
          <w:p w14:paraId="080C5D5A"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1.3.2. c) schimb de experiență</w:t>
            </w:r>
          </w:p>
          <w:p w14:paraId="5D65E7C9" w14:textId="77777777" w:rsidR="009229AD" w:rsidRPr="00B30506"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sidRPr="007A4D39">
              <w:rPr>
                <w:sz w:val="20"/>
                <w:szCs w:val="20"/>
              </w:rPr>
              <w:t xml:space="preserve">1.3.3. b) mecanisme de monitorizare și evaluare a performanței </w:t>
            </w:r>
          </w:p>
        </w:tc>
        <w:tc>
          <w:tcPr>
            <w:tcW w:w="3100" w:type="dxa"/>
            <w:shd w:val="clear" w:color="auto" w:fill="B6DDE8" w:themeFill="accent5" w:themeFillTint="66"/>
          </w:tcPr>
          <w:p w14:paraId="2979FCA9"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1.3.1. a) </w:t>
            </w:r>
            <w:r w:rsidRPr="00B30506">
              <w:rPr>
                <w:sz w:val="20"/>
                <w:szCs w:val="20"/>
              </w:rPr>
              <w:t>recrutare și selecție  participanți la formare</w:t>
            </w:r>
          </w:p>
          <w:p w14:paraId="47DEB5C9"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1.3.1. d) masuri de stimulare a cadrelor didactice</w:t>
            </w:r>
          </w:p>
          <w:p w14:paraId="45F0CA6B"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1.3.2. b) retele de sprijin</w:t>
            </w:r>
          </w:p>
          <w:p w14:paraId="41924203" w14:textId="77777777" w:rsidR="009229AD"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1.3.2. c) schimb de experiență</w:t>
            </w:r>
          </w:p>
          <w:p w14:paraId="22FB5072" w14:textId="77777777" w:rsidR="009229AD" w:rsidRPr="00B30506" w:rsidRDefault="009229AD" w:rsidP="009229AD">
            <w:pPr>
              <w:pStyle w:val="ListParagraph"/>
              <w:numPr>
                <w:ilvl w:val="0"/>
                <w:numId w:val="44"/>
              </w:numPr>
              <w:tabs>
                <w:tab w:val="left" w:pos="1440"/>
              </w:tabs>
              <w:ind w:left="176" w:hanging="142"/>
              <w:cnfStyle w:val="000000100000" w:firstRow="0" w:lastRow="0" w:firstColumn="0" w:lastColumn="0" w:oddVBand="0" w:evenVBand="0" w:oddHBand="1" w:evenHBand="0" w:firstRowFirstColumn="0" w:firstRowLastColumn="0" w:lastRowFirstColumn="0" w:lastRowLastColumn="0"/>
              <w:rPr>
                <w:sz w:val="20"/>
                <w:szCs w:val="20"/>
              </w:rPr>
            </w:pPr>
            <w:r w:rsidRPr="007A4D39">
              <w:rPr>
                <w:sz w:val="20"/>
                <w:szCs w:val="20"/>
              </w:rPr>
              <w:t xml:space="preserve">1.3.3. b) mecanisme de monitorizare și evaluare </w:t>
            </w:r>
            <w:r w:rsidRPr="00D512A6">
              <w:rPr>
                <w:sz w:val="20"/>
                <w:szCs w:val="20"/>
              </w:rPr>
              <w:t>a performanței</w:t>
            </w:r>
          </w:p>
        </w:tc>
      </w:tr>
    </w:tbl>
    <w:p w14:paraId="57E5E439" w14:textId="77777777" w:rsidR="009229AD" w:rsidRDefault="009229AD" w:rsidP="00EF3F63">
      <w:pPr>
        <w:widowControl w:val="0"/>
        <w:autoSpaceDE w:val="0"/>
        <w:autoSpaceDN w:val="0"/>
        <w:adjustRightInd w:val="0"/>
        <w:spacing w:after="0" w:line="240" w:lineRule="auto"/>
        <w:rPr>
          <w:rFonts w:cs="tÜàˇøÚ‹"/>
          <w:b/>
          <w:lang w:val="en-US"/>
        </w:rPr>
      </w:pPr>
    </w:p>
    <w:p w14:paraId="041DFF27" w14:textId="49E68DD2" w:rsidR="00254F7D" w:rsidRDefault="00254F7D" w:rsidP="00EF3F63">
      <w:pPr>
        <w:widowControl w:val="0"/>
        <w:autoSpaceDE w:val="0"/>
        <w:autoSpaceDN w:val="0"/>
        <w:adjustRightInd w:val="0"/>
        <w:spacing w:after="0" w:line="240" w:lineRule="auto"/>
        <w:rPr>
          <w:rFonts w:cs="tÜàˇøÚ‹"/>
          <w:b/>
          <w:lang w:val="en-US"/>
        </w:rPr>
      </w:pPr>
      <w:r w:rsidRPr="009229AD">
        <w:rPr>
          <w:rFonts w:cs="tÜàˇøÚ‹"/>
          <w:b/>
          <w:lang w:val="en-US"/>
        </w:rPr>
        <w:t xml:space="preserve">1.3.4 </w:t>
      </w:r>
      <w:r w:rsidRPr="00254F7D">
        <w:rPr>
          <w:rFonts w:cs="tÜàˇøÚ‹"/>
          <w:b/>
          <w:lang w:val="en-US"/>
        </w:rPr>
        <w:t>Teme secundare FSE</w:t>
      </w:r>
    </w:p>
    <w:p w14:paraId="75AC3244" w14:textId="6EBE8731" w:rsidR="006D2344" w:rsidRPr="009229AD" w:rsidRDefault="00D70346" w:rsidP="009229AD">
      <w:pPr>
        <w:widowControl w:val="0"/>
        <w:autoSpaceDE w:val="0"/>
        <w:autoSpaceDN w:val="0"/>
        <w:adjustRightInd w:val="0"/>
        <w:spacing w:before="120" w:after="0" w:line="240" w:lineRule="auto"/>
        <w:jc w:val="both"/>
        <w:rPr>
          <w:rFonts w:cs="tÜàˇøÚ‹"/>
        </w:rPr>
      </w:pPr>
      <w:r>
        <w:rPr>
          <w:rFonts w:cs="tÜàˇøÚ‹"/>
        </w:rPr>
        <w:t>P</w:t>
      </w:r>
      <w:r w:rsidR="006D2344" w:rsidRPr="009229AD">
        <w:rPr>
          <w:rFonts w:cs="tÜàˇøÚ‹"/>
        </w:rPr>
        <w:t xml:space="preserve">roiectele </w:t>
      </w:r>
      <w:r>
        <w:rPr>
          <w:rFonts w:cs="tÜàˇøÚ‹"/>
        </w:rPr>
        <w:t>trebuie să</w:t>
      </w:r>
      <w:r w:rsidR="006D2344" w:rsidRPr="009229AD">
        <w:rPr>
          <w:rFonts w:cs="tÜàˇøÚ‹"/>
        </w:rPr>
        <w:t xml:space="preserve"> îndepline</w:t>
      </w:r>
      <w:r>
        <w:rPr>
          <w:rFonts w:cs="tÜàˇøÚ‹"/>
        </w:rPr>
        <w:t>a</w:t>
      </w:r>
      <w:r w:rsidR="006D2344" w:rsidRPr="009229AD">
        <w:rPr>
          <w:rFonts w:cs="tÜàˇøÚ‹"/>
        </w:rPr>
        <w:t>sc</w:t>
      </w:r>
      <w:r>
        <w:rPr>
          <w:rFonts w:cs="tÜàˇøÚ‹"/>
        </w:rPr>
        <w:t>ă</w:t>
      </w:r>
      <w:r w:rsidR="006D2344" w:rsidRPr="009229AD">
        <w:rPr>
          <w:rFonts w:cs="tÜàˇøÚ‹"/>
        </w:rPr>
        <w:t xml:space="preserve"> condițiile </w:t>
      </w:r>
      <w:r>
        <w:rPr>
          <w:rFonts w:cs="tÜàˇøÚ‹"/>
        </w:rPr>
        <w:t>privind temele secundare FSE</w:t>
      </w:r>
      <w:r w:rsidR="006D2344" w:rsidRPr="009229AD">
        <w:rPr>
          <w:rFonts w:cs="tÜàˇøÚ‹"/>
        </w:rPr>
        <w:t xml:space="preserve"> prevăzute în documentul Orientări privind accesarea finanțărilor în cadrul Programului Operațional Capital Uman 2014-2020, CAPITOLUL 4, SUBPUNCTUL 4.</w:t>
      </w:r>
      <w:r w:rsidR="006D2344">
        <w:rPr>
          <w:rFonts w:cs="tÜàˇøÚ‹"/>
        </w:rPr>
        <w:t>4</w:t>
      </w:r>
      <w:r w:rsidR="006D2344" w:rsidRPr="009229AD">
        <w:rPr>
          <w:rFonts w:cs="tÜàˇøÚ‹"/>
        </w:rPr>
        <w:t xml:space="preserve">. </w:t>
      </w:r>
      <w:r w:rsidR="006D2344" w:rsidRPr="006D2344">
        <w:rPr>
          <w:rFonts w:cs="tÜàˇøÚ‹"/>
        </w:rPr>
        <w:t>Teme secundare FSE</w:t>
      </w:r>
      <w:r w:rsidR="006D2344" w:rsidRPr="009229AD">
        <w:rPr>
          <w:rFonts w:cs="tÜàˇøÚ‹"/>
        </w:rPr>
        <w:t xml:space="preserve">, pagina </w:t>
      </w:r>
      <w:r w:rsidR="006D2344">
        <w:rPr>
          <w:rFonts w:cs="tÜàˇøÚ‹"/>
        </w:rPr>
        <w:t>45</w:t>
      </w:r>
      <w:r w:rsidR="006D2344" w:rsidRPr="009229AD">
        <w:rPr>
          <w:rFonts w:cs="tÜàˇøÚ‹"/>
        </w:rPr>
        <w:t xml:space="preserve">  </w:t>
      </w:r>
      <w:hyperlink r:id="rId9" w:history="1">
        <w:r w:rsidR="006D2344" w:rsidRPr="009229AD">
          <w:rPr>
            <w:rStyle w:val="Hyperlink"/>
          </w:rPr>
          <w:t>http://www.fonduri-ue.ro/images/files/programe/CU/POCU 2014/20.04/ORIENTARI.GENERALE.POCU.pdf</w:t>
        </w:r>
      </w:hyperlink>
      <w:r w:rsidR="006D2344">
        <w:rPr>
          <w:rFonts w:cs="tÜàˇøÚ‹"/>
        </w:rPr>
        <w:t>.</w:t>
      </w:r>
    </w:p>
    <w:p w14:paraId="4D6C18B5" w14:textId="4E320858" w:rsidR="00CB67B0" w:rsidRPr="009229AD" w:rsidRDefault="00CB67B0" w:rsidP="00CB67B0">
      <w:pPr>
        <w:suppressAutoHyphens/>
        <w:spacing w:before="120" w:after="120" w:line="240" w:lineRule="auto"/>
        <w:jc w:val="both"/>
        <w:rPr>
          <w:rFonts w:cs="tÜàˇøÚ‹"/>
        </w:rPr>
      </w:pPr>
      <w:r w:rsidRPr="009229AD">
        <w:rPr>
          <w:rFonts w:cs="tÜàˇøÚ‹"/>
        </w:rPr>
        <w:t xml:space="preserve">În cadrul Axei Prioritare </w:t>
      </w:r>
      <w:r>
        <w:rPr>
          <w:rFonts w:cs="tÜàˇøÚ‹"/>
        </w:rPr>
        <w:t>6</w:t>
      </w:r>
      <w:r w:rsidRPr="009229AD">
        <w:rPr>
          <w:rFonts w:cs="tÜàˇøÚ‹"/>
        </w:rPr>
        <w:t xml:space="preserve">/ PI </w:t>
      </w:r>
      <w:r>
        <w:rPr>
          <w:rFonts w:cs="tÜàˇøÚ‹"/>
        </w:rPr>
        <w:t>10</w:t>
      </w:r>
      <w:r w:rsidRPr="009229AD">
        <w:rPr>
          <w:rFonts w:cs="tÜàˇøÚ‹"/>
        </w:rPr>
        <w:t>.i sunt vizate temele secundare prezentate în tabelul de mai jos.</w:t>
      </w:r>
    </w:p>
    <w:p w14:paraId="46FCA6F4" w14:textId="77777777" w:rsidR="00CB67B0" w:rsidRPr="009229AD" w:rsidRDefault="00CB67B0" w:rsidP="00CB67B0">
      <w:pPr>
        <w:suppressAutoHyphens/>
        <w:spacing w:before="120" w:after="120" w:line="240" w:lineRule="auto"/>
        <w:jc w:val="both"/>
        <w:rPr>
          <w:rFonts w:cs="tÜàˇøÚ‹"/>
        </w:rPr>
      </w:pPr>
      <w:r w:rsidRPr="009229AD">
        <w:rPr>
          <w:rFonts w:cs="tÜàˇøÚ‹"/>
        </w:rPr>
        <w:t xml:space="preserve">Propunerile de proiecte vor trebui să evidențieze în secțiunea relevantă (tema secundară vizată) în ce constă contribuția proiectului la o anumită temă secundară, precum și costul estimat al respectivelor măsuri. </w:t>
      </w:r>
    </w:p>
    <w:p w14:paraId="659DB841" w14:textId="21633EA1" w:rsidR="00CB67B0" w:rsidRPr="009229AD" w:rsidRDefault="00CB67B0" w:rsidP="00CB67B0">
      <w:pPr>
        <w:suppressAutoHyphens/>
        <w:spacing w:before="120" w:after="120" w:line="240" w:lineRule="auto"/>
        <w:jc w:val="both"/>
        <w:rPr>
          <w:rFonts w:cs="tÜàˇøÚ‹"/>
        </w:rPr>
      </w:pPr>
      <w:r w:rsidRPr="009229AD">
        <w:rPr>
          <w:rFonts w:cs="tÜàˇøÚ‹"/>
        </w:rPr>
        <w:t xml:space="preserve">Alocările din tabelul de mai jos reprezintă alocări indicative la nivelul Axei Prioritare </w:t>
      </w:r>
      <w:r>
        <w:rPr>
          <w:rFonts w:cs="tÜàˇøÚ‹"/>
        </w:rPr>
        <w:t>6</w:t>
      </w:r>
      <w:r w:rsidRPr="009229AD">
        <w:rPr>
          <w:rFonts w:cs="tÜàˇøÚ‹"/>
        </w:rPr>
        <w:t>. Prin urmare, în cadrul cererii de finanțare se vor evidenția sumele calculate pentru măsurile care vizează teme secundare relevante pentru proiect.</w:t>
      </w:r>
    </w:p>
    <w:p w14:paraId="6EB278BE" w14:textId="77777777" w:rsidR="00CB67B0" w:rsidRPr="009229AD" w:rsidRDefault="00CB67B0" w:rsidP="00CB67B0">
      <w:pPr>
        <w:suppressAutoHyphens/>
        <w:spacing w:before="120" w:after="120" w:line="240" w:lineRule="auto"/>
        <w:jc w:val="both"/>
        <w:rPr>
          <w:rFonts w:cs="tÜàˇøÚ‹"/>
        </w:rPr>
      </w:pPr>
      <w:r w:rsidRPr="009229AD">
        <w:rPr>
          <w:rFonts w:cs="tÜàˇøÚ‹"/>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9"/>
        <w:gridCol w:w="2109"/>
      </w:tblGrid>
      <w:tr w:rsidR="00CB67B0" w:rsidRPr="00CB67B0" w14:paraId="4C54A1C0" w14:textId="77777777" w:rsidTr="009229AD">
        <w:trPr>
          <w:tblHeader/>
          <w:jc w:val="center"/>
        </w:trPr>
        <w:tc>
          <w:tcPr>
            <w:tcW w:w="3960" w:type="pct"/>
            <w:shd w:val="clear" w:color="auto" w:fill="EEECE1" w:themeFill="background2"/>
          </w:tcPr>
          <w:p w14:paraId="4FCEF6C7" w14:textId="77777777" w:rsidR="00CB67B0" w:rsidRPr="009229AD" w:rsidRDefault="00CB67B0" w:rsidP="009229AD">
            <w:pPr>
              <w:widowControl w:val="0"/>
              <w:suppressAutoHyphens/>
              <w:autoSpaceDE w:val="0"/>
              <w:autoSpaceDN w:val="0"/>
              <w:adjustRightInd w:val="0"/>
              <w:spacing w:after="0" w:line="240" w:lineRule="auto"/>
              <w:ind w:right="96"/>
              <w:jc w:val="both"/>
              <w:rPr>
                <w:rFonts w:cs="tÜàˇøÚ‹"/>
              </w:rPr>
            </w:pPr>
            <w:r w:rsidRPr="009229AD">
              <w:rPr>
                <w:rFonts w:cs="tÜàˇøÚ‹"/>
              </w:rPr>
              <w:t>Tema secundară</w:t>
            </w:r>
          </w:p>
        </w:tc>
        <w:tc>
          <w:tcPr>
            <w:tcW w:w="1040" w:type="pct"/>
            <w:shd w:val="clear" w:color="auto" w:fill="EEECE1" w:themeFill="background2"/>
          </w:tcPr>
          <w:p w14:paraId="51DDFD8B" w14:textId="77777777" w:rsidR="00CB67B0" w:rsidRPr="009229AD" w:rsidRDefault="00CB67B0" w:rsidP="009229AD">
            <w:pPr>
              <w:widowControl w:val="0"/>
              <w:suppressAutoHyphens/>
              <w:autoSpaceDE w:val="0"/>
              <w:autoSpaceDN w:val="0"/>
              <w:adjustRightInd w:val="0"/>
              <w:spacing w:after="0" w:line="240" w:lineRule="auto"/>
              <w:ind w:right="96"/>
              <w:jc w:val="both"/>
              <w:rPr>
                <w:rFonts w:cs="tÜàˇøÚ‹"/>
              </w:rPr>
            </w:pPr>
            <w:r w:rsidRPr="009229AD">
              <w:rPr>
                <w:rFonts w:cs="tÜàˇøÚ‹"/>
              </w:rPr>
              <w:t>Pondere minimă pe proiect</w:t>
            </w:r>
          </w:p>
        </w:tc>
      </w:tr>
      <w:tr w:rsidR="00CB67B0" w:rsidRPr="00CB67B0" w14:paraId="5703C4DB" w14:textId="77777777" w:rsidTr="009229AD">
        <w:trPr>
          <w:jc w:val="center"/>
        </w:trPr>
        <w:tc>
          <w:tcPr>
            <w:tcW w:w="3960" w:type="pct"/>
            <w:shd w:val="clear" w:color="auto" w:fill="auto"/>
          </w:tcPr>
          <w:p w14:paraId="395C6633" w14:textId="77777777" w:rsidR="00CB67B0" w:rsidRPr="009229AD" w:rsidRDefault="00CB67B0" w:rsidP="009229AD">
            <w:pPr>
              <w:widowControl w:val="0"/>
              <w:suppressAutoHyphens/>
              <w:autoSpaceDE w:val="0"/>
              <w:autoSpaceDN w:val="0"/>
              <w:adjustRightInd w:val="0"/>
              <w:spacing w:after="0" w:line="240" w:lineRule="auto"/>
              <w:ind w:right="96"/>
              <w:jc w:val="both"/>
              <w:rPr>
                <w:rFonts w:cs="tÜàˇøÚ‹"/>
              </w:rPr>
            </w:pPr>
            <w:r w:rsidRPr="009229AD">
              <w:rPr>
                <w:rFonts w:cs="tÜàˇøÚ‹"/>
              </w:rPr>
              <w:t>02. Inovare socială</w:t>
            </w:r>
          </w:p>
        </w:tc>
        <w:tc>
          <w:tcPr>
            <w:tcW w:w="1040" w:type="pct"/>
            <w:shd w:val="clear" w:color="auto" w:fill="auto"/>
          </w:tcPr>
          <w:p w14:paraId="28C98BC5" w14:textId="77777777" w:rsidR="00CB67B0" w:rsidRPr="009229AD" w:rsidRDefault="00CB67B0" w:rsidP="009229AD">
            <w:pPr>
              <w:widowControl w:val="0"/>
              <w:suppressAutoHyphens/>
              <w:autoSpaceDE w:val="0"/>
              <w:autoSpaceDN w:val="0"/>
              <w:adjustRightInd w:val="0"/>
              <w:spacing w:after="0" w:line="240" w:lineRule="auto"/>
              <w:ind w:right="96"/>
              <w:jc w:val="right"/>
              <w:rPr>
                <w:rFonts w:cs="tÜàˇøÚ‹"/>
              </w:rPr>
            </w:pPr>
            <w:r w:rsidRPr="009229AD">
              <w:rPr>
                <w:rFonts w:cs="tÜàˇøÚ‹"/>
              </w:rPr>
              <w:t>5%</w:t>
            </w:r>
          </w:p>
        </w:tc>
      </w:tr>
      <w:tr w:rsidR="00CB67B0" w:rsidRPr="00CB67B0" w14:paraId="3183636A" w14:textId="77777777" w:rsidTr="009229AD">
        <w:trPr>
          <w:jc w:val="center"/>
        </w:trPr>
        <w:tc>
          <w:tcPr>
            <w:tcW w:w="3960" w:type="pct"/>
            <w:shd w:val="clear" w:color="auto" w:fill="auto"/>
          </w:tcPr>
          <w:p w14:paraId="12C4346F" w14:textId="503FCAED" w:rsidR="00CB67B0" w:rsidRPr="00CB67B0" w:rsidRDefault="00CB67B0" w:rsidP="009229AD">
            <w:pPr>
              <w:widowControl w:val="0"/>
              <w:suppressAutoHyphens/>
              <w:autoSpaceDE w:val="0"/>
              <w:autoSpaceDN w:val="0"/>
              <w:adjustRightInd w:val="0"/>
              <w:spacing w:after="0" w:line="240" w:lineRule="auto"/>
              <w:ind w:right="96"/>
              <w:jc w:val="both"/>
              <w:rPr>
                <w:rFonts w:cs="tÜàˇøÚ‹"/>
              </w:rPr>
            </w:pPr>
            <w:r>
              <w:rPr>
                <w:rFonts w:cs="tÜàˇøÚ‹"/>
              </w:rPr>
              <w:t xml:space="preserve">05. </w:t>
            </w:r>
            <w:r w:rsidRPr="00CB67B0">
              <w:rPr>
                <w:rFonts w:cs="tÜàˇøÚ‹"/>
              </w:rPr>
              <w:t>Îmbunătățirea accesibilității, a utilizării și a calității tehnologiilor informației și comunicațiilor</w:t>
            </w:r>
          </w:p>
        </w:tc>
        <w:tc>
          <w:tcPr>
            <w:tcW w:w="1040" w:type="pct"/>
            <w:shd w:val="clear" w:color="auto" w:fill="auto"/>
          </w:tcPr>
          <w:p w14:paraId="0C1C3755" w14:textId="39258B72" w:rsidR="00CB67B0" w:rsidRPr="00CB67B0" w:rsidRDefault="00CB67B0" w:rsidP="009229AD">
            <w:pPr>
              <w:widowControl w:val="0"/>
              <w:suppressAutoHyphens/>
              <w:autoSpaceDE w:val="0"/>
              <w:autoSpaceDN w:val="0"/>
              <w:adjustRightInd w:val="0"/>
              <w:spacing w:after="0" w:line="240" w:lineRule="auto"/>
              <w:ind w:right="96"/>
              <w:jc w:val="right"/>
              <w:rPr>
                <w:rFonts w:cs="tÜàˇøÚ‹"/>
              </w:rPr>
            </w:pPr>
            <w:r>
              <w:rPr>
                <w:rFonts w:cs="tÜàˇøÚ‹"/>
              </w:rPr>
              <w:t>15%</w:t>
            </w:r>
          </w:p>
        </w:tc>
      </w:tr>
      <w:tr w:rsidR="00CB67B0" w:rsidRPr="00CB67B0" w14:paraId="5A12FE7D" w14:textId="77777777" w:rsidTr="009229AD">
        <w:trPr>
          <w:jc w:val="center"/>
        </w:trPr>
        <w:tc>
          <w:tcPr>
            <w:tcW w:w="3960" w:type="pct"/>
            <w:shd w:val="clear" w:color="auto" w:fill="auto"/>
          </w:tcPr>
          <w:p w14:paraId="46A3D98E" w14:textId="77777777" w:rsidR="00CB67B0" w:rsidRPr="009229AD" w:rsidRDefault="00CB67B0" w:rsidP="009229AD">
            <w:pPr>
              <w:widowControl w:val="0"/>
              <w:suppressAutoHyphens/>
              <w:autoSpaceDE w:val="0"/>
              <w:autoSpaceDN w:val="0"/>
              <w:adjustRightInd w:val="0"/>
              <w:spacing w:after="0" w:line="240" w:lineRule="auto"/>
              <w:ind w:right="96"/>
              <w:jc w:val="both"/>
              <w:rPr>
                <w:rFonts w:cs="tÜàˇøÚ‹"/>
              </w:rPr>
            </w:pPr>
            <w:r w:rsidRPr="009229AD">
              <w:rPr>
                <w:rFonts w:cs="tÜàˇøÚ‹"/>
              </w:rPr>
              <w:t>06. Nediscriminare</w:t>
            </w:r>
          </w:p>
        </w:tc>
        <w:tc>
          <w:tcPr>
            <w:tcW w:w="1040" w:type="pct"/>
            <w:shd w:val="clear" w:color="auto" w:fill="auto"/>
          </w:tcPr>
          <w:p w14:paraId="16DDE7D1" w14:textId="3D22FCB0" w:rsidR="00CB67B0" w:rsidRPr="009229AD" w:rsidRDefault="00CB67B0" w:rsidP="009229AD">
            <w:pPr>
              <w:widowControl w:val="0"/>
              <w:suppressAutoHyphens/>
              <w:autoSpaceDE w:val="0"/>
              <w:autoSpaceDN w:val="0"/>
              <w:adjustRightInd w:val="0"/>
              <w:spacing w:after="0" w:line="240" w:lineRule="auto"/>
              <w:ind w:right="96"/>
              <w:jc w:val="right"/>
              <w:rPr>
                <w:rFonts w:cs="tÜàˇøÚ‹"/>
              </w:rPr>
            </w:pPr>
            <w:r>
              <w:rPr>
                <w:rFonts w:cs="tÜàˇøÚ‹"/>
              </w:rPr>
              <w:t>10</w:t>
            </w:r>
            <w:r w:rsidRPr="009229AD">
              <w:rPr>
                <w:rFonts w:cs="tÜàˇøÚ‹"/>
              </w:rPr>
              <w:t>%</w:t>
            </w:r>
          </w:p>
        </w:tc>
      </w:tr>
    </w:tbl>
    <w:p w14:paraId="25B9D8C7" w14:textId="6EAC2022" w:rsidR="00CB67B0" w:rsidRPr="009229AD" w:rsidRDefault="00CB67B0" w:rsidP="00CB67B0">
      <w:pPr>
        <w:suppressAutoHyphens/>
        <w:spacing w:before="120" w:after="120" w:line="240" w:lineRule="auto"/>
        <w:jc w:val="both"/>
        <w:rPr>
          <w:rFonts w:cs="tÜàˇøÚ‹"/>
        </w:rPr>
      </w:pPr>
      <w:r w:rsidRPr="009229AD">
        <w:rPr>
          <w:rFonts w:cs="tÜàˇøÚ‹"/>
        </w:rPr>
        <w:t>În dezvoltarea cererii de finanțare, prin anumite activități, veți viza cel puțin o temă secundară dintre cele aferente axei prioritare</w:t>
      </w:r>
      <w:r>
        <w:rPr>
          <w:rFonts w:cs="tÜàˇøÚ‹"/>
        </w:rPr>
        <w:t>/PI</w:t>
      </w:r>
      <w:r w:rsidRPr="009229AD">
        <w:rPr>
          <w:rFonts w:cs="tÜàˇøÚ‹"/>
        </w:rPr>
        <w:t xml:space="preserve">. Pentru respectiva temă secundară </w:t>
      </w:r>
      <w:r>
        <w:rPr>
          <w:rFonts w:cs="tÜàˇøÚ‹"/>
        </w:rPr>
        <w:t>se va</w:t>
      </w:r>
      <w:r w:rsidRPr="009229AD">
        <w:rPr>
          <w:rFonts w:cs="tÜàˇøÚ‹"/>
        </w:rPr>
        <w:t xml:space="preserve"> avea în vedere un buget care să reprezinte minim procentul indicat în tabel calculat la totalul cheltuielilor eligibile ale proiectului.</w:t>
      </w:r>
    </w:p>
    <w:p w14:paraId="75EAD548" w14:textId="77777777" w:rsidR="00CB67B0" w:rsidRPr="00353D68" w:rsidRDefault="00CB67B0" w:rsidP="00CB67B0">
      <w:pPr>
        <w:pStyle w:val="Heading3"/>
        <w:spacing w:before="120" w:after="120" w:line="240" w:lineRule="auto"/>
        <w:rPr>
          <w:rFonts w:ascii="Calibri" w:eastAsia="Times New Roman" w:hAnsi="Calibri" w:cs="font206"/>
          <w:color w:val="17365D" w:themeColor="text2" w:themeShade="BF"/>
          <w:lang w:eastAsia="ar-SA"/>
        </w:rPr>
      </w:pPr>
      <w:bookmarkStart w:id="3" w:name="_Toc423596511"/>
      <w:bookmarkStart w:id="4" w:name="_Toc435003190"/>
      <w:bookmarkStart w:id="5" w:name="_Toc442084037"/>
      <w:bookmarkStart w:id="6" w:name="_Toc448926423"/>
      <w:r w:rsidRPr="00353D68">
        <w:rPr>
          <w:rFonts w:ascii="Calibri" w:eastAsia="Times New Roman" w:hAnsi="Calibri" w:cs="font206"/>
          <w:b/>
          <w:color w:val="17365D" w:themeColor="text2" w:themeShade="BF"/>
          <w:lang w:eastAsia="ar-SA"/>
        </w:rPr>
        <w:t>1.3.4. Teme orizontale</w:t>
      </w:r>
      <w:bookmarkEnd w:id="3"/>
      <w:bookmarkEnd w:id="4"/>
      <w:bookmarkEnd w:id="5"/>
      <w:bookmarkEnd w:id="6"/>
      <w:r w:rsidRPr="00353D68">
        <w:rPr>
          <w:rFonts w:ascii="Calibri" w:eastAsia="Times New Roman" w:hAnsi="Calibri" w:cs="font206"/>
          <w:b/>
          <w:color w:val="17365D" w:themeColor="text2" w:themeShade="BF"/>
          <w:lang w:eastAsia="ar-SA"/>
        </w:rPr>
        <w:t xml:space="preserve"> </w:t>
      </w:r>
    </w:p>
    <w:p w14:paraId="61B1052E" w14:textId="43DCF6A7" w:rsidR="00D70346" w:rsidRPr="00D349F3" w:rsidRDefault="00D70346" w:rsidP="00D70346">
      <w:pPr>
        <w:widowControl w:val="0"/>
        <w:autoSpaceDE w:val="0"/>
        <w:autoSpaceDN w:val="0"/>
        <w:adjustRightInd w:val="0"/>
        <w:spacing w:before="120" w:after="0" w:line="240" w:lineRule="auto"/>
        <w:jc w:val="both"/>
        <w:rPr>
          <w:rFonts w:cs="tÜàˇøÚ‹"/>
        </w:rPr>
      </w:pPr>
      <w:r>
        <w:rPr>
          <w:rFonts w:cs="tÜàˇøÚ‹"/>
        </w:rPr>
        <w:t>P</w:t>
      </w:r>
      <w:r w:rsidRPr="00D349F3">
        <w:rPr>
          <w:rFonts w:cs="tÜàˇøÚ‹"/>
        </w:rPr>
        <w:t xml:space="preserve">roiectele </w:t>
      </w:r>
      <w:r>
        <w:rPr>
          <w:rFonts w:cs="tÜàˇøÚ‹"/>
        </w:rPr>
        <w:t>trebuie să</w:t>
      </w:r>
      <w:r w:rsidRPr="00D349F3">
        <w:rPr>
          <w:rFonts w:cs="tÜàˇøÚ‹"/>
        </w:rPr>
        <w:t xml:space="preserve"> îndepline</w:t>
      </w:r>
      <w:r>
        <w:rPr>
          <w:rFonts w:cs="tÜàˇøÚ‹"/>
        </w:rPr>
        <w:t>a</w:t>
      </w:r>
      <w:r w:rsidRPr="00D349F3">
        <w:rPr>
          <w:rFonts w:cs="tÜàˇøÚ‹"/>
        </w:rPr>
        <w:t>sc</w:t>
      </w:r>
      <w:r>
        <w:rPr>
          <w:rFonts w:cs="tÜàˇøÚ‹"/>
        </w:rPr>
        <w:t>ă</w:t>
      </w:r>
      <w:r w:rsidRPr="00D349F3">
        <w:rPr>
          <w:rFonts w:cs="tÜàˇøÚ‹"/>
        </w:rPr>
        <w:t xml:space="preserve"> condițiile </w:t>
      </w:r>
      <w:r>
        <w:rPr>
          <w:rFonts w:cs="tÜàˇøÚ‹"/>
        </w:rPr>
        <w:t>privind temele orizontale</w:t>
      </w:r>
      <w:r w:rsidRPr="00D349F3">
        <w:rPr>
          <w:rFonts w:cs="tÜàˇøÚ‹"/>
        </w:rPr>
        <w:t xml:space="preserve"> prevăzute în documentul Orientări </w:t>
      </w:r>
      <w:r w:rsidRPr="00D349F3">
        <w:rPr>
          <w:rFonts w:cs="tÜàˇøÚ‹"/>
        </w:rPr>
        <w:lastRenderedPageBreak/>
        <w:t xml:space="preserve">privind accesarea finanțărilor în cadrul Programului Operațional Capital Uman 2014-2020, CAPITOLUL </w:t>
      </w:r>
      <w:r>
        <w:rPr>
          <w:rFonts w:cs="tÜàˇøÚ‹"/>
        </w:rPr>
        <w:t>7 Teme orizontale</w:t>
      </w:r>
      <w:r w:rsidRPr="00D349F3">
        <w:rPr>
          <w:rFonts w:cs="tÜàˇøÚ‹"/>
        </w:rPr>
        <w:t xml:space="preserve">, pagina </w:t>
      </w:r>
      <w:r>
        <w:rPr>
          <w:rFonts w:cs="tÜàˇøÚ‹"/>
        </w:rPr>
        <w:t>51</w:t>
      </w:r>
      <w:r w:rsidRPr="00D349F3">
        <w:rPr>
          <w:rFonts w:cs="tÜàˇøÚ‹"/>
        </w:rPr>
        <w:t xml:space="preserve">  </w:t>
      </w:r>
      <w:hyperlink r:id="rId10" w:history="1">
        <w:r w:rsidRPr="00D349F3">
          <w:rPr>
            <w:rStyle w:val="Hyperlink"/>
            <w:rFonts w:cs="tÜàˇøÚ‹"/>
          </w:rPr>
          <w:t>http://www.fonduri-ue.ro/images/files/programe/CU/POCU 2014/20.04/ORIENTARI.GENERALE.POCU.pdf</w:t>
        </w:r>
      </w:hyperlink>
      <w:r>
        <w:rPr>
          <w:rFonts w:cs="tÜàˇøÚ‹"/>
        </w:rPr>
        <w:t>.</w:t>
      </w:r>
    </w:p>
    <w:p w14:paraId="2CDB8489" w14:textId="431BECF9" w:rsidR="00254F7D" w:rsidRPr="009229AD" w:rsidRDefault="00D70346" w:rsidP="009229AD">
      <w:pPr>
        <w:widowControl w:val="0"/>
        <w:autoSpaceDE w:val="0"/>
        <w:autoSpaceDN w:val="0"/>
        <w:adjustRightInd w:val="0"/>
        <w:spacing w:after="0" w:line="240" w:lineRule="auto"/>
        <w:jc w:val="both"/>
        <w:rPr>
          <w:rFonts w:cs="tÜàˇøÚ‹"/>
        </w:rPr>
      </w:pPr>
      <w:r w:rsidRPr="009229AD">
        <w:rPr>
          <w:rFonts w:cs="tÜàˇøÚ‹"/>
        </w:rPr>
        <w:t>Pentru informații privind temele orizontale se va consulta: Ghid – integrare teme orizontale în cadrul proiectelor finanţate din FESI 2014-2020 disponibil la http://www.fonduri-ue.ro/orientari-beneficiari</w:t>
      </w:r>
    </w:p>
    <w:p w14:paraId="2122C1A8" w14:textId="77777777" w:rsidR="00CB67B0" w:rsidRPr="009229AD" w:rsidRDefault="00CB67B0" w:rsidP="00EF3F63">
      <w:pPr>
        <w:widowControl w:val="0"/>
        <w:autoSpaceDE w:val="0"/>
        <w:autoSpaceDN w:val="0"/>
        <w:adjustRightInd w:val="0"/>
        <w:spacing w:after="0" w:line="240" w:lineRule="auto"/>
        <w:rPr>
          <w:rFonts w:cs="tÜàˇøÚ‹"/>
          <w:b/>
          <w:lang w:val="en-US"/>
        </w:rPr>
      </w:pPr>
    </w:p>
    <w:p w14:paraId="42DFFBC6" w14:textId="77777777" w:rsidR="00341449" w:rsidRPr="009229AD" w:rsidRDefault="005C588D" w:rsidP="009229AD">
      <w:pPr>
        <w:pStyle w:val="ListParagraph"/>
        <w:numPr>
          <w:ilvl w:val="1"/>
          <w:numId w:val="2"/>
        </w:numPr>
        <w:tabs>
          <w:tab w:val="left" w:pos="3240"/>
        </w:tabs>
        <w:spacing w:after="0" w:line="240" w:lineRule="auto"/>
        <w:ind w:left="540" w:hanging="547"/>
        <w:jc w:val="both"/>
        <w:rPr>
          <w:rFonts w:eastAsia="Calibri" w:cs="Times New Roman"/>
        </w:rPr>
      </w:pPr>
      <w:r w:rsidRPr="00035D79">
        <w:rPr>
          <w:rFonts w:ascii="Calibri" w:eastAsia="Calibri" w:hAnsi="Calibri" w:cs="Times New Roman"/>
          <w:b/>
          <w:color w:val="31849B" w:themeColor="accent5" w:themeShade="BF"/>
          <w:sz w:val="24"/>
          <w:szCs w:val="24"/>
        </w:rPr>
        <w:t xml:space="preserve">Tipuri de </w:t>
      </w:r>
      <w:r w:rsidR="00CB70EF" w:rsidRPr="00035D79">
        <w:rPr>
          <w:rFonts w:ascii="Calibri" w:eastAsia="Calibri" w:hAnsi="Calibri" w:cs="Times New Roman"/>
          <w:b/>
          <w:color w:val="31849B" w:themeColor="accent5" w:themeShade="BF"/>
          <w:sz w:val="24"/>
          <w:szCs w:val="24"/>
        </w:rPr>
        <w:t>solicitanți</w:t>
      </w:r>
      <w:r w:rsidRPr="00035D79">
        <w:rPr>
          <w:rFonts w:ascii="Calibri" w:eastAsia="Calibri" w:hAnsi="Calibri" w:cs="Times New Roman"/>
          <w:b/>
          <w:color w:val="31849B" w:themeColor="accent5" w:themeShade="BF"/>
          <w:sz w:val="24"/>
          <w:szCs w:val="24"/>
        </w:rPr>
        <w:t xml:space="preserve"> </w:t>
      </w:r>
      <w:r w:rsidR="0061628F" w:rsidRPr="00035D79">
        <w:rPr>
          <w:rFonts w:ascii="Calibri" w:eastAsia="Calibri" w:hAnsi="Calibri" w:cs="Times New Roman"/>
          <w:b/>
          <w:color w:val="31849B" w:themeColor="accent5" w:themeShade="BF"/>
          <w:sz w:val="24"/>
          <w:szCs w:val="24"/>
        </w:rPr>
        <w:t>și parteneri eligibili</w:t>
      </w:r>
      <w:r w:rsidR="005005AB" w:rsidRPr="00035D79">
        <w:rPr>
          <w:rFonts w:ascii="Calibri" w:eastAsia="Calibri" w:hAnsi="Calibri" w:cs="Times New Roman"/>
          <w:b/>
          <w:color w:val="31849B" w:themeColor="accent5" w:themeShade="BF"/>
          <w:sz w:val="24"/>
          <w:szCs w:val="24"/>
        </w:rPr>
        <w:t xml:space="preserve"> în cadrul apelului</w:t>
      </w:r>
      <w:r w:rsidR="00FA2FCA">
        <w:rPr>
          <w:rFonts w:ascii="Calibri" w:eastAsia="Calibri" w:hAnsi="Calibri" w:cs="Times New Roman"/>
          <w:b/>
          <w:color w:val="31849B" w:themeColor="accent5" w:themeShade="BF"/>
          <w:sz w:val="24"/>
          <w:szCs w:val="24"/>
        </w:rPr>
        <w:t>:</w:t>
      </w:r>
    </w:p>
    <w:p w14:paraId="56B9CA23" w14:textId="77777777" w:rsidR="006D2344" w:rsidRPr="00342914" w:rsidRDefault="006D2344" w:rsidP="009229AD">
      <w:pPr>
        <w:pStyle w:val="ListParagraph"/>
        <w:tabs>
          <w:tab w:val="left" w:pos="3240"/>
        </w:tabs>
        <w:spacing w:after="0" w:line="240" w:lineRule="auto"/>
        <w:ind w:left="540"/>
        <w:jc w:val="both"/>
        <w:rPr>
          <w:rFonts w:eastAsia="Calibri" w:cs="Times New Roman"/>
        </w:rPr>
      </w:pPr>
    </w:p>
    <w:p w14:paraId="25CABF1C" w14:textId="66F71F72" w:rsidR="00FA2FCA" w:rsidRPr="00342914" w:rsidRDefault="00FA2FCA" w:rsidP="009229AD">
      <w:pPr>
        <w:pStyle w:val="ListParagraph"/>
        <w:numPr>
          <w:ilvl w:val="0"/>
          <w:numId w:val="76"/>
        </w:numPr>
        <w:tabs>
          <w:tab w:val="left" w:pos="3240"/>
        </w:tabs>
        <w:spacing w:after="0" w:line="240" w:lineRule="auto"/>
        <w:ind w:left="714" w:hanging="357"/>
        <w:contextualSpacing w:val="0"/>
        <w:jc w:val="both"/>
        <w:rPr>
          <w:rFonts w:eastAsia="Calibri" w:cs="Times New Roman"/>
          <w:b/>
        </w:rPr>
      </w:pPr>
      <w:r w:rsidRPr="00342914">
        <w:rPr>
          <w:rFonts w:eastAsia="Calibri" w:cs="Times New Roman"/>
        </w:rPr>
        <w:t>MENCS și agenții, structuri/alte organisme aflate în subordinea/coordonarea MEN</w:t>
      </w:r>
      <w:r w:rsidR="00733B34">
        <w:rPr>
          <w:rFonts w:eastAsia="Calibri" w:cs="Times New Roman"/>
        </w:rPr>
        <w:t>CS</w:t>
      </w:r>
      <w:r w:rsidRPr="00342914">
        <w:rPr>
          <w:rFonts w:eastAsia="Calibri" w:cs="Times New Roman"/>
        </w:rPr>
        <w:t xml:space="preserve"> şi alte organisme publice cu atribuții în domeniul educației şi formării profesionale, inclusiv asigurarea calității în învățământul preuniversitar</w:t>
      </w:r>
    </w:p>
    <w:p w14:paraId="6E126964" w14:textId="44E3D461" w:rsidR="00FA2FCA" w:rsidRPr="00342914" w:rsidRDefault="00FA2FCA" w:rsidP="00342914">
      <w:pPr>
        <w:pStyle w:val="ListParagraph"/>
        <w:numPr>
          <w:ilvl w:val="0"/>
          <w:numId w:val="76"/>
        </w:numPr>
        <w:tabs>
          <w:tab w:val="left" w:pos="3240"/>
        </w:tabs>
        <w:spacing w:after="0" w:line="240" w:lineRule="auto"/>
        <w:jc w:val="both"/>
        <w:rPr>
          <w:rFonts w:eastAsia="Calibri" w:cs="Times New Roman"/>
          <w:b/>
        </w:rPr>
      </w:pPr>
      <w:r w:rsidRPr="00342914">
        <w:rPr>
          <w:rFonts w:eastAsia="Calibri" w:cs="Times New Roman"/>
        </w:rPr>
        <w:t>Instituții de învățământ (ISCED 0</w:t>
      </w:r>
      <w:r w:rsidR="000978B8">
        <w:rPr>
          <w:rFonts w:eastAsia="Calibri" w:cs="Times New Roman"/>
        </w:rPr>
        <w:t xml:space="preserve"> pentru activități din cadrul OS 6.2</w:t>
      </w:r>
      <w:r w:rsidRPr="00342914">
        <w:rPr>
          <w:rFonts w:eastAsia="Calibri" w:cs="Times New Roman"/>
        </w:rPr>
        <w:t xml:space="preserve">, </w:t>
      </w:r>
      <w:r w:rsidR="000978B8">
        <w:rPr>
          <w:rFonts w:eastAsia="Calibri" w:cs="Times New Roman"/>
        </w:rPr>
        <w:t xml:space="preserve">ISCED </w:t>
      </w:r>
      <w:r w:rsidRPr="00342914">
        <w:rPr>
          <w:rFonts w:eastAsia="Calibri" w:cs="Times New Roman"/>
        </w:rPr>
        <w:t>1-3</w:t>
      </w:r>
      <w:r w:rsidR="000978B8">
        <w:rPr>
          <w:rFonts w:eastAsia="Calibri" w:cs="Times New Roman"/>
        </w:rPr>
        <w:t xml:space="preserve"> pentru activități din cadrul OS 6.3 și 6.6</w:t>
      </w:r>
      <w:r w:rsidRPr="00342914">
        <w:rPr>
          <w:rFonts w:eastAsia="Calibri" w:cs="Times New Roman"/>
        </w:rPr>
        <w:t>) acreditate, publice sau private, din rețeaua școlară națională</w:t>
      </w:r>
    </w:p>
    <w:p w14:paraId="53620176" w14:textId="2828063C" w:rsidR="00FA2FCA" w:rsidRPr="00342914" w:rsidRDefault="000978B8" w:rsidP="00342914">
      <w:pPr>
        <w:pStyle w:val="ListParagraph"/>
        <w:numPr>
          <w:ilvl w:val="0"/>
          <w:numId w:val="76"/>
        </w:numPr>
        <w:tabs>
          <w:tab w:val="left" w:pos="3240"/>
        </w:tabs>
        <w:spacing w:after="0" w:line="240" w:lineRule="auto"/>
        <w:jc w:val="both"/>
        <w:rPr>
          <w:rFonts w:eastAsia="Calibri" w:cs="Times New Roman"/>
        </w:rPr>
      </w:pPr>
      <w:r w:rsidRPr="00342914">
        <w:rPr>
          <w:rFonts w:eastAsia="Calibri" w:cs="Times New Roman"/>
        </w:rPr>
        <w:t>Furnizor</w:t>
      </w:r>
      <w:r>
        <w:rPr>
          <w:rFonts w:eastAsia="Calibri" w:cs="Times New Roman"/>
        </w:rPr>
        <w:t>i</w:t>
      </w:r>
      <w:r w:rsidRPr="00342914">
        <w:rPr>
          <w:rFonts w:eastAsia="Calibri" w:cs="Times New Roman"/>
        </w:rPr>
        <w:t xml:space="preserve"> </w:t>
      </w:r>
      <w:r w:rsidR="00FA2FCA" w:rsidRPr="00342914">
        <w:rPr>
          <w:rFonts w:eastAsia="Calibri" w:cs="Times New Roman"/>
        </w:rPr>
        <w:t>de servicii de orientare, consiliere, mediere școlară și servicii alternative, publici și privați</w:t>
      </w:r>
    </w:p>
    <w:p w14:paraId="71DEE780" w14:textId="77777777" w:rsidR="00FA2FCA" w:rsidRPr="00342914" w:rsidRDefault="00FA2FCA" w:rsidP="00342914">
      <w:pPr>
        <w:pStyle w:val="ListParagraph"/>
        <w:numPr>
          <w:ilvl w:val="0"/>
          <w:numId w:val="76"/>
        </w:numPr>
        <w:tabs>
          <w:tab w:val="left" w:pos="3240"/>
        </w:tabs>
        <w:spacing w:after="0" w:line="240" w:lineRule="auto"/>
        <w:jc w:val="both"/>
        <w:rPr>
          <w:rFonts w:eastAsia="Calibri" w:cs="Times New Roman"/>
        </w:rPr>
      </w:pPr>
      <w:r w:rsidRPr="00342914">
        <w:rPr>
          <w:rFonts w:eastAsia="Calibri" w:cs="Times New Roman"/>
        </w:rPr>
        <w:t>Parteneri sociali din învățământul preuniversitar (ex. organizații sindicale)</w:t>
      </w:r>
    </w:p>
    <w:p w14:paraId="0F641F53" w14:textId="48AC28DE" w:rsidR="00FA2FCA" w:rsidRPr="00342914" w:rsidRDefault="00FA2FCA" w:rsidP="00342914">
      <w:pPr>
        <w:pStyle w:val="ListParagraph"/>
        <w:numPr>
          <w:ilvl w:val="0"/>
          <w:numId w:val="76"/>
        </w:numPr>
        <w:tabs>
          <w:tab w:val="left" w:pos="3240"/>
        </w:tabs>
        <w:spacing w:after="0" w:line="240" w:lineRule="auto"/>
        <w:jc w:val="both"/>
        <w:rPr>
          <w:rFonts w:eastAsia="Calibri" w:cs="Times New Roman"/>
        </w:rPr>
      </w:pPr>
      <w:r w:rsidRPr="00342914">
        <w:rPr>
          <w:rFonts w:eastAsia="Calibri" w:cs="Times New Roman"/>
        </w:rPr>
        <w:t>Autorități publice locale cu atribuții în domeniul educației de nivel preuniversitar</w:t>
      </w:r>
    </w:p>
    <w:p w14:paraId="0F127684" w14:textId="582C8E3D" w:rsidR="00FA2FCA" w:rsidRPr="00342914" w:rsidRDefault="00FA2FCA" w:rsidP="00342914">
      <w:pPr>
        <w:pStyle w:val="ListParagraph"/>
        <w:numPr>
          <w:ilvl w:val="0"/>
          <w:numId w:val="76"/>
        </w:numPr>
        <w:tabs>
          <w:tab w:val="left" w:pos="3240"/>
        </w:tabs>
        <w:spacing w:after="0" w:line="240" w:lineRule="auto"/>
        <w:jc w:val="both"/>
        <w:rPr>
          <w:rFonts w:eastAsia="Calibri" w:cs="Times New Roman"/>
        </w:rPr>
      </w:pPr>
      <w:r w:rsidRPr="00342914">
        <w:rPr>
          <w:rFonts w:eastAsia="Calibri" w:cs="Times New Roman"/>
        </w:rPr>
        <w:t>Administrația Națională a Penitenciarelor și instituții subordonate</w:t>
      </w:r>
      <w:r w:rsidR="000978B8">
        <w:rPr>
          <w:rFonts w:eastAsia="Calibri" w:cs="Times New Roman"/>
        </w:rPr>
        <w:t xml:space="preserve"> (numai pentru activități din cadrul OS 6.3 și 6.6)</w:t>
      </w:r>
    </w:p>
    <w:p w14:paraId="525964BE" w14:textId="77777777" w:rsidR="00FA2FCA" w:rsidRDefault="00FA2FCA" w:rsidP="00342914">
      <w:pPr>
        <w:pStyle w:val="ListParagraph"/>
        <w:numPr>
          <w:ilvl w:val="0"/>
          <w:numId w:val="76"/>
        </w:numPr>
        <w:tabs>
          <w:tab w:val="left" w:pos="3240"/>
        </w:tabs>
        <w:spacing w:after="0" w:line="240" w:lineRule="auto"/>
        <w:jc w:val="both"/>
        <w:rPr>
          <w:rFonts w:eastAsia="Calibri" w:cs="Times New Roman"/>
        </w:rPr>
      </w:pPr>
      <w:r w:rsidRPr="00342914">
        <w:rPr>
          <w:rFonts w:eastAsia="Calibri" w:cs="Times New Roman"/>
        </w:rPr>
        <w:t>Organizații neguvernamentale</w:t>
      </w:r>
    </w:p>
    <w:p w14:paraId="4A7AAF1B" w14:textId="77777777" w:rsidR="0051702C" w:rsidRPr="0051702C" w:rsidRDefault="0051702C" w:rsidP="00731DB3">
      <w:pPr>
        <w:tabs>
          <w:tab w:val="left" w:pos="3240"/>
        </w:tabs>
        <w:spacing w:before="120" w:after="0" w:line="240" w:lineRule="auto"/>
        <w:ind w:left="360"/>
        <w:jc w:val="both"/>
        <w:rPr>
          <w:rFonts w:eastAsia="Calibri" w:cs="Times New Roman"/>
        </w:rPr>
      </w:pPr>
      <w:r>
        <w:rPr>
          <w:rFonts w:eastAsia="Calibri" w:cs="Times New Roman"/>
        </w:rPr>
        <w:t>NB: Sunt încurajate parteneriatele între entitățile mai sus menționate.</w:t>
      </w:r>
    </w:p>
    <w:p w14:paraId="5F9C6FBB" w14:textId="77777777" w:rsidR="0061219A" w:rsidRDefault="0061219A" w:rsidP="00F75C63">
      <w:pPr>
        <w:tabs>
          <w:tab w:val="left" w:pos="810"/>
        </w:tabs>
        <w:spacing w:after="0" w:line="240" w:lineRule="auto"/>
        <w:ind w:left="1416"/>
        <w:jc w:val="both"/>
        <w:rPr>
          <w:rFonts w:ascii="Calibri" w:eastAsia="Calibri" w:hAnsi="Calibri" w:cs="Times New Roman"/>
          <w:i/>
          <w:color w:val="5B9BD5"/>
          <w14:textFill>
            <w14:solidFill>
              <w14:srgbClr w14:val="5B9BD5">
                <w14:lumMod w14:val="75000"/>
              </w14:srgbClr>
            </w14:solidFill>
          </w14:textFill>
        </w:rPr>
      </w:pPr>
    </w:p>
    <w:p w14:paraId="0F77395F" w14:textId="77777777" w:rsidR="00EF5D9F" w:rsidRPr="00342914" w:rsidRDefault="0061219A" w:rsidP="00D763EB">
      <w:pPr>
        <w:pBdr>
          <w:top w:val="single" w:sz="4" w:space="1" w:color="auto"/>
          <w:left w:val="single" w:sz="4" w:space="4" w:color="auto"/>
          <w:bottom w:val="single" w:sz="4" w:space="1" w:color="auto"/>
          <w:right w:val="single" w:sz="4" w:space="4" w:color="auto"/>
        </w:pBdr>
        <w:shd w:val="clear" w:color="auto" w:fill="92CDDC" w:themeFill="accent5" w:themeFillTint="99"/>
        <w:spacing w:after="0" w:line="240" w:lineRule="auto"/>
        <w:ind w:left="270"/>
        <w:jc w:val="both"/>
        <w:rPr>
          <w:rFonts w:ascii="Calibri" w:eastAsia="Calibri" w:hAnsi="Calibri" w:cs="Times New Roman"/>
          <w:b/>
          <w:i/>
          <w:color w:val="5B9BD5"/>
          <w14:textFill>
            <w14:solidFill>
              <w14:srgbClr w14:val="5B9BD5">
                <w14:lumMod w14:val="75000"/>
              </w14:srgbClr>
            </w14:solidFill>
          </w14:textFill>
        </w:rPr>
      </w:pPr>
      <w:r w:rsidRPr="00D763EB">
        <w:rPr>
          <w:rFonts w:ascii="Calibri" w:eastAsia="Calibri" w:hAnsi="Calibri" w:cs="Times New Roman"/>
          <w:b/>
          <w:color w:val="000000"/>
          <w14:textFill>
            <w14:solidFill>
              <w14:srgbClr w14:val="000000">
                <w14:lumMod w14:val="75000"/>
              </w14:srgbClr>
            </w14:solidFill>
          </w14:textFill>
        </w:rPr>
        <w:t>ATENȚIE</w:t>
      </w:r>
      <w:r w:rsidRPr="00342914">
        <w:rPr>
          <w:rFonts w:ascii="Calibri" w:eastAsia="Calibri" w:hAnsi="Calibri" w:cs="Times New Roman"/>
          <w:b/>
          <w:color w:val="000000"/>
          <w14:textFill>
            <w14:solidFill>
              <w14:srgbClr w14:val="000000">
                <w14:lumMod w14:val="75000"/>
              </w14:srgbClr>
            </w14:solidFill>
          </w14:textFill>
        </w:rPr>
        <w:t xml:space="preserve">: În cadrul acestui apel de proiecte, școala țintă </w:t>
      </w:r>
      <w:r w:rsidR="00EF5D9F" w:rsidRPr="00342914">
        <w:rPr>
          <w:rFonts w:ascii="Calibri" w:eastAsia="Calibri" w:hAnsi="Calibri" w:cs="Times New Roman"/>
          <w:b/>
          <w:color w:val="000000"/>
          <w14:textFill>
            <w14:solidFill>
              <w14:srgbClr w14:val="000000">
                <w14:lumMod w14:val="75000"/>
              </w14:srgbClr>
            </w14:solidFill>
          </w14:textFill>
        </w:rPr>
        <w:t xml:space="preserve">este </w:t>
      </w:r>
      <w:r w:rsidR="00D763EB" w:rsidRPr="00342914">
        <w:rPr>
          <w:rFonts w:ascii="Calibri" w:eastAsia="Calibri" w:hAnsi="Calibri" w:cs="Times New Roman"/>
          <w:b/>
          <w:color w:val="000000"/>
          <w14:textFill>
            <w14:solidFill>
              <w14:srgbClr w14:val="000000">
                <w14:lumMod w14:val="75000"/>
              </w14:srgbClr>
            </w14:solidFill>
          </w14:textFill>
        </w:rPr>
        <w:t xml:space="preserve">obligatoriu să fie </w:t>
      </w:r>
      <w:r w:rsidR="00EF5D9F" w:rsidRPr="00342914">
        <w:rPr>
          <w:rFonts w:ascii="Calibri" w:eastAsia="Calibri" w:hAnsi="Calibri" w:cs="Times New Roman"/>
          <w:b/>
          <w:color w:val="000000"/>
          <w14:textFill>
            <w14:solidFill>
              <w14:srgbClr w14:val="000000">
                <w14:lumMod w14:val="75000"/>
              </w14:srgbClr>
            </w14:solidFill>
          </w14:textFill>
        </w:rPr>
        <w:t>Solicitant sau Partener</w:t>
      </w:r>
      <w:r w:rsidRPr="00342914">
        <w:rPr>
          <w:rFonts w:ascii="Calibri" w:eastAsia="Calibri" w:hAnsi="Calibri" w:cs="Times New Roman"/>
          <w:b/>
          <w:color w:val="000000"/>
          <w14:textFill>
            <w14:solidFill>
              <w14:srgbClr w14:val="000000">
                <w14:lumMod w14:val="75000"/>
              </w14:srgbClr>
            </w14:solidFill>
          </w14:textFill>
        </w:rPr>
        <w:t xml:space="preserve">. </w:t>
      </w:r>
    </w:p>
    <w:p w14:paraId="6BE09C38" w14:textId="77777777" w:rsidR="00EF5D9F" w:rsidRPr="003413AF" w:rsidRDefault="00EF5D9F" w:rsidP="00B30506">
      <w:pPr>
        <w:tabs>
          <w:tab w:val="left" w:pos="810"/>
        </w:tabs>
        <w:spacing w:after="0" w:line="240" w:lineRule="auto"/>
        <w:jc w:val="both"/>
        <w:rPr>
          <w:rFonts w:ascii="Calibri" w:eastAsia="Calibri" w:hAnsi="Calibri" w:cs="Times New Roman"/>
          <w:i/>
          <w:color w:val="5B9BD5"/>
          <w14:textFill>
            <w14:solidFill>
              <w14:srgbClr w14:val="5B9BD5">
                <w14:lumMod w14:val="75000"/>
              </w14:srgbClr>
            </w14:solidFill>
          </w14:textFill>
        </w:rPr>
      </w:pPr>
    </w:p>
    <w:p w14:paraId="22D5FEB7" w14:textId="77777777" w:rsidR="00D9711C" w:rsidRDefault="0061628F" w:rsidP="00035D79">
      <w:pPr>
        <w:pStyle w:val="ListParagraph"/>
        <w:numPr>
          <w:ilvl w:val="1"/>
          <w:numId w:val="2"/>
        </w:numPr>
        <w:tabs>
          <w:tab w:val="left" w:pos="3240"/>
        </w:tabs>
        <w:spacing w:after="0" w:line="240" w:lineRule="auto"/>
        <w:ind w:left="540" w:hanging="547"/>
        <w:jc w:val="both"/>
        <w:rPr>
          <w:rFonts w:ascii="Calibri" w:eastAsia="Calibri" w:hAnsi="Calibri" w:cs="Times New Roman"/>
          <w:b/>
          <w:color w:val="31849B" w:themeColor="accent5" w:themeShade="BF"/>
          <w:sz w:val="24"/>
          <w:szCs w:val="24"/>
        </w:rPr>
      </w:pPr>
      <w:bookmarkStart w:id="7" w:name="_Toc448926425"/>
      <w:r w:rsidRPr="00035D79">
        <w:rPr>
          <w:rFonts w:ascii="Calibri" w:eastAsia="Calibri" w:hAnsi="Calibri" w:cs="Times New Roman"/>
          <w:b/>
          <w:color w:val="31849B" w:themeColor="accent5" w:themeShade="BF"/>
          <w:sz w:val="24"/>
          <w:szCs w:val="24"/>
        </w:rPr>
        <w:t xml:space="preserve">Durata </w:t>
      </w:r>
      <w:r w:rsidR="00C12BF9" w:rsidRPr="00035D79">
        <w:rPr>
          <w:rFonts w:ascii="Calibri" w:eastAsia="Calibri" w:hAnsi="Calibri" w:cs="Times New Roman"/>
          <w:b/>
          <w:color w:val="31849B" w:themeColor="accent5" w:themeShade="BF"/>
          <w:sz w:val="24"/>
          <w:szCs w:val="24"/>
        </w:rPr>
        <w:t>proiec</w:t>
      </w:r>
      <w:r w:rsidR="00CF7A27" w:rsidRPr="00035D79">
        <w:rPr>
          <w:rFonts w:ascii="Calibri" w:eastAsia="Calibri" w:hAnsi="Calibri" w:cs="Times New Roman"/>
          <w:b/>
          <w:color w:val="31849B" w:themeColor="accent5" w:themeShade="BF"/>
          <w:sz w:val="24"/>
          <w:szCs w:val="24"/>
        </w:rPr>
        <w:t>tului</w:t>
      </w:r>
      <w:bookmarkEnd w:id="7"/>
    </w:p>
    <w:p w14:paraId="06997B64" w14:textId="77777777" w:rsidR="0063119D" w:rsidRPr="003413AF" w:rsidRDefault="0063119D" w:rsidP="00F75C63">
      <w:pPr>
        <w:tabs>
          <w:tab w:val="left" w:pos="3240"/>
        </w:tabs>
        <w:spacing w:after="0" w:line="240" w:lineRule="auto"/>
        <w:jc w:val="both"/>
        <w:rPr>
          <w:rFonts w:ascii="Calibri" w:eastAsia="Calibri" w:hAnsi="Calibri" w:cs="Times New Roman"/>
          <w:b/>
        </w:rPr>
      </w:pPr>
    </w:p>
    <w:p w14:paraId="491F54B0" w14:textId="0643349E" w:rsidR="00431A06" w:rsidRPr="00B13CF9" w:rsidRDefault="00431A06" w:rsidP="00EA6EFE">
      <w:pPr>
        <w:tabs>
          <w:tab w:val="left" w:pos="3240"/>
        </w:tabs>
        <w:spacing w:after="0" w:line="240" w:lineRule="auto"/>
        <w:jc w:val="both"/>
        <w:rPr>
          <w:rFonts w:eastAsia="Calibri" w:cs="Times New Roman"/>
          <w:color w:val="000000" w:themeColor="text1"/>
        </w:rPr>
      </w:pPr>
      <w:r w:rsidRPr="00B13CF9">
        <w:rPr>
          <w:rFonts w:eastAsia="Calibri" w:cs="Times New Roman"/>
          <w:color w:val="000000" w:themeColor="text1"/>
        </w:rPr>
        <w:t xml:space="preserve">Perioada de implementare a </w:t>
      </w:r>
      <w:r w:rsidR="00B732D8" w:rsidRPr="00B13CF9">
        <w:rPr>
          <w:rFonts w:eastAsia="Calibri" w:cs="Times New Roman"/>
          <w:color w:val="000000" w:themeColor="text1"/>
        </w:rPr>
        <w:t>proiect</w:t>
      </w:r>
      <w:r w:rsidR="00B732D8">
        <w:rPr>
          <w:rFonts w:eastAsia="Calibri" w:cs="Times New Roman"/>
          <w:color w:val="000000" w:themeColor="text1"/>
        </w:rPr>
        <w:t>elor</w:t>
      </w:r>
      <w:r w:rsidR="00B732D8" w:rsidRPr="00B13CF9">
        <w:rPr>
          <w:rFonts w:eastAsia="Calibri" w:cs="Times New Roman"/>
          <w:color w:val="000000" w:themeColor="text1"/>
        </w:rPr>
        <w:t xml:space="preserve"> </w:t>
      </w:r>
      <w:r w:rsidRPr="00B13CF9">
        <w:rPr>
          <w:rFonts w:eastAsia="Calibri" w:cs="Times New Roman"/>
          <w:color w:val="000000" w:themeColor="text1"/>
        </w:rPr>
        <w:t xml:space="preserve">este de </w:t>
      </w:r>
      <w:r w:rsidRPr="00B13CF9">
        <w:rPr>
          <w:rFonts w:eastAsia="Calibri" w:cs="Times New Roman"/>
          <w:b/>
          <w:color w:val="000000" w:themeColor="text1"/>
        </w:rPr>
        <w:t>maximum 3</w:t>
      </w:r>
      <w:r w:rsidR="00254F7D">
        <w:rPr>
          <w:rFonts w:eastAsia="Calibri" w:cs="Times New Roman"/>
          <w:b/>
          <w:color w:val="000000" w:themeColor="text1"/>
        </w:rPr>
        <w:t>0</w:t>
      </w:r>
      <w:r w:rsidRPr="00B13CF9">
        <w:rPr>
          <w:rFonts w:eastAsia="Calibri" w:cs="Times New Roman"/>
          <w:b/>
          <w:color w:val="000000" w:themeColor="text1"/>
        </w:rPr>
        <w:t xml:space="preserve"> </w:t>
      </w:r>
      <w:r w:rsidR="00B732D8">
        <w:rPr>
          <w:rFonts w:eastAsia="Calibri" w:cs="Times New Roman"/>
          <w:b/>
          <w:color w:val="000000" w:themeColor="text1"/>
        </w:rPr>
        <w:t xml:space="preserve">de </w:t>
      </w:r>
      <w:r w:rsidRPr="00B13CF9">
        <w:rPr>
          <w:rFonts w:eastAsia="Calibri" w:cs="Times New Roman"/>
          <w:b/>
          <w:color w:val="000000" w:themeColor="text1"/>
        </w:rPr>
        <w:t>luni</w:t>
      </w:r>
      <w:r w:rsidR="00B732D8">
        <w:rPr>
          <w:rFonts w:eastAsia="Calibri" w:cs="Times New Roman"/>
          <w:b/>
          <w:color w:val="000000" w:themeColor="text1"/>
        </w:rPr>
        <w:t>,</w:t>
      </w:r>
      <w:r w:rsidRPr="00B13CF9">
        <w:rPr>
          <w:rFonts w:eastAsia="Calibri" w:cs="Times New Roman"/>
          <w:b/>
          <w:color w:val="000000" w:themeColor="text1"/>
        </w:rPr>
        <w:t xml:space="preserve"> în interiorul cărora </w:t>
      </w:r>
      <w:r w:rsidR="00B732D8">
        <w:rPr>
          <w:rFonts w:eastAsia="Calibri" w:cs="Times New Roman"/>
          <w:b/>
          <w:color w:val="000000" w:themeColor="text1"/>
        </w:rPr>
        <w:t>trebuie</w:t>
      </w:r>
      <w:r w:rsidRPr="00B13CF9">
        <w:rPr>
          <w:rFonts w:eastAsia="Calibri" w:cs="Times New Roman"/>
          <w:b/>
          <w:color w:val="000000" w:themeColor="text1"/>
        </w:rPr>
        <w:t xml:space="preserve"> cuprinși obligatoriu doi ani școlari.</w:t>
      </w:r>
      <w:r w:rsidRPr="00B13CF9">
        <w:rPr>
          <w:rFonts w:eastAsia="Calibri" w:cs="Times New Roman"/>
          <w:color w:val="000000" w:themeColor="text1"/>
        </w:rPr>
        <w:t xml:space="preserve"> Proiectele care vor prevedea o perioadă de implementare mai mare de 3</w:t>
      </w:r>
      <w:r w:rsidR="00254F7D">
        <w:rPr>
          <w:rFonts w:eastAsia="Calibri" w:cs="Times New Roman"/>
          <w:color w:val="000000" w:themeColor="text1"/>
        </w:rPr>
        <w:t>0</w:t>
      </w:r>
      <w:r w:rsidRPr="00B13CF9">
        <w:rPr>
          <w:rFonts w:eastAsia="Calibri" w:cs="Times New Roman"/>
          <w:color w:val="000000" w:themeColor="text1"/>
        </w:rPr>
        <w:t xml:space="preserve"> luni vor fi respinse.</w:t>
      </w:r>
      <w:r w:rsidR="00B732D8">
        <w:rPr>
          <w:rFonts w:eastAsia="Calibri" w:cs="Times New Roman"/>
          <w:color w:val="000000" w:themeColor="text1"/>
        </w:rPr>
        <w:t xml:space="preserve"> Activitățile directe ale proiectelor trebuie demarate la cel târziu două luni de la semnarea contractului de finanțare, iar planul de activități trebuie să conțină obiective de etape clare, indicatori și alocare financiară </w:t>
      </w:r>
      <w:r w:rsidR="00922E0A">
        <w:rPr>
          <w:rFonts w:eastAsia="Calibri" w:cs="Times New Roman"/>
          <w:color w:val="000000" w:themeColor="text1"/>
        </w:rPr>
        <w:t xml:space="preserve">detaliată </w:t>
      </w:r>
      <w:r w:rsidR="00B732D8">
        <w:rPr>
          <w:rFonts w:eastAsia="Calibri" w:cs="Times New Roman"/>
          <w:color w:val="000000" w:themeColor="text1"/>
        </w:rPr>
        <w:t xml:space="preserve">pentru fiecare an de proiect. </w:t>
      </w:r>
    </w:p>
    <w:p w14:paraId="5200C7F7" w14:textId="77777777" w:rsidR="00FB5006" w:rsidRDefault="00431A06" w:rsidP="00035D79">
      <w:pPr>
        <w:tabs>
          <w:tab w:val="left" w:pos="3240"/>
        </w:tabs>
        <w:spacing w:before="120" w:after="0" w:line="240" w:lineRule="auto"/>
        <w:jc w:val="both"/>
        <w:rPr>
          <w:rFonts w:eastAsia="Calibri" w:cs="Times New Roman"/>
          <w:color w:val="000000" w:themeColor="text1"/>
        </w:rPr>
      </w:pPr>
      <w:r w:rsidRPr="00B13CF9">
        <w:rPr>
          <w:rFonts w:eastAsia="Calibri" w:cs="Times New Roman"/>
          <w:color w:val="000000" w:themeColor="text1"/>
        </w:rPr>
        <w:t>La completarea cererii de finanțare, în sistemul electronic va trebui evidențiată durata fiecărei activități și sub-activități incluse în proiect.</w:t>
      </w:r>
    </w:p>
    <w:p w14:paraId="03043B61" w14:textId="77777777" w:rsidR="006C7B47" w:rsidRPr="00B30506" w:rsidRDefault="006C7B47" w:rsidP="00251187">
      <w:pPr>
        <w:tabs>
          <w:tab w:val="left" w:pos="3240"/>
        </w:tabs>
        <w:spacing w:after="0" w:line="240" w:lineRule="auto"/>
        <w:jc w:val="both"/>
        <w:rPr>
          <w:rFonts w:ascii="Calibri" w:eastAsia="Calibri" w:hAnsi="Calibri" w:cs="Times New Roman"/>
          <w:b/>
        </w:rPr>
      </w:pPr>
    </w:p>
    <w:p w14:paraId="5466BA40" w14:textId="77777777" w:rsidR="00D9711C" w:rsidRPr="00D763EB" w:rsidRDefault="005C588D" w:rsidP="00035D79">
      <w:pPr>
        <w:pStyle w:val="ListParagraph"/>
        <w:numPr>
          <w:ilvl w:val="1"/>
          <w:numId w:val="2"/>
        </w:numPr>
        <w:tabs>
          <w:tab w:val="left" w:pos="3240"/>
        </w:tabs>
        <w:spacing w:after="0" w:line="240" w:lineRule="auto"/>
        <w:ind w:left="540" w:hanging="540"/>
        <w:jc w:val="both"/>
        <w:rPr>
          <w:rFonts w:ascii="Calibri" w:eastAsia="Calibri" w:hAnsi="Calibri" w:cs="Times New Roman"/>
          <w:b/>
          <w:color w:val="31849B" w:themeColor="accent5" w:themeShade="BF"/>
          <w:sz w:val="24"/>
          <w:szCs w:val="24"/>
        </w:rPr>
      </w:pPr>
      <w:r w:rsidRPr="00D763EB">
        <w:rPr>
          <w:rFonts w:ascii="Calibri" w:eastAsia="Calibri" w:hAnsi="Calibri" w:cs="Times New Roman"/>
          <w:b/>
          <w:color w:val="31849B" w:themeColor="accent5" w:themeShade="BF"/>
          <w:sz w:val="24"/>
          <w:szCs w:val="24"/>
        </w:rPr>
        <w:t>Grup</w:t>
      </w:r>
      <w:r w:rsidR="0079423B" w:rsidRPr="00D763EB">
        <w:rPr>
          <w:rFonts w:ascii="Calibri" w:eastAsia="Calibri" w:hAnsi="Calibri" w:cs="Times New Roman"/>
          <w:b/>
          <w:color w:val="31849B" w:themeColor="accent5" w:themeShade="BF"/>
          <w:sz w:val="24"/>
          <w:szCs w:val="24"/>
        </w:rPr>
        <w:t>ul</w:t>
      </w:r>
      <w:r w:rsidRPr="00D763EB">
        <w:rPr>
          <w:rFonts w:ascii="Calibri" w:eastAsia="Calibri" w:hAnsi="Calibri" w:cs="Times New Roman"/>
          <w:b/>
          <w:color w:val="31849B" w:themeColor="accent5" w:themeShade="BF"/>
          <w:sz w:val="24"/>
          <w:szCs w:val="24"/>
        </w:rPr>
        <w:t xml:space="preserve"> țintă </w:t>
      </w:r>
      <w:r w:rsidR="00BB4C98" w:rsidRPr="00D763EB">
        <w:rPr>
          <w:rFonts w:ascii="Calibri" w:eastAsia="Calibri" w:hAnsi="Calibri" w:cs="Times New Roman"/>
          <w:b/>
          <w:color w:val="31849B" w:themeColor="accent5" w:themeShade="BF"/>
          <w:sz w:val="24"/>
          <w:szCs w:val="24"/>
        </w:rPr>
        <w:t xml:space="preserve">al proiectului </w:t>
      </w:r>
    </w:p>
    <w:p w14:paraId="04040412" w14:textId="77777777" w:rsidR="00431A06" w:rsidRDefault="00431A06" w:rsidP="00035D79">
      <w:pPr>
        <w:tabs>
          <w:tab w:val="left" w:pos="3240"/>
        </w:tabs>
        <w:spacing w:after="0" w:line="240" w:lineRule="auto"/>
        <w:jc w:val="both"/>
        <w:rPr>
          <w:rFonts w:ascii="Calibri" w:eastAsia="Calibri" w:hAnsi="Calibri" w:cs="Times New Roman"/>
          <w:b/>
        </w:rPr>
      </w:pPr>
    </w:p>
    <w:p w14:paraId="291CD05A" w14:textId="1EB8948D" w:rsidR="00431A06" w:rsidRPr="006F40D3" w:rsidRDefault="00431A06" w:rsidP="00F75C63">
      <w:pPr>
        <w:tabs>
          <w:tab w:val="left" w:pos="3240"/>
        </w:tabs>
        <w:spacing w:after="0" w:line="240" w:lineRule="auto"/>
        <w:jc w:val="both"/>
        <w:rPr>
          <w:rFonts w:eastAsia="Calibri" w:cs="Times New Roman"/>
        </w:rPr>
      </w:pPr>
      <w:r w:rsidRPr="00B13CF9">
        <w:rPr>
          <w:rFonts w:eastAsia="Calibri" w:cs="Times New Roman"/>
        </w:rPr>
        <w:t xml:space="preserve">În linii generale, grupul țintă al acestui apel este format din </w:t>
      </w:r>
      <w:r w:rsidRPr="00B13CF9">
        <w:rPr>
          <w:rFonts w:eastAsia="Calibri" w:cs="Times New Roman"/>
          <w:i/>
        </w:rPr>
        <w:t>personal didactic</w:t>
      </w:r>
      <w:r w:rsidR="0081039C">
        <w:rPr>
          <w:rFonts w:eastAsia="Calibri" w:cs="Times New Roman"/>
          <w:i/>
        </w:rPr>
        <w:t>,</w:t>
      </w:r>
      <w:r w:rsidRPr="00B13CF9">
        <w:rPr>
          <w:rFonts w:eastAsia="Calibri" w:cs="Times New Roman"/>
          <w:i/>
        </w:rPr>
        <w:t xml:space="preserve"> personal de spriji</w:t>
      </w:r>
      <w:r w:rsidR="0081039C">
        <w:rPr>
          <w:rFonts w:eastAsia="Calibri" w:cs="Times New Roman"/>
          <w:i/>
        </w:rPr>
        <w:t>n</w:t>
      </w:r>
      <w:r w:rsidR="00207B1B">
        <w:rPr>
          <w:rFonts w:eastAsia="Calibri" w:cs="Times New Roman"/>
          <w:i/>
        </w:rPr>
        <w:t>,</w:t>
      </w:r>
      <w:r w:rsidR="0081039C">
        <w:rPr>
          <w:rFonts w:eastAsia="Calibri" w:cs="Times New Roman"/>
          <w:i/>
        </w:rPr>
        <w:t xml:space="preserve"> </w:t>
      </w:r>
      <w:r w:rsidRPr="00B13CF9">
        <w:rPr>
          <w:rFonts w:eastAsia="Calibri" w:cs="Times New Roman"/>
          <w:i/>
        </w:rPr>
        <w:t>manageri școlari</w:t>
      </w:r>
      <w:r w:rsidR="00207B1B">
        <w:rPr>
          <w:rFonts w:eastAsia="Calibri" w:cs="Times New Roman"/>
          <w:i/>
        </w:rPr>
        <w:t xml:space="preserve"> și p</w:t>
      </w:r>
      <w:r w:rsidR="00207B1B" w:rsidRPr="00207B1B">
        <w:rPr>
          <w:rFonts w:eastAsia="Calibri" w:cs="Times New Roman"/>
          <w:i/>
        </w:rPr>
        <w:t>ersonal</w:t>
      </w:r>
      <w:r w:rsidR="00207B1B">
        <w:rPr>
          <w:rFonts w:eastAsia="Calibri" w:cs="Times New Roman"/>
          <w:i/>
        </w:rPr>
        <w:t xml:space="preserve"> a</w:t>
      </w:r>
      <w:r w:rsidR="00207B1B" w:rsidRPr="00207B1B">
        <w:rPr>
          <w:rFonts w:eastAsia="Calibri" w:cs="Times New Roman"/>
          <w:i/>
        </w:rPr>
        <w:t>l partenerilor sociali în educație, inclusiv din ONG-uri.</w:t>
      </w:r>
      <w:r w:rsidRPr="00B13CF9">
        <w:rPr>
          <w:rFonts w:eastAsia="Calibri" w:cs="Times New Roman"/>
        </w:rPr>
        <w:t>. Fiecare participant selectat în proiect trebuie să îndeplinească particularitățile obiectivului specific (OS) în cadrul</w:t>
      </w:r>
      <w:r>
        <w:rPr>
          <w:rFonts w:eastAsia="Calibri" w:cs="Times New Roman"/>
        </w:rPr>
        <w:t xml:space="preserve"> căruia beneficiază de sprijin: </w:t>
      </w:r>
    </w:p>
    <w:p w14:paraId="5171CDCF" w14:textId="77777777" w:rsidR="00431A06" w:rsidRPr="00035D79" w:rsidRDefault="00431A06" w:rsidP="00035D79">
      <w:pPr>
        <w:tabs>
          <w:tab w:val="left" w:pos="3240"/>
        </w:tabs>
        <w:spacing w:before="120" w:after="0" w:line="240" w:lineRule="auto"/>
        <w:jc w:val="both"/>
        <w:rPr>
          <w:rFonts w:eastAsia="Calibri" w:cs="Times New Roman"/>
          <w:i/>
          <w:sz w:val="20"/>
          <w:szCs w:val="20"/>
        </w:rPr>
      </w:pPr>
      <w:r w:rsidRPr="00035D79">
        <w:rPr>
          <w:rFonts w:eastAsia="Calibri" w:cs="Times New Roman"/>
          <w:i/>
          <w:sz w:val="20"/>
          <w:szCs w:val="20"/>
        </w:rPr>
        <w:t xml:space="preserve">Tabel </w:t>
      </w:r>
      <w:r w:rsidR="00BC603A">
        <w:rPr>
          <w:rFonts w:eastAsia="Calibri" w:cs="Times New Roman"/>
          <w:i/>
          <w:sz w:val="20"/>
          <w:szCs w:val="20"/>
        </w:rPr>
        <w:t>1</w:t>
      </w:r>
    </w:p>
    <w:tbl>
      <w:tblPr>
        <w:tblStyle w:val="TableGrid"/>
        <w:tblW w:w="9918" w:type="dxa"/>
        <w:tblLayout w:type="fixed"/>
        <w:tblLook w:val="04A0" w:firstRow="1" w:lastRow="0" w:firstColumn="1" w:lastColumn="0" w:noHBand="0" w:noVBand="1"/>
      </w:tblPr>
      <w:tblGrid>
        <w:gridCol w:w="918"/>
        <w:gridCol w:w="9000"/>
      </w:tblGrid>
      <w:tr w:rsidR="00725CE1" w:rsidRPr="00FD6BF5" w14:paraId="180D615E" w14:textId="77777777" w:rsidTr="00725CE1">
        <w:trPr>
          <w:trHeight w:val="244"/>
        </w:trPr>
        <w:tc>
          <w:tcPr>
            <w:tcW w:w="918" w:type="dxa"/>
            <w:vMerge w:val="restart"/>
            <w:shd w:val="clear" w:color="auto" w:fill="B6DDE8" w:themeFill="accent5" w:themeFillTint="66"/>
          </w:tcPr>
          <w:p w14:paraId="15F1521F" w14:textId="77777777" w:rsidR="00725CE1" w:rsidRPr="00FD6BF5" w:rsidRDefault="00725CE1" w:rsidP="00F75C63">
            <w:pPr>
              <w:tabs>
                <w:tab w:val="left" w:pos="1600"/>
              </w:tabs>
              <w:jc w:val="both"/>
              <w:rPr>
                <w:rFonts w:cs="Calibri"/>
                <w:b/>
                <w:iCs/>
                <w:color w:val="000000" w:themeColor="text1"/>
                <w:sz w:val="20"/>
                <w:szCs w:val="20"/>
              </w:rPr>
            </w:pPr>
            <w:r w:rsidRPr="00FD6BF5">
              <w:rPr>
                <w:rFonts w:cs="Calibri"/>
                <w:b/>
                <w:iCs/>
                <w:color w:val="000000" w:themeColor="text1"/>
                <w:sz w:val="20"/>
                <w:szCs w:val="20"/>
              </w:rPr>
              <w:t>OS</w:t>
            </w:r>
          </w:p>
        </w:tc>
        <w:tc>
          <w:tcPr>
            <w:tcW w:w="9000" w:type="dxa"/>
            <w:vMerge w:val="restart"/>
            <w:shd w:val="clear" w:color="auto" w:fill="B6DDE8" w:themeFill="accent5" w:themeFillTint="66"/>
          </w:tcPr>
          <w:p w14:paraId="65E83385" w14:textId="77777777" w:rsidR="00725CE1" w:rsidRPr="00FD6BF5" w:rsidRDefault="00725CE1" w:rsidP="00EA6EFE">
            <w:pPr>
              <w:jc w:val="both"/>
              <w:rPr>
                <w:rFonts w:cs="Calibri"/>
                <w:b/>
                <w:iCs/>
                <w:color w:val="000000" w:themeColor="text1"/>
                <w:sz w:val="20"/>
                <w:szCs w:val="20"/>
              </w:rPr>
            </w:pPr>
            <w:r w:rsidRPr="00FD6BF5">
              <w:rPr>
                <w:rFonts w:cs="Calibri"/>
                <w:b/>
                <w:iCs/>
                <w:color w:val="000000" w:themeColor="text1"/>
                <w:sz w:val="20"/>
                <w:szCs w:val="20"/>
              </w:rPr>
              <w:t>Grup țintă</w:t>
            </w:r>
          </w:p>
        </w:tc>
      </w:tr>
      <w:tr w:rsidR="00725CE1" w:rsidRPr="00FD6BF5" w14:paraId="73AF28A7" w14:textId="77777777" w:rsidTr="009229AD">
        <w:trPr>
          <w:trHeight w:val="244"/>
        </w:trPr>
        <w:tc>
          <w:tcPr>
            <w:tcW w:w="918" w:type="dxa"/>
            <w:vMerge/>
            <w:shd w:val="clear" w:color="auto" w:fill="B6DDE8" w:themeFill="accent5" w:themeFillTint="66"/>
          </w:tcPr>
          <w:p w14:paraId="545D03C7" w14:textId="77777777" w:rsidR="00725CE1" w:rsidRPr="00FD6BF5" w:rsidRDefault="00725CE1" w:rsidP="00035D79">
            <w:pPr>
              <w:jc w:val="both"/>
              <w:rPr>
                <w:rFonts w:cs="Calibri"/>
                <w:b/>
                <w:iCs/>
                <w:color w:val="000000" w:themeColor="text1"/>
                <w:sz w:val="20"/>
                <w:szCs w:val="20"/>
              </w:rPr>
            </w:pPr>
          </w:p>
        </w:tc>
        <w:tc>
          <w:tcPr>
            <w:tcW w:w="9000" w:type="dxa"/>
            <w:vMerge/>
            <w:shd w:val="clear" w:color="auto" w:fill="B6DDE8" w:themeFill="accent5" w:themeFillTint="66"/>
          </w:tcPr>
          <w:p w14:paraId="0F66BEB7" w14:textId="77777777" w:rsidR="00725CE1" w:rsidRPr="00FD6BF5" w:rsidRDefault="00725CE1" w:rsidP="00035D79">
            <w:pPr>
              <w:jc w:val="both"/>
              <w:rPr>
                <w:rFonts w:cs="Calibri"/>
                <w:b/>
                <w:iCs/>
                <w:color w:val="000000" w:themeColor="text1"/>
                <w:sz w:val="20"/>
                <w:szCs w:val="20"/>
              </w:rPr>
            </w:pPr>
          </w:p>
        </w:tc>
      </w:tr>
      <w:tr w:rsidR="0081039C" w:rsidRPr="00FD6BF5" w14:paraId="29F0686E" w14:textId="77777777" w:rsidTr="00725CE1">
        <w:tc>
          <w:tcPr>
            <w:tcW w:w="918" w:type="dxa"/>
          </w:tcPr>
          <w:p w14:paraId="21B77506" w14:textId="77777777" w:rsidR="0081039C" w:rsidRDefault="0081039C" w:rsidP="00F75C63">
            <w:pPr>
              <w:jc w:val="both"/>
              <w:rPr>
                <w:rFonts w:cs="Calibri"/>
                <w:b/>
                <w:iCs/>
                <w:color w:val="000000" w:themeColor="text1"/>
                <w:sz w:val="20"/>
                <w:szCs w:val="20"/>
              </w:rPr>
            </w:pPr>
            <w:r>
              <w:rPr>
                <w:rFonts w:cs="Calibri"/>
                <w:b/>
                <w:iCs/>
                <w:color w:val="000000" w:themeColor="text1"/>
                <w:sz w:val="20"/>
                <w:szCs w:val="20"/>
              </w:rPr>
              <w:t>6.2</w:t>
            </w:r>
          </w:p>
        </w:tc>
        <w:tc>
          <w:tcPr>
            <w:tcW w:w="9000" w:type="dxa"/>
          </w:tcPr>
          <w:p w14:paraId="16111F74" w14:textId="77777777" w:rsidR="0081039C" w:rsidRPr="00BD22A9" w:rsidRDefault="0081039C" w:rsidP="00035D79">
            <w:pPr>
              <w:jc w:val="both"/>
              <w:rPr>
                <w:rFonts w:eastAsia="Calibri" w:cs="Times New Roman"/>
                <w:i/>
                <w:sz w:val="20"/>
                <w:szCs w:val="20"/>
              </w:rPr>
            </w:pPr>
            <w:r>
              <w:rPr>
                <w:rFonts w:eastAsia="Calibri" w:cs="Times New Roman"/>
                <w:i/>
                <w:sz w:val="20"/>
                <w:szCs w:val="20"/>
              </w:rPr>
              <w:t>Personal didactic din educația și îngrijirea timpurie a copiilor</w:t>
            </w:r>
          </w:p>
        </w:tc>
      </w:tr>
      <w:tr w:rsidR="0081039C" w:rsidRPr="00FD6BF5" w14:paraId="379F2C8A" w14:textId="77777777" w:rsidTr="00725CE1">
        <w:tc>
          <w:tcPr>
            <w:tcW w:w="918" w:type="dxa"/>
          </w:tcPr>
          <w:p w14:paraId="06E2FBC9" w14:textId="77777777" w:rsidR="0081039C" w:rsidRDefault="0081039C" w:rsidP="00F75C63">
            <w:pPr>
              <w:jc w:val="both"/>
              <w:rPr>
                <w:rFonts w:cs="Calibri"/>
                <w:b/>
                <w:iCs/>
                <w:color w:val="000000" w:themeColor="text1"/>
                <w:sz w:val="20"/>
                <w:szCs w:val="20"/>
              </w:rPr>
            </w:pPr>
            <w:r>
              <w:rPr>
                <w:rFonts w:cs="Calibri"/>
                <w:b/>
                <w:iCs/>
                <w:color w:val="000000" w:themeColor="text1"/>
                <w:sz w:val="20"/>
                <w:szCs w:val="20"/>
              </w:rPr>
              <w:t>6.3</w:t>
            </w:r>
          </w:p>
        </w:tc>
        <w:tc>
          <w:tcPr>
            <w:tcW w:w="9000" w:type="dxa"/>
          </w:tcPr>
          <w:p w14:paraId="4CE20DDC" w14:textId="77777777" w:rsidR="0081039C" w:rsidRDefault="0081039C" w:rsidP="00035D79">
            <w:pPr>
              <w:jc w:val="both"/>
              <w:rPr>
                <w:rFonts w:eastAsia="Calibri" w:cs="Times New Roman"/>
                <w:i/>
                <w:sz w:val="20"/>
                <w:szCs w:val="20"/>
              </w:rPr>
            </w:pPr>
            <w:r>
              <w:rPr>
                <w:rFonts w:eastAsia="Calibri" w:cs="Times New Roman"/>
                <w:i/>
                <w:sz w:val="20"/>
                <w:szCs w:val="20"/>
              </w:rPr>
              <w:t xml:space="preserve">Cadre didactice care lucrează cu </w:t>
            </w:r>
            <w:r w:rsidR="0051702C">
              <w:rPr>
                <w:rFonts w:eastAsia="Calibri" w:cs="Times New Roman"/>
                <w:i/>
                <w:sz w:val="20"/>
                <w:szCs w:val="20"/>
              </w:rPr>
              <w:t>copii în risc de abandon</w:t>
            </w:r>
          </w:p>
          <w:p w14:paraId="173A8179" w14:textId="77777777" w:rsidR="0051702C" w:rsidRDefault="0051702C" w:rsidP="00035D79">
            <w:pPr>
              <w:jc w:val="both"/>
              <w:rPr>
                <w:rFonts w:eastAsia="Calibri" w:cs="Times New Roman"/>
                <w:i/>
                <w:sz w:val="20"/>
                <w:szCs w:val="20"/>
              </w:rPr>
            </w:pPr>
            <w:r>
              <w:rPr>
                <w:rFonts w:eastAsia="Calibri" w:cs="Times New Roman"/>
                <w:i/>
                <w:sz w:val="20"/>
                <w:szCs w:val="20"/>
              </w:rPr>
              <w:t>Personal de sprijin de la nivelul școlii (de exemplu, mediatori școlari)</w:t>
            </w:r>
          </w:p>
          <w:p w14:paraId="3A85BC8C" w14:textId="77777777" w:rsidR="0051702C" w:rsidRPr="00BD22A9" w:rsidRDefault="0051702C" w:rsidP="00035D79">
            <w:pPr>
              <w:jc w:val="both"/>
              <w:rPr>
                <w:rFonts w:eastAsia="Calibri" w:cs="Times New Roman"/>
                <w:i/>
                <w:sz w:val="20"/>
                <w:szCs w:val="20"/>
              </w:rPr>
            </w:pPr>
            <w:r>
              <w:rPr>
                <w:rFonts w:eastAsia="Calibri" w:cs="Times New Roman"/>
                <w:i/>
                <w:sz w:val="20"/>
                <w:szCs w:val="20"/>
              </w:rPr>
              <w:t>Echipele manageriale de la nivelul școlilor</w:t>
            </w:r>
          </w:p>
        </w:tc>
      </w:tr>
      <w:tr w:rsidR="00725CE1" w:rsidRPr="00FD6BF5" w14:paraId="672EFA83" w14:textId="77777777" w:rsidTr="00725CE1">
        <w:tc>
          <w:tcPr>
            <w:tcW w:w="918" w:type="dxa"/>
          </w:tcPr>
          <w:p w14:paraId="707C7043" w14:textId="77777777" w:rsidR="00725CE1" w:rsidRPr="00FD6BF5" w:rsidRDefault="00725CE1" w:rsidP="00F75C63">
            <w:pPr>
              <w:jc w:val="both"/>
              <w:rPr>
                <w:rFonts w:cs="Calibri"/>
                <w:b/>
                <w:iCs/>
                <w:color w:val="000000" w:themeColor="text1"/>
                <w:sz w:val="20"/>
                <w:szCs w:val="20"/>
              </w:rPr>
            </w:pPr>
            <w:r>
              <w:rPr>
                <w:rFonts w:cs="Calibri"/>
                <w:b/>
                <w:iCs/>
                <w:color w:val="000000" w:themeColor="text1"/>
                <w:sz w:val="20"/>
                <w:szCs w:val="20"/>
              </w:rPr>
              <w:t>6.6</w:t>
            </w:r>
          </w:p>
        </w:tc>
        <w:tc>
          <w:tcPr>
            <w:tcW w:w="9000" w:type="dxa"/>
          </w:tcPr>
          <w:p w14:paraId="70EBBB24" w14:textId="77777777" w:rsidR="00725CE1" w:rsidRPr="00BD22A9" w:rsidRDefault="00725CE1" w:rsidP="00035D79">
            <w:pPr>
              <w:jc w:val="both"/>
              <w:rPr>
                <w:rFonts w:eastAsia="Calibri" w:cs="Times New Roman"/>
                <w:i/>
                <w:sz w:val="20"/>
                <w:szCs w:val="20"/>
                <w:lang w:val="ro-RO"/>
              </w:rPr>
            </w:pPr>
            <w:r w:rsidRPr="00BD22A9">
              <w:rPr>
                <w:rFonts w:eastAsia="Calibri" w:cs="Times New Roman"/>
                <w:i/>
                <w:sz w:val="20"/>
                <w:szCs w:val="20"/>
                <w:lang w:val="ro-RO"/>
              </w:rPr>
              <w:t>Personal didactic din învățământul preuniversitar</w:t>
            </w:r>
          </w:p>
          <w:p w14:paraId="1E773736" w14:textId="77777777" w:rsidR="00BD22A9" w:rsidRPr="00BD22A9" w:rsidRDefault="00BD22A9" w:rsidP="00BD22A9">
            <w:pPr>
              <w:rPr>
                <w:rFonts w:eastAsia="Calibri" w:cs="Times New Roman"/>
                <w:i/>
                <w:sz w:val="20"/>
                <w:szCs w:val="20"/>
                <w:lang w:val="ro-RO"/>
              </w:rPr>
            </w:pPr>
            <w:r w:rsidRPr="00BD22A9">
              <w:rPr>
                <w:rFonts w:eastAsia="Calibri" w:cs="Times New Roman"/>
                <w:i/>
                <w:sz w:val="20"/>
                <w:szCs w:val="20"/>
                <w:lang w:val="ro-RO"/>
              </w:rPr>
              <w:t>Personal de sprijin din școli (mediatori școlari, consilieri școlari etc.)</w:t>
            </w:r>
          </w:p>
          <w:p w14:paraId="5E8DD214" w14:textId="4F3E06AD" w:rsidR="00BD22A9" w:rsidRPr="00BD22A9" w:rsidRDefault="0051702C" w:rsidP="00BD22A9">
            <w:pPr>
              <w:rPr>
                <w:rFonts w:eastAsia="Calibri" w:cs="Times New Roman"/>
                <w:i/>
                <w:sz w:val="20"/>
                <w:szCs w:val="20"/>
                <w:lang w:val="ro-RO"/>
              </w:rPr>
            </w:pPr>
            <w:r>
              <w:rPr>
                <w:rFonts w:eastAsia="Calibri" w:cs="Times New Roman"/>
                <w:i/>
                <w:sz w:val="20"/>
                <w:szCs w:val="20"/>
                <w:lang w:val="ro-RO"/>
              </w:rPr>
              <w:t>Manageri școlari</w:t>
            </w:r>
          </w:p>
          <w:p w14:paraId="6E4EFC39" w14:textId="77777777" w:rsidR="00BD22A9" w:rsidRPr="001B5808" w:rsidRDefault="00BD22A9" w:rsidP="00BD22A9">
            <w:pPr>
              <w:jc w:val="both"/>
              <w:rPr>
                <w:rFonts w:eastAsia="Calibri" w:cs="Times New Roman"/>
                <w:i/>
                <w:sz w:val="20"/>
                <w:szCs w:val="20"/>
                <w:lang w:val="ro-RO"/>
              </w:rPr>
            </w:pPr>
            <w:r w:rsidRPr="00BD22A9">
              <w:rPr>
                <w:rFonts w:eastAsia="Calibri" w:cs="Times New Roman"/>
                <w:i/>
                <w:sz w:val="20"/>
                <w:szCs w:val="20"/>
                <w:lang w:val="ro-RO"/>
              </w:rPr>
              <w:t>Personalul partenerilor sociali în educație, inclusiv din ONG-uri.</w:t>
            </w:r>
          </w:p>
        </w:tc>
      </w:tr>
    </w:tbl>
    <w:p w14:paraId="104D6269" w14:textId="77777777" w:rsidR="00BD22A9" w:rsidRDefault="00BD22A9" w:rsidP="00293C29">
      <w:pPr>
        <w:tabs>
          <w:tab w:val="left" w:pos="3240"/>
        </w:tabs>
        <w:spacing w:after="0" w:line="240" w:lineRule="auto"/>
        <w:jc w:val="both"/>
        <w:rPr>
          <w:ins w:id="8" w:author="Alina Seghedi" w:date="2016-07-26T10:33:00Z"/>
          <w:rFonts w:ascii="Calibri" w:eastAsia="Calibri" w:hAnsi="Calibri" w:cs="Times New Roman"/>
          <w:b/>
          <w:color w:val="31849B" w:themeColor="accent5" w:themeShade="BF"/>
          <w:sz w:val="24"/>
          <w:szCs w:val="24"/>
        </w:rPr>
      </w:pPr>
    </w:p>
    <w:p w14:paraId="30562239" w14:textId="77777777" w:rsidR="00363928" w:rsidRDefault="00363928" w:rsidP="00293C29">
      <w:pPr>
        <w:tabs>
          <w:tab w:val="left" w:pos="3240"/>
        </w:tabs>
        <w:spacing w:after="0" w:line="240" w:lineRule="auto"/>
        <w:jc w:val="both"/>
        <w:rPr>
          <w:ins w:id="9" w:author="Alina Seghedi" w:date="2016-07-26T10:33:00Z"/>
          <w:rFonts w:ascii="Calibri" w:eastAsia="Calibri" w:hAnsi="Calibri" w:cs="Times New Roman"/>
          <w:b/>
          <w:color w:val="31849B" w:themeColor="accent5" w:themeShade="BF"/>
          <w:sz w:val="24"/>
          <w:szCs w:val="24"/>
        </w:rPr>
      </w:pPr>
    </w:p>
    <w:p w14:paraId="11B77165" w14:textId="77777777" w:rsidR="00363928" w:rsidRDefault="00363928" w:rsidP="00293C29">
      <w:pPr>
        <w:tabs>
          <w:tab w:val="left" w:pos="3240"/>
        </w:tabs>
        <w:spacing w:after="0" w:line="240" w:lineRule="auto"/>
        <w:jc w:val="both"/>
        <w:rPr>
          <w:ins w:id="10" w:author="Alina Seghedi" w:date="2016-07-26T10:33:00Z"/>
          <w:rFonts w:ascii="Calibri" w:eastAsia="Calibri" w:hAnsi="Calibri" w:cs="Times New Roman"/>
          <w:b/>
          <w:color w:val="31849B" w:themeColor="accent5" w:themeShade="BF"/>
          <w:sz w:val="24"/>
          <w:szCs w:val="24"/>
        </w:rPr>
      </w:pPr>
    </w:p>
    <w:p w14:paraId="4585DB86" w14:textId="77777777" w:rsidR="00363928" w:rsidRDefault="00363928" w:rsidP="00293C29">
      <w:pPr>
        <w:tabs>
          <w:tab w:val="left" w:pos="3240"/>
        </w:tabs>
        <w:spacing w:after="0" w:line="240" w:lineRule="auto"/>
        <w:jc w:val="both"/>
        <w:rPr>
          <w:ins w:id="11" w:author="Alina Seghedi" w:date="2016-07-26T10:33:00Z"/>
          <w:rFonts w:ascii="Calibri" w:eastAsia="Calibri" w:hAnsi="Calibri" w:cs="Times New Roman"/>
          <w:b/>
          <w:color w:val="31849B" w:themeColor="accent5" w:themeShade="BF"/>
          <w:sz w:val="24"/>
          <w:szCs w:val="24"/>
        </w:rPr>
      </w:pPr>
    </w:p>
    <w:p w14:paraId="3B43877C" w14:textId="77777777" w:rsidR="00363928" w:rsidRPr="00293C29" w:rsidRDefault="00363928" w:rsidP="00293C29">
      <w:pPr>
        <w:tabs>
          <w:tab w:val="left" w:pos="3240"/>
        </w:tabs>
        <w:spacing w:after="0" w:line="240" w:lineRule="auto"/>
        <w:jc w:val="both"/>
        <w:rPr>
          <w:rFonts w:ascii="Calibri" w:eastAsia="Calibri" w:hAnsi="Calibri" w:cs="Times New Roman"/>
          <w:b/>
          <w:color w:val="31849B" w:themeColor="accent5" w:themeShade="BF"/>
          <w:sz w:val="24"/>
          <w:szCs w:val="24"/>
        </w:rPr>
      </w:pPr>
    </w:p>
    <w:p w14:paraId="03C5226D" w14:textId="77777777" w:rsidR="005C588D" w:rsidRDefault="005C588D" w:rsidP="00035D79">
      <w:pPr>
        <w:pStyle w:val="ListParagraph"/>
        <w:numPr>
          <w:ilvl w:val="1"/>
          <w:numId w:val="2"/>
        </w:numPr>
        <w:tabs>
          <w:tab w:val="left" w:pos="3240"/>
        </w:tabs>
        <w:spacing w:after="0" w:line="240" w:lineRule="auto"/>
        <w:ind w:left="540" w:hanging="540"/>
        <w:jc w:val="both"/>
        <w:rPr>
          <w:rFonts w:ascii="Calibri" w:eastAsia="Calibri" w:hAnsi="Calibri" w:cs="Times New Roman"/>
          <w:b/>
          <w:color w:val="31849B" w:themeColor="accent5" w:themeShade="BF"/>
          <w:sz w:val="24"/>
          <w:szCs w:val="24"/>
        </w:rPr>
      </w:pPr>
      <w:r w:rsidRPr="00035D79">
        <w:rPr>
          <w:rFonts w:ascii="Calibri" w:eastAsia="Calibri" w:hAnsi="Calibri" w:cs="Times New Roman"/>
          <w:b/>
          <w:color w:val="31849B" w:themeColor="accent5" w:themeShade="BF"/>
          <w:sz w:val="24"/>
          <w:szCs w:val="24"/>
        </w:rPr>
        <w:lastRenderedPageBreak/>
        <w:t>Indicatori</w:t>
      </w:r>
      <w:r w:rsidR="005005AB" w:rsidRPr="00035D79">
        <w:rPr>
          <w:rFonts w:ascii="Calibri" w:eastAsia="Calibri" w:hAnsi="Calibri" w:cs="Times New Roman"/>
          <w:b/>
          <w:color w:val="31849B" w:themeColor="accent5" w:themeShade="BF"/>
          <w:sz w:val="24"/>
          <w:szCs w:val="24"/>
        </w:rPr>
        <w:t>i aplicabili proiectului</w:t>
      </w:r>
    </w:p>
    <w:p w14:paraId="3CC65FA1" w14:textId="77777777" w:rsidR="00C47915" w:rsidRPr="00C47915" w:rsidRDefault="00C47915" w:rsidP="00C47915">
      <w:pPr>
        <w:tabs>
          <w:tab w:val="left" w:pos="3240"/>
        </w:tabs>
        <w:spacing w:after="0" w:line="240" w:lineRule="auto"/>
        <w:jc w:val="both"/>
        <w:rPr>
          <w:rFonts w:ascii="Calibri" w:eastAsia="Calibri" w:hAnsi="Calibri" w:cs="Times New Roman"/>
          <w:b/>
          <w:color w:val="31849B" w:themeColor="accent5" w:themeShade="BF"/>
          <w:sz w:val="24"/>
          <w:szCs w:val="24"/>
        </w:rPr>
      </w:pPr>
    </w:p>
    <w:p w14:paraId="214F6786" w14:textId="77777777" w:rsidR="00E11AFE" w:rsidRPr="00B13CF9" w:rsidRDefault="00E11AFE" w:rsidP="00E11AFE">
      <w:pPr>
        <w:tabs>
          <w:tab w:val="left" w:pos="810"/>
        </w:tabs>
        <w:spacing w:after="0" w:line="240" w:lineRule="auto"/>
        <w:jc w:val="both"/>
        <w:rPr>
          <w:lang w:eastAsia="en-GB"/>
        </w:rPr>
      </w:pPr>
      <w:r w:rsidRPr="00B13CF9">
        <w:rPr>
          <w:lang w:eastAsia="en-GB"/>
        </w:rPr>
        <w:t>Conform Regulamentului (UE) nr. 1304/2013, „</w:t>
      </w:r>
      <w:r w:rsidRPr="00E11AFE">
        <w:rPr>
          <w:i/>
          <w:lang w:eastAsia="en-GB"/>
        </w:rPr>
        <w:t>Participanți</w:t>
      </w:r>
      <w:r w:rsidRPr="00B13CF9">
        <w:rPr>
          <w:lang w:eastAsia="en-GB"/>
        </w:rPr>
        <w:t xml:space="preserve">” sunt persoanele care beneficiază în mod direct de o intervenție din FSE, care pot fi identificate și cărora li se pot solicita caracteristicile, și pentru care sunt angajate cheltuieli specifice. Alte persoane nu vor fi clasificate ca participanți. </w:t>
      </w:r>
    </w:p>
    <w:p w14:paraId="7E4356D1" w14:textId="77777777" w:rsidR="00E11AFE" w:rsidRPr="00B30506" w:rsidRDefault="00E11AFE" w:rsidP="00B30506">
      <w:pPr>
        <w:pStyle w:val="CM1"/>
        <w:pBdr>
          <w:top w:val="single" w:sz="4" w:space="1" w:color="auto"/>
          <w:left w:val="single" w:sz="4" w:space="4" w:color="auto"/>
          <w:bottom w:val="single" w:sz="4" w:space="1" w:color="auto"/>
          <w:right w:val="single" w:sz="4" w:space="4" w:color="auto"/>
        </w:pBdr>
        <w:shd w:val="clear" w:color="auto" w:fill="92CDDC" w:themeFill="accent5" w:themeFillTint="99"/>
        <w:spacing w:before="200" w:after="200"/>
        <w:jc w:val="both"/>
        <w:rPr>
          <w:rFonts w:asciiTheme="minorHAnsi" w:hAnsiTheme="minorHAnsi"/>
          <w:kern w:val="28"/>
          <w:sz w:val="22"/>
          <w:szCs w:val="22"/>
          <w:lang w:val="ro-RO" w:eastAsia="en-GB"/>
        </w:rPr>
      </w:pPr>
      <w:r w:rsidRPr="00B13CF9">
        <w:rPr>
          <w:rFonts w:asciiTheme="minorHAnsi" w:hAnsiTheme="minorHAnsi"/>
          <w:b/>
          <w:kern w:val="28"/>
          <w:sz w:val="22"/>
          <w:szCs w:val="22"/>
          <w:lang w:val="ro-RO" w:eastAsia="en-GB"/>
        </w:rPr>
        <w:t xml:space="preserve">ATENȚIE! </w:t>
      </w:r>
      <w:r w:rsidRPr="00B30506">
        <w:rPr>
          <w:rFonts w:asciiTheme="minorHAnsi" w:hAnsiTheme="minorHAnsi"/>
          <w:kern w:val="28"/>
          <w:sz w:val="22"/>
          <w:szCs w:val="22"/>
          <w:lang w:val="ro-RO" w:eastAsia="en-GB"/>
        </w:rPr>
        <w:t>Toate datele aferente indicatorilor privind participanții trebuie defalcate în funcție de gen și variabile specifice indicatorului asumat.</w:t>
      </w:r>
    </w:p>
    <w:p w14:paraId="786699A4" w14:textId="77777777" w:rsidR="00E11AFE" w:rsidRDefault="00E11AFE" w:rsidP="00E11AFE">
      <w:pPr>
        <w:tabs>
          <w:tab w:val="left" w:pos="3240"/>
        </w:tabs>
        <w:spacing w:after="0" w:line="240" w:lineRule="auto"/>
        <w:jc w:val="both"/>
        <w:rPr>
          <w:rFonts w:eastAsia="Calibri" w:cs="Times New Roman"/>
          <w:color w:val="000000" w:themeColor="text1"/>
        </w:rPr>
      </w:pPr>
      <w:r w:rsidRPr="00E11AFE">
        <w:rPr>
          <w:rFonts w:eastAsia="Calibri" w:cs="Times New Roman"/>
          <w:color w:val="000000" w:themeColor="text1"/>
        </w:rPr>
        <w:t>Solicitantul va putea selecta dintr-o listă predefinită în aplicația informatică indicatorii aferenți cererii de propuneri de proiecte, corespunzători fiecărui Obiectiv Specific adresat, și va completa ținte pentru acei indicatori pentru care se solicită acest lucru, așa cum i se va semnala și în sistemul informatic.</w:t>
      </w:r>
    </w:p>
    <w:p w14:paraId="13212363" w14:textId="77777777" w:rsidR="00E11AFE" w:rsidRDefault="00E11AFE" w:rsidP="00342914">
      <w:pPr>
        <w:tabs>
          <w:tab w:val="left" w:pos="3240"/>
        </w:tabs>
        <w:spacing w:before="120" w:after="0" w:line="240" w:lineRule="auto"/>
        <w:jc w:val="both"/>
        <w:rPr>
          <w:rFonts w:eastAsia="Calibri" w:cs="Times New Roman"/>
          <w:color w:val="000000" w:themeColor="text1"/>
        </w:rPr>
      </w:pPr>
      <w:r w:rsidRPr="00E11AFE">
        <w:rPr>
          <w:rFonts w:eastAsia="Calibri" w:cs="Times New Roman"/>
          <w:color w:val="000000" w:themeColor="text1"/>
        </w:rPr>
        <w:t xml:space="preserve">Indicatorii de program aplicabili acestui apel sunt prezentați  în </w:t>
      </w:r>
      <w:r w:rsidRPr="00293C29">
        <w:rPr>
          <w:rFonts w:eastAsia="Calibri" w:cs="Times New Roman"/>
          <w:i/>
          <w:color w:val="000000" w:themeColor="text1"/>
        </w:rPr>
        <w:t xml:space="preserve">tabelul </w:t>
      </w:r>
      <w:r w:rsidR="00BC603A">
        <w:rPr>
          <w:rFonts w:eastAsia="Calibri" w:cs="Times New Roman"/>
          <w:i/>
          <w:color w:val="000000" w:themeColor="text1"/>
        </w:rPr>
        <w:t>2</w:t>
      </w:r>
      <w:r w:rsidR="00BC603A" w:rsidRPr="00E11AFE">
        <w:rPr>
          <w:rFonts w:eastAsia="Calibri" w:cs="Times New Roman"/>
          <w:color w:val="000000" w:themeColor="text1"/>
        </w:rPr>
        <w:t xml:space="preserve"> </w:t>
      </w:r>
      <w:r w:rsidRPr="00E11AFE">
        <w:rPr>
          <w:rFonts w:eastAsia="Calibri" w:cs="Times New Roman"/>
          <w:color w:val="000000" w:themeColor="text1"/>
        </w:rPr>
        <w:t>de mai jos.</w:t>
      </w:r>
    </w:p>
    <w:p w14:paraId="79575BB6" w14:textId="77777777" w:rsidR="00E11AFE" w:rsidRDefault="00E11AFE" w:rsidP="00342914">
      <w:pPr>
        <w:tabs>
          <w:tab w:val="left" w:pos="3240"/>
        </w:tabs>
        <w:spacing w:before="120" w:after="0" w:line="240" w:lineRule="auto"/>
        <w:jc w:val="both"/>
        <w:rPr>
          <w:rFonts w:eastAsia="Calibri" w:cs="Times New Roman"/>
          <w:color w:val="000000" w:themeColor="text1"/>
        </w:rPr>
      </w:pPr>
      <w:r w:rsidRPr="00E11AFE">
        <w:rPr>
          <w:rFonts w:eastAsia="Calibri" w:cs="Times New Roman"/>
          <w:color w:val="000000" w:themeColor="text1"/>
        </w:rPr>
        <w:t xml:space="preserve">Considerente generale privind modalitatea de raportare și frecvența raportării indicatorilor sunt cuprinse în Anexa </w:t>
      </w:r>
      <w:r w:rsidR="00FB5006">
        <w:rPr>
          <w:rFonts w:eastAsia="Calibri" w:cs="Times New Roman"/>
          <w:color w:val="000000" w:themeColor="text1"/>
        </w:rPr>
        <w:t>7</w:t>
      </w:r>
      <w:r w:rsidRPr="00E11AFE">
        <w:rPr>
          <w:rFonts w:eastAsia="Calibri" w:cs="Times New Roman"/>
          <w:color w:val="000000" w:themeColor="text1"/>
        </w:rPr>
        <w:t xml:space="preserve"> a prezentului ghid.</w:t>
      </w:r>
    </w:p>
    <w:p w14:paraId="276651A6" w14:textId="77777777" w:rsidR="00D82761" w:rsidRPr="008C24F9" w:rsidRDefault="008C24F9" w:rsidP="00342914">
      <w:pPr>
        <w:tabs>
          <w:tab w:val="left" w:pos="3240"/>
        </w:tabs>
        <w:spacing w:before="120" w:after="0" w:line="240" w:lineRule="auto"/>
        <w:jc w:val="both"/>
        <w:rPr>
          <w:rFonts w:eastAsia="Calibri" w:cs="Times New Roman"/>
          <w:i/>
          <w:color w:val="000000" w:themeColor="text1"/>
          <w:sz w:val="20"/>
          <w:szCs w:val="20"/>
        </w:rPr>
      </w:pPr>
      <w:r w:rsidRPr="008C24F9">
        <w:rPr>
          <w:rFonts w:eastAsia="Calibri" w:cs="Times New Roman"/>
          <w:i/>
          <w:color w:val="000000" w:themeColor="text1"/>
          <w:sz w:val="20"/>
          <w:szCs w:val="20"/>
        </w:rPr>
        <w:t xml:space="preserve">Tabel </w:t>
      </w:r>
      <w:r w:rsidR="00BC603A">
        <w:rPr>
          <w:rFonts w:eastAsia="Calibri" w:cs="Times New Roman"/>
          <w:i/>
          <w:color w:val="000000" w:themeColor="text1"/>
          <w:sz w:val="20"/>
          <w:szCs w:val="20"/>
        </w:rPr>
        <w:t>2</w:t>
      </w:r>
    </w:p>
    <w:tbl>
      <w:tblPr>
        <w:tblStyle w:val="Tabelgril5ntunecat-Accentuare11"/>
        <w:tblW w:w="9498" w:type="dxa"/>
        <w:shd w:val="clear" w:color="auto" w:fill="B6DDE8" w:themeFill="accent5" w:themeFillTint="66"/>
        <w:tblLayout w:type="fixed"/>
        <w:tblLook w:val="04A0" w:firstRow="1" w:lastRow="0" w:firstColumn="1" w:lastColumn="0" w:noHBand="0" w:noVBand="1"/>
      </w:tblPr>
      <w:tblGrid>
        <w:gridCol w:w="1701"/>
        <w:gridCol w:w="993"/>
        <w:gridCol w:w="3402"/>
        <w:gridCol w:w="3402"/>
      </w:tblGrid>
      <w:tr w:rsidR="00DB6A39" w:rsidRPr="0069586E" w14:paraId="45DB0542" w14:textId="77777777" w:rsidTr="004B0255">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01" w:type="dxa"/>
            <w:shd w:val="clear" w:color="auto" w:fill="B6DDE8" w:themeFill="accent5" w:themeFillTint="66"/>
          </w:tcPr>
          <w:p w14:paraId="78E48F5A" w14:textId="77777777" w:rsidR="00DB6A39" w:rsidRPr="00DB6A39" w:rsidRDefault="00DB6A39" w:rsidP="004B0255">
            <w:pPr>
              <w:spacing w:line="276" w:lineRule="auto"/>
              <w:jc w:val="center"/>
              <w:rPr>
                <w:color w:val="auto"/>
                <w:sz w:val="20"/>
                <w:szCs w:val="20"/>
              </w:rPr>
            </w:pPr>
            <w:r w:rsidRPr="00DB6A39">
              <w:rPr>
                <w:color w:val="auto"/>
                <w:sz w:val="20"/>
                <w:szCs w:val="20"/>
              </w:rPr>
              <w:t>Denumire indicator</w:t>
            </w:r>
          </w:p>
        </w:tc>
        <w:tc>
          <w:tcPr>
            <w:tcW w:w="993" w:type="dxa"/>
            <w:shd w:val="clear" w:color="auto" w:fill="B6DDE8" w:themeFill="accent5" w:themeFillTint="66"/>
          </w:tcPr>
          <w:p w14:paraId="735C700B" w14:textId="77777777" w:rsidR="00DB6A39" w:rsidRPr="00DB6A39" w:rsidRDefault="00DB6A39" w:rsidP="004B0255">
            <w:pPr>
              <w:spacing w:line="276" w:lineRule="auto"/>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DB6A39">
              <w:rPr>
                <w:color w:val="auto"/>
                <w:sz w:val="20"/>
                <w:szCs w:val="20"/>
              </w:rPr>
              <w:t>Tip indicator</w:t>
            </w:r>
          </w:p>
        </w:tc>
        <w:tc>
          <w:tcPr>
            <w:tcW w:w="3402" w:type="dxa"/>
            <w:shd w:val="clear" w:color="auto" w:fill="B6DDE8" w:themeFill="accent5" w:themeFillTint="66"/>
          </w:tcPr>
          <w:p w14:paraId="3C435C0B" w14:textId="77777777" w:rsidR="00DB6A39" w:rsidRPr="00DB6A39" w:rsidRDefault="00DB6A39" w:rsidP="004B0255">
            <w:pPr>
              <w:spacing w:line="276" w:lineRule="auto"/>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DB6A39">
              <w:rPr>
                <w:color w:val="auto"/>
                <w:sz w:val="20"/>
                <w:szCs w:val="20"/>
              </w:rPr>
              <w:t>Definiție indicatorului</w:t>
            </w:r>
          </w:p>
        </w:tc>
        <w:tc>
          <w:tcPr>
            <w:tcW w:w="3402" w:type="dxa"/>
            <w:shd w:val="clear" w:color="auto" w:fill="B6DDE8" w:themeFill="accent5" w:themeFillTint="66"/>
          </w:tcPr>
          <w:p w14:paraId="7F2EEA2F" w14:textId="77777777" w:rsidR="00DB6A39" w:rsidRPr="00DB6A39" w:rsidRDefault="00DB6A39" w:rsidP="004B0255">
            <w:pPr>
              <w:spacing w:line="276" w:lineRule="auto"/>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DB6A39">
              <w:rPr>
                <w:color w:val="auto"/>
                <w:sz w:val="20"/>
                <w:szCs w:val="20"/>
              </w:rPr>
              <w:t xml:space="preserve">Valoare minimă obligatorie </w:t>
            </w:r>
          </w:p>
        </w:tc>
      </w:tr>
      <w:tr w:rsidR="00DB6A39" w:rsidRPr="002C2299" w14:paraId="0D6947E1" w14:textId="77777777" w:rsidTr="00DB6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B6DDE8" w:themeFill="accent5" w:themeFillTint="66"/>
          </w:tcPr>
          <w:p w14:paraId="1B2A2252" w14:textId="77777777" w:rsidR="00DB6A39" w:rsidRPr="00DB6A39" w:rsidRDefault="00DB6A39" w:rsidP="00B30506">
            <w:pPr>
              <w:rPr>
                <w:color w:val="auto"/>
                <w:sz w:val="18"/>
                <w:szCs w:val="18"/>
              </w:rPr>
            </w:pPr>
          </w:p>
          <w:p w14:paraId="3A737071" w14:textId="77777777" w:rsidR="00DB6A39" w:rsidRPr="00DB6A39" w:rsidRDefault="00DB6A39" w:rsidP="00B30506">
            <w:pPr>
              <w:rPr>
                <w:color w:val="auto"/>
                <w:sz w:val="18"/>
                <w:szCs w:val="18"/>
              </w:rPr>
            </w:pPr>
          </w:p>
          <w:p w14:paraId="79AD71EB" w14:textId="77777777" w:rsidR="00DB6A39" w:rsidRPr="00DB6A39" w:rsidRDefault="00DB6A39" w:rsidP="00B30506">
            <w:pPr>
              <w:rPr>
                <w:color w:val="auto"/>
                <w:sz w:val="18"/>
                <w:szCs w:val="18"/>
              </w:rPr>
            </w:pPr>
            <w:r w:rsidRPr="00DB6A39">
              <w:rPr>
                <w:color w:val="auto"/>
                <w:sz w:val="18"/>
                <w:szCs w:val="18"/>
              </w:rPr>
              <w:t>Personal didactic/ personal de sprijin care beneficiază de programe de formare/ schimb de bune practici etc</w:t>
            </w:r>
          </w:p>
        </w:tc>
        <w:tc>
          <w:tcPr>
            <w:tcW w:w="993" w:type="dxa"/>
            <w:shd w:val="clear" w:color="auto" w:fill="B6DDE8" w:themeFill="accent5" w:themeFillTint="66"/>
          </w:tcPr>
          <w:p w14:paraId="0DF84088" w14:textId="77777777" w:rsidR="00DB6A39" w:rsidRPr="002C2299" w:rsidRDefault="00DB6A39" w:rsidP="002C2299">
            <w:pPr>
              <w:jc w:val="center"/>
              <w:cnfStyle w:val="000000100000" w:firstRow="0" w:lastRow="0" w:firstColumn="0" w:lastColumn="0" w:oddVBand="0" w:evenVBand="0" w:oddHBand="1" w:evenHBand="0" w:firstRowFirstColumn="0" w:firstRowLastColumn="0" w:lastRowFirstColumn="0" w:lastRowLastColumn="0"/>
              <w:rPr>
                <w:sz w:val="18"/>
                <w:szCs w:val="18"/>
              </w:rPr>
            </w:pPr>
          </w:p>
          <w:p w14:paraId="07D05423" w14:textId="77777777" w:rsidR="00DB6A39" w:rsidRPr="002C2299" w:rsidRDefault="00DB6A39" w:rsidP="002C2299">
            <w:pPr>
              <w:jc w:val="center"/>
              <w:cnfStyle w:val="000000100000" w:firstRow="0" w:lastRow="0" w:firstColumn="0" w:lastColumn="0" w:oddVBand="0" w:evenVBand="0" w:oddHBand="1" w:evenHBand="0" w:firstRowFirstColumn="0" w:firstRowLastColumn="0" w:lastRowFirstColumn="0" w:lastRowLastColumn="0"/>
              <w:rPr>
                <w:sz w:val="18"/>
                <w:szCs w:val="18"/>
              </w:rPr>
            </w:pPr>
          </w:p>
          <w:p w14:paraId="5E387511" w14:textId="77777777" w:rsidR="00DB6A39" w:rsidRPr="002C2299" w:rsidRDefault="00DB6A39" w:rsidP="002C2299">
            <w:pPr>
              <w:jc w:val="center"/>
              <w:cnfStyle w:val="000000100000" w:firstRow="0" w:lastRow="0" w:firstColumn="0" w:lastColumn="0" w:oddVBand="0" w:evenVBand="0" w:oddHBand="1" w:evenHBand="0" w:firstRowFirstColumn="0" w:firstRowLastColumn="0" w:lastRowFirstColumn="0" w:lastRowLastColumn="0"/>
              <w:rPr>
                <w:sz w:val="18"/>
                <w:szCs w:val="18"/>
              </w:rPr>
            </w:pPr>
          </w:p>
          <w:p w14:paraId="36EFE96A" w14:textId="77777777" w:rsidR="00DB6A39" w:rsidRPr="002C2299" w:rsidRDefault="00DB6A39" w:rsidP="002C2299">
            <w:pPr>
              <w:jc w:val="center"/>
              <w:cnfStyle w:val="000000100000" w:firstRow="0" w:lastRow="0" w:firstColumn="0" w:lastColumn="0" w:oddVBand="0" w:evenVBand="0" w:oddHBand="1" w:evenHBand="0" w:firstRowFirstColumn="0" w:firstRowLastColumn="0" w:lastRowFirstColumn="0" w:lastRowLastColumn="0"/>
              <w:rPr>
                <w:sz w:val="18"/>
                <w:szCs w:val="18"/>
              </w:rPr>
            </w:pPr>
            <w:r w:rsidRPr="002C2299">
              <w:rPr>
                <w:sz w:val="18"/>
                <w:szCs w:val="18"/>
              </w:rPr>
              <w:t>Indicator de realizare</w:t>
            </w:r>
          </w:p>
        </w:tc>
        <w:tc>
          <w:tcPr>
            <w:tcW w:w="3402" w:type="dxa"/>
            <w:shd w:val="clear" w:color="auto" w:fill="B6DDE8" w:themeFill="accent5" w:themeFillTint="66"/>
          </w:tcPr>
          <w:p w14:paraId="2CDA51FD" w14:textId="77777777" w:rsidR="00DB6A39" w:rsidRPr="002C2299" w:rsidRDefault="00DB6A39" w:rsidP="002C2299">
            <w:pPr>
              <w:cnfStyle w:val="000000100000" w:firstRow="0" w:lastRow="0" w:firstColumn="0" w:lastColumn="0" w:oddVBand="0" w:evenVBand="0" w:oddHBand="1" w:evenHBand="0" w:firstRowFirstColumn="0" w:firstRowLastColumn="0" w:lastRowFirstColumn="0" w:lastRowLastColumn="0"/>
              <w:rPr>
                <w:sz w:val="18"/>
                <w:szCs w:val="18"/>
              </w:rPr>
            </w:pPr>
            <w:r w:rsidRPr="002C2299">
              <w:rPr>
                <w:sz w:val="18"/>
                <w:szCs w:val="18"/>
              </w:rPr>
              <w:t>Acest indicator reprezintă numărul de persoane care beneficiază de programe de formare / schimb de bune practici, au fost sprijinite direct în cadrul Obiectivului Specific 6.6 şi care, la data intrării în operațiunile FSE, îndeplinesc cumulativ următoarele criterii:</w:t>
            </w:r>
          </w:p>
          <w:p w14:paraId="4E881F84" w14:textId="77777777" w:rsidR="00DB6A39" w:rsidRPr="002C2299" w:rsidRDefault="00DB6A39" w:rsidP="002C2299">
            <w:pPr>
              <w:cnfStyle w:val="000000100000" w:firstRow="0" w:lastRow="0" w:firstColumn="0" w:lastColumn="0" w:oddVBand="0" w:evenVBand="0" w:oddHBand="1" w:evenHBand="0" w:firstRowFirstColumn="0" w:firstRowLastColumn="0" w:lastRowFirstColumn="0" w:lastRowLastColumn="0"/>
              <w:rPr>
                <w:sz w:val="18"/>
                <w:szCs w:val="18"/>
              </w:rPr>
            </w:pPr>
            <w:r w:rsidRPr="002C2299">
              <w:rPr>
                <w:sz w:val="18"/>
                <w:szCs w:val="18"/>
              </w:rPr>
              <w:t>- activează în una din regiunile de dezvoltare eligibile</w:t>
            </w:r>
          </w:p>
          <w:p w14:paraId="572DE52A" w14:textId="77777777" w:rsidR="00DB6A39" w:rsidRPr="002C2299" w:rsidRDefault="00DB6A39" w:rsidP="002C2299">
            <w:pPr>
              <w:cnfStyle w:val="000000100000" w:firstRow="0" w:lastRow="0" w:firstColumn="0" w:lastColumn="0" w:oddVBand="0" w:evenVBand="0" w:oddHBand="1" w:evenHBand="0" w:firstRowFirstColumn="0" w:firstRowLastColumn="0" w:lastRowFirstColumn="0" w:lastRowLastColumn="0"/>
              <w:rPr>
                <w:sz w:val="18"/>
                <w:szCs w:val="18"/>
              </w:rPr>
            </w:pPr>
            <w:r w:rsidRPr="002C2299">
              <w:rPr>
                <w:sz w:val="18"/>
                <w:szCs w:val="18"/>
              </w:rPr>
              <w:t>- sunt personal didactic / personal de sprijin etc. din învățământul preuniversitar</w:t>
            </w:r>
          </w:p>
        </w:tc>
        <w:tc>
          <w:tcPr>
            <w:tcW w:w="3402" w:type="dxa"/>
            <w:shd w:val="clear" w:color="auto" w:fill="B6DDE8" w:themeFill="accent5" w:themeFillTint="66"/>
          </w:tcPr>
          <w:p w14:paraId="16BD70C6" w14:textId="77777777" w:rsidR="00DB6A39" w:rsidRPr="002C2299" w:rsidRDefault="00DB6A39" w:rsidP="002C2299">
            <w:pPr>
              <w:cnfStyle w:val="000000100000" w:firstRow="0" w:lastRow="0" w:firstColumn="0" w:lastColumn="0" w:oddVBand="0" w:evenVBand="0" w:oddHBand="1" w:evenHBand="0" w:firstRowFirstColumn="0" w:firstRowLastColumn="0" w:lastRowFirstColumn="0" w:lastRowLastColumn="0"/>
              <w:rPr>
                <w:b/>
                <w:i/>
                <w:sz w:val="18"/>
                <w:szCs w:val="18"/>
              </w:rPr>
            </w:pPr>
          </w:p>
          <w:p w14:paraId="7C9C20B6" w14:textId="77777777" w:rsidR="00DB6A39" w:rsidRDefault="00DB6A39" w:rsidP="002C2299">
            <w:pPr>
              <w:cnfStyle w:val="000000100000" w:firstRow="0" w:lastRow="0" w:firstColumn="0" w:lastColumn="0" w:oddVBand="0" w:evenVBand="0" w:oddHBand="1" w:evenHBand="0" w:firstRowFirstColumn="0" w:firstRowLastColumn="0" w:lastRowFirstColumn="0" w:lastRowLastColumn="0"/>
              <w:rPr>
                <w:b/>
                <w:i/>
                <w:sz w:val="18"/>
                <w:szCs w:val="18"/>
              </w:rPr>
            </w:pPr>
          </w:p>
          <w:p w14:paraId="0C9FDC95" w14:textId="77777777" w:rsidR="00DB6A39" w:rsidRDefault="00DB6A39" w:rsidP="002C2299">
            <w:pPr>
              <w:cnfStyle w:val="000000100000" w:firstRow="0" w:lastRow="0" w:firstColumn="0" w:lastColumn="0" w:oddVBand="0" w:evenVBand="0" w:oddHBand="1" w:evenHBand="0" w:firstRowFirstColumn="0" w:firstRowLastColumn="0" w:lastRowFirstColumn="0" w:lastRowLastColumn="0"/>
              <w:rPr>
                <w:b/>
                <w:i/>
                <w:sz w:val="18"/>
                <w:szCs w:val="18"/>
              </w:rPr>
            </w:pPr>
          </w:p>
          <w:p w14:paraId="6BDDFA59" w14:textId="77777777" w:rsidR="00DB6A39" w:rsidRPr="002C2299" w:rsidRDefault="00DB6A39" w:rsidP="002C2299">
            <w:pPr>
              <w:pStyle w:val="ListParagraph"/>
              <w:numPr>
                <w:ilvl w:val="0"/>
                <w:numId w:val="68"/>
              </w:numPr>
              <w:ind w:left="176" w:hanging="142"/>
              <w:cnfStyle w:val="000000100000" w:firstRow="0" w:lastRow="0" w:firstColumn="0" w:lastColumn="0" w:oddVBand="0" w:evenVBand="0" w:oddHBand="1" w:evenHBand="0" w:firstRowFirstColumn="0" w:firstRowLastColumn="0" w:lastRowFirstColumn="0" w:lastRowLastColumn="0"/>
              <w:rPr>
                <w:b/>
                <w:i/>
                <w:sz w:val="18"/>
                <w:szCs w:val="18"/>
              </w:rPr>
            </w:pPr>
            <w:r w:rsidRPr="002C2299">
              <w:rPr>
                <w:b/>
                <w:i/>
                <w:sz w:val="18"/>
                <w:szCs w:val="18"/>
              </w:rPr>
              <w:t>proiecte mici</w:t>
            </w:r>
            <w:r>
              <w:rPr>
                <w:b/>
                <w:i/>
                <w:sz w:val="18"/>
                <w:szCs w:val="18"/>
              </w:rPr>
              <w:t xml:space="preserve"> -</w:t>
            </w:r>
            <w:r w:rsidRPr="002C2299">
              <w:rPr>
                <w:b/>
                <w:i/>
                <w:sz w:val="18"/>
                <w:szCs w:val="18"/>
              </w:rPr>
              <w:t xml:space="preserve"> </w:t>
            </w:r>
            <w:r>
              <w:rPr>
                <w:b/>
                <w:i/>
                <w:sz w:val="18"/>
                <w:szCs w:val="18"/>
              </w:rPr>
              <w:t xml:space="preserve">90 </w:t>
            </w:r>
            <w:r w:rsidRPr="002C2299">
              <w:rPr>
                <w:b/>
                <w:i/>
                <w:sz w:val="18"/>
                <w:szCs w:val="18"/>
              </w:rPr>
              <w:t>de persoane</w:t>
            </w:r>
            <w:r>
              <w:rPr>
                <w:b/>
                <w:i/>
                <w:sz w:val="18"/>
                <w:szCs w:val="18"/>
              </w:rPr>
              <w:t xml:space="preserve"> per proiect</w:t>
            </w:r>
          </w:p>
          <w:p w14:paraId="3DDA0757" w14:textId="77777777" w:rsidR="00DB6A39" w:rsidRPr="002C2299" w:rsidRDefault="00DB6A39" w:rsidP="002C2299">
            <w:pPr>
              <w:jc w:val="both"/>
              <w:cnfStyle w:val="000000100000" w:firstRow="0" w:lastRow="0" w:firstColumn="0" w:lastColumn="0" w:oddVBand="0" w:evenVBand="0" w:oddHBand="1" w:evenHBand="0" w:firstRowFirstColumn="0" w:firstRowLastColumn="0" w:lastRowFirstColumn="0" w:lastRowLastColumn="0"/>
              <w:rPr>
                <w:b/>
                <w:i/>
                <w:sz w:val="18"/>
                <w:szCs w:val="18"/>
              </w:rPr>
            </w:pPr>
          </w:p>
          <w:p w14:paraId="70587ABB" w14:textId="30F8609E" w:rsidR="00DB6A39" w:rsidRPr="002C2299" w:rsidRDefault="00DB6A39" w:rsidP="008513C2">
            <w:pPr>
              <w:pStyle w:val="ListParagraph"/>
              <w:numPr>
                <w:ilvl w:val="0"/>
                <w:numId w:val="68"/>
              </w:numPr>
              <w:ind w:left="176" w:hanging="176"/>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i/>
                <w:iCs/>
                <w:color w:val="404040" w:themeColor="text1" w:themeTint="BF"/>
                <w:sz w:val="18"/>
                <w:szCs w:val="18"/>
              </w:rPr>
            </w:pPr>
            <w:r w:rsidRPr="00D82761">
              <w:rPr>
                <w:b/>
                <w:sz w:val="18"/>
                <w:szCs w:val="18"/>
              </w:rPr>
              <w:t>proiecte mari</w:t>
            </w:r>
            <w:r>
              <w:rPr>
                <w:sz w:val="18"/>
                <w:szCs w:val="18"/>
              </w:rPr>
              <w:t xml:space="preserve"> – </w:t>
            </w:r>
            <w:r w:rsidR="008513C2">
              <w:rPr>
                <w:b/>
                <w:i/>
                <w:sz w:val="18"/>
                <w:szCs w:val="18"/>
              </w:rPr>
              <w:t>300</w:t>
            </w:r>
            <w:r w:rsidR="008513C2" w:rsidRPr="00D82761">
              <w:rPr>
                <w:b/>
                <w:i/>
                <w:sz w:val="18"/>
                <w:szCs w:val="18"/>
              </w:rPr>
              <w:t xml:space="preserve"> </w:t>
            </w:r>
            <w:r w:rsidRPr="00D82761">
              <w:rPr>
                <w:b/>
                <w:i/>
                <w:sz w:val="18"/>
                <w:szCs w:val="18"/>
              </w:rPr>
              <w:t>de persoane</w:t>
            </w:r>
            <w:r>
              <w:rPr>
                <w:b/>
                <w:i/>
                <w:sz w:val="18"/>
                <w:szCs w:val="18"/>
              </w:rPr>
              <w:t xml:space="preserve"> per proiect</w:t>
            </w:r>
          </w:p>
        </w:tc>
      </w:tr>
      <w:tr w:rsidR="00DB6A39" w:rsidRPr="002C2299" w14:paraId="1129724F" w14:textId="77777777" w:rsidTr="00DB6A39">
        <w:trPr>
          <w:trHeight w:val="70"/>
        </w:trPr>
        <w:tc>
          <w:tcPr>
            <w:cnfStyle w:val="001000000000" w:firstRow="0" w:lastRow="0" w:firstColumn="1" w:lastColumn="0" w:oddVBand="0" w:evenVBand="0" w:oddHBand="0" w:evenHBand="0" w:firstRowFirstColumn="0" w:firstRowLastColumn="0" w:lastRowFirstColumn="0" w:lastRowLastColumn="0"/>
            <w:tcW w:w="1701" w:type="dxa"/>
            <w:shd w:val="clear" w:color="auto" w:fill="B6DDE8" w:themeFill="accent5" w:themeFillTint="66"/>
          </w:tcPr>
          <w:p w14:paraId="1B0F94D3" w14:textId="77777777" w:rsidR="00DB6A39" w:rsidRPr="00DB6A39" w:rsidRDefault="00DB6A39" w:rsidP="00B30506">
            <w:pPr>
              <w:rPr>
                <w:color w:val="auto"/>
                <w:sz w:val="18"/>
                <w:szCs w:val="18"/>
              </w:rPr>
            </w:pPr>
          </w:p>
          <w:p w14:paraId="3FCD2411" w14:textId="77777777" w:rsidR="00DB6A39" w:rsidRPr="00DB6A39" w:rsidRDefault="00DB6A39" w:rsidP="00B30506">
            <w:pPr>
              <w:rPr>
                <w:color w:val="auto"/>
                <w:sz w:val="18"/>
                <w:szCs w:val="18"/>
              </w:rPr>
            </w:pPr>
          </w:p>
          <w:p w14:paraId="3BED699B" w14:textId="77777777" w:rsidR="00DB6A39" w:rsidRPr="00DB6A39" w:rsidRDefault="00DB6A39" w:rsidP="00B30506">
            <w:pPr>
              <w:rPr>
                <w:color w:val="auto"/>
                <w:sz w:val="18"/>
                <w:szCs w:val="18"/>
              </w:rPr>
            </w:pPr>
            <w:r w:rsidRPr="00DB6A39">
              <w:rPr>
                <w:color w:val="auto"/>
                <w:sz w:val="18"/>
                <w:szCs w:val="18"/>
              </w:rPr>
              <w:t xml:space="preserve">Personal didactic/ personal de sprijin care și-a îmbunătățit nivelul de competente/ certificat </w:t>
            </w:r>
          </w:p>
        </w:tc>
        <w:tc>
          <w:tcPr>
            <w:tcW w:w="993" w:type="dxa"/>
            <w:shd w:val="clear" w:color="auto" w:fill="B6DDE8" w:themeFill="accent5" w:themeFillTint="66"/>
          </w:tcPr>
          <w:p w14:paraId="1DF93973" w14:textId="77777777" w:rsidR="00DB6A39" w:rsidRPr="002C2299" w:rsidRDefault="00DB6A39" w:rsidP="002C2299">
            <w:pPr>
              <w:jc w:val="center"/>
              <w:cnfStyle w:val="000000000000" w:firstRow="0" w:lastRow="0" w:firstColumn="0" w:lastColumn="0" w:oddVBand="0" w:evenVBand="0" w:oddHBand="0" w:evenHBand="0" w:firstRowFirstColumn="0" w:firstRowLastColumn="0" w:lastRowFirstColumn="0" w:lastRowLastColumn="0"/>
              <w:rPr>
                <w:sz w:val="18"/>
                <w:szCs w:val="18"/>
              </w:rPr>
            </w:pPr>
          </w:p>
          <w:p w14:paraId="7D1DB7F5" w14:textId="77777777" w:rsidR="00DB6A39" w:rsidRPr="002C2299" w:rsidRDefault="00DB6A39" w:rsidP="002C2299">
            <w:pPr>
              <w:jc w:val="center"/>
              <w:cnfStyle w:val="000000000000" w:firstRow="0" w:lastRow="0" w:firstColumn="0" w:lastColumn="0" w:oddVBand="0" w:evenVBand="0" w:oddHBand="0" w:evenHBand="0" w:firstRowFirstColumn="0" w:firstRowLastColumn="0" w:lastRowFirstColumn="0" w:lastRowLastColumn="0"/>
              <w:rPr>
                <w:sz w:val="18"/>
                <w:szCs w:val="18"/>
              </w:rPr>
            </w:pPr>
          </w:p>
          <w:p w14:paraId="78272145" w14:textId="77777777" w:rsidR="00DB6A39" w:rsidRPr="002C2299" w:rsidRDefault="00DB6A39" w:rsidP="002C2299">
            <w:pPr>
              <w:jc w:val="center"/>
              <w:cnfStyle w:val="000000000000" w:firstRow="0" w:lastRow="0" w:firstColumn="0" w:lastColumn="0" w:oddVBand="0" w:evenVBand="0" w:oddHBand="0" w:evenHBand="0" w:firstRowFirstColumn="0" w:firstRowLastColumn="0" w:lastRowFirstColumn="0" w:lastRowLastColumn="0"/>
              <w:rPr>
                <w:sz w:val="18"/>
                <w:szCs w:val="18"/>
              </w:rPr>
            </w:pPr>
          </w:p>
          <w:p w14:paraId="10344A3B" w14:textId="77777777" w:rsidR="00DB6A39" w:rsidRPr="002C2299" w:rsidRDefault="00DB6A39" w:rsidP="002C2299">
            <w:pPr>
              <w:jc w:val="center"/>
              <w:cnfStyle w:val="000000000000" w:firstRow="0" w:lastRow="0" w:firstColumn="0" w:lastColumn="0" w:oddVBand="0" w:evenVBand="0" w:oddHBand="0" w:evenHBand="0" w:firstRowFirstColumn="0" w:firstRowLastColumn="0" w:lastRowFirstColumn="0" w:lastRowLastColumn="0"/>
              <w:rPr>
                <w:sz w:val="18"/>
                <w:szCs w:val="18"/>
              </w:rPr>
            </w:pPr>
            <w:r w:rsidRPr="002C2299">
              <w:rPr>
                <w:sz w:val="18"/>
                <w:szCs w:val="18"/>
              </w:rPr>
              <w:t>Indicator de rezultat</w:t>
            </w:r>
          </w:p>
        </w:tc>
        <w:tc>
          <w:tcPr>
            <w:tcW w:w="3402" w:type="dxa"/>
            <w:shd w:val="clear" w:color="auto" w:fill="B6DDE8" w:themeFill="accent5" w:themeFillTint="66"/>
          </w:tcPr>
          <w:p w14:paraId="41107E25" w14:textId="77777777" w:rsidR="00DB6A39" w:rsidRPr="002C2299" w:rsidRDefault="00DB6A39" w:rsidP="002C2299">
            <w:pPr>
              <w:cnfStyle w:val="000000000000" w:firstRow="0" w:lastRow="0" w:firstColumn="0" w:lastColumn="0" w:oddVBand="0" w:evenVBand="0" w:oddHBand="0" w:evenHBand="0" w:firstRowFirstColumn="0" w:firstRowLastColumn="0" w:lastRowFirstColumn="0" w:lastRowLastColumn="0"/>
              <w:rPr>
                <w:sz w:val="18"/>
                <w:szCs w:val="18"/>
              </w:rPr>
            </w:pPr>
            <w:r w:rsidRPr="002C2299">
              <w:rPr>
                <w:sz w:val="18"/>
                <w:szCs w:val="18"/>
              </w:rPr>
              <w:t>Acest indicator reprezintă numărul de persoane care şi-a îmbunătățit sau certificat nivelul de competențe, au fost sprijinite direct în cadrul Obiectivului Specific 6.6 şi care, la data intrării în operațiunile FSE, îndeplinesc cumulativ următoarele criterii:</w:t>
            </w:r>
          </w:p>
          <w:p w14:paraId="30C41A93" w14:textId="77777777" w:rsidR="00DB6A39" w:rsidRPr="002C2299" w:rsidRDefault="00DB6A39" w:rsidP="002C2299">
            <w:pPr>
              <w:cnfStyle w:val="000000000000" w:firstRow="0" w:lastRow="0" w:firstColumn="0" w:lastColumn="0" w:oddVBand="0" w:evenVBand="0" w:oddHBand="0" w:evenHBand="0" w:firstRowFirstColumn="0" w:firstRowLastColumn="0" w:lastRowFirstColumn="0" w:lastRowLastColumn="0"/>
              <w:rPr>
                <w:sz w:val="18"/>
                <w:szCs w:val="18"/>
              </w:rPr>
            </w:pPr>
            <w:r w:rsidRPr="002C2299">
              <w:rPr>
                <w:sz w:val="18"/>
                <w:szCs w:val="18"/>
              </w:rPr>
              <w:t>- activează în una din regiunile de dezvoltare eligibile</w:t>
            </w:r>
          </w:p>
          <w:p w14:paraId="6E3C37AA" w14:textId="77777777" w:rsidR="00DB6A39" w:rsidRPr="002C2299" w:rsidRDefault="00DB6A39" w:rsidP="002C2299">
            <w:pPr>
              <w:cnfStyle w:val="000000000000" w:firstRow="0" w:lastRow="0" w:firstColumn="0" w:lastColumn="0" w:oddVBand="0" w:evenVBand="0" w:oddHBand="0" w:evenHBand="0" w:firstRowFirstColumn="0" w:firstRowLastColumn="0" w:lastRowFirstColumn="0" w:lastRowLastColumn="0"/>
              <w:rPr>
                <w:sz w:val="18"/>
                <w:szCs w:val="18"/>
              </w:rPr>
            </w:pPr>
            <w:r w:rsidRPr="002C2299">
              <w:rPr>
                <w:sz w:val="18"/>
                <w:szCs w:val="18"/>
              </w:rPr>
              <w:t>- sunt personal didactic / personal de sprijin etc. din învățământul preuniversitar</w:t>
            </w:r>
          </w:p>
        </w:tc>
        <w:tc>
          <w:tcPr>
            <w:tcW w:w="3402" w:type="dxa"/>
            <w:shd w:val="clear" w:color="auto" w:fill="B6DDE8" w:themeFill="accent5" w:themeFillTint="66"/>
          </w:tcPr>
          <w:p w14:paraId="173072CA" w14:textId="77777777" w:rsidR="00DB6A39" w:rsidRPr="002C2299" w:rsidRDefault="00DB6A39" w:rsidP="002C2299">
            <w:pPr>
              <w:cnfStyle w:val="000000000000" w:firstRow="0" w:lastRow="0" w:firstColumn="0" w:lastColumn="0" w:oddVBand="0" w:evenVBand="0" w:oddHBand="0" w:evenHBand="0" w:firstRowFirstColumn="0" w:firstRowLastColumn="0" w:lastRowFirstColumn="0" w:lastRowLastColumn="0"/>
              <w:rPr>
                <w:b/>
                <w:i/>
                <w:sz w:val="18"/>
                <w:szCs w:val="18"/>
              </w:rPr>
            </w:pPr>
          </w:p>
          <w:p w14:paraId="38B076F1" w14:textId="77777777" w:rsidR="00DB6A39" w:rsidRPr="002C2299" w:rsidRDefault="00DB6A39" w:rsidP="002C2299">
            <w:pPr>
              <w:cnfStyle w:val="000000000000" w:firstRow="0" w:lastRow="0" w:firstColumn="0" w:lastColumn="0" w:oddVBand="0" w:evenVBand="0" w:oddHBand="0" w:evenHBand="0" w:firstRowFirstColumn="0" w:firstRowLastColumn="0" w:lastRowFirstColumn="0" w:lastRowLastColumn="0"/>
              <w:rPr>
                <w:b/>
                <w:i/>
                <w:sz w:val="18"/>
                <w:szCs w:val="18"/>
              </w:rPr>
            </w:pPr>
          </w:p>
          <w:p w14:paraId="64CFC0EF" w14:textId="77777777" w:rsidR="00DB6A39" w:rsidRPr="002C2299" w:rsidRDefault="00DB6A39" w:rsidP="00B30506">
            <w:pPr>
              <w:jc w:val="both"/>
              <w:cnfStyle w:val="000000000000" w:firstRow="0" w:lastRow="0" w:firstColumn="0" w:lastColumn="0" w:oddVBand="0" w:evenVBand="0" w:oddHBand="0" w:evenHBand="0" w:firstRowFirstColumn="0" w:firstRowLastColumn="0" w:lastRowFirstColumn="0" w:lastRowLastColumn="0"/>
              <w:rPr>
                <w:sz w:val="18"/>
                <w:szCs w:val="18"/>
              </w:rPr>
            </w:pPr>
            <w:r>
              <w:rPr>
                <w:b/>
                <w:i/>
                <w:sz w:val="18"/>
                <w:szCs w:val="18"/>
              </w:rPr>
              <w:t>8</w:t>
            </w:r>
            <w:r w:rsidRPr="002C2299">
              <w:rPr>
                <w:b/>
                <w:i/>
                <w:sz w:val="18"/>
                <w:szCs w:val="18"/>
              </w:rPr>
              <w:t xml:space="preserve">0% </w:t>
            </w:r>
            <w:r w:rsidRPr="002C2299">
              <w:rPr>
                <w:sz w:val="18"/>
                <w:szCs w:val="18"/>
              </w:rPr>
              <w:t xml:space="preserve">din numărul total de  personal didactic/personal de sprijin sprijinit prin proiect </w:t>
            </w:r>
          </w:p>
        </w:tc>
      </w:tr>
    </w:tbl>
    <w:p w14:paraId="7E13003C" w14:textId="77777777" w:rsidR="00293C29" w:rsidRPr="00E11AFE" w:rsidRDefault="00293C29" w:rsidP="00E11AFE">
      <w:pPr>
        <w:tabs>
          <w:tab w:val="left" w:pos="3240"/>
        </w:tabs>
        <w:spacing w:after="0" w:line="240" w:lineRule="auto"/>
        <w:jc w:val="both"/>
        <w:rPr>
          <w:rFonts w:eastAsia="Calibri" w:cs="Times New Roman"/>
          <w:color w:val="000000" w:themeColor="text1"/>
        </w:rPr>
      </w:pPr>
    </w:p>
    <w:p w14:paraId="39FCFF33" w14:textId="77777777" w:rsidR="007B5204" w:rsidRPr="00035D79" w:rsidRDefault="005C588D" w:rsidP="00035D79">
      <w:pPr>
        <w:pStyle w:val="ListParagraph"/>
        <w:numPr>
          <w:ilvl w:val="1"/>
          <w:numId w:val="2"/>
        </w:numPr>
        <w:tabs>
          <w:tab w:val="left" w:pos="3240"/>
        </w:tabs>
        <w:spacing w:after="0" w:line="240" w:lineRule="auto"/>
        <w:ind w:left="540" w:hanging="540"/>
        <w:jc w:val="both"/>
        <w:rPr>
          <w:rFonts w:ascii="Calibri" w:eastAsia="Calibri" w:hAnsi="Calibri" w:cs="Times New Roman"/>
          <w:b/>
          <w:color w:val="31849B" w:themeColor="accent5" w:themeShade="BF"/>
          <w:sz w:val="24"/>
          <w:szCs w:val="24"/>
        </w:rPr>
      </w:pPr>
      <w:r w:rsidRPr="00035D79">
        <w:rPr>
          <w:rFonts w:ascii="Calibri" w:eastAsia="Calibri" w:hAnsi="Calibri" w:cs="Times New Roman"/>
          <w:b/>
          <w:color w:val="31849B" w:themeColor="accent5" w:themeShade="BF"/>
          <w:sz w:val="24"/>
          <w:szCs w:val="24"/>
        </w:rPr>
        <w:t xml:space="preserve">Alocarea </w:t>
      </w:r>
      <w:r w:rsidR="00BB4C98" w:rsidRPr="00035D79">
        <w:rPr>
          <w:rFonts w:ascii="Calibri" w:eastAsia="Calibri" w:hAnsi="Calibri" w:cs="Times New Roman"/>
          <w:b/>
          <w:color w:val="31849B" w:themeColor="accent5" w:themeShade="BF"/>
          <w:sz w:val="24"/>
          <w:szCs w:val="24"/>
        </w:rPr>
        <w:t xml:space="preserve">financiară </w:t>
      </w:r>
      <w:r w:rsidRPr="00035D79">
        <w:rPr>
          <w:rFonts w:ascii="Calibri" w:eastAsia="Calibri" w:hAnsi="Calibri" w:cs="Times New Roman"/>
          <w:b/>
          <w:color w:val="31849B" w:themeColor="accent5" w:themeShade="BF"/>
          <w:sz w:val="24"/>
          <w:szCs w:val="24"/>
        </w:rPr>
        <w:t xml:space="preserve">stabilită pentru apelul de proiecte </w:t>
      </w:r>
    </w:p>
    <w:p w14:paraId="39D715AE" w14:textId="6F05FCCE" w:rsidR="00841227" w:rsidRPr="002239D8" w:rsidRDefault="00841227" w:rsidP="00BA304A">
      <w:pPr>
        <w:spacing w:before="120" w:after="120" w:line="240" w:lineRule="auto"/>
        <w:jc w:val="both"/>
      </w:pPr>
      <w:r w:rsidRPr="002239D8">
        <w:t xml:space="preserve">Acest apel de proiecte este lansat în contextul Axei Prioritare 6, PI 10.i, OS </w:t>
      </w:r>
      <w:r w:rsidR="00B46B40">
        <w:t xml:space="preserve">6.2, </w:t>
      </w:r>
      <w:r w:rsidRPr="002239D8">
        <w:t>6.3 și 6.6 din Programul Opera</w:t>
      </w:r>
      <w:r w:rsidRPr="002239D8">
        <w:rPr>
          <w:rFonts w:cs="Times New Roman"/>
        </w:rPr>
        <w:t>ț</w:t>
      </w:r>
      <w:r w:rsidRPr="002239D8">
        <w:t xml:space="preserve">ional Capital Uman 2014-2020, cu un </w:t>
      </w:r>
      <w:r w:rsidRPr="002239D8">
        <w:rPr>
          <w:u w:val="single"/>
        </w:rPr>
        <w:t>bugetul total alocat</w:t>
      </w:r>
      <w:r w:rsidRPr="002239D8">
        <w:t xml:space="preserve"> de </w:t>
      </w:r>
      <w:r w:rsidR="000D72C0" w:rsidRPr="002239D8">
        <w:rPr>
          <w:b/>
          <w:bCs/>
        </w:rPr>
        <w:t xml:space="preserve">25.000.000 </w:t>
      </w:r>
      <w:r w:rsidR="000D72C0" w:rsidRPr="00035D79">
        <w:rPr>
          <w:bCs/>
        </w:rPr>
        <w:t>euro</w:t>
      </w:r>
      <w:r w:rsidRPr="002239D8">
        <w:rPr>
          <w:b/>
          <w:bCs/>
        </w:rPr>
        <w:t xml:space="preserve"> </w:t>
      </w:r>
      <w:r w:rsidRPr="002239D8">
        <w:rPr>
          <w:b/>
        </w:rPr>
        <w:t xml:space="preserve">cofinanțarea </w:t>
      </w:r>
      <w:r w:rsidRPr="002239D8">
        <w:rPr>
          <w:b/>
          <w:bCs/>
        </w:rPr>
        <w:t xml:space="preserve">UE </w:t>
      </w:r>
      <w:r w:rsidRPr="002239D8">
        <w:rPr>
          <w:bCs/>
        </w:rPr>
        <w:t xml:space="preserve">și </w:t>
      </w:r>
      <w:r w:rsidRPr="002239D8">
        <w:rPr>
          <w:b/>
        </w:rPr>
        <w:t xml:space="preserve">cofinanțarea </w:t>
      </w:r>
      <w:r w:rsidRPr="002239D8">
        <w:rPr>
          <w:b/>
          <w:bCs/>
        </w:rPr>
        <w:t xml:space="preserve">națională, </w:t>
      </w:r>
      <w:r w:rsidRPr="002239D8">
        <w:rPr>
          <w:bCs/>
        </w:rPr>
        <w:t>iar distribuția la</w:t>
      </w:r>
      <w:r w:rsidRPr="002239D8">
        <w:t xml:space="preserve"> nivelul celor două categorii de regiuni este următoarea: </w:t>
      </w:r>
    </w:p>
    <w:p w14:paraId="0B677900" w14:textId="77777777" w:rsidR="00841227" w:rsidRPr="002239D8" w:rsidRDefault="00841227" w:rsidP="00BA304A">
      <w:pPr>
        <w:pStyle w:val="ListParagraph"/>
        <w:numPr>
          <w:ilvl w:val="0"/>
          <w:numId w:val="55"/>
        </w:numPr>
        <w:shd w:val="clear" w:color="auto" w:fill="FFFFFF"/>
        <w:suppressAutoHyphens/>
        <w:spacing w:before="120" w:after="120" w:line="240" w:lineRule="auto"/>
        <w:ind w:left="630" w:hanging="450"/>
        <w:contextualSpacing w:val="0"/>
        <w:jc w:val="both"/>
      </w:pPr>
      <w:r w:rsidRPr="002239D8">
        <w:t xml:space="preserve">pentru </w:t>
      </w:r>
      <w:r w:rsidRPr="002239D8">
        <w:rPr>
          <w:b/>
        </w:rPr>
        <w:t>regiunile mai puțin dezvoltate</w:t>
      </w:r>
      <w:r w:rsidRPr="002239D8">
        <w:t xml:space="preserve"> (</w:t>
      </w:r>
      <w:r w:rsidRPr="002239D8">
        <w:rPr>
          <w:i/>
        </w:rPr>
        <w:t>Nord-Est, Nord-Vest, Vest, Sud-Vest Oltenia, Centru, Sud-Est și Sud-Muntenia</w:t>
      </w:r>
      <w:r w:rsidRPr="002239D8">
        <w:t xml:space="preserve">), </w:t>
      </w:r>
      <w:r w:rsidRPr="002239D8">
        <w:rPr>
          <w:u w:val="single"/>
        </w:rPr>
        <w:t>suma totală disponibilă</w:t>
      </w:r>
      <w:r w:rsidRPr="002239D8">
        <w:t xml:space="preserve"> este de </w:t>
      </w:r>
      <w:r w:rsidR="00A23934" w:rsidRPr="00035D79">
        <w:rPr>
          <w:b/>
          <w:u w:val="single"/>
        </w:rPr>
        <w:t>21.250.000</w:t>
      </w:r>
      <w:r w:rsidR="000D72C0" w:rsidRPr="002239D8">
        <w:rPr>
          <w:b/>
          <w:u w:val="single"/>
        </w:rPr>
        <w:t xml:space="preserve"> </w:t>
      </w:r>
      <w:r w:rsidRPr="002239D8" w:rsidDel="001E2BF1">
        <w:rPr>
          <w:b/>
        </w:rPr>
        <w:t xml:space="preserve"> </w:t>
      </w:r>
      <w:r w:rsidRPr="002239D8">
        <w:t xml:space="preserve">euro, din care cofinanțarea UE este </w:t>
      </w:r>
      <w:r w:rsidR="004B6A8A" w:rsidRPr="00035D79">
        <w:rPr>
          <w:b/>
        </w:rPr>
        <w:t>18.062.500</w:t>
      </w:r>
      <w:r w:rsidRPr="002239D8">
        <w:t xml:space="preserve"> de euro (corespunzând unei cofinanțări UE de 85%), iar cofinanțarea națională este de </w:t>
      </w:r>
      <w:r w:rsidR="004B6A8A" w:rsidRPr="00035D79">
        <w:rPr>
          <w:b/>
        </w:rPr>
        <w:t>3.187.500</w:t>
      </w:r>
      <w:r w:rsidRPr="002239D8">
        <w:t xml:space="preserve"> euro (corespunzând unei cofinanțări naționale de 15%);</w:t>
      </w:r>
    </w:p>
    <w:p w14:paraId="1B999EBD" w14:textId="77777777" w:rsidR="00841227" w:rsidRPr="002239D8" w:rsidRDefault="00841227" w:rsidP="00BA304A">
      <w:pPr>
        <w:pStyle w:val="ListParagraph"/>
        <w:numPr>
          <w:ilvl w:val="0"/>
          <w:numId w:val="55"/>
        </w:numPr>
        <w:shd w:val="clear" w:color="auto" w:fill="FFFFFF"/>
        <w:suppressAutoHyphens/>
        <w:spacing w:before="120" w:after="120" w:line="240" w:lineRule="auto"/>
        <w:ind w:left="630" w:hanging="450"/>
        <w:contextualSpacing w:val="0"/>
        <w:jc w:val="both"/>
      </w:pPr>
      <w:r w:rsidRPr="002239D8">
        <w:t xml:space="preserve">pentru </w:t>
      </w:r>
      <w:r w:rsidRPr="002239D8">
        <w:rPr>
          <w:b/>
        </w:rPr>
        <w:t>regiunea mai dezvoltată</w:t>
      </w:r>
      <w:r w:rsidRPr="002239D8">
        <w:t xml:space="preserve"> (București-Ilfov), </w:t>
      </w:r>
      <w:r w:rsidRPr="002239D8">
        <w:rPr>
          <w:u w:val="single"/>
        </w:rPr>
        <w:t>suma totală disponibilă</w:t>
      </w:r>
      <w:r w:rsidRPr="002239D8">
        <w:t xml:space="preserve"> este de </w:t>
      </w:r>
      <w:r w:rsidR="000D72C0" w:rsidRPr="002239D8">
        <w:rPr>
          <w:b/>
        </w:rPr>
        <w:t>3.</w:t>
      </w:r>
      <w:r w:rsidR="004B6A8A" w:rsidRPr="00035D79">
        <w:rPr>
          <w:b/>
        </w:rPr>
        <w:t>750.000</w:t>
      </w:r>
      <w:r w:rsidRPr="002239D8">
        <w:t xml:space="preserve"> euro,   din care cofinanțarea UE este de </w:t>
      </w:r>
      <w:r w:rsidR="00267734" w:rsidRPr="002239D8">
        <w:rPr>
          <w:b/>
        </w:rPr>
        <w:t>3.</w:t>
      </w:r>
      <w:r w:rsidR="004B6A8A" w:rsidRPr="00035D79">
        <w:rPr>
          <w:b/>
        </w:rPr>
        <w:t>000.000</w:t>
      </w:r>
      <w:r w:rsidRPr="002239D8">
        <w:rPr>
          <w:b/>
        </w:rPr>
        <w:t xml:space="preserve"> </w:t>
      </w:r>
      <w:r w:rsidRPr="002239D8">
        <w:t xml:space="preserve">euro (corespunzând unei cofinanțări UE de 80%), iar cofinanțarea națională este de </w:t>
      </w:r>
      <w:r w:rsidR="00A27453" w:rsidRPr="00035D79">
        <w:rPr>
          <w:b/>
        </w:rPr>
        <w:t>750.000</w:t>
      </w:r>
      <w:r w:rsidR="009F3923" w:rsidRPr="002239D8">
        <w:rPr>
          <w:b/>
        </w:rPr>
        <w:t xml:space="preserve"> </w:t>
      </w:r>
      <w:r w:rsidRPr="002239D8">
        <w:t>euro (corespunzând unei cofinanțări naționale de 20%).</w:t>
      </w:r>
    </w:p>
    <w:p w14:paraId="6F6B72CD" w14:textId="77777777" w:rsidR="00B47230" w:rsidRPr="00CC6626" w:rsidRDefault="00841227" w:rsidP="00BA304A">
      <w:pPr>
        <w:spacing w:before="120" w:after="120" w:line="240" w:lineRule="auto"/>
        <w:ind w:right="95"/>
        <w:jc w:val="both"/>
        <w:rPr>
          <w:b/>
        </w:rPr>
      </w:pPr>
      <w:r w:rsidRPr="00CC6626">
        <w:rPr>
          <w:b/>
        </w:rPr>
        <w:t>Selectarea de către solicitant a regiunii de dezvoltare se va face exclusiv din perspectiva locului de reședință a grupului țintă avut în vedere, indiferent de locul de implementare/derulare a acti</w:t>
      </w:r>
      <w:r w:rsidR="002239D8" w:rsidRPr="00CC6626">
        <w:rPr>
          <w:b/>
        </w:rPr>
        <w:t>vităților propuse prin proiect.</w:t>
      </w:r>
    </w:p>
    <w:p w14:paraId="082020E1" w14:textId="77777777" w:rsidR="00E76287" w:rsidRPr="00035D79" w:rsidRDefault="00E76287" w:rsidP="00035D79">
      <w:pPr>
        <w:tabs>
          <w:tab w:val="left" w:pos="3240"/>
        </w:tabs>
        <w:spacing w:after="0" w:line="240" w:lineRule="auto"/>
        <w:jc w:val="both"/>
        <w:rPr>
          <w:rFonts w:ascii="Calibri" w:eastAsia="Calibri" w:hAnsi="Calibri" w:cs="Times New Roman"/>
          <w:b/>
        </w:rPr>
      </w:pPr>
    </w:p>
    <w:p w14:paraId="539A1BB3" w14:textId="77777777" w:rsidR="000A4B9E" w:rsidRPr="00035D79" w:rsidRDefault="005C588D" w:rsidP="00035D79">
      <w:pPr>
        <w:pStyle w:val="ListParagraph"/>
        <w:numPr>
          <w:ilvl w:val="1"/>
          <w:numId w:val="2"/>
        </w:numPr>
        <w:tabs>
          <w:tab w:val="left" w:pos="3240"/>
        </w:tabs>
        <w:spacing w:after="0" w:line="240" w:lineRule="auto"/>
        <w:ind w:left="540" w:hanging="540"/>
        <w:jc w:val="both"/>
        <w:rPr>
          <w:rFonts w:ascii="Calibri" w:eastAsia="Calibri" w:hAnsi="Calibri" w:cs="Times New Roman"/>
          <w:b/>
          <w:color w:val="31849B" w:themeColor="accent5" w:themeShade="BF"/>
          <w:sz w:val="24"/>
          <w:szCs w:val="24"/>
        </w:rPr>
      </w:pPr>
      <w:r w:rsidRPr="00035D79">
        <w:rPr>
          <w:rFonts w:ascii="Calibri" w:eastAsia="Calibri" w:hAnsi="Calibri" w:cs="Times New Roman"/>
          <w:b/>
          <w:color w:val="31849B" w:themeColor="accent5" w:themeShade="BF"/>
          <w:sz w:val="24"/>
          <w:szCs w:val="24"/>
        </w:rPr>
        <w:lastRenderedPageBreak/>
        <w:t xml:space="preserve">Valoarea </w:t>
      </w:r>
      <w:r w:rsidR="00CF7A27" w:rsidRPr="00035D79">
        <w:rPr>
          <w:rFonts w:ascii="Calibri" w:eastAsia="Calibri" w:hAnsi="Calibri" w:cs="Times New Roman"/>
          <w:b/>
          <w:color w:val="31849B" w:themeColor="accent5" w:themeShade="BF"/>
          <w:sz w:val="24"/>
          <w:szCs w:val="24"/>
        </w:rPr>
        <w:t xml:space="preserve">maximă </w:t>
      </w:r>
      <w:r w:rsidR="004B3233" w:rsidRPr="00035D79">
        <w:rPr>
          <w:rFonts w:ascii="Calibri" w:eastAsia="Calibri" w:hAnsi="Calibri" w:cs="Times New Roman"/>
          <w:b/>
          <w:color w:val="31849B" w:themeColor="accent5" w:themeShade="BF"/>
          <w:sz w:val="24"/>
          <w:szCs w:val="24"/>
        </w:rPr>
        <w:t xml:space="preserve">a </w:t>
      </w:r>
      <w:r w:rsidR="00B47230" w:rsidRPr="00035D79">
        <w:rPr>
          <w:rFonts w:ascii="Calibri" w:eastAsia="Calibri" w:hAnsi="Calibri" w:cs="Times New Roman"/>
          <w:b/>
          <w:color w:val="31849B" w:themeColor="accent5" w:themeShade="BF"/>
          <w:sz w:val="24"/>
          <w:szCs w:val="24"/>
        </w:rPr>
        <w:t>proiectelor</w:t>
      </w:r>
      <w:r w:rsidR="004B3233" w:rsidRPr="00035D79">
        <w:rPr>
          <w:rFonts w:ascii="Calibri" w:eastAsia="Calibri" w:hAnsi="Calibri" w:cs="Times New Roman"/>
          <w:b/>
          <w:color w:val="31849B" w:themeColor="accent5" w:themeShade="BF"/>
          <w:sz w:val="24"/>
          <w:szCs w:val="24"/>
        </w:rPr>
        <w:t>;</w:t>
      </w:r>
      <w:r w:rsidRPr="00035D79">
        <w:rPr>
          <w:rFonts w:ascii="Calibri" w:eastAsia="Calibri" w:hAnsi="Calibri" w:cs="Times New Roman"/>
          <w:b/>
          <w:color w:val="31849B" w:themeColor="accent5" w:themeShade="BF"/>
          <w:sz w:val="24"/>
          <w:szCs w:val="24"/>
        </w:rPr>
        <w:t xml:space="preserve"> rata de cofinanțare </w:t>
      </w:r>
    </w:p>
    <w:p w14:paraId="5A257233" w14:textId="2585AB40" w:rsidR="00B47230" w:rsidRDefault="00B47230" w:rsidP="00F75C63">
      <w:pPr>
        <w:pStyle w:val="BodyText"/>
        <w:spacing w:before="120" w:line="240" w:lineRule="auto"/>
        <w:jc w:val="both"/>
        <w:rPr>
          <w:b/>
        </w:rPr>
      </w:pPr>
      <w:r>
        <w:rPr>
          <w:b/>
        </w:rPr>
        <w:t>1.9.1 Valoarea proiectelor</w:t>
      </w:r>
    </w:p>
    <w:p w14:paraId="699AF600" w14:textId="77777777" w:rsidR="00841227" w:rsidRDefault="00841227" w:rsidP="00F75C63">
      <w:pPr>
        <w:pStyle w:val="BodyText"/>
        <w:spacing w:before="120" w:line="240" w:lineRule="auto"/>
        <w:jc w:val="both"/>
      </w:pPr>
      <w:r w:rsidRPr="00B13CF9">
        <w:t>Cursul de schimb care va fi utilizat pentru stabilirea acestei valori este cursul Inforeuro aferent lunii iulie 2016, respectiv 1 EURO = 4,5253 lei.</w:t>
      </w:r>
    </w:p>
    <w:p w14:paraId="78DC5848" w14:textId="77777777" w:rsidR="00841227" w:rsidRDefault="00841227" w:rsidP="00EA6EFE">
      <w:pPr>
        <w:pStyle w:val="BodyText"/>
        <w:spacing w:before="120" w:line="240" w:lineRule="auto"/>
        <w:jc w:val="both"/>
      </w:pPr>
      <w:r>
        <w:t>În cadrul acestui apel pot fi finanțate două tipuri de proiecte:</w:t>
      </w:r>
    </w:p>
    <w:p w14:paraId="3833ACC8" w14:textId="77777777" w:rsidR="00841227" w:rsidRPr="0044288F" w:rsidRDefault="00841227" w:rsidP="00035D79">
      <w:pPr>
        <w:pStyle w:val="BodyText"/>
        <w:numPr>
          <w:ilvl w:val="0"/>
          <w:numId w:val="54"/>
        </w:numPr>
        <w:spacing w:before="120" w:line="240" w:lineRule="auto"/>
        <w:jc w:val="both"/>
      </w:pPr>
      <w:r w:rsidRPr="0044288F">
        <w:rPr>
          <w:b/>
        </w:rPr>
        <w:t>Proiecte mari</w:t>
      </w:r>
      <w:r w:rsidRPr="0044288F">
        <w:t xml:space="preserve"> (care includ </w:t>
      </w:r>
      <w:r w:rsidR="008B2CED">
        <w:t xml:space="preserve">minimum </w:t>
      </w:r>
      <w:r w:rsidR="008B2CED" w:rsidRPr="00B30506">
        <w:rPr>
          <w:b/>
          <w:i/>
        </w:rPr>
        <w:t>10</w:t>
      </w:r>
      <w:r w:rsidRPr="00B30506">
        <w:rPr>
          <w:b/>
          <w:i/>
        </w:rPr>
        <w:t xml:space="preserve"> școli</w:t>
      </w:r>
      <w:r w:rsidR="008B2CED" w:rsidRPr="00B30506">
        <w:rPr>
          <w:b/>
          <w:i/>
        </w:rPr>
        <w:t xml:space="preserve"> țintă</w:t>
      </w:r>
      <w:r w:rsidRPr="0044288F">
        <w:t xml:space="preserve"> din mai multe județe</w:t>
      </w:r>
      <w:r w:rsidR="006A24E4">
        <w:t>, din ace</w:t>
      </w:r>
      <w:r w:rsidR="009D45A6">
        <w:t>e</w:t>
      </w:r>
      <w:r w:rsidR="006A24E4">
        <w:t>ași categorie de regiune de dezvoltare</w:t>
      </w:r>
      <w:r w:rsidRPr="0044288F">
        <w:t xml:space="preserve">) cu o valoare maximă de </w:t>
      </w:r>
      <w:r w:rsidR="00E11AFE">
        <w:rPr>
          <w:b/>
        </w:rPr>
        <w:t>1.</w:t>
      </w:r>
      <w:r w:rsidR="008B2CED">
        <w:rPr>
          <w:b/>
        </w:rPr>
        <w:t>5</w:t>
      </w:r>
      <w:r w:rsidRPr="0044288F">
        <w:rPr>
          <w:b/>
        </w:rPr>
        <w:t>00.000</w:t>
      </w:r>
      <w:r w:rsidR="0044288F" w:rsidRPr="00035D79">
        <w:t xml:space="preserve"> euro </w:t>
      </w:r>
    </w:p>
    <w:p w14:paraId="31783A6A" w14:textId="54EC64F8" w:rsidR="00841227" w:rsidRPr="0044288F" w:rsidRDefault="00841227" w:rsidP="00035D79">
      <w:pPr>
        <w:pStyle w:val="BodyText"/>
        <w:numPr>
          <w:ilvl w:val="0"/>
          <w:numId w:val="54"/>
        </w:numPr>
        <w:spacing w:before="120" w:line="240" w:lineRule="auto"/>
        <w:jc w:val="both"/>
      </w:pPr>
      <w:r w:rsidRPr="0044288F">
        <w:rPr>
          <w:b/>
        </w:rPr>
        <w:t>Proiecte mici</w:t>
      </w:r>
      <w:r w:rsidRPr="0044288F">
        <w:t xml:space="preserve"> (care includ </w:t>
      </w:r>
      <w:r w:rsidR="006A24E4" w:rsidRPr="00B30506">
        <w:t>minim</w:t>
      </w:r>
      <w:r w:rsidR="00BC603A" w:rsidRPr="00B30506">
        <w:t>um</w:t>
      </w:r>
      <w:r w:rsidR="006A24E4" w:rsidRPr="00B30506">
        <w:rPr>
          <w:b/>
          <w:i/>
        </w:rPr>
        <w:t xml:space="preserve"> 3 școli</w:t>
      </w:r>
      <w:r w:rsidR="008B2CED">
        <w:rPr>
          <w:b/>
          <w:i/>
        </w:rPr>
        <w:t xml:space="preserve"> țintă</w:t>
      </w:r>
      <w:r w:rsidRPr="0044288F">
        <w:t>, din același</w:t>
      </w:r>
      <w:r w:rsidR="008B2CED">
        <w:t xml:space="preserve"> categorie de regiune</w:t>
      </w:r>
      <w:r w:rsidRPr="0044288F">
        <w:t xml:space="preserve">) cu o valoare maximă de </w:t>
      </w:r>
      <w:r w:rsidR="007C1085">
        <w:rPr>
          <w:b/>
        </w:rPr>
        <w:t>450</w:t>
      </w:r>
      <w:r w:rsidR="008B2CED">
        <w:rPr>
          <w:b/>
        </w:rPr>
        <w:t>.000</w:t>
      </w:r>
      <w:r w:rsidRPr="0044288F">
        <w:t xml:space="preserve"> euro.</w:t>
      </w:r>
    </w:p>
    <w:p w14:paraId="3FEC438B" w14:textId="5FBECC85" w:rsidR="00A37DA8" w:rsidRDefault="00841227" w:rsidP="00035D79">
      <w:pPr>
        <w:tabs>
          <w:tab w:val="left" w:pos="1440"/>
        </w:tabs>
        <w:spacing w:after="0" w:line="240" w:lineRule="auto"/>
        <w:jc w:val="both"/>
        <w:rPr>
          <w:b/>
        </w:rPr>
      </w:pPr>
      <w:r>
        <w:t xml:space="preserve">Valoarea proiectelor se calculează pornind de la costurile standard (Anexa </w:t>
      </w:r>
      <w:r w:rsidR="00B46B40">
        <w:t xml:space="preserve">7 </w:t>
      </w:r>
      <w:r>
        <w:t xml:space="preserve">– în curs de elaborare) stabilite pentru diferite tipuri </w:t>
      </w:r>
      <w:r w:rsidR="002239D8">
        <w:t>de activități.</w:t>
      </w:r>
    </w:p>
    <w:p w14:paraId="70C312DF" w14:textId="05A6EE2B" w:rsidR="00FB5006" w:rsidRPr="00B30506" w:rsidRDefault="00FB5006" w:rsidP="00035D79">
      <w:pPr>
        <w:tabs>
          <w:tab w:val="left" w:pos="1440"/>
        </w:tabs>
        <w:spacing w:after="0" w:line="240" w:lineRule="auto"/>
        <w:jc w:val="both"/>
        <w:rPr>
          <w:b/>
        </w:rPr>
      </w:pPr>
    </w:p>
    <w:p w14:paraId="06B7E6C2" w14:textId="77777777" w:rsidR="00841227" w:rsidRPr="00B13CF9" w:rsidRDefault="00841227" w:rsidP="00035D79">
      <w:pPr>
        <w:tabs>
          <w:tab w:val="left" w:pos="1440"/>
        </w:tabs>
        <w:spacing w:after="0" w:line="240" w:lineRule="auto"/>
        <w:jc w:val="both"/>
      </w:pPr>
      <w:r w:rsidRPr="00B13CF9">
        <w:rPr>
          <w:b/>
        </w:rPr>
        <w:t>1.</w:t>
      </w:r>
      <w:r>
        <w:rPr>
          <w:b/>
        </w:rPr>
        <w:t>9</w:t>
      </w:r>
      <w:r w:rsidRPr="00B13CF9">
        <w:rPr>
          <w:b/>
        </w:rPr>
        <w:t xml:space="preserve">.2  </w:t>
      </w:r>
      <w:bookmarkStart w:id="12" w:name="_Toc448926431"/>
      <w:r w:rsidRPr="00B13CF9">
        <w:rPr>
          <w:b/>
        </w:rPr>
        <w:t>Cofinanțarea națională (cofinanțarea publică și cofinanțarea proprie)</w:t>
      </w:r>
      <w:bookmarkEnd w:id="12"/>
    </w:p>
    <w:p w14:paraId="581C49C3" w14:textId="77777777" w:rsidR="00841227" w:rsidRDefault="00841227" w:rsidP="00035D79">
      <w:pPr>
        <w:tabs>
          <w:tab w:val="left" w:pos="1440"/>
        </w:tabs>
        <w:spacing w:after="0" w:line="240" w:lineRule="auto"/>
        <w:jc w:val="both"/>
        <w:rPr>
          <w:b/>
        </w:rPr>
      </w:pPr>
    </w:p>
    <w:p w14:paraId="50469AE6" w14:textId="77777777" w:rsidR="00841227" w:rsidRPr="00B13CF9" w:rsidRDefault="00841227" w:rsidP="00035D79">
      <w:pPr>
        <w:tabs>
          <w:tab w:val="left" w:pos="1440"/>
        </w:tabs>
        <w:spacing w:after="0" w:line="240" w:lineRule="auto"/>
        <w:jc w:val="both"/>
      </w:pPr>
      <w:r w:rsidRPr="00B13CF9">
        <w:rPr>
          <w:b/>
        </w:rPr>
        <w:t>Contribuția eligibilă minimă a solicitantului</w:t>
      </w:r>
      <w:r w:rsidRPr="00B13CF9">
        <w:t xml:space="preserve"> reprezintă procentul din valoarea totală eligibilă a proiectului propus, care va fi suportat de solicitant</w:t>
      </w:r>
      <w:r>
        <w:t>, conform</w:t>
      </w:r>
      <w:r w:rsidRPr="00B13CF9">
        <w:rPr>
          <w:rFonts w:eastAsia="Calibri" w:cs="Times New Roman"/>
        </w:rPr>
        <w:t xml:space="preserve"> cerințel</w:t>
      </w:r>
      <w:r>
        <w:rPr>
          <w:rFonts w:eastAsia="Calibri" w:cs="Times New Roman"/>
        </w:rPr>
        <w:t>or</w:t>
      </w:r>
      <w:r w:rsidRPr="00B13CF9">
        <w:rPr>
          <w:rFonts w:eastAsia="Calibri" w:cs="Times New Roman"/>
        </w:rPr>
        <w:t xml:space="preserve"> prevăzute în</w:t>
      </w:r>
      <w:r w:rsidRPr="00B13CF9">
        <w:t xml:space="preserve"> documentul </w:t>
      </w:r>
      <w:r w:rsidRPr="00B13CF9">
        <w:rPr>
          <w:i/>
          <w:iCs/>
        </w:rPr>
        <w:t>Orientări privind accesarea finanțărilor în cadrul Programului Operațional Capital Uman 2014-2020</w:t>
      </w:r>
      <w:r w:rsidR="00180781">
        <w:rPr>
          <w:i/>
          <w:iCs/>
        </w:rPr>
        <w:t xml:space="preserve">, </w:t>
      </w:r>
      <w:r w:rsidR="00180781" w:rsidRPr="00B30506">
        <w:rPr>
          <w:b/>
          <w:i/>
          <w:iCs/>
          <w:u w:val="single"/>
        </w:rPr>
        <w:t>pagina 36</w:t>
      </w:r>
      <w:r w:rsidRPr="00B13CF9">
        <w:rPr>
          <w:i/>
          <w:iCs/>
        </w:rPr>
        <w:t xml:space="preserve"> (</w:t>
      </w:r>
      <w:hyperlink r:id="rId11" w:history="1">
        <w:r w:rsidRPr="00B13CF9">
          <w:rPr>
            <w:rStyle w:val="Hyperlink"/>
            <w:iCs/>
          </w:rPr>
          <w:t>http://www.fonduri-ue.ro/images/files/programe/CU/POCU 2014/20.04/ORIENTARI.GENERALE.POCU.pdf</w:t>
        </w:r>
      </w:hyperlink>
      <w:r>
        <w:rPr>
          <w:iCs/>
        </w:rPr>
        <w:t>)</w:t>
      </w:r>
    </w:p>
    <w:p w14:paraId="3FB15A52" w14:textId="77777777" w:rsidR="00841227" w:rsidRPr="00B13CF9" w:rsidRDefault="00841227" w:rsidP="00035D79">
      <w:pPr>
        <w:spacing w:before="120" w:after="120" w:line="240" w:lineRule="auto"/>
        <w:jc w:val="both"/>
        <w:rPr>
          <w:rFonts w:cs="Times New Roman"/>
          <w:b/>
        </w:rPr>
      </w:pPr>
      <w:r w:rsidRPr="00B13CF9">
        <w:rPr>
          <w:rFonts w:eastAsia="Calibri" w:cs="Times New Roman"/>
        </w:rPr>
        <w:t xml:space="preserve">Pe parcursul implementării proiectului, cheltuielile necesare derulării proiectului angajate de </w:t>
      </w:r>
      <w:r>
        <w:rPr>
          <w:rFonts w:eastAsia="Calibri" w:cs="Times New Roman"/>
        </w:rPr>
        <w:t>Solicitant</w:t>
      </w:r>
      <w:r w:rsidRPr="00B13CF9">
        <w:rPr>
          <w:rFonts w:eastAsia="Calibri" w:cs="Times New Roman"/>
        </w:rPr>
        <w:t xml:space="preserve"> dar care nu fac parte din cheltuielile declarate eligibile în cadrul acestui apel, vor fi suportate de către acesta.</w:t>
      </w:r>
    </w:p>
    <w:p w14:paraId="48499AB8" w14:textId="77777777" w:rsidR="001355A4" w:rsidRPr="00035D79" w:rsidRDefault="00C12BF9" w:rsidP="00035D79">
      <w:pPr>
        <w:pStyle w:val="ListParagraph"/>
        <w:numPr>
          <w:ilvl w:val="1"/>
          <w:numId w:val="57"/>
        </w:numPr>
        <w:tabs>
          <w:tab w:val="left" w:pos="567"/>
        </w:tabs>
        <w:spacing w:after="0" w:line="240" w:lineRule="auto"/>
        <w:jc w:val="both"/>
        <w:rPr>
          <w:rFonts w:ascii="Calibri" w:eastAsia="Calibri" w:hAnsi="Calibri" w:cs="Times New Roman"/>
          <w:b/>
          <w:color w:val="31849B" w:themeColor="accent5" w:themeShade="BF"/>
          <w:sz w:val="24"/>
          <w:szCs w:val="24"/>
        </w:rPr>
      </w:pPr>
      <w:r w:rsidRPr="00035D79">
        <w:rPr>
          <w:rFonts w:ascii="Calibri" w:eastAsia="Calibri" w:hAnsi="Calibri" w:cs="Times New Roman"/>
          <w:b/>
          <w:color w:val="31849B" w:themeColor="accent5" w:themeShade="BF"/>
          <w:sz w:val="24"/>
          <w:szCs w:val="24"/>
        </w:rPr>
        <w:t>Regiune</w:t>
      </w:r>
      <w:r w:rsidR="004B3233" w:rsidRPr="00035D79">
        <w:rPr>
          <w:rFonts w:ascii="Calibri" w:eastAsia="Calibri" w:hAnsi="Calibri" w:cs="Times New Roman"/>
          <w:b/>
          <w:color w:val="31849B" w:themeColor="accent5" w:themeShade="BF"/>
          <w:sz w:val="24"/>
          <w:szCs w:val="24"/>
        </w:rPr>
        <w:t>a</w:t>
      </w:r>
      <w:r w:rsidR="0000731E" w:rsidRPr="00035D79">
        <w:rPr>
          <w:rFonts w:ascii="Calibri" w:eastAsia="Calibri" w:hAnsi="Calibri" w:cs="Times New Roman"/>
          <w:b/>
          <w:color w:val="31849B" w:themeColor="accent5" w:themeShade="BF"/>
          <w:sz w:val="24"/>
          <w:szCs w:val="24"/>
        </w:rPr>
        <w:t>/ regiuni</w:t>
      </w:r>
      <w:r w:rsidR="004B3233" w:rsidRPr="00035D79">
        <w:rPr>
          <w:rFonts w:ascii="Calibri" w:eastAsia="Calibri" w:hAnsi="Calibri" w:cs="Times New Roman"/>
          <w:b/>
          <w:color w:val="31849B" w:themeColor="accent5" w:themeShade="BF"/>
          <w:sz w:val="24"/>
          <w:szCs w:val="24"/>
        </w:rPr>
        <w:t>le de dezvoltare vizate de apel</w:t>
      </w:r>
    </w:p>
    <w:p w14:paraId="4AC1529E" w14:textId="77777777" w:rsidR="000F3408" w:rsidRPr="003413AF" w:rsidRDefault="000F3408" w:rsidP="00F75C63">
      <w:pPr>
        <w:tabs>
          <w:tab w:val="left" w:pos="3240"/>
        </w:tabs>
        <w:spacing w:after="0" w:line="240" w:lineRule="auto"/>
        <w:jc w:val="both"/>
        <w:rPr>
          <w:rFonts w:ascii="Calibri" w:eastAsia="Calibri" w:hAnsi="Calibri" w:cs="Times New Roman"/>
          <w:b/>
        </w:rPr>
      </w:pPr>
    </w:p>
    <w:p w14:paraId="758B6611" w14:textId="77777777" w:rsidR="00B45169" w:rsidRPr="00B13CF9" w:rsidRDefault="00B45169" w:rsidP="00EA6EFE">
      <w:pPr>
        <w:tabs>
          <w:tab w:val="left" w:pos="3240"/>
        </w:tabs>
        <w:spacing w:after="0" w:line="240" w:lineRule="auto"/>
        <w:rPr>
          <w:rFonts w:eastAsia="Calibri" w:cs="Times New Roman"/>
        </w:rPr>
      </w:pPr>
      <w:r w:rsidRPr="00B13CF9">
        <w:rPr>
          <w:rFonts w:eastAsia="Calibri" w:cs="Times New Roman"/>
        </w:rPr>
        <w:t>Intervenții</w:t>
      </w:r>
      <w:r>
        <w:rPr>
          <w:rFonts w:eastAsia="Calibri" w:cs="Times New Roman"/>
        </w:rPr>
        <w:t>le</w:t>
      </w:r>
      <w:r w:rsidRPr="00B13CF9">
        <w:rPr>
          <w:rFonts w:eastAsia="Calibri" w:cs="Times New Roman"/>
        </w:rPr>
        <w:t xml:space="preserve"> eligibile în cadrul acestui apel se adresează cel</w:t>
      </w:r>
      <w:r>
        <w:rPr>
          <w:rFonts w:eastAsia="Calibri" w:cs="Times New Roman"/>
        </w:rPr>
        <w:t>or</w:t>
      </w:r>
      <w:r w:rsidRPr="00B13CF9">
        <w:rPr>
          <w:rFonts w:eastAsia="Calibri" w:cs="Times New Roman"/>
        </w:rPr>
        <w:t xml:space="preserve"> </w:t>
      </w:r>
      <w:r w:rsidRPr="00B13CF9">
        <w:rPr>
          <w:rFonts w:eastAsia="Calibri" w:cs="Times New Roman"/>
          <w:b/>
        </w:rPr>
        <w:t>dou</w:t>
      </w:r>
      <w:r>
        <w:rPr>
          <w:rFonts w:eastAsia="Calibri" w:cs="Times New Roman"/>
          <w:b/>
        </w:rPr>
        <w:t>ă</w:t>
      </w:r>
      <w:r w:rsidRPr="00B13CF9">
        <w:rPr>
          <w:rFonts w:eastAsia="Calibri" w:cs="Times New Roman"/>
          <w:b/>
        </w:rPr>
        <w:t xml:space="preserve"> categorii de regiuni</w:t>
      </w:r>
      <w:r w:rsidRPr="00B13CF9">
        <w:rPr>
          <w:rFonts w:eastAsia="Calibri" w:cs="Times New Roman"/>
        </w:rPr>
        <w:t>, respectiv:</w:t>
      </w:r>
    </w:p>
    <w:p w14:paraId="7FD77EE0" w14:textId="77777777" w:rsidR="00B45169" w:rsidRPr="00B13CF9" w:rsidRDefault="00B45169" w:rsidP="00035D79">
      <w:pPr>
        <w:pStyle w:val="ListParagraph"/>
        <w:numPr>
          <w:ilvl w:val="0"/>
          <w:numId w:val="52"/>
        </w:numPr>
        <w:tabs>
          <w:tab w:val="left" w:pos="3240"/>
        </w:tabs>
        <w:spacing w:after="0" w:line="240" w:lineRule="auto"/>
        <w:ind w:left="426" w:hanging="284"/>
        <w:contextualSpacing w:val="0"/>
        <w:jc w:val="both"/>
        <w:rPr>
          <w:rFonts w:eastAsia="Calibri" w:cs="Times New Roman"/>
        </w:rPr>
      </w:pPr>
      <w:r w:rsidRPr="00B13CF9">
        <w:rPr>
          <w:b/>
        </w:rPr>
        <w:t>regiunile mai puțin dezvoltate</w:t>
      </w:r>
      <w:r w:rsidRPr="00B13CF9">
        <w:t xml:space="preserve">: </w:t>
      </w:r>
      <w:r w:rsidRPr="00B13CF9">
        <w:rPr>
          <w:i/>
        </w:rPr>
        <w:t>Nord-Est, Nord-Vest, Vest, Sud-Vest Oltenia, Centru, Sud-Est și Sud-Muntenia</w:t>
      </w:r>
    </w:p>
    <w:p w14:paraId="092B5C60" w14:textId="77777777" w:rsidR="00B45169" w:rsidRPr="00B13CF9" w:rsidRDefault="00B45169" w:rsidP="00035D79">
      <w:pPr>
        <w:pStyle w:val="ListParagraph"/>
        <w:numPr>
          <w:ilvl w:val="0"/>
          <w:numId w:val="52"/>
        </w:numPr>
        <w:tabs>
          <w:tab w:val="left" w:pos="3240"/>
        </w:tabs>
        <w:spacing w:after="0" w:line="240" w:lineRule="auto"/>
        <w:ind w:left="426" w:hanging="284"/>
        <w:contextualSpacing w:val="0"/>
        <w:jc w:val="both"/>
        <w:rPr>
          <w:rFonts w:eastAsia="Calibri" w:cs="Times New Roman"/>
        </w:rPr>
      </w:pPr>
      <w:r w:rsidRPr="00B13CF9">
        <w:rPr>
          <w:rFonts w:eastAsia="Calibri" w:cs="Times New Roman"/>
          <w:b/>
        </w:rPr>
        <w:t>regiunea mai dezvoltată</w:t>
      </w:r>
      <w:r w:rsidRPr="00B13CF9">
        <w:rPr>
          <w:rFonts w:eastAsia="Calibri" w:cs="Times New Roman"/>
        </w:rPr>
        <w:t xml:space="preserve">: </w:t>
      </w:r>
      <w:r w:rsidRPr="00B13CF9">
        <w:rPr>
          <w:rFonts w:eastAsia="Calibri" w:cs="Times New Roman"/>
          <w:i/>
        </w:rPr>
        <w:t>București-Ilfov</w:t>
      </w:r>
      <w:r w:rsidRPr="00B13CF9">
        <w:rPr>
          <w:rFonts w:eastAsia="Calibri" w:cs="Times New Roman"/>
        </w:rPr>
        <w:t>.</w:t>
      </w:r>
    </w:p>
    <w:p w14:paraId="5F83923C" w14:textId="77777777" w:rsidR="00B45169" w:rsidRDefault="00B45169" w:rsidP="00035D79">
      <w:pPr>
        <w:tabs>
          <w:tab w:val="left" w:pos="3240"/>
        </w:tabs>
        <w:spacing w:after="0" w:line="240" w:lineRule="auto"/>
        <w:jc w:val="both"/>
        <w:rPr>
          <w:rFonts w:eastAsia="Calibri" w:cs="Times New Roman"/>
        </w:rPr>
      </w:pPr>
    </w:p>
    <w:p w14:paraId="558DECF3" w14:textId="77777777" w:rsidR="00180781" w:rsidRPr="00B30506" w:rsidRDefault="00180781" w:rsidP="00B30506">
      <w:pPr>
        <w:pStyle w:val="ListParagraph"/>
        <w:pBdr>
          <w:top w:val="single" w:sz="4" w:space="1" w:color="auto"/>
          <w:left w:val="single" w:sz="4" w:space="4" w:color="auto"/>
          <w:bottom w:val="single" w:sz="4" w:space="1" w:color="auto"/>
          <w:right w:val="single" w:sz="4" w:space="4" w:color="auto"/>
        </w:pBdr>
        <w:shd w:val="clear" w:color="auto" w:fill="92CDDC" w:themeFill="accent5" w:themeFillTint="99"/>
        <w:spacing w:after="0" w:line="240" w:lineRule="auto"/>
        <w:ind w:left="90"/>
        <w:jc w:val="both"/>
        <w:rPr>
          <w:rFonts w:eastAsia="Calibri" w:cs="Times New Roman"/>
          <w:color w:val="000000" w:themeColor="text1"/>
        </w:rPr>
      </w:pPr>
      <w:r w:rsidRPr="0028099F">
        <w:rPr>
          <w:rFonts w:eastAsia="Calibri" w:cs="Times New Roman"/>
          <w:b/>
          <w:color w:val="000000" w:themeColor="text1"/>
        </w:rPr>
        <w:t xml:space="preserve">ATENȚIE! </w:t>
      </w:r>
      <w:r>
        <w:rPr>
          <w:rFonts w:eastAsia="Calibri" w:cs="Times New Roman"/>
          <w:b/>
          <w:color w:val="000000" w:themeColor="text1"/>
        </w:rPr>
        <w:t xml:space="preserve"> </w:t>
      </w:r>
      <w:r w:rsidRPr="00B30506">
        <w:rPr>
          <w:rFonts w:eastAsia="Calibri" w:cs="Times New Roman"/>
          <w:color w:val="000000" w:themeColor="text1"/>
        </w:rPr>
        <w:t xml:space="preserve">În contextul acestui apel sunt declarate eligibile proiectele în care sunt prevăzute intervenții pentru O SINGURĂ CATEGORIE DE REGIUNE, respectiv intervențiile destinate regiunii mai puțin dezvoltate NU pot fi combinate cu intervențiile adresate regiunii mai dezvoltate, și invers. </w:t>
      </w:r>
    </w:p>
    <w:p w14:paraId="40C8085C" w14:textId="77777777" w:rsidR="00180781" w:rsidRPr="00B13CF9" w:rsidRDefault="00180781" w:rsidP="00035D79">
      <w:pPr>
        <w:tabs>
          <w:tab w:val="left" w:pos="3240"/>
        </w:tabs>
        <w:spacing w:after="0" w:line="240" w:lineRule="auto"/>
        <w:jc w:val="both"/>
        <w:rPr>
          <w:rFonts w:eastAsia="Calibri" w:cs="Times New Roman"/>
        </w:rPr>
      </w:pPr>
    </w:p>
    <w:p w14:paraId="54F58258" w14:textId="77777777" w:rsidR="00B45169" w:rsidRPr="00B13CF9" w:rsidRDefault="00B45169" w:rsidP="003159C6">
      <w:pPr>
        <w:pBdr>
          <w:top w:val="single" w:sz="4" w:space="1" w:color="auto"/>
          <w:left w:val="single" w:sz="4" w:space="4" w:color="auto"/>
          <w:bottom w:val="single" w:sz="4" w:space="1" w:color="auto"/>
          <w:right w:val="single" w:sz="4" w:space="4" w:color="auto"/>
        </w:pBdr>
        <w:shd w:val="clear" w:color="auto" w:fill="92CDDC" w:themeFill="accent5" w:themeFillTint="99"/>
        <w:tabs>
          <w:tab w:val="left" w:pos="3240"/>
        </w:tabs>
        <w:spacing w:after="0" w:line="240" w:lineRule="auto"/>
        <w:ind w:left="90"/>
        <w:jc w:val="both"/>
        <w:rPr>
          <w:rFonts w:eastAsia="Calibri" w:cs="Times New Roman"/>
        </w:rPr>
      </w:pPr>
      <w:r w:rsidRPr="00B13CF9">
        <w:rPr>
          <w:rFonts w:eastAsia="Calibri" w:cs="Times New Roman"/>
          <w:b/>
          <w:u w:val="single"/>
        </w:rPr>
        <w:t>ATENȚIE</w:t>
      </w:r>
      <w:r w:rsidRPr="00B13CF9">
        <w:rPr>
          <w:rFonts w:eastAsia="Calibri" w:cs="Times New Roman"/>
        </w:rPr>
        <w:t xml:space="preserve"> În dezvoltarea cererii de finanțare </w:t>
      </w:r>
      <w:r>
        <w:rPr>
          <w:rFonts w:eastAsia="Calibri" w:cs="Times New Roman"/>
        </w:rPr>
        <w:t>Solicitant</w:t>
      </w:r>
      <w:r w:rsidRPr="00B13CF9">
        <w:rPr>
          <w:rFonts w:eastAsia="Calibri" w:cs="Times New Roman"/>
        </w:rPr>
        <w:t xml:space="preserve">ul are obligația de a ține cont de cerințele specifice </w:t>
      </w:r>
      <w:r w:rsidRPr="009E272A">
        <w:rPr>
          <w:rFonts w:eastAsia="Calibri" w:cs="Times New Roman"/>
        </w:rPr>
        <w:t>stabilite pe fiecare categorie de regiune (</w:t>
      </w:r>
      <w:r>
        <w:rPr>
          <w:rFonts w:eastAsia="Calibri" w:cs="Times New Roman"/>
        </w:rPr>
        <w:t xml:space="preserve">mai puțin dezvoltată, mai dezvoltată) </w:t>
      </w:r>
      <w:r w:rsidRPr="00B13CF9">
        <w:rPr>
          <w:rFonts w:eastAsia="Calibri" w:cs="Times New Roman"/>
        </w:rPr>
        <w:t>pentru: valoarea minimă a grupul țintă din proiect, valoarea maximă a proiectului, inclusiv cofinanțarea publică și cofinanțarea proprie.</w:t>
      </w:r>
    </w:p>
    <w:p w14:paraId="69964A66" w14:textId="77777777" w:rsidR="001355A4" w:rsidRPr="003413AF" w:rsidRDefault="001355A4" w:rsidP="00035D79">
      <w:pPr>
        <w:pStyle w:val="ListParagraph"/>
        <w:tabs>
          <w:tab w:val="left" w:pos="3240"/>
        </w:tabs>
        <w:spacing w:after="0" w:line="240" w:lineRule="auto"/>
        <w:ind w:left="792"/>
        <w:rPr>
          <w:rFonts w:ascii="Calibri" w:eastAsia="Calibri" w:hAnsi="Calibri" w:cs="Times New Roman"/>
          <w:b/>
        </w:rPr>
      </w:pPr>
    </w:p>
    <w:p w14:paraId="45B1227E" w14:textId="77777777" w:rsidR="00FE1342" w:rsidRPr="003413AF" w:rsidRDefault="00FE1342" w:rsidP="00035D79">
      <w:pPr>
        <w:pStyle w:val="ListParagraph"/>
        <w:tabs>
          <w:tab w:val="left" w:pos="3240"/>
        </w:tabs>
        <w:spacing w:after="0" w:line="240" w:lineRule="auto"/>
        <w:ind w:left="0"/>
        <w:jc w:val="both"/>
        <w:rPr>
          <w:rFonts w:ascii="Calibri" w:eastAsia="Calibri" w:hAnsi="Calibri" w:cs="Times New Roman"/>
        </w:rPr>
      </w:pPr>
    </w:p>
    <w:p w14:paraId="378503C8" w14:textId="77777777" w:rsidR="005C588D" w:rsidRPr="003413AF" w:rsidRDefault="007646DF" w:rsidP="00035D79">
      <w:pPr>
        <w:shd w:val="clear" w:color="auto" w:fill="D9D9D9" w:themeFill="background1" w:themeFillShade="D9"/>
        <w:spacing w:after="0" w:line="240" w:lineRule="auto"/>
        <w:jc w:val="both"/>
        <w:rPr>
          <w:rFonts w:ascii="Calibri" w:eastAsia="Calibri" w:hAnsi="Calibri" w:cs="Times New Roman"/>
          <w:b/>
        </w:rPr>
      </w:pPr>
      <w:r w:rsidRPr="003413AF">
        <w:rPr>
          <w:rFonts w:ascii="Calibri" w:eastAsia="Calibri" w:hAnsi="Calibri" w:cs="Times New Roman"/>
          <w:b/>
        </w:rPr>
        <w:t>CAPITOLUL 2</w:t>
      </w:r>
      <w:r w:rsidR="005C588D" w:rsidRPr="003413AF">
        <w:rPr>
          <w:rFonts w:ascii="Calibri" w:eastAsia="Calibri" w:hAnsi="Calibri" w:cs="Times New Roman"/>
          <w:b/>
        </w:rPr>
        <w:t>. Reguli pentru acordarea finanțării</w:t>
      </w:r>
    </w:p>
    <w:p w14:paraId="04EED87E" w14:textId="77777777" w:rsidR="00FB1C67" w:rsidRPr="003413AF" w:rsidRDefault="00FB1C67" w:rsidP="00035D79">
      <w:pPr>
        <w:tabs>
          <w:tab w:val="left" w:pos="3240"/>
        </w:tabs>
        <w:spacing w:after="0" w:line="240" w:lineRule="auto"/>
        <w:jc w:val="center"/>
        <w:rPr>
          <w:rFonts w:ascii="Calibri" w:eastAsia="Calibri" w:hAnsi="Calibri" w:cs="Times New Roman"/>
          <w:b/>
        </w:rPr>
      </w:pPr>
    </w:p>
    <w:p w14:paraId="59F3FC2A" w14:textId="77777777" w:rsidR="00FE1342" w:rsidRPr="00035D79" w:rsidRDefault="007646DF" w:rsidP="00035D79">
      <w:pPr>
        <w:tabs>
          <w:tab w:val="left" w:pos="3240"/>
        </w:tabs>
        <w:spacing w:after="0" w:line="240" w:lineRule="auto"/>
        <w:outlineLvl w:val="0"/>
        <w:rPr>
          <w:rFonts w:eastAsia="Calibri" w:cs="Times New Roman"/>
          <w:b/>
          <w:color w:val="31849B" w:themeColor="accent5" w:themeShade="BF"/>
          <w:sz w:val="24"/>
          <w:szCs w:val="24"/>
        </w:rPr>
      </w:pPr>
      <w:r w:rsidRPr="00035D79">
        <w:rPr>
          <w:rFonts w:eastAsia="Calibri" w:cs="Times New Roman"/>
          <w:b/>
          <w:color w:val="31849B" w:themeColor="accent5" w:themeShade="BF"/>
          <w:sz w:val="24"/>
          <w:szCs w:val="24"/>
        </w:rPr>
        <w:t xml:space="preserve">2.1 </w:t>
      </w:r>
      <w:r w:rsidR="005C588D" w:rsidRPr="00035D79">
        <w:rPr>
          <w:rFonts w:eastAsia="Calibri" w:cs="Times New Roman"/>
          <w:b/>
          <w:color w:val="31849B" w:themeColor="accent5" w:themeShade="BF"/>
          <w:sz w:val="24"/>
          <w:szCs w:val="24"/>
        </w:rPr>
        <w:t>Eligibilitatea solicitantului</w:t>
      </w:r>
      <w:r w:rsidR="00FE1342" w:rsidRPr="00035D79">
        <w:rPr>
          <w:rFonts w:eastAsia="Calibri" w:cs="Times New Roman"/>
          <w:b/>
          <w:color w:val="31849B" w:themeColor="accent5" w:themeShade="BF"/>
          <w:sz w:val="24"/>
          <w:szCs w:val="24"/>
        </w:rPr>
        <w:t xml:space="preserve"> și a </w:t>
      </w:r>
      <w:r w:rsidR="005C588D" w:rsidRPr="00035D79">
        <w:rPr>
          <w:rFonts w:eastAsia="Calibri" w:cs="Times New Roman"/>
          <w:b/>
          <w:color w:val="31849B" w:themeColor="accent5" w:themeShade="BF"/>
          <w:sz w:val="24"/>
          <w:szCs w:val="24"/>
        </w:rPr>
        <w:t>partenerilor</w:t>
      </w:r>
      <w:r w:rsidR="00FE1342" w:rsidRPr="00035D79">
        <w:rPr>
          <w:rFonts w:eastAsia="Calibri" w:cs="Times New Roman"/>
          <w:b/>
          <w:color w:val="31849B" w:themeColor="accent5" w:themeShade="BF"/>
          <w:sz w:val="24"/>
          <w:szCs w:val="24"/>
        </w:rPr>
        <w:t xml:space="preserve"> </w:t>
      </w:r>
    </w:p>
    <w:p w14:paraId="001DBF6A" w14:textId="77777777" w:rsidR="00B46B40" w:rsidRPr="00B46B40" w:rsidRDefault="00B46B40" w:rsidP="00F75C63">
      <w:pPr>
        <w:tabs>
          <w:tab w:val="left" w:pos="1440"/>
        </w:tabs>
        <w:spacing w:before="120" w:after="0" w:line="240" w:lineRule="auto"/>
        <w:jc w:val="both"/>
        <w:rPr>
          <w:rFonts w:eastAsia="Calibri" w:cs="Times New Roman"/>
          <w:b/>
        </w:rPr>
      </w:pPr>
      <w:r w:rsidRPr="00B46B40">
        <w:rPr>
          <w:rFonts w:eastAsia="Calibri" w:cs="Times New Roman"/>
          <w:b/>
        </w:rPr>
        <w:t>Cerințe generale:</w:t>
      </w:r>
    </w:p>
    <w:p w14:paraId="1044E50E" w14:textId="77777777" w:rsidR="00B46B40" w:rsidRDefault="00267734" w:rsidP="00F75C63">
      <w:pPr>
        <w:tabs>
          <w:tab w:val="left" w:pos="1440"/>
        </w:tabs>
        <w:spacing w:before="120" w:after="0" w:line="240" w:lineRule="auto"/>
        <w:jc w:val="both"/>
        <w:rPr>
          <w:rFonts w:eastAsia="Calibri" w:cs="Times New Roman"/>
          <w:b/>
          <w:i/>
          <w:u w:val="single"/>
        </w:rPr>
      </w:pPr>
      <w:r w:rsidRPr="00B13CF9">
        <w:rPr>
          <w:rFonts w:eastAsia="Calibri" w:cs="Times New Roman"/>
        </w:rPr>
        <w:t>Sunt considerați eligibili solicitantul și partenerul care îndeplinesc cerințele prevăzute în</w:t>
      </w:r>
      <w:r w:rsidRPr="00B13CF9">
        <w:t xml:space="preserve"> documentul </w:t>
      </w:r>
      <w:r w:rsidRPr="00B13CF9">
        <w:rPr>
          <w:i/>
          <w:iCs/>
        </w:rPr>
        <w:t>Orientări privind accesarea finanțărilor în cadrul Programului Operațional Capital Uman 2014-2020 (</w:t>
      </w:r>
      <w:hyperlink r:id="rId12" w:history="1">
        <w:r w:rsidRPr="00B13CF9">
          <w:rPr>
            <w:rStyle w:val="Hyperlink"/>
            <w:iCs/>
          </w:rPr>
          <w:t>http://www.fonduri-ue.ro/images/files/programe/CU/POCU 2014/20.04/ORIENTARI.GENERALE.POCU.pdf</w:t>
        </w:r>
      </w:hyperlink>
      <w:r w:rsidRPr="00B13CF9">
        <w:rPr>
          <w:iCs/>
        </w:rPr>
        <w:t xml:space="preserve"> </w:t>
      </w:r>
      <w:r w:rsidRPr="00B13CF9">
        <w:t>CAPITOLUL 4. ”Reguli generale de eligibilitate”, respectiv subpunctele 4.1.1 (</w:t>
      </w:r>
      <w:r w:rsidRPr="00B13CF9">
        <w:rPr>
          <w:i/>
        </w:rPr>
        <w:t>pentru solicitanți</w:t>
      </w:r>
      <w:r w:rsidRPr="00B13CF9">
        <w:t>)  și 4.1.2 (</w:t>
      </w:r>
      <w:r w:rsidRPr="00B13CF9">
        <w:rPr>
          <w:i/>
        </w:rPr>
        <w:t>pentru parteneri</w:t>
      </w:r>
      <w:r w:rsidRPr="00180781">
        <w:t>)</w:t>
      </w:r>
      <w:r w:rsidR="00180781" w:rsidRPr="00B30506">
        <w:rPr>
          <w:rFonts w:eastAsia="Calibri" w:cs="Times New Roman"/>
        </w:rPr>
        <w:t xml:space="preserve">, </w:t>
      </w:r>
      <w:r w:rsidR="00180781" w:rsidRPr="00B30506">
        <w:rPr>
          <w:rFonts w:eastAsia="Calibri" w:cs="Times New Roman"/>
          <w:b/>
          <w:i/>
          <w:u w:val="single"/>
        </w:rPr>
        <w:t>pagina 27</w:t>
      </w:r>
      <w:r w:rsidR="00B46B40">
        <w:rPr>
          <w:rFonts w:eastAsia="Calibri" w:cs="Times New Roman"/>
          <w:b/>
          <w:i/>
          <w:u w:val="single"/>
        </w:rPr>
        <w:t>.</w:t>
      </w:r>
    </w:p>
    <w:p w14:paraId="3E140F9F" w14:textId="77777777" w:rsidR="00B46B40" w:rsidRPr="00B46B40" w:rsidRDefault="00B46B40" w:rsidP="00F75C63">
      <w:pPr>
        <w:tabs>
          <w:tab w:val="left" w:pos="1440"/>
        </w:tabs>
        <w:spacing w:before="120" w:after="0" w:line="240" w:lineRule="auto"/>
        <w:jc w:val="both"/>
        <w:rPr>
          <w:rFonts w:eastAsia="Calibri" w:cs="Times New Roman"/>
          <w:b/>
          <w:u w:val="single"/>
        </w:rPr>
      </w:pPr>
      <w:r w:rsidRPr="00B46B40">
        <w:rPr>
          <w:rFonts w:eastAsia="Calibri" w:cs="Times New Roman"/>
          <w:b/>
          <w:u w:val="single"/>
        </w:rPr>
        <w:t>Cerințe specifice:</w:t>
      </w:r>
    </w:p>
    <w:p w14:paraId="22A81E30" w14:textId="56DC19D5" w:rsidR="00B46B40" w:rsidRPr="00CC6626" w:rsidRDefault="00B46B40" w:rsidP="00F75C63">
      <w:pPr>
        <w:tabs>
          <w:tab w:val="left" w:pos="1440"/>
        </w:tabs>
        <w:spacing w:before="120" w:after="0" w:line="240" w:lineRule="auto"/>
        <w:jc w:val="both"/>
        <w:rPr>
          <w:rFonts w:eastAsia="Calibri" w:cs="Times New Roman"/>
        </w:rPr>
      </w:pPr>
      <w:r w:rsidRPr="00CC6626">
        <w:rPr>
          <w:rFonts w:eastAsia="Calibri" w:cs="Times New Roman"/>
        </w:rPr>
        <w:t xml:space="preserve">Sunt eligibile proiectele în care solicitantul </w:t>
      </w:r>
      <w:r w:rsidR="00CC6626" w:rsidRPr="00CC6626">
        <w:rPr>
          <w:rFonts w:eastAsia="Calibri" w:cs="Times New Roman"/>
        </w:rPr>
        <w:t xml:space="preserve">sau partenerul </w:t>
      </w:r>
      <w:r w:rsidRPr="00CC6626">
        <w:rPr>
          <w:rFonts w:eastAsia="Calibri" w:cs="Times New Roman"/>
        </w:rPr>
        <w:t>îndeplinește cel puțin unul din următoarele două criterii:</w:t>
      </w:r>
    </w:p>
    <w:p w14:paraId="269AD1CF" w14:textId="77777777" w:rsidR="00B46B40" w:rsidRPr="00CC6626" w:rsidRDefault="00B46B40" w:rsidP="00731DB3">
      <w:pPr>
        <w:pStyle w:val="ListParagraph"/>
        <w:numPr>
          <w:ilvl w:val="0"/>
          <w:numId w:val="44"/>
        </w:numPr>
        <w:tabs>
          <w:tab w:val="left" w:pos="1440"/>
        </w:tabs>
        <w:spacing w:after="0" w:line="240" w:lineRule="auto"/>
        <w:contextualSpacing w:val="0"/>
        <w:jc w:val="both"/>
        <w:rPr>
          <w:rFonts w:eastAsia="Calibri" w:cs="Times New Roman"/>
        </w:rPr>
      </w:pPr>
      <w:r w:rsidRPr="00CC6626">
        <w:rPr>
          <w:rFonts w:eastAsia="Calibri" w:cs="Times New Roman"/>
        </w:rPr>
        <w:t xml:space="preserve">are experiență de minimum 1 an și rezultate dovedite în ceea ce privește activitățile de formare/instruire/dezvoltarea capacității pentru profesori, personal de sprijin și/sau manageri școlari </w:t>
      </w:r>
    </w:p>
    <w:p w14:paraId="1C6FB8C9" w14:textId="77777777" w:rsidR="00B46B40" w:rsidRPr="00CC6626" w:rsidRDefault="00B46B40" w:rsidP="00B46B40">
      <w:pPr>
        <w:pStyle w:val="ListParagraph"/>
        <w:numPr>
          <w:ilvl w:val="0"/>
          <w:numId w:val="44"/>
        </w:numPr>
        <w:tabs>
          <w:tab w:val="left" w:pos="1440"/>
        </w:tabs>
        <w:spacing w:before="120" w:after="0" w:line="240" w:lineRule="auto"/>
        <w:jc w:val="both"/>
        <w:rPr>
          <w:rFonts w:eastAsia="Calibri" w:cs="Times New Roman"/>
        </w:rPr>
      </w:pPr>
      <w:r w:rsidRPr="00CC6626">
        <w:rPr>
          <w:rFonts w:eastAsia="Calibri" w:cs="Times New Roman"/>
        </w:rPr>
        <w:lastRenderedPageBreak/>
        <w:t>are experiență de minimum 1 an și rezultate dovedite în lucrul cu persoane din comunități defavorizate sau cu specialiști din domeniul socio-educațional care lucrează în școli/comunități defavorizate.</w:t>
      </w:r>
    </w:p>
    <w:p w14:paraId="0510AE8C" w14:textId="77777777" w:rsidR="00B46B40" w:rsidRPr="00CC6626" w:rsidRDefault="00B46B40" w:rsidP="00B46B40">
      <w:pPr>
        <w:tabs>
          <w:tab w:val="left" w:pos="1440"/>
        </w:tabs>
        <w:spacing w:before="120" w:after="0" w:line="240" w:lineRule="auto"/>
        <w:jc w:val="both"/>
        <w:rPr>
          <w:rFonts w:eastAsia="Calibri" w:cs="Times New Roman"/>
        </w:rPr>
      </w:pPr>
      <w:r w:rsidRPr="00CC6626">
        <w:rPr>
          <w:rFonts w:eastAsia="Calibri" w:cs="Times New Roman"/>
        </w:rPr>
        <w:t xml:space="preserve">Grila de evaluare a proiectelor se găsește în Anexa 7. </w:t>
      </w:r>
    </w:p>
    <w:p w14:paraId="6C04D4D3" w14:textId="77777777" w:rsidR="00870EF6" w:rsidRPr="003413AF" w:rsidRDefault="00870EF6" w:rsidP="00F75C63">
      <w:pPr>
        <w:tabs>
          <w:tab w:val="left" w:pos="3240"/>
        </w:tabs>
        <w:spacing w:after="0" w:line="240" w:lineRule="auto"/>
        <w:ind w:firstLine="284"/>
        <w:jc w:val="both"/>
        <w:rPr>
          <w:rFonts w:ascii="Calibri" w:eastAsia="Calibri" w:hAnsi="Calibri" w:cs="Times New Roman"/>
          <w:b/>
        </w:rPr>
      </w:pPr>
    </w:p>
    <w:p w14:paraId="106583B0" w14:textId="77777777" w:rsidR="005C588D" w:rsidRPr="00035D79" w:rsidRDefault="007646DF" w:rsidP="00035D79">
      <w:pPr>
        <w:tabs>
          <w:tab w:val="left" w:pos="3240"/>
        </w:tabs>
        <w:spacing w:after="0" w:line="240" w:lineRule="auto"/>
        <w:outlineLvl w:val="0"/>
        <w:rPr>
          <w:rFonts w:eastAsia="Calibri" w:cs="Times New Roman"/>
          <w:b/>
          <w:color w:val="31849B" w:themeColor="accent5" w:themeShade="BF"/>
          <w:sz w:val="24"/>
          <w:szCs w:val="24"/>
        </w:rPr>
      </w:pPr>
      <w:r w:rsidRPr="00035D79">
        <w:rPr>
          <w:rFonts w:eastAsia="Calibri" w:cs="Times New Roman"/>
          <w:b/>
          <w:color w:val="31849B" w:themeColor="accent5" w:themeShade="BF"/>
          <w:sz w:val="24"/>
          <w:szCs w:val="24"/>
        </w:rPr>
        <w:t xml:space="preserve">2.2 </w:t>
      </w:r>
      <w:r w:rsidR="005C588D" w:rsidRPr="00035D79">
        <w:rPr>
          <w:rFonts w:eastAsia="Calibri" w:cs="Times New Roman"/>
          <w:b/>
          <w:color w:val="31849B" w:themeColor="accent5" w:themeShade="BF"/>
          <w:sz w:val="24"/>
          <w:szCs w:val="24"/>
        </w:rPr>
        <w:t>Eligibilitatea proiectului</w:t>
      </w:r>
      <w:r w:rsidR="006F292A" w:rsidRPr="00035D79">
        <w:rPr>
          <w:rFonts w:eastAsia="Calibri" w:cs="Times New Roman"/>
          <w:b/>
          <w:color w:val="31849B" w:themeColor="accent5" w:themeShade="BF"/>
          <w:sz w:val="24"/>
          <w:szCs w:val="24"/>
        </w:rPr>
        <w:t xml:space="preserve"> </w:t>
      </w:r>
    </w:p>
    <w:p w14:paraId="2179B31B" w14:textId="77777777" w:rsidR="0061219A" w:rsidRDefault="0061219A" w:rsidP="00035D79">
      <w:pPr>
        <w:tabs>
          <w:tab w:val="left" w:pos="3240"/>
        </w:tabs>
        <w:spacing w:after="0" w:line="240" w:lineRule="auto"/>
        <w:outlineLvl w:val="0"/>
        <w:rPr>
          <w:rFonts w:eastAsia="Calibri" w:cs="Times New Roman"/>
          <w:b/>
          <w:sz w:val="24"/>
          <w:szCs w:val="24"/>
        </w:rPr>
      </w:pPr>
    </w:p>
    <w:p w14:paraId="54D8E72D" w14:textId="77777777" w:rsidR="00267734" w:rsidRPr="00035D79" w:rsidRDefault="00267734" w:rsidP="00035D79">
      <w:pPr>
        <w:tabs>
          <w:tab w:val="left" w:pos="3240"/>
        </w:tabs>
        <w:spacing w:after="0" w:line="240" w:lineRule="auto"/>
        <w:outlineLvl w:val="0"/>
        <w:rPr>
          <w:rFonts w:eastAsia="Calibri" w:cs="Times New Roman"/>
          <w:b/>
          <w:sz w:val="24"/>
          <w:szCs w:val="24"/>
        </w:rPr>
      </w:pPr>
      <w:r w:rsidRPr="00035D79">
        <w:rPr>
          <w:rFonts w:eastAsia="Calibri" w:cs="Times New Roman"/>
          <w:b/>
          <w:sz w:val="24"/>
          <w:szCs w:val="24"/>
        </w:rPr>
        <w:t xml:space="preserve">2.2.1 Condiții generale </w:t>
      </w:r>
    </w:p>
    <w:p w14:paraId="2029976B" w14:textId="77777777" w:rsidR="00267734" w:rsidRDefault="00267734" w:rsidP="00F75C63">
      <w:pPr>
        <w:tabs>
          <w:tab w:val="left" w:pos="3240"/>
        </w:tabs>
        <w:spacing w:before="120" w:after="0" w:line="240" w:lineRule="auto"/>
        <w:jc w:val="both"/>
        <w:rPr>
          <w:rStyle w:val="Hyperlink"/>
          <w:iCs/>
        </w:rPr>
      </w:pPr>
      <w:r w:rsidRPr="00B13CF9">
        <w:rPr>
          <w:rFonts w:eastAsia="Calibri" w:cs="Times New Roman"/>
        </w:rPr>
        <w:t xml:space="preserve">Sunt considerate eligibile proiectele care îndeplinesc condițiile de eligibilitate prevăzute în documentul Orientări privind accesarea finanțărilor în cadrul </w:t>
      </w:r>
      <w:r w:rsidRPr="006D3746">
        <w:rPr>
          <w:rFonts w:eastAsia="Calibri" w:cs="Times New Roman"/>
          <w:i/>
        </w:rPr>
        <w:t>Programului Operațional Capital Uman 2014-2020</w:t>
      </w:r>
      <w:r w:rsidRPr="00B13CF9">
        <w:rPr>
          <w:rFonts w:eastAsia="Calibri" w:cs="Times New Roman"/>
        </w:rPr>
        <w:t xml:space="preserve">, CAPITOLUL 4, SUBPUNCTUL </w:t>
      </w:r>
      <w:r w:rsidRPr="00B13CF9">
        <w:t>4.2. Eligibilitatea proiectului</w:t>
      </w:r>
      <w:r w:rsidR="00180781">
        <w:t xml:space="preserve">, </w:t>
      </w:r>
      <w:r w:rsidR="00180781" w:rsidRPr="00B30506">
        <w:rPr>
          <w:b/>
          <w:i/>
          <w:u w:val="single"/>
        </w:rPr>
        <w:t>pagina 34</w:t>
      </w:r>
      <w:r w:rsidR="00180781">
        <w:t xml:space="preserve"> </w:t>
      </w:r>
      <w:r>
        <w:t xml:space="preserve"> </w:t>
      </w:r>
      <w:hyperlink r:id="rId13" w:history="1">
        <w:r w:rsidRPr="00B13CF9">
          <w:rPr>
            <w:rStyle w:val="Hyperlink"/>
            <w:iCs/>
          </w:rPr>
          <w:t>http://www.fonduri-ue.ro/images/files/programe/CU/POCU 2014/20.04/ORIENTARI.GENERALE.POCU.pdf</w:t>
        </w:r>
      </w:hyperlink>
      <w:r>
        <w:rPr>
          <w:rStyle w:val="Hyperlink"/>
          <w:iCs/>
        </w:rPr>
        <w:t>.</w:t>
      </w:r>
    </w:p>
    <w:p w14:paraId="76A2B730" w14:textId="77777777" w:rsidR="00267734" w:rsidRPr="00035D79" w:rsidRDefault="00267734" w:rsidP="00035D79">
      <w:pPr>
        <w:tabs>
          <w:tab w:val="left" w:pos="3240"/>
        </w:tabs>
        <w:spacing w:after="0" w:line="240" w:lineRule="auto"/>
        <w:outlineLvl w:val="0"/>
        <w:rPr>
          <w:rFonts w:eastAsia="Calibri" w:cs="Times New Roman"/>
          <w:b/>
          <w:color w:val="215868" w:themeColor="accent5" w:themeShade="80"/>
          <w:sz w:val="28"/>
          <w:szCs w:val="28"/>
        </w:rPr>
      </w:pPr>
    </w:p>
    <w:p w14:paraId="5B5AAC0A" w14:textId="77777777" w:rsidR="00267734" w:rsidRPr="00035D79" w:rsidRDefault="00267734" w:rsidP="00035D79">
      <w:pPr>
        <w:tabs>
          <w:tab w:val="left" w:pos="3240"/>
        </w:tabs>
        <w:spacing w:after="0" w:line="240" w:lineRule="auto"/>
        <w:outlineLvl w:val="0"/>
        <w:rPr>
          <w:rFonts w:eastAsia="Calibri" w:cs="Times New Roman"/>
          <w:b/>
          <w:sz w:val="24"/>
          <w:szCs w:val="24"/>
        </w:rPr>
      </w:pPr>
      <w:r w:rsidRPr="00035D79">
        <w:rPr>
          <w:rFonts w:eastAsia="Calibri" w:cs="Times New Roman"/>
          <w:b/>
          <w:sz w:val="24"/>
          <w:szCs w:val="24"/>
        </w:rPr>
        <w:t>2.2.2 Condiții specifice</w:t>
      </w:r>
    </w:p>
    <w:p w14:paraId="4086E25C" w14:textId="77777777" w:rsidR="00267734" w:rsidRPr="00B13CF9" w:rsidRDefault="00267734" w:rsidP="00F75C63">
      <w:pPr>
        <w:tabs>
          <w:tab w:val="left" w:pos="3240"/>
        </w:tabs>
        <w:spacing w:before="120" w:after="0" w:line="240" w:lineRule="auto"/>
        <w:jc w:val="both"/>
      </w:pPr>
      <w:r w:rsidRPr="00B13CF9">
        <w:t xml:space="preserve">Sunt declarate </w:t>
      </w:r>
      <w:r w:rsidRPr="00B13CF9">
        <w:rPr>
          <w:b/>
        </w:rPr>
        <w:t>NEELIGIBILE proiectele</w:t>
      </w:r>
      <w:r w:rsidRPr="00B13CF9">
        <w:t xml:space="preserve"> care:</w:t>
      </w:r>
    </w:p>
    <w:p w14:paraId="11A6BE63" w14:textId="77777777" w:rsidR="00267734" w:rsidRPr="00B13CF9" w:rsidRDefault="00267734" w:rsidP="00EA6EFE">
      <w:pPr>
        <w:pStyle w:val="ListParagraph"/>
        <w:numPr>
          <w:ilvl w:val="0"/>
          <w:numId w:val="56"/>
        </w:numPr>
        <w:tabs>
          <w:tab w:val="left" w:pos="3240"/>
        </w:tabs>
        <w:spacing w:after="0" w:line="240" w:lineRule="auto"/>
        <w:ind w:left="360"/>
        <w:contextualSpacing w:val="0"/>
        <w:jc w:val="both"/>
        <w:rPr>
          <w:rFonts w:eastAsia="Calibri" w:cs="Times New Roman"/>
        </w:rPr>
      </w:pPr>
      <w:r w:rsidRPr="00B13CF9">
        <w:rPr>
          <w:rFonts w:eastAsia="Calibri" w:cs="Times New Roman"/>
        </w:rPr>
        <w:t xml:space="preserve">NU cuprind </w:t>
      </w:r>
      <w:r w:rsidRPr="00B13CF9">
        <w:rPr>
          <w:rFonts w:eastAsia="Calibri" w:cs="Times New Roman"/>
          <w:b/>
        </w:rPr>
        <w:t>măsuri integrate</w:t>
      </w:r>
      <w:r w:rsidRPr="00B13CF9">
        <w:rPr>
          <w:rFonts w:eastAsia="Calibri" w:cs="Times New Roman"/>
        </w:rPr>
        <w:t xml:space="preserve"> din cel</w:t>
      </w:r>
      <w:r>
        <w:rPr>
          <w:rFonts w:eastAsia="Calibri" w:cs="Times New Roman"/>
        </w:rPr>
        <w:t xml:space="preserve">e </w:t>
      </w:r>
      <w:r w:rsidRPr="00B13CF9">
        <w:rPr>
          <w:rFonts w:eastAsia="Calibri" w:cs="Times New Roman"/>
        </w:rPr>
        <w:t xml:space="preserve"> </w:t>
      </w:r>
      <w:r>
        <w:rPr>
          <w:rFonts w:eastAsia="Calibri" w:cs="Times New Roman"/>
        </w:rPr>
        <w:t>3</w:t>
      </w:r>
      <w:r w:rsidRPr="00B13CF9">
        <w:rPr>
          <w:rFonts w:eastAsia="Calibri" w:cs="Times New Roman"/>
        </w:rPr>
        <w:t xml:space="preserve"> categorii de acțiuni menționate la pagina </w:t>
      </w:r>
      <w:r w:rsidRPr="006D3746">
        <w:rPr>
          <w:rFonts w:eastAsia="Calibri" w:cs="Times New Roman"/>
        </w:rPr>
        <w:t>4</w:t>
      </w:r>
      <w:r w:rsidRPr="00B13CF9">
        <w:rPr>
          <w:rFonts w:eastAsia="Calibri" w:cs="Times New Roman"/>
        </w:rPr>
        <w:t xml:space="preserve"> din prezentul Ghid.</w:t>
      </w:r>
    </w:p>
    <w:p w14:paraId="44E2A312" w14:textId="77777777" w:rsidR="00267734" w:rsidRPr="00B13CF9" w:rsidRDefault="00267734" w:rsidP="00035D79">
      <w:pPr>
        <w:pStyle w:val="ListParagraph"/>
        <w:numPr>
          <w:ilvl w:val="0"/>
          <w:numId w:val="56"/>
        </w:numPr>
        <w:tabs>
          <w:tab w:val="left" w:pos="3240"/>
        </w:tabs>
        <w:spacing w:after="0" w:line="240" w:lineRule="auto"/>
        <w:ind w:left="360"/>
        <w:contextualSpacing w:val="0"/>
        <w:jc w:val="both"/>
        <w:rPr>
          <w:rFonts w:eastAsia="Calibri" w:cs="Times New Roman"/>
        </w:rPr>
      </w:pPr>
      <w:r w:rsidRPr="00B13CF9">
        <w:rPr>
          <w:rFonts w:eastAsia="Calibri" w:cs="Times New Roman"/>
        </w:rPr>
        <w:t xml:space="preserve">NU respectă cerințele specifice de eligibilitate prevăzute la </w:t>
      </w:r>
      <w:r w:rsidR="00385807">
        <w:rPr>
          <w:rFonts w:eastAsia="Calibri" w:cs="Times New Roman"/>
          <w:b/>
        </w:rPr>
        <w:t>punctul 1.3.1 și 1.3.3.</w:t>
      </w:r>
    </w:p>
    <w:p w14:paraId="4596D1D7" w14:textId="77777777" w:rsidR="00267734" w:rsidRPr="00B13CF9" w:rsidRDefault="00267734" w:rsidP="00035D79">
      <w:pPr>
        <w:pStyle w:val="ListParagraph"/>
        <w:numPr>
          <w:ilvl w:val="0"/>
          <w:numId w:val="56"/>
        </w:numPr>
        <w:tabs>
          <w:tab w:val="left" w:pos="3240"/>
        </w:tabs>
        <w:spacing w:after="0" w:line="240" w:lineRule="auto"/>
        <w:ind w:left="360"/>
        <w:contextualSpacing w:val="0"/>
        <w:jc w:val="both"/>
        <w:rPr>
          <w:rFonts w:eastAsia="Calibri" w:cs="Times New Roman"/>
        </w:rPr>
      </w:pPr>
      <w:r w:rsidRPr="00B13CF9">
        <w:rPr>
          <w:rFonts w:eastAsia="Calibri" w:cs="Times New Roman"/>
        </w:rPr>
        <w:t xml:space="preserve">NU respectă </w:t>
      </w:r>
      <w:r w:rsidRPr="00B13CF9">
        <w:rPr>
          <w:rFonts w:eastAsia="Calibri" w:cs="Times New Roman"/>
          <w:b/>
        </w:rPr>
        <w:t>durata proiectului</w:t>
      </w:r>
      <w:r w:rsidRPr="00B13CF9">
        <w:rPr>
          <w:rFonts w:eastAsia="Calibri" w:cs="Times New Roman"/>
        </w:rPr>
        <w:t xml:space="preserve"> prevăzuta la punctul 1.5.</w:t>
      </w:r>
    </w:p>
    <w:p w14:paraId="45FCF8F3" w14:textId="77777777" w:rsidR="00267734" w:rsidRPr="00035D79" w:rsidRDefault="00267734" w:rsidP="00035D79">
      <w:pPr>
        <w:pStyle w:val="ListParagraph"/>
        <w:numPr>
          <w:ilvl w:val="0"/>
          <w:numId w:val="56"/>
        </w:numPr>
        <w:tabs>
          <w:tab w:val="left" w:pos="3240"/>
        </w:tabs>
        <w:spacing w:after="0" w:line="240" w:lineRule="auto"/>
        <w:ind w:left="360"/>
        <w:contextualSpacing w:val="0"/>
        <w:jc w:val="both"/>
        <w:rPr>
          <w:rFonts w:eastAsia="Calibri" w:cs="Times New Roman"/>
        </w:rPr>
      </w:pPr>
      <w:r w:rsidRPr="00B13CF9">
        <w:rPr>
          <w:rFonts w:eastAsia="Calibri" w:cs="Times New Roman"/>
        </w:rPr>
        <w:t xml:space="preserve">NU respectă </w:t>
      </w:r>
      <w:r w:rsidRPr="00B13CF9">
        <w:rPr>
          <w:rFonts w:eastAsia="Calibri" w:cs="Times New Roman"/>
          <w:b/>
        </w:rPr>
        <w:t>minimum obligatoriu pentru grupul țintă</w:t>
      </w:r>
      <w:r w:rsidRPr="00B13CF9">
        <w:rPr>
          <w:rFonts w:eastAsia="Calibri" w:cs="Times New Roman"/>
        </w:rPr>
        <w:t xml:space="preserve">  astfel cum este prevăzut la punctul 1.6.</w:t>
      </w:r>
    </w:p>
    <w:p w14:paraId="14E765EF" w14:textId="77777777" w:rsidR="00385807" w:rsidRDefault="00267734" w:rsidP="00035D79">
      <w:pPr>
        <w:pStyle w:val="ListParagraph"/>
        <w:numPr>
          <w:ilvl w:val="0"/>
          <w:numId w:val="56"/>
        </w:numPr>
        <w:tabs>
          <w:tab w:val="left" w:pos="3240"/>
        </w:tabs>
        <w:spacing w:after="0" w:line="240" w:lineRule="auto"/>
        <w:ind w:left="360"/>
        <w:contextualSpacing w:val="0"/>
        <w:jc w:val="both"/>
        <w:rPr>
          <w:rFonts w:eastAsia="Calibri" w:cs="Times New Roman"/>
        </w:rPr>
      </w:pPr>
      <w:r w:rsidRPr="00B13CF9">
        <w:rPr>
          <w:rFonts w:eastAsia="Calibri" w:cs="Times New Roman"/>
        </w:rPr>
        <w:t xml:space="preserve">NU se încadrează în </w:t>
      </w:r>
      <w:r w:rsidRPr="00B13CF9">
        <w:rPr>
          <w:rFonts w:eastAsia="Calibri" w:cs="Times New Roman"/>
          <w:b/>
        </w:rPr>
        <w:t>valoarea maximă eligibilă</w:t>
      </w:r>
      <w:r w:rsidRPr="00B13CF9">
        <w:rPr>
          <w:rFonts w:eastAsia="Calibri" w:cs="Times New Roman"/>
        </w:rPr>
        <w:t xml:space="preserve"> declarat</w:t>
      </w:r>
      <w:r>
        <w:rPr>
          <w:rFonts w:eastAsia="Calibri" w:cs="Times New Roman"/>
        </w:rPr>
        <w:t>ă</w:t>
      </w:r>
      <w:r w:rsidRPr="00B13CF9">
        <w:rPr>
          <w:rFonts w:eastAsia="Calibri" w:cs="Times New Roman"/>
        </w:rPr>
        <w:t xml:space="preserve"> pentru fiecare categorie de regiune, conform punctului  1.9.1.</w:t>
      </w:r>
    </w:p>
    <w:p w14:paraId="0C3E4BA2" w14:textId="77777777" w:rsidR="00267734" w:rsidRDefault="00267734" w:rsidP="00035D79">
      <w:pPr>
        <w:pStyle w:val="ListParagraph"/>
        <w:numPr>
          <w:ilvl w:val="0"/>
          <w:numId w:val="56"/>
        </w:numPr>
        <w:tabs>
          <w:tab w:val="left" w:pos="3240"/>
        </w:tabs>
        <w:spacing w:after="0" w:line="240" w:lineRule="auto"/>
        <w:ind w:left="360"/>
        <w:contextualSpacing w:val="0"/>
        <w:jc w:val="both"/>
        <w:rPr>
          <w:rFonts w:eastAsia="Calibri" w:cs="Times New Roman"/>
        </w:rPr>
      </w:pPr>
      <w:r w:rsidRPr="00035D79">
        <w:rPr>
          <w:rFonts w:eastAsia="Calibri" w:cs="Times New Roman"/>
        </w:rPr>
        <w:t xml:space="preserve">NU prevede </w:t>
      </w:r>
      <w:r w:rsidRPr="00035D79">
        <w:rPr>
          <w:rFonts w:eastAsia="Calibri" w:cs="Times New Roman"/>
          <w:b/>
        </w:rPr>
        <w:t>cofinanțarea proprie</w:t>
      </w:r>
      <w:r w:rsidRPr="00035D79">
        <w:rPr>
          <w:rFonts w:eastAsia="Calibri" w:cs="Times New Roman"/>
        </w:rPr>
        <w:t xml:space="preserve"> conform celor prevăzute la punctul 1.9.2</w:t>
      </w:r>
    </w:p>
    <w:p w14:paraId="4CE8361B" w14:textId="77777777" w:rsidR="00FB5006" w:rsidRPr="00035D79" w:rsidRDefault="00FB5006" w:rsidP="00035D79">
      <w:pPr>
        <w:pStyle w:val="ListParagraph"/>
        <w:numPr>
          <w:ilvl w:val="0"/>
          <w:numId w:val="56"/>
        </w:numPr>
        <w:tabs>
          <w:tab w:val="left" w:pos="3240"/>
        </w:tabs>
        <w:spacing w:after="0" w:line="240" w:lineRule="auto"/>
        <w:ind w:left="360"/>
        <w:contextualSpacing w:val="0"/>
        <w:jc w:val="both"/>
        <w:rPr>
          <w:rFonts w:eastAsia="Calibri" w:cs="Times New Roman"/>
        </w:rPr>
      </w:pPr>
      <w:r>
        <w:rPr>
          <w:rFonts w:eastAsia="Calibri" w:cs="Times New Roman"/>
        </w:rPr>
        <w:t xml:space="preserve">NU respectă cerințe de </w:t>
      </w:r>
      <w:r w:rsidRPr="00B30506">
        <w:rPr>
          <w:rFonts w:eastAsia="Calibri" w:cs="Times New Roman"/>
          <w:b/>
        </w:rPr>
        <w:t>încadrare in regiunea de dezvoltare</w:t>
      </w:r>
      <w:r>
        <w:rPr>
          <w:rFonts w:eastAsia="Calibri" w:cs="Times New Roman"/>
        </w:rPr>
        <w:t xml:space="preserve"> prevăzute la punctul 1.10</w:t>
      </w:r>
    </w:p>
    <w:p w14:paraId="037082C1" w14:textId="77777777" w:rsidR="00267734" w:rsidRDefault="00267734" w:rsidP="00F75C63">
      <w:pPr>
        <w:tabs>
          <w:tab w:val="left" w:pos="3240"/>
        </w:tabs>
        <w:spacing w:after="0" w:line="240" w:lineRule="auto"/>
        <w:ind w:firstLine="284"/>
        <w:jc w:val="both"/>
        <w:rPr>
          <w:rFonts w:ascii="Calibri" w:eastAsia="Calibri" w:hAnsi="Calibri" w:cs="Times New Roman"/>
        </w:rPr>
      </w:pPr>
    </w:p>
    <w:p w14:paraId="0E54CA88" w14:textId="77777777" w:rsidR="003647F2" w:rsidRPr="00035D79" w:rsidRDefault="007646DF" w:rsidP="00035D79">
      <w:pPr>
        <w:tabs>
          <w:tab w:val="left" w:pos="3240"/>
        </w:tabs>
        <w:spacing w:after="0" w:line="240" w:lineRule="auto"/>
        <w:outlineLvl w:val="0"/>
        <w:rPr>
          <w:rFonts w:eastAsia="Calibri" w:cs="Times New Roman"/>
          <w:b/>
          <w:color w:val="31849B" w:themeColor="accent5" w:themeShade="BF"/>
          <w:sz w:val="24"/>
          <w:szCs w:val="24"/>
        </w:rPr>
      </w:pPr>
      <w:r w:rsidRPr="00035D79">
        <w:rPr>
          <w:rFonts w:eastAsia="Calibri" w:cs="Times New Roman"/>
          <w:b/>
          <w:color w:val="31849B" w:themeColor="accent5" w:themeShade="BF"/>
          <w:sz w:val="24"/>
          <w:szCs w:val="24"/>
        </w:rPr>
        <w:t xml:space="preserve">2.3 </w:t>
      </w:r>
      <w:r w:rsidR="005C588D" w:rsidRPr="00035D79">
        <w:rPr>
          <w:rFonts w:eastAsia="Calibri" w:cs="Times New Roman"/>
          <w:b/>
          <w:color w:val="31849B" w:themeColor="accent5" w:themeShade="BF"/>
          <w:sz w:val="24"/>
          <w:szCs w:val="24"/>
        </w:rPr>
        <w:t>Eligibilitatea cheltuielilor</w:t>
      </w:r>
      <w:r w:rsidR="001223B3" w:rsidRPr="00035D79">
        <w:rPr>
          <w:rFonts w:eastAsia="Calibri" w:cs="Times New Roman"/>
          <w:b/>
          <w:color w:val="31849B" w:themeColor="accent5" w:themeShade="BF"/>
          <w:sz w:val="24"/>
          <w:szCs w:val="24"/>
        </w:rPr>
        <w:t xml:space="preserve"> </w:t>
      </w:r>
    </w:p>
    <w:p w14:paraId="65EA8185" w14:textId="77777777" w:rsidR="004F7C82" w:rsidRPr="00B30506" w:rsidRDefault="00385807" w:rsidP="00B30506">
      <w:pPr>
        <w:tabs>
          <w:tab w:val="left" w:pos="3240"/>
        </w:tabs>
        <w:spacing w:before="120" w:after="0" w:line="240" w:lineRule="auto"/>
        <w:jc w:val="both"/>
        <w:rPr>
          <w:rFonts w:eastAsia="Calibri" w:cs="Times New Roman"/>
          <w:b/>
        </w:rPr>
      </w:pPr>
      <w:r w:rsidRPr="00B13CF9">
        <w:rPr>
          <w:rFonts w:eastAsia="Calibri" w:cs="Times New Roman"/>
        </w:rPr>
        <w:t xml:space="preserve">Sunt declarate eligibile cheltuielile care respectă prevederile documentul </w:t>
      </w:r>
      <w:r w:rsidRPr="00B13CF9">
        <w:rPr>
          <w:rFonts w:eastAsia="Calibri" w:cs="Times New Roman"/>
          <w:i/>
        </w:rPr>
        <w:t>Orientări privind accesarea finanțărilor în cadrul Programului Operațional Capital Uman 2014-2020</w:t>
      </w:r>
      <w:r w:rsidRPr="00B13CF9">
        <w:rPr>
          <w:rFonts w:eastAsia="Calibri" w:cs="Times New Roman"/>
        </w:rPr>
        <w:t>, CAPITOLUL 4 „</w:t>
      </w:r>
      <w:r w:rsidRPr="00B13CF9">
        <w:t>Reguli generale de eligibilitate</w:t>
      </w:r>
      <w:r w:rsidRPr="00B13CF9">
        <w:rPr>
          <w:rFonts w:eastAsia="Calibri" w:cs="Times New Roman"/>
        </w:rPr>
        <w:t>”</w:t>
      </w:r>
      <w:r w:rsidR="00180781">
        <w:rPr>
          <w:rFonts w:eastAsia="Calibri" w:cs="Times New Roman"/>
        </w:rPr>
        <w:t xml:space="preserve">, </w:t>
      </w:r>
      <w:r w:rsidR="00180781" w:rsidRPr="00B30506">
        <w:rPr>
          <w:rFonts w:eastAsia="Calibri" w:cs="Times New Roman"/>
          <w:b/>
          <w:i/>
          <w:u w:val="single"/>
        </w:rPr>
        <w:t>pagina 36</w:t>
      </w:r>
      <w:r w:rsidRPr="00B13CF9">
        <w:rPr>
          <w:rFonts w:eastAsia="Calibri" w:cs="Times New Roman"/>
        </w:rPr>
        <w:t xml:space="preserve"> și care intră în următoarele categorii (</w:t>
      </w:r>
      <w:r>
        <w:rPr>
          <w:rFonts w:eastAsia="Calibri" w:cs="Times New Roman"/>
          <w:b/>
          <w:i/>
        </w:rPr>
        <w:t>tabel 7</w:t>
      </w:r>
      <w:r w:rsidRPr="00B13CF9">
        <w:rPr>
          <w:rFonts w:eastAsia="Calibri" w:cs="Times New Roman"/>
        </w:rPr>
        <w:t>):</w:t>
      </w:r>
    </w:p>
    <w:p w14:paraId="7077BB68" w14:textId="77777777" w:rsidR="004F7C82" w:rsidRDefault="004F7C82" w:rsidP="00035D79">
      <w:pPr>
        <w:pStyle w:val="ListParagraph"/>
        <w:tabs>
          <w:tab w:val="left" w:pos="3240"/>
        </w:tabs>
        <w:spacing w:after="0" w:line="240" w:lineRule="auto"/>
        <w:contextualSpacing w:val="0"/>
        <w:jc w:val="both"/>
        <w:rPr>
          <w:rFonts w:eastAsia="Calibri" w:cs="Times New Roman"/>
          <w:b/>
        </w:rPr>
      </w:pPr>
    </w:p>
    <w:p w14:paraId="3C5D7ACB" w14:textId="77777777" w:rsidR="0036226C" w:rsidRDefault="0036226C" w:rsidP="00035D79">
      <w:pPr>
        <w:spacing w:before="120" w:line="240" w:lineRule="auto"/>
        <w:jc w:val="both"/>
        <w:rPr>
          <w:b/>
        </w:rPr>
        <w:sectPr w:rsidR="0036226C" w:rsidSect="00EF3F63">
          <w:footerReference w:type="even" r:id="rId14"/>
          <w:footerReference w:type="default" r:id="rId15"/>
          <w:pgSz w:w="11906" w:h="16838"/>
          <w:pgMar w:top="992" w:right="992" w:bottom="567" w:left="992" w:header="709" w:footer="466" w:gutter="0"/>
          <w:cols w:space="708"/>
          <w:docGrid w:linePitch="360"/>
        </w:sectPr>
      </w:pPr>
    </w:p>
    <w:tbl>
      <w:tblPr>
        <w:tblStyle w:val="TableGrid"/>
        <w:tblW w:w="4890" w:type="pct"/>
        <w:tblLayout w:type="fixed"/>
        <w:tblLook w:val="04A0" w:firstRow="1" w:lastRow="0" w:firstColumn="1" w:lastColumn="0" w:noHBand="0" w:noVBand="1"/>
      </w:tblPr>
      <w:tblGrid>
        <w:gridCol w:w="1012"/>
        <w:gridCol w:w="3146"/>
        <w:gridCol w:w="179"/>
        <w:gridCol w:w="4140"/>
        <w:gridCol w:w="6677"/>
      </w:tblGrid>
      <w:tr w:rsidR="004F7C82" w:rsidRPr="00B438B6" w14:paraId="2D5582D7" w14:textId="77777777" w:rsidTr="00F75C63">
        <w:tc>
          <w:tcPr>
            <w:tcW w:w="5000" w:type="pct"/>
            <w:gridSpan w:val="5"/>
            <w:shd w:val="clear" w:color="auto" w:fill="DAEEF3" w:themeFill="accent5" w:themeFillTint="33"/>
          </w:tcPr>
          <w:p w14:paraId="693C9AE1" w14:textId="77777777" w:rsidR="004F7C82" w:rsidRPr="00F00917" w:rsidRDefault="004F7C82" w:rsidP="00F75C63">
            <w:pPr>
              <w:jc w:val="both"/>
              <w:rPr>
                <w:b/>
                <w:sz w:val="20"/>
                <w:szCs w:val="20"/>
                <w:lang w:val="ro-RO"/>
              </w:rPr>
            </w:pPr>
            <w:r w:rsidRPr="00F00917">
              <w:rPr>
                <w:b/>
                <w:sz w:val="20"/>
                <w:szCs w:val="20"/>
                <w:lang w:val="ro-RO"/>
              </w:rPr>
              <w:lastRenderedPageBreak/>
              <w:t xml:space="preserve">Cheltuieli directe </w:t>
            </w:r>
          </w:p>
          <w:p w14:paraId="550EA179" w14:textId="77777777" w:rsidR="004F7C82" w:rsidRPr="00F00917" w:rsidRDefault="004F7C82" w:rsidP="00F75C63">
            <w:pPr>
              <w:jc w:val="both"/>
              <w:rPr>
                <w:b/>
                <w:sz w:val="20"/>
                <w:szCs w:val="20"/>
                <w:lang w:val="ro-RO"/>
              </w:rPr>
            </w:pPr>
            <w:r w:rsidRPr="00F00917">
              <w:rPr>
                <w:b/>
                <w:sz w:val="20"/>
                <w:szCs w:val="20"/>
                <w:lang w:val="ro-RO"/>
              </w:rPr>
              <w:t>Cheltuielile eligibile</w:t>
            </w:r>
            <w:r w:rsidRPr="00F00917">
              <w:rPr>
                <w:sz w:val="20"/>
                <w:szCs w:val="20"/>
                <w:lang w:val="ro-RO"/>
              </w:rPr>
              <w:t xml:space="preserve"> </w:t>
            </w:r>
            <w:r w:rsidRPr="00F00917">
              <w:rPr>
                <w:b/>
                <w:sz w:val="20"/>
                <w:szCs w:val="20"/>
                <w:lang w:val="ro-RO"/>
              </w:rPr>
              <w:t xml:space="preserve">directe </w:t>
            </w:r>
            <w:r w:rsidRPr="00F00917">
              <w:rPr>
                <w:sz w:val="20"/>
                <w:szCs w:val="20"/>
                <w:lang w:val="ro-RO"/>
              </w:rPr>
              <w:t xml:space="preserve">reprezintă cheltuieli care pot fi atribuite unei anumite activități individuale din cadrul proiectului şi pentru care este demonstrată legătura cu activitatea/ sub activitatea în cauză </w:t>
            </w:r>
          </w:p>
        </w:tc>
      </w:tr>
      <w:tr w:rsidR="00AE2E54" w:rsidRPr="00B438B6" w14:paraId="66619F53" w14:textId="77777777" w:rsidTr="00AE2E54">
        <w:tc>
          <w:tcPr>
            <w:tcW w:w="334" w:type="pct"/>
            <w:tcBorders>
              <w:bottom w:val="single" w:sz="4" w:space="0" w:color="auto"/>
            </w:tcBorders>
            <w:shd w:val="clear" w:color="auto" w:fill="DAEEF3" w:themeFill="accent5" w:themeFillTint="33"/>
          </w:tcPr>
          <w:p w14:paraId="44892A74" w14:textId="77777777" w:rsidR="004F7C82" w:rsidRPr="00F00917" w:rsidRDefault="004F7C82" w:rsidP="00F75C63">
            <w:pPr>
              <w:jc w:val="both"/>
              <w:rPr>
                <w:b/>
                <w:sz w:val="20"/>
                <w:szCs w:val="20"/>
                <w:lang w:val="ro-RO"/>
              </w:rPr>
            </w:pPr>
          </w:p>
        </w:tc>
        <w:tc>
          <w:tcPr>
            <w:tcW w:w="1038" w:type="pct"/>
            <w:shd w:val="clear" w:color="auto" w:fill="DAEEF3" w:themeFill="accent5" w:themeFillTint="33"/>
            <w:vAlign w:val="center"/>
          </w:tcPr>
          <w:p w14:paraId="5D2E6E65" w14:textId="77777777" w:rsidR="004F7C82" w:rsidRPr="00F00917" w:rsidRDefault="004F7C82" w:rsidP="00F75C63">
            <w:pPr>
              <w:jc w:val="center"/>
              <w:rPr>
                <w:b/>
                <w:sz w:val="20"/>
                <w:szCs w:val="20"/>
                <w:lang w:val="ro-RO"/>
              </w:rPr>
            </w:pPr>
            <w:r w:rsidRPr="00F00917">
              <w:rPr>
                <w:b/>
                <w:sz w:val="20"/>
                <w:szCs w:val="20"/>
                <w:lang w:val="ro-RO"/>
              </w:rPr>
              <w:t>Categorie MySMIS</w:t>
            </w:r>
          </w:p>
        </w:tc>
        <w:tc>
          <w:tcPr>
            <w:tcW w:w="1425" w:type="pct"/>
            <w:gridSpan w:val="2"/>
            <w:shd w:val="clear" w:color="auto" w:fill="DAEEF3" w:themeFill="accent5" w:themeFillTint="33"/>
            <w:vAlign w:val="center"/>
          </w:tcPr>
          <w:p w14:paraId="594DF2C1" w14:textId="77777777" w:rsidR="004F7C82" w:rsidRPr="00F00917" w:rsidRDefault="004F7C82" w:rsidP="00F75C63">
            <w:pPr>
              <w:jc w:val="center"/>
              <w:rPr>
                <w:b/>
                <w:sz w:val="20"/>
                <w:szCs w:val="20"/>
                <w:lang w:val="ro-RO"/>
              </w:rPr>
            </w:pPr>
            <w:r w:rsidRPr="00F00917">
              <w:rPr>
                <w:b/>
                <w:sz w:val="20"/>
                <w:szCs w:val="20"/>
                <w:lang w:val="ro-RO"/>
              </w:rPr>
              <w:t>Subcategorie MySMIS</w:t>
            </w:r>
          </w:p>
        </w:tc>
        <w:tc>
          <w:tcPr>
            <w:tcW w:w="2203" w:type="pct"/>
            <w:shd w:val="clear" w:color="auto" w:fill="DAEEF3" w:themeFill="accent5" w:themeFillTint="33"/>
            <w:vAlign w:val="center"/>
          </w:tcPr>
          <w:p w14:paraId="1E66BCB1" w14:textId="77777777" w:rsidR="004F7C82" w:rsidRPr="00F00917" w:rsidRDefault="004F7C82" w:rsidP="00F75C63">
            <w:pPr>
              <w:jc w:val="center"/>
              <w:rPr>
                <w:b/>
                <w:sz w:val="20"/>
                <w:szCs w:val="20"/>
                <w:lang w:val="ro-RO"/>
              </w:rPr>
            </w:pPr>
            <w:r w:rsidRPr="00F00917">
              <w:rPr>
                <w:b/>
                <w:sz w:val="20"/>
                <w:szCs w:val="20"/>
                <w:lang w:val="ro-RO"/>
              </w:rPr>
              <w:t>Subcategoria (descrierea cheltuielii) conține:</w:t>
            </w:r>
          </w:p>
        </w:tc>
      </w:tr>
      <w:tr w:rsidR="00AE2E54" w:rsidRPr="00B438B6" w14:paraId="285C1156" w14:textId="77777777" w:rsidTr="00AE2E54">
        <w:tc>
          <w:tcPr>
            <w:tcW w:w="334" w:type="pct"/>
            <w:vMerge w:val="restart"/>
            <w:shd w:val="clear" w:color="auto" w:fill="B8CCE4" w:themeFill="accent1" w:themeFillTint="66"/>
            <w:textDirection w:val="btLr"/>
          </w:tcPr>
          <w:p w14:paraId="4A2A28DD" w14:textId="77777777" w:rsidR="004F7C82" w:rsidRPr="00F00917" w:rsidRDefault="004F7C82" w:rsidP="00F75C63">
            <w:pPr>
              <w:ind w:left="113" w:right="113"/>
              <w:jc w:val="center"/>
              <w:rPr>
                <w:sz w:val="20"/>
                <w:szCs w:val="20"/>
                <w:lang w:val="ro-RO"/>
              </w:rPr>
            </w:pPr>
            <w:r w:rsidRPr="00F00917">
              <w:rPr>
                <w:b/>
                <w:sz w:val="20"/>
                <w:szCs w:val="20"/>
                <w:lang w:val="ro-RO"/>
              </w:rPr>
              <w:t>Cheltuielile eligibile</w:t>
            </w:r>
            <w:r w:rsidRPr="00F00917">
              <w:rPr>
                <w:sz w:val="20"/>
                <w:szCs w:val="20"/>
                <w:lang w:val="ro-RO"/>
              </w:rPr>
              <w:t xml:space="preserve"> </w:t>
            </w:r>
            <w:r w:rsidRPr="00F00917">
              <w:rPr>
                <w:b/>
                <w:sz w:val="20"/>
                <w:szCs w:val="20"/>
                <w:lang w:val="ro-RO"/>
              </w:rPr>
              <w:t>directe</w:t>
            </w:r>
          </w:p>
        </w:tc>
        <w:tc>
          <w:tcPr>
            <w:tcW w:w="1038" w:type="pct"/>
            <w:vMerge w:val="restart"/>
            <w:vAlign w:val="center"/>
          </w:tcPr>
          <w:p w14:paraId="4E6E8DD6" w14:textId="77777777" w:rsidR="004F7C82" w:rsidRPr="00F00917" w:rsidRDefault="004F7C82" w:rsidP="00F75C63">
            <w:pPr>
              <w:rPr>
                <w:sz w:val="20"/>
                <w:szCs w:val="20"/>
                <w:lang w:val="ro-RO"/>
              </w:rPr>
            </w:pPr>
            <w:r w:rsidRPr="00F00917">
              <w:rPr>
                <w:sz w:val="20"/>
                <w:szCs w:val="20"/>
                <w:lang w:val="ro-RO"/>
              </w:rPr>
              <w:t>Cheltuieli salariale</w:t>
            </w:r>
          </w:p>
        </w:tc>
        <w:tc>
          <w:tcPr>
            <w:tcW w:w="1425" w:type="pct"/>
            <w:gridSpan w:val="2"/>
            <w:vAlign w:val="center"/>
          </w:tcPr>
          <w:p w14:paraId="024425A2" w14:textId="77777777" w:rsidR="004F7C82" w:rsidRPr="00F00917" w:rsidRDefault="004F7C82" w:rsidP="00F75C63">
            <w:pPr>
              <w:rPr>
                <w:sz w:val="20"/>
                <w:szCs w:val="20"/>
                <w:lang w:val="ro-RO"/>
              </w:rPr>
            </w:pPr>
            <w:r w:rsidRPr="00F00917">
              <w:rPr>
                <w:sz w:val="20"/>
                <w:szCs w:val="20"/>
                <w:lang w:val="ro-RO"/>
              </w:rPr>
              <w:t xml:space="preserve">Cheltuieli salariale cu managerul de proiect </w:t>
            </w:r>
          </w:p>
        </w:tc>
        <w:tc>
          <w:tcPr>
            <w:tcW w:w="2203" w:type="pct"/>
          </w:tcPr>
          <w:p w14:paraId="0B6477FE" w14:textId="77777777" w:rsidR="004F7C82" w:rsidRPr="00F00917" w:rsidRDefault="004F7C82" w:rsidP="00F75C63">
            <w:pPr>
              <w:numPr>
                <w:ilvl w:val="0"/>
                <w:numId w:val="63"/>
              </w:numPr>
              <w:rPr>
                <w:sz w:val="20"/>
                <w:szCs w:val="20"/>
                <w:lang w:val="ro-RO"/>
              </w:rPr>
            </w:pPr>
            <w:r w:rsidRPr="00F00917">
              <w:rPr>
                <w:sz w:val="20"/>
                <w:szCs w:val="20"/>
                <w:lang w:val="ro-RO"/>
              </w:rPr>
              <w:t>Salarii</w:t>
            </w:r>
          </w:p>
        </w:tc>
      </w:tr>
      <w:tr w:rsidR="00AE2E54" w:rsidRPr="00B438B6" w14:paraId="5B0DF1C6" w14:textId="77777777" w:rsidTr="00AE2E54">
        <w:tc>
          <w:tcPr>
            <w:tcW w:w="334" w:type="pct"/>
            <w:vMerge/>
            <w:shd w:val="clear" w:color="auto" w:fill="B8CCE4" w:themeFill="accent1" w:themeFillTint="66"/>
          </w:tcPr>
          <w:p w14:paraId="6F11D457" w14:textId="77777777" w:rsidR="004F7C82" w:rsidRPr="00F00917" w:rsidRDefault="004F7C82" w:rsidP="00035D79">
            <w:pPr>
              <w:jc w:val="both"/>
              <w:rPr>
                <w:sz w:val="20"/>
                <w:szCs w:val="20"/>
                <w:lang w:val="ro-RO"/>
              </w:rPr>
            </w:pPr>
          </w:p>
        </w:tc>
        <w:tc>
          <w:tcPr>
            <w:tcW w:w="1038" w:type="pct"/>
            <w:vMerge/>
            <w:vAlign w:val="center"/>
          </w:tcPr>
          <w:p w14:paraId="1A0C02D5" w14:textId="77777777" w:rsidR="004F7C82" w:rsidRPr="00F00917" w:rsidRDefault="004F7C82" w:rsidP="00035D79">
            <w:pPr>
              <w:rPr>
                <w:sz w:val="20"/>
                <w:szCs w:val="20"/>
                <w:lang w:val="ro-RO"/>
              </w:rPr>
            </w:pPr>
          </w:p>
        </w:tc>
        <w:tc>
          <w:tcPr>
            <w:tcW w:w="1425" w:type="pct"/>
            <w:gridSpan w:val="2"/>
            <w:vAlign w:val="center"/>
          </w:tcPr>
          <w:p w14:paraId="59D572EE" w14:textId="77777777" w:rsidR="004F7C82" w:rsidRPr="00F00917" w:rsidRDefault="004F7C82" w:rsidP="00035D79">
            <w:pPr>
              <w:rPr>
                <w:sz w:val="20"/>
                <w:szCs w:val="20"/>
                <w:lang w:val="ro-RO"/>
              </w:rPr>
            </w:pPr>
            <w:r w:rsidRPr="00F00917">
              <w:rPr>
                <w:sz w:val="20"/>
                <w:szCs w:val="20"/>
                <w:lang w:val="ro-RO"/>
              </w:rPr>
              <w:t>Cheltuieli salariale cu personalul implicat in implementarea proiectului (în derularea activităților, altele decât management de proiect)</w:t>
            </w:r>
          </w:p>
        </w:tc>
        <w:tc>
          <w:tcPr>
            <w:tcW w:w="2203" w:type="pct"/>
          </w:tcPr>
          <w:p w14:paraId="6CA6EE39" w14:textId="77777777" w:rsidR="004F7C82" w:rsidRPr="00F00917" w:rsidRDefault="004F7C82" w:rsidP="00035D79">
            <w:pPr>
              <w:numPr>
                <w:ilvl w:val="0"/>
                <w:numId w:val="63"/>
              </w:numPr>
              <w:rPr>
                <w:sz w:val="20"/>
                <w:szCs w:val="20"/>
                <w:lang w:val="ro-RO"/>
              </w:rPr>
            </w:pPr>
            <w:r w:rsidRPr="00F00917">
              <w:rPr>
                <w:sz w:val="20"/>
                <w:szCs w:val="20"/>
                <w:lang w:val="ro-RO"/>
              </w:rPr>
              <w:t>Salarii</w:t>
            </w:r>
          </w:p>
        </w:tc>
      </w:tr>
      <w:tr w:rsidR="00AE2E54" w:rsidRPr="00B438B6" w14:paraId="1F4BF4FB" w14:textId="77777777" w:rsidTr="00AE2E54">
        <w:tc>
          <w:tcPr>
            <w:tcW w:w="334" w:type="pct"/>
            <w:vMerge/>
            <w:shd w:val="clear" w:color="auto" w:fill="B8CCE4" w:themeFill="accent1" w:themeFillTint="66"/>
          </w:tcPr>
          <w:p w14:paraId="41011684" w14:textId="77777777" w:rsidR="004F7C82" w:rsidRPr="00F00917" w:rsidRDefault="004F7C82" w:rsidP="00035D79">
            <w:pPr>
              <w:jc w:val="both"/>
              <w:rPr>
                <w:sz w:val="20"/>
                <w:szCs w:val="20"/>
                <w:lang w:val="ro-RO"/>
              </w:rPr>
            </w:pPr>
          </w:p>
        </w:tc>
        <w:tc>
          <w:tcPr>
            <w:tcW w:w="1038" w:type="pct"/>
            <w:vAlign w:val="center"/>
          </w:tcPr>
          <w:p w14:paraId="61C99AC5" w14:textId="77777777" w:rsidR="004F7C82" w:rsidRPr="00F00917" w:rsidRDefault="004F7C82" w:rsidP="00035D79">
            <w:pPr>
              <w:rPr>
                <w:sz w:val="20"/>
                <w:szCs w:val="20"/>
                <w:lang w:val="ro-RO"/>
              </w:rPr>
            </w:pPr>
            <w:r w:rsidRPr="00F00917">
              <w:rPr>
                <w:sz w:val="20"/>
                <w:szCs w:val="20"/>
                <w:lang w:val="ro-RO"/>
              </w:rPr>
              <w:t>Contribuții sociale aferente cheltuielilor salariale şi cheltuielilor asimilate acestora (contribuții angajați şi angajatori):</w:t>
            </w:r>
          </w:p>
        </w:tc>
        <w:tc>
          <w:tcPr>
            <w:tcW w:w="1425" w:type="pct"/>
            <w:gridSpan w:val="2"/>
            <w:vAlign w:val="center"/>
          </w:tcPr>
          <w:p w14:paraId="0E436916" w14:textId="77777777" w:rsidR="004F7C82" w:rsidRPr="00F00917" w:rsidRDefault="004F7C82" w:rsidP="00035D79">
            <w:pPr>
              <w:rPr>
                <w:sz w:val="20"/>
                <w:szCs w:val="20"/>
                <w:lang w:val="ro-RO"/>
              </w:rPr>
            </w:pPr>
            <w:r w:rsidRPr="00F00917">
              <w:rPr>
                <w:sz w:val="20"/>
                <w:szCs w:val="20"/>
                <w:lang w:val="ro-RO"/>
              </w:rPr>
              <w:t>Contribuții sociale aferente cheltuielilor salariale şi cheltuielilor asimilate acestora (contribuții angajați şi angajatori)</w:t>
            </w:r>
          </w:p>
        </w:tc>
        <w:tc>
          <w:tcPr>
            <w:tcW w:w="2203" w:type="pct"/>
          </w:tcPr>
          <w:p w14:paraId="4B232B96" w14:textId="77777777" w:rsidR="004F7C82" w:rsidRPr="00F00917" w:rsidRDefault="004F7C82" w:rsidP="00035D79">
            <w:pPr>
              <w:numPr>
                <w:ilvl w:val="0"/>
                <w:numId w:val="63"/>
              </w:numPr>
              <w:rPr>
                <w:sz w:val="20"/>
                <w:szCs w:val="20"/>
                <w:lang w:val="ro-RO"/>
              </w:rPr>
            </w:pPr>
            <w:r w:rsidRPr="00F00917">
              <w:rPr>
                <w:sz w:val="20"/>
                <w:szCs w:val="20"/>
                <w:lang w:val="ro-RO"/>
              </w:rPr>
              <w:t>Contribuții sociale aferente cheltuielilor salariale şi cheltuielilor asimilate acestora (contribuții angajați şi angajatori).</w:t>
            </w:r>
          </w:p>
        </w:tc>
      </w:tr>
      <w:tr w:rsidR="00AE2E54" w:rsidRPr="00B438B6" w14:paraId="2DA7446F" w14:textId="77777777" w:rsidTr="00AE2E54">
        <w:tc>
          <w:tcPr>
            <w:tcW w:w="334" w:type="pct"/>
            <w:vMerge/>
            <w:shd w:val="clear" w:color="auto" w:fill="B8CCE4" w:themeFill="accent1" w:themeFillTint="66"/>
          </w:tcPr>
          <w:p w14:paraId="400212B5" w14:textId="77777777" w:rsidR="004F7C82" w:rsidRPr="00F00917" w:rsidRDefault="004F7C82" w:rsidP="00035D79">
            <w:pPr>
              <w:jc w:val="both"/>
              <w:rPr>
                <w:sz w:val="20"/>
                <w:szCs w:val="20"/>
                <w:lang w:val="ro-RO"/>
              </w:rPr>
            </w:pPr>
          </w:p>
        </w:tc>
        <w:tc>
          <w:tcPr>
            <w:tcW w:w="1038" w:type="pct"/>
            <w:vMerge w:val="restart"/>
            <w:vAlign w:val="center"/>
          </w:tcPr>
          <w:p w14:paraId="2A947535" w14:textId="77777777" w:rsidR="004F7C82" w:rsidRPr="00F00917" w:rsidRDefault="004F7C82" w:rsidP="00035D79">
            <w:pPr>
              <w:rPr>
                <w:sz w:val="20"/>
                <w:szCs w:val="20"/>
                <w:lang w:val="ro-RO"/>
              </w:rPr>
            </w:pPr>
            <w:r w:rsidRPr="00F00917">
              <w:rPr>
                <w:sz w:val="20"/>
                <w:szCs w:val="20"/>
                <w:lang w:val="ro-RO"/>
              </w:rPr>
              <w:t>Cheltuieli cu deplasarea</w:t>
            </w:r>
          </w:p>
        </w:tc>
        <w:tc>
          <w:tcPr>
            <w:tcW w:w="1425" w:type="pct"/>
            <w:gridSpan w:val="2"/>
            <w:vAlign w:val="center"/>
          </w:tcPr>
          <w:p w14:paraId="1C6148B9" w14:textId="77777777" w:rsidR="004F7C82" w:rsidRPr="00F00917" w:rsidRDefault="004F7C82" w:rsidP="00035D79">
            <w:pPr>
              <w:rPr>
                <w:sz w:val="20"/>
                <w:szCs w:val="20"/>
                <w:lang w:val="ro-RO"/>
              </w:rPr>
            </w:pPr>
            <w:r w:rsidRPr="00F00917">
              <w:rPr>
                <w:sz w:val="20"/>
                <w:szCs w:val="20"/>
                <w:lang w:val="ro-RO"/>
              </w:rPr>
              <w:t>Cheltuieli cu deplasarea pentru personal propriu și experți implicați in implementarea proiectului</w:t>
            </w:r>
          </w:p>
        </w:tc>
        <w:tc>
          <w:tcPr>
            <w:tcW w:w="2203" w:type="pct"/>
          </w:tcPr>
          <w:p w14:paraId="5B2FAC35" w14:textId="77777777" w:rsidR="004F7C82" w:rsidRPr="00F00917" w:rsidRDefault="004F7C82" w:rsidP="00035D79">
            <w:pPr>
              <w:numPr>
                <w:ilvl w:val="0"/>
                <w:numId w:val="63"/>
              </w:numPr>
              <w:rPr>
                <w:sz w:val="20"/>
                <w:szCs w:val="20"/>
                <w:lang w:val="ro-RO"/>
              </w:rPr>
            </w:pPr>
            <w:r w:rsidRPr="00F00917">
              <w:rPr>
                <w:sz w:val="20"/>
                <w:szCs w:val="20"/>
                <w:lang w:val="ro-RO"/>
              </w:rPr>
              <w:t>Cheltuieli pentru cazare</w:t>
            </w:r>
          </w:p>
          <w:p w14:paraId="4EEE66A3" w14:textId="77777777" w:rsidR="004F7C82" w:rsidRPr="00F00917" w:rsidRDefault="004F7C82" w:rsidP="00035D79">
            <w:pPr>
              <w:numPr>
                <w:ilvl w:val="0"/>
                <w:numId w:val="63"/>
              </w:numPr>
              <w:rPr>
                <w:sz w:val="20"/>
                <w:szCs w:val="20"/>
                <w:lang w:val="ro-RO"/>
              </w:rPr>
            </w:pPr>
            <w:r w:rsidRPr="00F00917">
              <w:rPr>
                <w:sz w:val="20"/>
                <w:szCs w:val="20"/>
                <w:lang w:val="ro-RO"/>
              </w:rPr>
              <w:t>Cheltuieli cu diurna personalului propriu</w:t>
            </w:r>
          </w:p>
          <w:p w14:paraId="2AE45EF2" w14:textId="77777777" w:rsidR="004F7C82" w:rsidRPr="00F00917" w:rsidRDefault="004F7C82" w:rsidP="00035D79">
            <w:pPr>
              <w:numPr>
                <w:ilvl w:val="0"/>
                <w:numId w:val="63"/>
              </w:numPr>
              <w:rPr>
                <w:sz w:val="20"/>
                <w:szCs w:val="20"/>
                <w:lang w:val="ro-RO"/>
              </w:rPr>
            </w:pPr>
            <w:r w:rsidRPr="00F00917">
              <w:rPr>
                <w:sz w:val="20"/>
                <w:szCs w:val="20"/>
                <w:lang w:val="ro-RO"/>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161B3AB1" w14:textId="77777777" w:rsidR="004F7C82" w:rsidRPr="00F00917" w:rsidRDefault="004F7C82" w:rsidP="00035D79">
            <w:pPr>
              <w:numPr>
                <w:ilvl w:val="0"/>
                <w:numId w:val="63"/>
              </w:numPr>
              <w:rPr>
                <w:sz w:val="20"/>
                <w:szCs w:val="20"/>
                <w:lang w:val="ro-RO"/>
              </w:rPr>
            </w:pPr>
            <w:r w:rsidRPr="00F00917">
              <w:rPr>
                <w:sz w:val="20"/>
                <w:szCs w:val="20"/>
                <w:lang w:val="ro-RO"/>
              </w:rPr>
              <w:t>Taxe şi asigurări de călătorie și asigurări medicale aferente deplasării</w:t>
            </w:r>
          </w:p>
        </w:tc>
      </w:tr>
      <w:tr w:rsidR="00AE2E54" w:rsidRPr="00B438B6" w14:paraId="2DD20528" w14:textId="77777777" w:rsidTr="00AE2E54">
        <w:tc>
          <w:tcPr>
            <w:tcW w:w="334" w:type="pct"/>
            <w:vMerge/>
            <w:shd w:val="clear" w:color="auto" w:fill="B8CCE4" w:themeFill="accent1" w:themeFillTint="66"/>
          </w:tcPr>
          <w:p w14:paraId="04F92FA5" w14:textId="77777777" w:rsidR="004F7C82" w:rsidRPr="00F00917" w:rsidRDefault="004F7C82" w:rsidP="00035D79">
            <w:pPr>
              <w:jc w:val="both"/>
              <w:rPr>
                <w:sz w:val="20"/>
                <w:szCs w:val="20"/>
                <w:lang w:val="ro-RO"/>
              </w:rPr>
            </w:pPr>
          </w:p>
        </w:tc>
        <w:tc>
          <w:tcPr>
            <w:tcW w:w="1038" w:type="pct"/>
            <w:vMerge/>
          </w:tcPr>
          <w:p w14:paraId="66A56DD5" w14:textId="77777777" w:rsidR="004F7C82" w:rsidRPr="00F00917" w:rsidRDefault="004F7C82" w:rsidP="00035D79">
            <w:pPr>
              <w:jc w:val="both"/>
              <w:rPr>
                <w:sz w:val="20"/>
                <w:szCs w:val="20"/>
                <w:lang w:val="ro-RO"/>
              </w:rPr>
            </w:pPr>
          </w:p>
        </w:tc>
        <w:tc>
          <w:tcPr>
            <w:tcW w:w="1425" w:type="pct"/>
            <w:gridSpan w:val="2"/>
            <w:vAlign w:val="center"/>
          </w:tcPr>
          <w:p w14:paraId="73737A9D" w14:textId="77777777" w:rsidR="004F7C82" w:rsidRPr="00F00917" w:rsidRDefault="004F7C82" w:rsidP="00035D79">
            <w:pPr>
              <w:rPr>
                <w:sz w:val="20"/>
                <w:szCs w:val="20"/>
                <w:lang w:val="ro-RO"/>
              </w:rPr>
            </w:pPr>
            <w:r w:rsidRPr="00F00917">
              <w:rPr>
                <w:sz w:val="20"/>
                <w:szCs w:val="20"/>
                <w:lang w:val="ro-RO"/>
              </w:rPr>
              <w:t>Cheltuieli cu deplasarea pentru participanți - grup țintă</w:t>
            </w:r>
          </w:p>
        </w:tc>
        <w:tc>
          <w:tcPr>
            <w:tcW w:w="2203" w:type="pct"/>
          </w:tcPr>
          <w:p w14:paraId="3033CB01" w14:textId="77777777" w:rsidR="004F7C82" w:rsidRPr="00F00917" w:rsidRDefault="004F7C82" w:rsidP="00035D79">
            <w:pPr>
              <w:numPr>
                <w:ilvl w:val="0"/>
                <w:numId w:val="58"/>
              </w:numPr>
              <w:rPr>
                <w:sz w:val="20"/>
                <w:szCs w:val="20"/>
                <w:lang w:val="ro-RO"/>
              </w:rPr>
            </w:pPr>
            <w:r w:rsidRPr="00F00917">
              <w:rPr>
                <w:sz w:val="20"/>
                <w:szCs w:val="20"/>
                <w:lang w:val="ro-RO"/>
              </w:rPr>
              <w:t>Cheltuieli pentru cazare</w:t>
            </w:r>
          </w:p>
          <w:p w14:paraId="4DFFA37A" w14:textId="77777777" w:rsidR="004F7C82" w:rsidRPr="00F00917" w:rsidRDefault="004F7C82" w:rsidP="00035D79">
            <w:pPr>
              <w:numPr>
                <w:ilvl w:val="0"/>
                <w:numId w:val="58"/>
              </w:numPr>
              <w:rPr>
                <w:sz w:val="20"/>
                <w:szCs w:val="20"/>
                <w:lang w:val="ro-RO"/>
              </w:rPr>
            </w:pPr>
            <w:r w:rsidRPr="00F00917">
              <w:rPr>
                <w:sz w:val="20"/>
                <w:szCs w:val="20"/>
                <w:lang w:val="ro-RO"/>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632F6F69" w14:textId="77777777" w:rsidR="004F7C82" w:rsidRPr="00F00917" w:rsidRDefault="004F7C82" w:rsidP="00035D79">
            <w:pPr>
              <w:numPr>
                <w:ilvl w:val="0"/>
                <w:numId w:val="58"/>
              </w:numPr>
              <w:rPr>
                <w:sz w:val="20"/>
                <w:szCs w:val="20"/>
                <w:lang w:val="ro-RO"/>
              </w:rPr>
            </w:pPr>
            <w:r w:rsidRPr="00F00917">
              <w:rPr>
                <w:sz w:val="20"/>
                <w:szCs w:val="20"/>
                <w:lang w:val="ro-RO"/>
              </w:rPr>
              <w:t>Taxe şi asigurări de călătorie și asigurări medicale aferente deplasării</w:t>
            </w:r>
          </w:p>
        </w:tc>
      </w:tr>
      <w:tr w:rsidR="00AE2E54" w:rsidRPr="00B438B6" w14:paraId="0B8A72A8" w14:textId="77777777" w:rsidTr="00AE2E54">
        <w:tc>
          <w:tcPr>
            <w:tcW w:w="334" w:type="pct"/>
            <w:vMerge/>
            <w:shd w:val="clear" w:color="auto" w:fill="B8CCE4" w:themeFill="accent1" w:themeFillTint="66"/>
          </w:tcPr>
          <w:p w14:paraId="6D1CAC97" w14:textId="77777777" w:rsidR="004F7C82" w:rsidRPr="00F00917" w:rsidRDefault="004F7C82" w:rsidP="00035D79">
            <w:pPr>
              <w:jc w:val="both"/>
              <w:rPr>
                <w:sz w:val="20"/>
                <w:szCs w:val="20"/>
                <w:lang w:val="ro-RO"/>
              </w:rPr>
            </w:pPr>
          </w:p>
        </w:tc>
        <w:tc>
          <w:tcPr>
            <w:tcW w:w="1038" w:type="pct"/>
            <w:vMerge w:val="restart"/>
            <w:vAlign w:val="center"/>
          </w:tcPr>
          <w:p w14:paraId="00160DA0" w14:textId="77777777" w:rsidR="004F7C82" w:rsidRPr="00F00917" w:rsidRDefault="004F7C82" w:rsidP="00035D79">
            <w:pPr>
              <w:jc w:val="both"/>
              <w:rPr>
                <w:sz w:val="20"/>
                <w:szCs w:val="20"/>
                <w:lang w:val="ro-RO"/>
              </w:rPr>
            </w:pPr>
            <w:r w:rsidRPr="00F00917">
              <w:rPr>
                <w:sz w:val="20"/>
                <w:szCs w:val="20"/>
                <w:lang w:val="ro-RO"/>
              </w:rPr>
              <w:t>Cheltuieli cu servicii</w:t>
            </w:r>
          </w:p>
        </w:tc>
        <w:tc>
          <w:tcPr>
            <w:tcW w:w="1425" w:type="pct"/>
            <w:gridSpan w:val="2"/>
            <w:vAlign w:val="center"/>
          </w:tcPr>
          <w:p w14:paraId="691574D6" w14:textId="77777777" w:rsidR="004F7C82" w:rsidRPr="00F00917" w:rsidRDefault="004F7C82" w:rsidP="00035D79">
            <w:pPr>
              <w:rPr>
                <w:sz w:val="20"/>
                <w:szCs w:val="20"/>
                <w:lang w:val="ro-RO"/>
              </w:rPr>
            </w:pPr>
            <w:r w:rsidRPr="00F00917">
              <w:rPr>
                <w:sz w:val="20"/>
                <w:szCs w:val="20"/>
                <w:lang w:val="ro-RO"/>
              </w:rPr>
              <w:t>Cheltuieli pentru consultanță și expertiză</w:t>
            </w:r>
          </w:p>
        </w:tc>
        <w:tc>
          <w:tcPr>
            <w:tcW w:w="2203" w:type="pct"/>
          </w:tcPr>
          <w:p w14:paraId="77301B0B" w14:textId="77777777" w:rsidR="004F7C82" w:rsidRPr="00F00917" w:rsidRDefault="004F7C82" w:rsidP="00035D79">
            <w:pPr>
              <w:numPr>
                <w:ilvl w:val="0"/>
                <w:numId w:val="58"/>
              </w:numPr>
              <w:rPr>
                <w:sz w:val="20"/>
                <w:szCs w:val="20"/>
                <w:lang w:val="ro-RO"/>
              </w:rPr>
            </w:pPr>
            <w:r w:rsidRPr="00F00917">
              <w:rPr>
                <w:sz w:val="20"/>
                <w:szCs w:val="20"/>
                <w:lang w:val="ro-RO"/>
              </w:rPr>
              <w:t>Cheltuieli aferente diverselor achiziții de servicii specializate, pentru care Solicitantul nu are expertiza necesară (de exemplu consultanță juridică necesară implementării activităților proiectului, formare profesională, informare și consiliere parentală, mentorat, etc.)</w:t>
            </w:r>
          </w:p>
        </w:tc>
      </w:tr>
      <w:tr w:rsidR="00AE2E54" w:rsidRPr="00B438B6" w14:paraId="6BBC132F" w14:textId="77777777" w:rsidTr="00AE2E54">
        <w:tc>
          <w:tcPr>
            <w:tcW w:w="334" w:type="pct"/>
            <w:vMerge/>
            <w:shd w:val="clear" w:color="auto" w:fill="B8CCE4" w:themeFill="accent1" w:themeFillTint="66"/>
          </w:tcPr>
          <w:p w14:paraId="595D3BAC" w14:textId="77777777" w:rsidR="004F7C82" w:rsidRPr="00F00917" w:rsidRDefault="004F7C82" w:rsidP="00035D79">
            <w:pPr>
              <w:jc w:val="both"/>
              <w:rPr>
                <w:sz w:val="20"/>
                <w:szCs w:val="20"/>
                <w:lang w:val="ro-RO"/>
              </w:rPr>
            </w:pPr>
          </w:p>
        </w:tc>
        <w:tc>
          <w:tcPr>
            <w:tcW w:w="1038" w:type="pct"/>
            <w:vMerge/>
            <w:vAlign w:val="center"/>
          </w:tcPr>
          <w:p w14:paraId="68C70881" w14:textId="77777777" w:rsidR="004F7C82" w:rsidRPr="00F00917" w:rsidRDefault="004F7C82" w:rsidP="00035D79">
            <w:pPr>
              <w:jc w:val="both"/>
              <w:rPr>
                <w:sz w:val="20"/>
                <w:szCs w:val="20"/>
                <w:lang w:val="ro-RO"/>
              </w:rPr>
            </w:pPr>
          </w:p>
        </w:tc>
        <w:tc>
          <w:tcPr>
            <w:tcW w:w="1425" w:type="pct"/>
            <w:gridSpan w:val="2"/>
            <w:vAlign w:val="center"/>
          </w:tcPr>
          <w:p w14:paraId="369E2098" w14:textId="77777777" w:rsidR="004F7C82" w:rsidRPr="00F00917" w:rsidRDefault="004F7C82" w:rsidP="00035D79">
            <w:pPr>
              <w:rPr>
                <w:sz w:val="20"/>
                <w:szCs w:val="20"/>
                <w:lang w:val="ro-RO"/>
              </w:rPr>
            </w:pPr>
            <w:r w:rsidRPr="00F00917">
              <w:rPr>
                <w:sz w:val="20"/>
                <w:szCs w:val="20"/>
                <w:lang w:val="ro-RO"/>
              </w:rPr>
              <w:t>Cheltuieli cu servicii pentru organizarea de evenimente și cursuri de formare</w:t>
            </w:r>
          </w:p>
        </w:tc>
        <w:tc>
          <w:tcPr>
            <w:tcW w:w="2203" w:type="pct"/>
          </w:tcPr>
          <w:p w14:paraId="6B5537FD" w14:textId="77777777" w:rsidR="004F7C82" w:rsidRPr="00F00917" w:rsidRDefault="004F7C82" w:rsidP="00035D79">
            <w:pPr>
              <w:numPr>
                <w:ilvl w:val="0"/>
                <w:numId w:val="58"/>
              </w:numPr>
              <w:rPr>
                <w:sz w:val="20"/>
                <w:szCs w:val="20"/>
                <w:lang w:val="ro-RO"/>
              </w:rPr>
            </w:pPr>
            <w:r w:rsidRPr="00F00917">
              <w:rPr>
                <w:sz w:val="20"/>
                <w:szCs w:val="20"/>
                <w:lang w:val="ro-RO"/>
              </w:rPr>
              <w:t>Servicii de transport de materiale şi echipamente</w:t>
            </w:r>
          </w:p>
          <w:p w14:paraId="3F51DDC5" w14:textId="77777777" w:rsidR="004F7C82" w:rsidRPr="00F00917" w:rsidRDefault="004F7C82" w:rsidP="00035D79">
            <w:pPr>
              <w:numPr>
                <w:ilvl w:val="0"/>
                <w:numId w:val="58"/>
              </w:numPr>
              <w:rPr>
                <w:sz w:val="20"/>
                <w:szCs w:val="20"/>
                <w:lang w:val="ro-RO"/>
              </w:rPr>
            </w:pPr>
            <w:r w:rsidRPr="00F00917">
              <w:rPr>
                <w:sz w:val="20"/>
                <w:szCs w:val="20"/>
                <w:lang w:val="ro-RO"/>
              </w:rPr>
              <w:t>Pachete complete conținând transport, cazarea şi/sau hrana participanților/ personalului propriu</w:t>
            </w:r>
          </w:p>
          <w:p w14:paraId="42B5A7F5" w14:textId="77777777" w:rsidR="004F7C82" w:rsidRPr="00F00917" w:rsidRDefault="004F7C82" w:rsidP="00035D79">
            <w:pPr>
              <w:numPr>
                <w:ilvl w:val="0"/>
                <w:numId w:val="58"/>
              </w:numPr>
              <w:rPr>
                <w:sz w:val="20"/>
                <w:szCs w:val="20"/>
                <w:lang w:val="ro-RO"/>
              </w:rPr>
            </w:pPr>
            <w:r w:rsidRPr="00F00917">
              <w:rPr>
                <w:sz w:val="20"/>
                <w:szCs w:val="20"/>
                <w:lang w:val="ro-RO"/>
              </w:rPr>
              <w:t>Organizarea de evenimente</w:t>
            </w:r>
          </w:p>
          <w:p w14:paraId="4DF9303B" w14:textId="77777777" w:rsidR="004F7C82" w:rsidRPr="00F00917" w:rsidRDefault="004F7C82" w:rsidP="00035D79">
            <w:pPr>
              <w:numPr>
                <w:ilvl w:val="0"/>
                <w:numId w:val="58"/>
              </w:numPr>
              <w:rPr>
                <w:sz w:val="20"/>
                <w:szCs w:val="20"/>
                <w:lang w:val="ro-RO"/>
              </w:rPr>
            </w:pPr>
            <w:r w:rsidRPr="00F00917">
              <w:rPr>
                <w:sz w:val="20"/>
                <w:szCs w:val="20"/>
                <w:lang w:val="ro-RO"/>
              </w:rPr>
              <w:t>Editarea şi tipărirea de materiale pentru sesiuni de instruire/formare</w:t>
            </w:r>
          </w:p>
        </w:tc>
      </w:tr>
      <w:tr w:rsidR="00AE2E54" w:rsidRPr="00B438B6" w14:paraId="08B596C6" w14:textId="77777777" w:rsidTr="00AE2E54">
        <w:tc>
          <w:tcPr>
            <w:tcW w:w="334" w:type="pct"/>
            <w:vMerge/>
            <w:shd w:val="clear" w:color="auto" w:fill="B8CCE4" w:themeFill="accent1" w:themeFillTint="66"/>
          </w:tcPr>
          <w:p w14:paraId="2938E46B" w14:textId="77777777" w:rsidR="004F7C82" w:rsidRPr="00F00917" w:rsidRDefault="004F7C82" w:rsidP="00035D79">
            <w:pPr>
              <w:jc w:val="both"/>
              <w:rPr>
                <w:sz w:val="20"/>
                <w:szCs w:val="20"/>
                <w:lang w:val="ro-RO"/>
              </w:rPr>
            </w:pPr>
          </w:p>
        </w:tc>
        <w:tc>
          <w:tcPr>
            <w:tcW w:w="1038" w:type="pct"/>
            <w:vAlign w:val="center"/>
          </w:tcPr>
          <w:p w14:paraId="069F978B" w14:textId="77777777" w:rsidR="004F7C82" w:rsidRPr="00F00917" w:rsidRDefault="004F7C82" w:rsidP="00035D79">
            <w:pPr>
              <w:jc w:val="both"/>
              <w:rPr>
                <w:sz w:val="20"/>
                <w:szCs w:val="20"/>
                <w:lang w:val="ro-RO"/>
              </w:rPr>
            </w:pPr>
            <w:r w:rsidRPr="00F00917">
              <w:rPr>
                <w:sz w:val="20"/>
                <w:szCs w:val="20"/>
                <w:lang w:val="ro-RO"/>
              </w:rPr>
              <w:t>Cheltuieli cu taxe/ abonamente/ cotizații/ acorduri/ autorizații necesare pentru implementarea proiectului:</w:t>
            </w:r>
          </w:p>
        </w:tc>
        <w:tc>
          <w:tcPr>
            <w:tcW w:w="1425" w:type="pct"/>
            <w:gridSpan w:val="2"/>
            <w:vAlign w:val="center"/>
          </w:tcPr>
          <w:p w14:paraId="33856B97" w14:textId="77777777" w:rsidR="004F7C82" w:rsidRPr="00F00917" w:rsidRDefault="004F7C82" w:rsidP="00035D79">
            <w:pPr>
              <w:rPr>
                <w:sz w:val="20"/>
                <w:szCs w:val="20"/>
                <w:lang w:val="ro-RO"/>
              </w:rPr>
            </w:pPr>
            <w:r w:rsidRPr="00F00917">
              <w:rPr>
                <w:sz w:val="20"/>
                <w:szCs w:val="20"/>
                <w:lang w:val="ro-RO"/>
              </w:rPr>
              <w:t>Cheltuieli cu taxe/abonamente/cotizații/acorduri/ autorizații necesare pentru implementarea proiectului</w:t>
            </w:r>
          </w:p>
        </w:tc>
        <w:tc>
          <w:tcPr>
            <w:tcW w:w="2203" w:type="pct"/>
          </w:tcPr>
          <w:p w14:paraId="207D4D42" w14:textId="77777777" w:rsidR="004F7C82" w:rsidRPr="00F00917" w:rsidRDefault="004F7C82" w:rsidP="00035D79">
            <w:pPr>
              <w:numPr>
                <w:ilvl w:val="0"/>
                <w:numId w:val="58"/>
              </w:numPr>
              <w:rPr>
                <w:sz w:val="20"/>
                <w:szCs w:val="20"/>
                <w:lang w:val="ro-RO"/>
              </w:rPr>
            </w:pPr>
            <w:r w:rsidRPr="00F00917">
              <w:rPr>
                <w:sz w:val="20"/>
                <w:szCs w:val="20"/>
                <w:lang w:val="ro-RO"/>
              </w:rPr>
              <w:t>Achiziționare de publicații, cărți, reviste de specialitate, materiale educaționale relevante pentru operațiune, în format tipărit, audio şi/ sau electronic</w:t>
            </w:r>
          </w:p>
          <w:p w14:paraId="0209A8CF" w14:textId="77777777" w:rsidR="004F7C82" w:rsidRPr="00F00917" w:rsidRDefault="004F7C82" w:rsidP="00035D79">
            <w:pPr>
              <w:numPr>
                <w:ilvl w:val="0"/>
                <w:numId w:val="58"/>
              </w:numPr>
              <w:rPr>
                <w:sz w:val="20"/>
                <w:szCs w:val="20"/>
                <w:lang w:val="ro-RO"/>
              </w:rPr>
            </w:pPr>
            <w:r w:rsidRPr="00F00917">
              <w:rPr>
                <w:sz w:val="20"/>
                <w:szCs w:val="20"/>
                <w:lang w:val="ro-RO"/>
              </w:rPr>
              <w:t xml:space="preserve">Taxe de eliberare a certificatelor de calificare/ absolvire                                </w:t>
            </w:r>
          </w:p>
          <w:p w14:paraId="479DB9C8" w14:textId="77777777" w:rsidR="004F7C82" w:rsidRPr="00F00917" w:rsidRDefault="004F7C82" w:rsidP="00035D79">
            <w:pPr>
              <w:numPr>
                <w:ilvl w:val="0"/>
                <w:numId w:val="58"/>
              </w:numPr>
              <w:rPr>
                <w:sz w:val="20"/>
                <w:szCs w:val="20"/>
                <w:lang w:val="ro-RO"/>
              </w:rPr>
            </w:pPr>
            <w:r w:rsidRPr="00F00917">
              <w:rPr>
                <w:sz w:val="20"/>
                <w:szCs w:val="20"/>
                <w:lang w:val="ro-RO"/>
              </w:rPr>
              <w:t xml:space="preserve">Taxe de participare la programe de formare/ educație                              </w:t>
            </w:r>
          </w:p>
          <w:p w14:paraId="08ED0A6C" w14:textId="77777777" w:rsidR="004F7C82" w:rsidRPr="00F00917" w:rsidRDefault="004F7C82" w:rsidP="00035D79">
            <w:pPr>
              <w:numPr>
                <w:ilvl w:val="0"/>
                <w:numId w:val="58"/>
              </w:numPr>
              <w:rPr>
                <w:sz w:val="20"/>
                <w:szCs w:val="20"/>
                <w:lang w:val="ro-RO"/>
              </w:rPr>
            </w:pPr>
            <w:r w:rsidRPr="00F00917">
              <w:rPr>
                <w:sz w:val="20"/>
                <w:szCs w:val="20"/>
                <w:lang w:val="ro-RO"/>
              </w:rPr>
              <w:t>Taxe notariale</w:t>
            </w:r>
          </w:p>
        </w:tc>
      </w:tr>
      <w:tr w:rsidR="00AE2E54" w:rsidRPr="00B438B6" w14:paraId="440FB7CA" w14:textId="77777777" w:rsidTr="00AE2E54">
        <w:tc>
          <w:tcPr>
            <w:tcW w:w="334" w:type="pct"/>
            <w:vMerge/>
            <w:shd w:val="clear" w:color="auto" w:fill="B8CCE4" w:themeFill="accent1" w:themeFillTint="66"/>
          </w:tcPr>
          <w:p w14:paraId="3965CC9F" w14:textId="77777777" w:rsidR="004F7C82" w:rsidRPr="00F00917" w:rsidRDefault="004F7C82" w:rsidP="00035D79">
            <w:pPr>
              <w:jc w:val="both"/>
              <w:rPr>
                <w:sz w:val="20"/>
                <w:szCs w:val="20"/>
                <w:lang w:val="ro-RO"/>
              </w:rPr>
            </w:pPr>
          </w:p>
        </w:tc>
        <w:tc>
          <w:tcPr>
            <w:tcW w:w="1038" w:type="pct"/>
            <w:vAlign w:val="center"/>
          </w:tcPr>
          <w:p w14:paraId="1167CD6D" w14:textId="77777777" w:rsidR="004F7C82" w:rsidRPr="00F00917" w:rsidRDefault="004F7C82" w:rsidP="00035D79">
            <w:pPr>
              <w:rPr>
                <w:sz w:val="20"/>
                <w:szCs w:val="20"/>
                <w:lang w:val="ro-RO"/>
              </w:rPr>
            </w:pPr>
            <w:r w:rsidRPr="00F00917">
              <w:rPr>
                <w:sz w:val="20"/>
                <w:szCs w:val="20"/>
                <w:lang w:val="ro-RO"/>
              </w:rPr>
              <w:t>Cheltuieli cu achiziția de active fixe corporale (altele decât terenuri și imobile), obiecte de inventar, materii prime și materiale, inclusiv materiale consumabile</w:t>
            </w:r>
          </w:p>
        </w:tc>
        <w:tc>
          <w:tcPr>
            <w:tcW w:w="1425" w:type="pct"/>
            <w:gridSpan w:val="2"/>
            <w:vAlign w:val="center"/>
          </w:tcPr>
          <w:p w14:paraId="56408405" w14:textId="77777777" w:rsidR="004F7C82" w:rsidRPr="00F00917" w:rsidRDefault="004F7C82" w:rsidP="00035D79">
            <w:pPr>
              <w:rPr>
                <w:sz w:val="20"/>
                <w:szCs w:val="20"/>
                <w:lang w:val="ro-RO"/>
              </w:rPr>
            </w:pPr>
            <w:r w:rsidRPr="00F00917">
              <w:rPr>
                <w:sz w:val="20"/>
                <w:szCs w:val="20"/>
                <w:lang w:val="ro-RO"/>
              </w:rPr>
              <w:t>Cheltuieli cu achiziția de materii prime, materiale consumabile și alte produse similare necesare proiectului</w:t>
            </w:r>
          </w:p>
        </w:tc>
        <w:tc>
          <w:tcPr>
            <w:tcW w:w="2203" w:type="pct"/>
          </w:tcPr>
          <w:p w14:paraId="0415A137" w14:textId="77777777" w:rsidR="004F7C82" w:rsidRPr="00F00917" w:rsidRDefault="004F7C82" w:rsidP="00035D79">
            <w:pPr>
              <w:numPr>
                <w:ilvl w:val="0"/>
                <w:numId w:val="58"/>
              </w:numPr>
              <w:rPr>
                <w:sz w:val="20"/>
                <w:szCs w:val="20"/>
                <w:lang w:val="ro-RO"/>
              </w:rPr>
            </w:pPr>
            <w:r w:rsidRPr="00F00917">
              <w:rPr>
                <w:sz w:val="20"/>
                <w:szCs w:val="20"/>
                <w:lang w:val="ro-RO"/>
              </w:rPr>
              <w:t>Materiale consumabile</w:t>
            </w:r>
          </w:p>
          <w:p w14:paraId="4CD675F3" w14:textId="77777777" w:rsidR="004F7C82" w:rsidRPr="00F00917" w:rsidRDefault="004F7C82" w:rsidP="00035D79">
            <w:pPr>
              <w:numPr>
                <w:ilvl w:val="0"/>
                <w:numId w:val="58"/>
              </w:numPr>
              <w:rPr>
                <w:sz w:val="20"/>
                <w:szCs w:val="20"/>
                <w:lang w:val="ro-RO"/>
              </w:rPr>
            </w:pPr>
            <w:r w:rsidRPr="00F00917">
              <w:rPr>
                <w:sz w:val="20"/>
                <w:szCs w:val="20"/>
                <w:lang w:val="ro-RO"/>
              </w:rPr>
              <w:t>Cheltuieli cu materii prime și materiale necesare derulării cursurilor și activităților de practică</w:t>
            </w:r>
          </w:p>
          <w:p w14:paraId="5A77C33E" w14:textId="77777777" w:rsidR="004F7C82" w:rsidRPr="00F00917" w:rsidRDefault="004F7C82" w:rsidP="00035D79">
            <w:pPr>
              <w:numPr>
                <w:ilvl w:val="0"/>
                <w:numId w:val="58"/>
              </w:numPr>
              <w:rPr>
                <w:sz w:val="20"/>
                <w:szCs w:val="20"/>
                <w:lang w:val="ro-RO"/>
              </w:rPr>
            </w:pPr>
            <w:r w:rsidRPr="00F00917">
              <w:rPr>
                <w:sz w:val="20"/>
                <w:szCs w:val="20"/>
                <w:lang w:val="ro-RO"/>
              </w:rPr>
              <w:t>Materiale direct atribuibile susținerii activităților de informare, consiliere, mentorat și formare</w:t>
            </w:r>
          </w:p>
          <w:p w14:paraId="3F8A04CE" w14:textId="77777777" w:rsidR="004F7C82" w:rsidRPr="00F00917" w:rsidRDefault="004F7C82" w:rsidP="00035D79">
            <w:pPr>
              <w:numPr>
                <w:ilvl w:val="0"/>
                <w:numId w:val="58"/>
              </w:numPr>
              <w:rPr>
                <w:sz w:val="20"/>
                <w:szCs w:val="20"/>
                <w:lang w:val="ro-RO"/>
              </w:rPr>
            </w:pPr>
            <w:r w:rsidRPr="00F00917">
              <w:rPr>
                <w:sz w:val="20"/>
                <w:szCs w:val="20"/>
                <w:lang w:val="ro-RO"/>
              </w:rPr>
              <w:t>Materiale direct atribuibile susținerii activităților didactice și activităților extra curriculare, inclusiv rechizite școlare pentru copii</w:t>
            </w:r>
          </w:p>
          <w:p w14:paraId="2CE7202A" w14:textId="77777777" w:rsidR="004F7C82" w:rsidRPr="00F00917" w:rsidRDefault="004F7C82" w:rsidP="00035D79">
            <w:pPr>
              <w:numPr>
                <w:ilvl w:val="0"/>
                <w:numId w:val="58"/>
              </w:numPr>
              <w:rPr>
                <w:sz w:val="20"/>
                <w:szCs w:val="20"/>
                <w:lang w:val="ro-RO"/>
              </w:rPr>
            </w:pPr>
            <w:r w:rsidRPr="00F00917">
              <w:rPr>
                <w:sz w:val="20"/>
                <w:szCs w:val="20"/>
                <w:lang w:val="ro-RO"/>
              </w:rPr>
              <w:t>Papetărie</w:t>
            </w:r>
          </w:p>
          <w:p w14:paraId="39C9B01E" w14:textId="77777777" w:rsidR="004F7C82" w:rsidRPr="00F00917" w:rsidRDefault="004F7C82" w:rsidP="00035D79">
            <w:pPr>
              <w:numPr>
                <w:ilvl w:val="0"/>
                <w:numId w:val="58"/>
              </w:numPr>
              <w:rPr>
                <w:sz w:val="20"/>
                <w:szCs w:val="20"/>
                <w:lang w:val="ro-RO"/>
              </w:rPr>
            </w:pPr>
            <w:r w:rsidRPr="00F00917">
              <w:rPr>
                <w:sz w:val="20"/>
                <w:szCs w:val="20"/>
                <w:lang w:val="ro-RO"/>
              </w:rPr>
              <w:t>Cheltuieli cu materialele auxiliare</w:t>
            </w:r>
          </w:p>
          <w:p w14:paraId="097645F8" w14:textId="77777777" w:rsidR="004F7C82" w:rsidRPr="00F00917" w:rsidRDefault="004F7C82" w:rsidP="00035D79">
            <w:pPr>
              <w:numPr>
                <w:ilvl w:val="0"/>
                <w:numId w:val="58"/>
              </w:numPr>
              <w:rPr>
                <w:sz w:val="20"/>
                <w:szCs w:val="20"/>
                <w:lang w:val="ro-RO"/>
              </w:rPr>
            </w:pPr>
            <w:r w:rsidRPr="00F00917">
              <w:rPr>
                <w:sz w:val="20"/>
                <w:szCs w:val="20"/>
                <w:lang w:val="ro-RO"/>
              </w:rPr>
              <w:t>Cheltuieli cu materialele pentru ambalat</w:t>
            </w:r>
          </w:p>
          <w:p w14:paraId="1966F11F" w14:textId="77777777" w:rsidR="004F7C82" w:rsidRPr="00F00917" w:rsidRDefault="004F7C82" w:rsidP="00035D79">
            <w:pPr>
              <w:numPr>
                <w:ilvl w:val="0"/>
                <w:numId w:val="58"/>
              </w:numPr>
              <w:rPr>
                <w:sz w:val="20"/>
                <w:szCs w:val="20"/>
                <w:lang w:val="ro-RO"/>
              </w:rPr>
            </w:pPr>
            <w:r w:rsidRPr="00F00917">
              <w:rPr>
                <w:sz w:val="20"/>
                <w:szCs w:val="20"/>
                <w:lang w:val="ro-RO"/>
              </w:rPr>
              <w:t>Cheltuieli cu alte materiale consumabile</w:t>
            </w:r>
          </w:p>
          <w:p w14:paraId="1D3CE451" w14:textId="77777777" w:rsidR="004F7C82" w:rsidRPr="00F00917" w:rsidRDefault="004F7C82" w:rsidP="00035D79">
            <w:pPr>
              <w:numPr>
                <w:ilvl w:val="0"/>
                <w:numId w:val="58"/>
              </w:numPr>
              <w:rPr>
                <w:sz w:val="20"/>
                <w:szCs w:val="20"/>
                <w:lang w:val="ro-RO"/>
              </w:rPr>
            </w:pPr>
            <w:r w:rsidRPr="00F00917">
              <w:rPr>
                <w:sz w:val="20"/>
                <w:szCs w:val="20"/>
                <w:lang w:val="ro-RO"/>
              </w:rPr>
              <w:t>Multiplicare</w:t>
            </w:r>
          </w:p>
        </w:tc>
      </w:tr>
      <w:tr w:rsidR="00AE2E54" w:rsidRPr="00B438B6" w14:paraId="2112A18A" w14:textId="77777777" w:rsidTr="00AE2E54">
        <w:tc>
          <w:tcPr>
            <w:tcW w:w="334" w:type="pct"/>
            <w:vMerge/>
            <w:shd w:val="clear" w:color="auto" w:fill="B8CCE4" w:themeFill="accent1" w:themeFillTint="66"/>
          </w:tcPr>
          <w:p w14:paraId="01B09BEC" w14:textId="77777777" w:rsidR="004F7C82" w:rsidRPr="00F00917" w:rsidRDefault="004F7C82" w:rsidP="00035D79">
            <w:pPr>
              <w:jc w:val="both"/>
              <w:rPr>
                <w:sz w:val="20"/>
                <w:szCs w:val="20"/>
                <w:lang w:val="ro-RO"/>
              </w:rPr>
            </w:pPr>
          </w:p>
        </w:tc>
        <w:tc>
          <w:tcPr>
            <w:tcW w:w="1038" w:type="pct"/>
            <w:vAlign w:val="center"/>
          </w:tcPr>
          <w:p w14:paraId="6F5A6D05" w14:textId="77777777" w:rsidR="004F7C82" w:rsidRPr="00F00917" w:rsidRDefault="004F7C82" w:rsidP="00035D79">
            <w:pPr>
              <w:rPr>
                <w:sz w:val="20"/>
                <w:szCs w:val="20"/>
                <w:lang w:val="ro-RO"/>
              </w:rPr>
            </w:pPr>
            <w:r w:rsidRPr="00F00917">
              <w:rPr>
                <w:sz w:val="20"/>
                <w:szCs w:val="20"/>
                <w:lang w:val="ro-RO"/>
              </w:rPr>
              <w:t>Cheltuieli cu închirierea, altele decât cele prevăzute la cheltuielile generale de administrație</w:t>
            </w:r>
          </w:p>
        </w:tc>
        <w:tc>
          <w:tcPr>
            <w:tcW w:w="1425" w:type="pct"/>
            <w:gridSpan w:val="2"/>
            <w:vAlign w:val="center"/>
          </w:tcPr>
          <w:p w14:paraId="7B15532C" w14:textId="77777777" w:rsidR="004F7C82" w:rsidRPr="00F00917" w:rsidRDefault="004F7C82" w:rsidP="00035D79">
            <w:pPr>
              <w:rPr>
                <w:sz w:val="20"/>
                <w:szCs w:val="20"/>
                <w:lang w:val="ro-RO"/>
              </w:rPr>
            </w:pPr>
            <w:r w:rsidRPr="00F00917">
              <w:rPr>
                <w:sz w:val="20"/>
                <w:szCs w:val="20"/>
                <w:lang w:val="ro-RO"/>
              </w:rPr>
              <w:t>Cheltuieli cu închirierea, altele decât cele prevăzute la cheltuielile generale de administrație</w:t>
            </w:r>
          </w:p>
        </w:tc>
        <w:tc>
          <w:tcPr>
            <w:tcW w:w="2203" w:type="pct"/>
          </w:tcPr>
          <w:p w14:paraId="7C24C793" w14:textId="77777777" w:rsidR="004F7C82" w:rsidRPr="00F00917" w:rsidRDefault="004F7C82" w:rsidP="00035D79">
            <w:pPr>
              <w:numPr>
                <w:ilvl w:val="0"/>
                <w:numId w:val="58"/>
              </w:numPr>
              <w:rPr>
                <w:sz w:val="20"/>
                <w:szCs w:val="20"/>
                <w:lang w:val="ro-RO"/>
              </w:rPr>
            </w:pPr>
            <w:r w:rsidRPr="00F00917">
              <w:rPr>
                <w:sz w:val="20"/>
                <w:szCs w:val="20"/>
                <w:lang w:val="ro-RO"/>
              </w:rPr>
              <w:t>Închiriere sedii, inclusiv depozite</w:t>
            </w:r>
          </w:p>
          <w:p w14:paraId="2A0957B4" w14:textId="77777777" w:rsidR="004F7C82" w:rsidRPr="00F00917" w:rsidRDefault="004F7C82" w:rsidP="00035D79">
            <w:pPr>
              <w:numPr>
                <w:ilvl w:val="0"/>
                <w:numId w:val="58"/>
              </w:numPr>
              <w:rPr>
                <w:sz w:val="20"/>
                <w:szCs w:val="20"/>
                <w:lang w:val="ro-RO"/>
              </w:rPr>
            </w:pPr>
            <w:r w:rsidRPr="00F00917">
              <w:rPr>
                <w:sz w:val="20"/>
                <w:szCs w:val="20"/>
                <w:lang w:val="ro-RO"/>
              </w:rPr>
              <w:t>Închiriere spații pentru desfășurarea diverselor activități ale operațiunii</w:t>
            </w:r>
          </w:p>
          <w:p w14:paraId="43764D43" w14:textId="77777777" w:rsidR="004F7C82" w:rsidRPr="00F00917" w:rsidRDefault="004F7C82" w:rsidP="00035D79">
            <w:pPr>
              <w:numPr>
                <w:ilvl w:val="0"/>
                <w:numId w:val="58"/>
              </w:numPr>
              <w:rPr>
                <w:sz w:val="20"/>
                <w:szCs w:val="20"/>
                <w:lang w:val="ro-RO"/>
              </w:rPr>
            </w:pPr>
            <w:r w:rsidRPr="00F00917">
              <w:rPr>
                <w:sz w:val="20"/>
                <w:szCs w:val="20"/>
                <w:lang w:val="ro-RO"/>
              </w:rPr>
              <w:t>Închiriere echipamente</w:t>
            </w:r>
          </w:p>
          <w:p w14:paraId="2C7ED803" w14:textId="77777777" w:rsidR="004F7C82" w:rsidRPr="00F00917" w:rsidRDefault="004F7C82" w:rsidP="00035D79">
            <w:pPr>
              <w:numPr>
                <w:ilvl w:val="0"/>
                <w:numId w:val="58"/>
              </w:numPr>
              <w:rPr>
                <w:sz w:val="20"/>
                <w:szCs w:val="20"/>
                <w:lang w:val="ro-RO"/>
              </w:rPr>
            </w:pPr>
            <w:r w:rsidRPr="00F00917">
              <w:rPr>
                <w:sz w:val="20"/>
                <w:szCs w:val="20"/>
                <w:lang w:val="ro-RO"/>
              </w:rPr>
              <w:t>Închiriere vehicule</w:t>
            </w:r>
          </w:p>
          <w:p w14:paraId="1931A84F" w14:textId="77777777" w:rsidR="004F7C82" w:rsidRPr="00F00917" w:rsidRDefault="004F7C82" w:rsidP="00035D79">
            <w:pPr>
              <w:numPr>
                <w:ilvl w:val="0"/>
                <w:numId w:val="58"/>
              </w:numPr>
              <w:rPr>
                <w:sz w:val="20"/>
                <w:szCs w:val="20"/>
                <w:lang w:val="ro-RO"/>
              </w:rPr>
            </w:pPr>
            <w:r w:rsidRPr="00F00917">
              <w:rPr>
                <w:sz w:val="20"/>
                <w:szCs w:val="20"/>
                <w:lang w:val="ro-RO"/>
              </w:rPr>
              <w:t>Închiriere diverse bunuri</w:t>
            </w:r>
          </w:p>
        </w:tc>
      </w:tr>
      <w:tr w:rsidR="00AE2E54" w:rsidRPr="00B438B6" w14:paraId="1B5E192C" w14:textId="77777777" w:rsidTr="00AE2E54">
        <w:tc>
          <w:tcPr>
            <w:tcW w:w="334" w:type="pct"/>
            <w:vMerge/>
            <w:shd w:val="clear" w:color="auto" w:fill="B8CCE4" w:themeFill="accent1" w:themeFillTint="66"/>
          </w:tcPr>
          <w:p w14:paraId="62CBDF82" w14:textId="77777777" w:rsidR="004F7C82" w:rsidRPr="00F00917" w:rsidRDefault="004F7C82" w:rsidP="00035D79">
            <w:pPr>
              <w:jc w:val="both"/>
              <w:rPr>
                <w:sz w:val="20"/>
                <w:szCs w:val="20"/>
                <w:lang w:val="ro-RO"/>
              </w:rPr>
            </w:pPr>
          </w:p>
        </w:tc>
        <w:tc>
          <w:tcPr>
            <w:tcW w:w="1038" w:type="pct"/>
            <w:vAlign w:val="center"/>
          </w:tcPr>
          <w:p w14:paraId="424A56CB" w14:textId="77777777" w:rsidR="004F7C82" w:rsidRPr="00F00917" w:rsidRDefault="004F7C82" w:rsidP="00035D79">
            <w:pPr>
              <w:rPr>
                <w:sz w:val="20"/>
                <w:szCs w:val="20"/>
                <w:lang w:val="ro-RO"/>
              </w:rPr>
            </w:pPr>
            <w:r w:rsidRPr="00F00917">
              <w:rPr>
                <w:sz w:val="20"/>
                <w:szCs w:val="20"/>
                <w:lang w:val="ro-RO"/>
              </w:rPr>
              <w:t>Cheltuieli de leasing</w:t>
            </w:r>
          </w:p>
        </w:tc>
        <w:tc>
          <w:tcPr>
            <w:tcW w:w="1425" w:type="pct"/>
            <w:gridSpan w:val="2"/>
            <w:vAlign w:val="center"/>
          </w:tcPr>
          <w:p w14:paraId="38F0780C" w14:textId="77777777" w:rsidR="004F7C82" w:rsidRPr="00F00917" w:rsidRDefault="004F7C82" w:rsidP="00035D79">
            <w:pPr>
              <w:rPr>
                <w:sz w:val="20"/>
                <w:szCs w:val="20"/>
                <w:lang w:val="ro-RO"/>
              </w:rPr>
            </w:pPr>
            <w:r w:rsidRPr="00F00917">
              <w:rPr>
                <w:sz w:val="20"/>
                <w:szCs w:val="20"/>
                <w:lang w:val="ro-RO"/>
              </w:rPr>
              <w:t>Cheltuieli de leasing  fără achiziție (leasing operațional)</w:t>
            </w:r>
          </w:p>
        </w:tc>
        <w:tc>
          <w:tcPr>
            <w:tcW w:w="2203" w:type="pct"/>
          </w:tcPr>
          <w:p w14:paraId="7C3A3714" w14:textId="77777777" w:rsidR="004F7C82" w:rsidRPr="00F00917" w:rsidRDefault="004F7C82" w:rsidP="00035D79">
            <w:pPr>
              <w:numPr>
                <w:ilvl w:val="0"/>
                <w:numId w:val="58"/>
              </w:numPr>
              <w:rPr>
                <w:sz w:val="20"/>
                <w:szCs w:val="20"/>
                <w:lang w:val="ro-RO"/>
              </w:rPr>
            </w:pPr>
            <w:r w:rsidRPr="00F00917">
              <w:rPr>
                <w:sz w:val="20"/>
                <w:szCs w:val="20"/>
                <w:lang w:val="ro-RO"/>
              </w:rPr>
              <w:t>Rate de leasing (operațional) plătite de utilizatorul de leasing pentru:</w:t>
            </w:r>
          </w:p>
          <w:p w14:paraId="605FE87C" w14:textId="77777777" w:rsidR="004F7C82" w:rsidRPr="00F00917" w:rsidRDefault="004F7C82" w:rsidP="00035D79">
            <w:pPr>
              <w:numPr>
                <w:ilvl w:val="1"/>
                <w:numId w:val="58"/>
              </w:numPr>
              <w:rPr>
                <w:sz w:val="20"/>
                <w:szCs w:val="20"/>
                <w:lang w:val="ro-RO"/>
              </w:rPr>
            </w:pPr>
            <w:r w:rsidRPr="00F00917">
              <w:rPr>
                <w:sz w:val="20"/>
                <w:szCs w:val="20"/>
                <w:lang w:val="ro-RO"/>
              </w:rPr>
              <w:t>Echipamente</w:t>
            </w:r>
          </w:p>
          <w:p w14:paraId="5A66BE61" w14:textId="77777777" w:rsidR="004F7C82" w:rsidRPr="00F00917" w:rsidRDefault="004F7C82" w:rsidP="00035D79">
            <w:pPr>
              <w:numPr>
                <w:ilvl w:val="1"/>
                <w:numId w:val="58"/>
              </w:numPr>
              <w:rPr>
                <w:sz w:val="20"/>
                <w:szCs w:val="20"/>
                <w:lang w:val="ro-RO"/>
              </w:rPr>
            </w:pPr>
            <w:r w:rsidRPr="00F00917">
              <w:rPr>
                <w:sz w:val="20"/>
                <w:szCs w:val="20"/>
                <w:lang w:val="ro-RO"/>
              </w:rPr>
              <w:t>Vehicule</w:t>
            </w:r>
          </w:p>
          <w:p w14:paraId="32A26735" w14:textId="77777777" w:rsidR="004F7C82" w:rsidRPr="00F00917" w:rsidRDefault="004F7C82" w:rsidP="00035D79">
            <w:pPr>
              <w:numPr>
                <w:ilvl w:val="1"/>
                <w:numId w:val="58"/>
              </w:numPr>
              <w:rPr>
                <w:sz w:val="20"/>
                <w:szCs w:val="20"/>
                <w:lang w:val="ro-RO"/>
              </w:rPr>
            </w:pPr>
            <w:r w:rsidRPr="00F00917">
              <w:rPr>
                <w:sz w:val="20"/>
                <w:szCs w:val="20"/>
                <w:lang w:val="ro-RO"/>
              </w:rPr>
              <w:t>Diverse bunuri mobile și imobile</w:t>
            </w:r>
          </w:p>
        </w:tc>
      </w:tr>
      <w:tr w:rsidR="00AE2E54" w:rsidRPr="00B438B6" w14:paraId="15728715" w14:textId="77777777" w:rsidTr="00AE2E54">
        <w:tc>
          <w:tcPr>
            <w:tcW w:w="334" w:type="pct"/>
            <w:vMerge/>
            <w:shd w:val="clear" w:color="auto" w:fill="B8CCE4" w:themeFill="accent1" w:themeFillTint="66"/>
          </w:tcPr>
          <w:p w14:paraId="03F87A50" w14:textId="77777777" w:rsidR="00AE2E54" w:rsidRPr="00F00917" w:rsidRDefault="00AE2E54" w:rsidP="00035D79">
            <w:pPr>
              <w:jc w:val="both"/>
              <w:rPr>
                <w:sz w:val="20"/>
                <w:szCs w:val="20"/>
                <w:lang w:val="ro-RO"/>
              </w:rPr>
            </w:pPr>
          </w:p>
        </w:tc>
        <w:tc>
          <w:tcPr>
            <w:tcW w:w="1038" w:type="pct"/>
            <w:vMerge w:val="restart"/>
            <w:vAlign w:val="center"/>
          </w:tcPr>
          <w:p w14:paraId="6E7913EB" w14:textId="77777777" w:rsidR="00AE2E54" w:rsidRPr="00F00917" w:rsidRDefault="00AE2E54" w:rsidP="00035D79">
            <w:pPr>
              <w:rPr>
                <w:sz w:val="20"/>
                <w:szCs w:val="20"/>
                <w:lang w:val="ro-RO"/>
              </w:rPr>
            </w:pPr>
            <w:r w:rsidRPr="00F00917">
              <w:rPr>
                <w:sz w:val="20"/>
                <w:szCs w:val="20"/>
                <w:lang w:val="ro-RO"/>
              </w:rPr>
              <w:t>Cheltuieli cu subvenții / burse / premii</w:t>
            </w:r>
          </w:p>
        </w:tc>
        <w:tc>
          <w:tcPr>
            <w:tcW w:w="1425" w:type="pct"/>
            <w:gridSpan w:val="2"/>
            <w:vAlign w:val="center"/>
          </w:tcPr>
          <w:p w14:paraId="35FE1BCD" w14:textId="77777777" w:rsidR="00AE2E54" w:rsidRPr="00F00917" w:rsidRDefault="00AE2E54" w:rsidP="00035D79">
            <w:pPr>
              <w:rPr>
                <w:sz w:val="20"/>
                <w:szCs w:val="20"/>
                <w:lang w:val="ro-RO"/>
              </w:rPr>
            </w:pPr>
            <w:r w:rsidRPr="00F00917">
              <w:rPr>
                <w:sz w:val="20"/>
                <w:szCs w:val="20"/>
                <w:lang w:val="ro-RO"/>
              </w:rPr>
              <w:t>Subvenții</w:t>
            </w:r>
          </w:p>
        </w:tc>
        <w:tc>
          <w:tcPr>
            <w:tcW w:w="2203" w:type="pct"/>
          </w:tcPr>
          <w:p w14:paraId="707D6402" w14:textId="77777777" w:rsidR="00AE2E54" w:rsidRPr="00F00917" w:rsidRDefault="00AE2E54" w:rsidP="00035D79">
            <w:pPr>
              <w:numPr>
                <w:ilvl w:val="0"/>
                <w:numId w:val="58"/>
              </w:numPr>
              <w:rPr>
                <w:sz w:val="20"/>
                <w:szCs w:val="20"/>
                <w:lang w:val="ro-RO"/>
              </w:rPr>
            </w:pPr>
            <w:r w:rsidRPr="00F00917">
              <w:rPr>
                <w:sz w:val="20"/>
                <w:szCs w:val="20"/>
                <w:lang w:val="ro-RO"/>
              </w:rPr>
              <w:t>Subvenții (ajutoare, premii) pentru cadrele didactice si personalul de sprijin</w:t>
            </w:r>
          </w:p>
        </w:tc>
      </w:tr>
      <w:tr w:rsidR="00AE2E54" w:rsidRPr="00B438B6" w14:paraId="31DF3D5C" w14:textId="77777777" w:rsidTr="00AE2E54">
        <w:tc>
          <w:tcPr>
            <w:tcW w:w="334" w:type="pct"/>
            <w:vMerge/>
            <w:shd w:val="clear" w:color="auto" w:fill="B8CCE4" w:themeFill="accent1" w:themeFillTint="66"/>
          </w:tcPr>
          <w:p w14:paraId="65B4E8E6" w14:textId="77777777" w:rsidR="00AE2E54" w:rsidRPr="00F00917" w:rsidRDefault="00AE2E54" w:rsidP="00035D79">
            <w:pPr>
              <w:jc w:val="both"/>
              <w:rPr>
                <w:sz w:val="20"/>
                <w:szCs w:val="20"/>
                <w:lang w:val="ro-RO"/>
              </w:rPr>
            </w:pPr>
          </w:p>
        </w:tc>
        <w:tc>
          <w:tcPr>
            <w:tcW w:w="1038" w:type="pct"/>
            <w:vMerge/>
          </w:tcPr>
          <w:p w14:paraId="6857A934" w14:textId="77777777" w:rsidR="00AE2E54" w:rsidRPr="00F00917" w:rsidRDefault="00AE2E54" w:rsidP="00035D79">
            <w:pPr>
              <w:rPr>
                <w:sz w:val="20"/>
                <w:szCs w:val="20"/>
                <w:lang w:val="ro-RO"/>
              </w:rPr>
            </w:pPr>
          </w:p>
        </w:tc>
        <w:tc>
          <w:tcPr>
            <w:tcW w:w="1425" w:type="pct"/>
            <w:gridSpan w:val="2"/>
            <w:vAlign w:val="center"/>
          </w:tcPr>
          <w:p w14:paraId="06030E14" w14:textId="77777777" w:rsidR="00AE2E54" w:rsidRPr="00F00917" w:rsidRDefault="00AE2E54" w:rsidP="00035D79">
            <w:pPr>
              <w:rPr>
                <w:sz w:val="20"/>
                <w:szCs w:val="20"/>
                <w:lang w:val="ro-RO"/>
              </w:rPr>
            </w:pPr>
            <w:r w:rsidRPr="00F00917">
              <w:rPr>
                <w:sz w:val="20"/>
                <w:szCs w:val="20"/>
                <w:lang w:val="ro-RO"/>
              </w:rPr>
              <w:t>Burse</w:t>
            </w:r>
          </w:p>
        </w:tc>
        <w:tc>
          <w:tcPr>
            <w:tcW w:w="2203" w:type="pct"/>
          </w:tcPr>
          <w:p w14:paraId="3E3FD51B" w14:textId="77777777" w:rsidR="00AE2E54" w:rsidRPr="00F00917" w:rsidRDefault="00AE2E54" w:rsidP="00035D79">
            <w:pPr>
              <w:numPr>
                <w:ilvl w:val="0"/>
                <w:numId w:val="58"/>
              </w:numPr>
              <w:rPr>
                <w:sz w:val="20"/>
                <w:szCs w:val="20"/>
                <w:lang w:val="ro-RO"/>
              </w:rPr>
            </w:pPr>
            <w:r w:rsidRPr="00F00917">
              <w:rPr>
                <w:sz w:val="20"/>
                <w:szCs w:val="20"/>
                <w:lang w:val="ro-RO"/>
              </w:rPr>
              <w:t>Burse pentru cadrele didactice</w:t>
            </w:r>
          </w:p>
        </w:tc>
      </w:tr>
      <w:tr w:rsidR="00AE2E54" w:rsidRPr="00B438B6" w14:paraId="1A3DDC4A" w14:textId="77777777" w:rsidTr="00AE2E54">
        <w:tc>
          <w:tcPr>
            <w:tcW w:w="334" w:type="pct"/>
            <w:vMerge/>
            <w:shd w:val="clear" w:color="auto" w:fill="B8CCE4" w:themeFill="accent1" w:themeFillTint="66"/>
          </w:tcPr>
          <w:p w14:paraId="5C41B003" w14:textId="77777777" w:rsidR="00AE2E54" w:rsidRPr="00F00917" w:rsidRDefault="00AE2E54" w:rsidP="00035D79">
            <w:pPr>
              <w:jc w:val="both"/>
              <w:rPr>
                <w:sz w:val="20"/>
                <w:szCs w:val="20"/>
                <w:lang w:val="ro-RO"/>
              </w:rPr>
            </w:pPr>
          </w:p>
        </w:tc>
        <w:tc>
          <w:tcPr>
            <w:tcW w:w="1038" w:type="pct"/>
            <w:vMerge/>
          </w:tcPr>
          <w:p w14:paraId="5F0A48C4" w14:textId="77777777" w:rsidR="00AE2E54" w:rsidRPr="00F00917" w:rsidRDefault="00AE2E54" w:rsidP="00035D79">
            <w:pPr>
              <w:rPr>
                <w:sz w:val="20"/>
                <w:szCs w:val="20"/>
                <w:lang w:val="ro-RO"/>
              </w:rPr>
            </w:pPr>
          </w:p>
        </w:tc>
        <w:tc>
          <w:tcPr>
            <w:tcW w:w="1425" w:type="pct"/>
            <w:gridSpan w:val="2"/>
            <w:vAlign w:val="center"/>
          </w:tcPr>
          <w:p w14:paraId="289673B3" w14:textId="77777777" w:rsidR="00AE2E54" w:rsidRPr="00F00917" w:rsidRDefault="00AE2E54" w:rsidP="00F75C63">
            <w:pPr>
              <w:jc w:val="both"/>
              <w:rPr>
                <w:sz w:val="20"/>
                <w:szCs w:val="20"/>
                <w:lang w:val="ro-RO"/>
              </w:rPr>
            </w:pPr>
            <w:r w:rsidRPr="00F00917">
              <w:rPr>
                <w:sz w:val="20"/>
                <w:szCs w:val="20"/>
                <w:lang w:val="ro-RO"/>
              </w:rPr>
              <w:t xml:space="preserve">Premii </w:t>
            </w:r>
          </w:p>
        </w:tc>
        <w:tc>
          <w:tcPr>
            <w:tcW w:w="2203" w:type="pct"/>
          </w:tcPr>
          <w:p w14:paraId="2EE17478" w14:textId="77777777" w:rsidR="00AE2E54" w:rsidRPr="00F00917" w:rsidRDefault="00AE2E54" w:rsidP="00F75C63">
            <w:pPr>
              <w:numPr>
                <w:ilvl w:val="0"/>
                <w:numId w:val="58"/>
              </w:numPr>
              <w:jc w:val="both"/>
              <w:rPr>
                <w:sz w:val="20"/>
                <w:szCs w:val="20"/>
                <w:lang w:val="ro-RO"/>
              </w:rPr>
            </w:pPr>
            <w:r w:rsidRPr="00F00917">
              <w:rPr>
                <w:sz w:val="20"/>
                <w:szCs w:val="20"/>
                <w:lang w:val="ro-RO"/>
              </w:rPr>
              <w:t>Premii în cadrul unor concursuri</w:t>
            </w:r>
          </w:p>
        </w:tc>
      </w:tr>
      <w:tr w:rsidR="00AE2E54" w:rsidRPr="00B438B6" w14:paraId="63BC4273" w14:textId="77777777" w:rsidTr="00AE2E54">
        <w:tc>
          <w:tcPr>
            <w:tcW w:w="334" w:type="pct"/>
            <w:vMerge/>
            <w:tcBorders>
              <w:bottom w:val="single" w:sz="4" w:space="0" w:color="auto"/>
            </w:tcBorders>
            <w:shd w:val="clear" w:color="auto" w:fill="B8CCE4" w:themeFill="accent1" w:themeFillTint="66"/>
          </w:tcPr>
          <w:p w14:paraId="5238BB4E" w14:textId="77777777" w:rsidR="004F7C82" w:rsidRPr="00F00917" w:rsidRDefault="004F7C82" w:rsidP="00035D79">
            <w:pPr>
              <w:jc w:val="both"/>
              <w:rPr>
                <w:sz w:val="20"/>
                <w:szCs w:val="20"/>
                <w:lang w:val="ro-RO"/>
              </w:rPr>
            </w:pPr>
          </w:p>
        </w:tc>
        <w:tc>
          <w:tcPr>
            <w:tcW w:w="1038" w:type="pct"/>
            <w:tcBorders>
              <w:bottom w:val="single" w:sz="4" w:space="0" w:color="auto"/>
            </w:tcBorders>
            <w:vAlign w:val="center"/>
          </w:tcPr>
          <w:p w14:paraId="6576708E" w14:textId="77777777" w:rsidR="004F7C82" w:rsidRPr="00F00917" w:rsidRDefault="004F7C82" w:rsidP="00F75C63">
            <w:pPr>
              <w:rPr>
                <w:sz w:val="20"/>
                <w:szCs w:val="20"/>
                <w:lang w:val="ro-RO"/>
              </w:rPr>
            </w:pPr>
            <w:r w:rsidRPr="00F00917">
              <w:rPr>
                <w:sz w:val="20"/>
                <w:szCs w:val="20"/>
                <w:lang w:val="ro-RO"/>
              </w:rPr>
              <w:t>Cheltuieli de tip FEDR</w:t>
            </w:r>
          </w:p>
        </w:tc>
        <w:tc>
          <w:tcPr>
            <w:tcW w:w="1425" w:type="pct"/>
            <w:gridSpan w:val="2"/>
            <w:tcBorders>
              <w:bottom w:val="single" w:sz="4" w:space="0" w:color="auto"/>
            </w:tcBorders>
            <w:vAlign w:val="center"/>
          </w:tcPr>
          <w:p w14:paraId="0BC8F3E5" w14:textId="77777777" w:rsidR="004F7C82" w:rsidRPr="00F00917" w:rsidRDefault="004F7C82" w:rsidP="00F75C63">
            <w:pPr>
              <w:rPr>
                <w:sz w:val="20"/>
                <w:szCs w:val="20"/>
                <w:lang w:val="ro-RO"/>
              </w:rPr>
            </w:pPr>
            <w:r w:rsidRPr="00F00917">
              <w:rPr>
                <w:sz w:val="20"/>
                <w:szCs w:val="20"/>
                <w:lang w:val="ro-RO"/>
              </w:rPr>
              <w:t>Cheltuieli de tip FEDR</w:t>
            </w:r>
          </w:p>
        </w:tc>
        <w:tc>
          <w:tcPr>
            <w:tcW w:w="2203" w:type="pct"/>
            <w:tcBorders>
              <w:bottom w:val="single" w:sz="4" w:space="0" w:color="auto"/>
            </w:tcBorders>
          </w:tcPr>
          <w:p w14:paraId="10AD216D" w14:textId="35B90533" w:rsidR="004F7C82" w:rsidRPr="00F00917" w:rsidRDefault="00AE2E54" w:rsidP="00F75C63">
            <w:pPr>
              <w:numPr>
                <w:ilvl w:val="0"/>
                <w:numId w:val="58"/>
              </w:numPr>
              <w:rPr>
                <w:sz w:val="20"/>
                <w:szCs w:val="20"/>
                <w:lang w:val="ro-RO"/>
              </w:rPr>
            </w:pPr>
            <w:r>
              <w:rPr>
                <w:sz w:val="20"/>
                <w:szCs w:val="20"/>
                <w:lang w:val="ro-RO"/>
              </w:rPr>
              <w:t>E</w:t>
            </w:r>
            <w:r w:rsidR="004F7C82" w:rsidRPr="00F00917">
              <w:rPr>
                <w:sz w:val="20"/>
                <w:szCs w:val="20"/>
                <w:lang w:val="ro-RO"/>
              </w:rPr>
              <w:t>chipamente:</w:t>
            </w:r>
          </w:p>
          <w:p w14:paraId="5CE81BE0" w14:textId="77777777" w:rsidR="004F7C82" w:rsidRPr="00F00917" w:rsidRDefault="004F7C82" w:rsidP="00F75C63">
            <w:pPr>
              <w:numPr>
                <w:ilvl w:val="1"/>
                <w:numId w:val="58"/>
              </w:numPr>
              <w:rPr>
                <w:sz w:val="20"/>
                <w:szCs w:val="20"/>
                <w:lang w:val="ro-RO"/>
              </w:rPr>
            </w:pPr>
            <w:r w:rsidRPr="00F00917">
              <w:rPr>
                <w:sz w:val="20"/>
                <w:szCs w:val="20"/>
                <w:lang w:val="ro-RO"/>
              </w:rPr>
              <w:t>Echipamente de calcul şi echipamente periferice de calcul</w:t>
            </w:r>
          </w:p>
          <w:p w14:paraId="4F8252F1" w14:textId="77777777" w:rsidR="004F7C82" w:rsidRPr="00F00917" w:rsidRDefault="004F7C82" w:rsidP="00F75C63">
            <w:pPr>
              <w:numPr>
                <w:ilvl w:val="1"/>
                <w:numId w:val="58"/>
              </w:numPr>
              <w:rPr>
                <w:sz w:val="20"/>
                <w:szCs w:val="20"/>
                <w:lang w:val="ro-RO"/>
              </w:rPr>
            </w:pPr>
            <w:r w:rsidRPr="00F00917">
              <w:rPr>
                <w:sz w:val="20"/>
                <w:szCs w:val="20"/>
                <w:lang w:val="ro-RO"/>
              </w:rPr>
              <w:t>Cablare rețea internă</w:t>
            </w:r>
          </w:p>
          <w:p w14:paraId="3DB66517" w14:textId="585E9C60" w:rsidR="00AE2E54" w:rsidRPr="00F00917" w:rsidRDefault="004F7C82" w:rsidP="00F75C63">
            <w:pPr>
              <w:numPr>
                <w:ilvl w:val="1"/>
                <w:numId w:val="58"/>
              </w:numPr>
              <w:rPr>
                <w:sz w:val="20"/>
                <w:szCs w:val="20"/>
                <w:lang w:val="ro-RO"/>
              </w:rPr>
            </w:pPr>
            <w:r w:rsidRPr="00F00917">
              <w:rPr>
                <w:sz w:val="20"/>
                <w:szCs w:val="20"/>
                <w:lang w:val="ro-RO"/>
              </w:rPr>
              <w:t>Achiziționare şi instalare de sisteme şi echipamente pentru persoane cu dizabilități</w:t>
            </w:r>
          </w:p>
          <w:p w14:paraId="79844E49" w14:textId="63BD52CD" w:rsidR="00FB5006" w:rsidRPr="00F00917" w:rsidRDefault="004F7C82" w:rsidP="00AE2E54">
            <w:pPr>
              <w:numPr>
                <w:ilvl w:val="1"/>
                <w:numId w:val="58"/>
              </w:numPr>
              <w:rPr>
                <w:sz w:val="20"/>
                <w:szCs w:val="20"/>
                <w:lang w:val="ro-RO"/>
              </w:rPr>
            </w:pPr>
            <w:r w:rsidRPr="00AE2E54">
              <w:rPr>
                <w:sz w:val="20"/>
                <w:szCs w:val="20"/>
                <w:lang w:val="ro-RO"/>
              </w:rPr>
              <w:t>Mobilier, birotică, echipamente de protecție a valorilor umane şi materiale</w:t>
            </w:r>
          </w:p>
        </w:tc>
      </w:tr>
      <w:tr w:rsidR="004F7C82" w:rsidRPr="00B438B6" w14:paraId="77251D6F" w14:textId="77777777" w:rsidTr="00035D79">
        <w:tc>
          <w:tcPr>
            <w:tcW w:w="5000" w:type="pct"/>
            <w:gridSpan w:val="5"/>
            <w:shd w:val="clear" w:color="auto" w:fill="92CDDC" w:themeFill="accent5" w:themeFillTint="99"/>
          </w:tcPr>
          <w:p w14:paraId="484E2066" w14:textId="77777777" w:rsidR="004F7C82" w:rsidRPr="00F00917" w:rsidRDefault="004F7C82" w:rsidP="00F75C63">
            <w:pPr>
              <w:jc w:val="both"/>
              <w:rPr>
                <w:b/>
                <w:sz w:val="20"/>
                <w:szCs w:val="20"/>
                <w:lang w:val="ro-RO"/>
              </w:rPr>
            </w:pPr>
            <w:r w:rsidRPr="00F00917">
              <w:rPr>
                <w:b/>
                <w:sz w:val="20"/>
                <w:szCs w:val="20"/>
                <w:lang w:val="ro-RO"/>
              </w:rPr>
              <w:t>Cheltuieli indirecte</w:t>
            </w:r>
          </w:p>
          <w:p w14:paraId="783DD519" w14:textId="77777777" w:rsidR="004F7C82" w:rsidRPr="00F00917" w:rsidRDefault="004F7C82" w:rsidP="00F75C63">
            <w:pPr>
              <w:jc w:val="both"/>
              <w:rPr>
                <w:sz w:val="20"/>
                <w:szCs w:val="20"/>
                <w:lang w:val="ro-RO"/>
              </w:rPr>
            </w:pPr>
            <w:r w:rsidRPr="00F00917">
              <w:rPr>
                <w:sz w:val="20"/>
                <w:szCs w:val="20"/>
                <w:lang w:val="ro-RO"/>
              </w:rPr>
              <w:t xml:space="preserve">Cheltuielile eligibile indirecte reprezintă cheltuielile efectuate pentru funcționarea de ansamblu a proiectului şi nu pot fi atribuite direct unei anumite activități. </w:t>
            </w:r>
          </w:p>
        </w:tc>
      </w:tr>
      <w:tr w:rsidR="00AE2E54" w:rsidRPr="00B438B6" w14:paraId="33CDADB7" w14:textId="77777777" w:rsidTr="00AE2E54">
        <w:tc>
          <w:tcPr>
            <w:tcW w:w="334" w:type="pct"/>
            <w:tcBorders>
              <w:bottom w:val="single" w:sz="4" w:space="0" w:color="auto"/>
            </w:tcBorders>
            <w:shd w:val="clear" w:color="auto" w:fill="92CDDC" w:themeFill="accent5" w:themeFillTint="99"/>
          </w:tcPr>
          <w:p w14:paraId="65E7272E" w14:textId="77777777" w:rsidR="004F7C82" w:rsidRPr="00F00917" w:rsidRDefault="004F7C82" w:rsidP="00F75C63">
            <w:pPr>
              <w:jc w:val="both"/>
              <w:rPr>
                <w:b/>
                <w:sz w:val="20"/>
                <w:szCs w:val="20"/>
                <w:lang w:val="ro-RO"/>
              </w:rPr>
            </w:pPr>
          </w:p>
        </w:tc>
        <w:tc>
          <w:tcPr>
            <w:tcW w:w="1097" w:type="pct"/>
            <w:gridSpan w:val="2"/>
            <w:shd w:val="clear" w:color="auto" w:fill="92CDDC" w:themeFill="accent5" w:themeFillTint="99"/>
            <w:vAlign w:val="center"/>
          </w:tcPr>
          <w:p w14:paraId="6FD6F34A" w14:textId="77777777" w:rsidR="004F7C82" w:rsidRPr="00F00917" w:rsidRDefault="004F7C82" w:rsidP="00F75C63">
            <w:pPr>
              <w:jc w:val="both"/>
              <w:rPr>
                <w:b/>
                <w:sz w:val="20"/>
                <w:szCs w:val="20"/>
                <w:lang w:val="ro-RO"/>
              </w:rPr>
            </w:pPr>
            <w:r w:rsidRPr="00F00917">
              <w:rPr>
                <w:b/>
                <w:sz w:val="20"/>
                <w:szCs w:val="20"/>
                <w:lang w:val="ro-RO"/>
              </w:rPr>
              <w:t>Categorie MySMIS</w:t>
            </w:r>
          </w:p>
        </w:tc>
        <w:tc>
          <w:tcPr>
            <w:tcW w:w="1366" w:type="pct"/>
            <w:shd w:val="clear" w:color="auto" w:fill="92CDDC" w:themeFill="accent5" w:themeFillTint="99"/>
            <w:vAlign w:val="center"/>
          </w:tcPr>
          <w:p w14:paraId="24404716" w14:textId="77777777" w:rsidR="004F7C82" w:rsidRPr="00F00917" w:rsidRDefault="004F7C82" w:rsidP="00F75C63">
            <w:pPr>
              <w:jc w:val="both"/>
              <w:rPr>
                <w:b/>
                <w:sz w:val="20"/>
                <w:szCs w:val="20"/>
                <w:lang w:val="ro-RO"/>
              </w:rPr>
            </w:pPr>
            <w:r w:rsidRPr="00F00917">
              <w:rPr>
                <w:b/>
                <w:sz w:val="20"/>
                <w:szCs w:val="20"/>
                <w:lang w:val="ro-RO"/>
              </w:rPr>
              <w:t>Subcategorie MySMIS</w:t>
            </w:r>
          </w:p>
        </w:tc>
        <w:tc>
          <w:tcPr>
            <w:tcW w:w="2203" w:type="pct"/>
            <w:shd w:val="clear" w:color="auto" w:fill="92CDDC" w:themeFill="accent5" w:themeFillTint="99"/>
            <w:vAlign w:val="center"/>
          </w:tcPr>
          <w:p w14:paraId="50F3CB5E" w14:textId="77777777" w:rsidR="004F7C82" w:rsidRPr="00F00917" w:rsidRDefault="004F7C82" w:rsidP="00F75C63">
            <w:pPr>
              <w:jc w:val="both"/>
              <w:rPr>
                <w:b/>
                <w:sz w:val="20"/>
                <w:szCs w:val="20"/>
                <w:lang w:val="ro-RO"/>
              </w:rPr>
            </w:pPr>
            <w:r w:rsidRPr="00F00917">
              <w:rPr>
                <w:b/>
                <w:sz w:val="20"/>
                <w:szCs w:val="20"/>
                <w:lang w:val="ro-RO"/>
              </w:rPr>
              <w:t>Subcategoria (descrierea cheltuielii) conține:</w:t>
            </w:r>
          </w:p>
        </w:tc>
      </w:tr>
      <w:tr w:rsidR="00AE2E54" w:rsidRPr="00B438B6" w14:paraId="141EF9D2" w14:textId="77777777" w:rsidTr="00AE2E54">
        <w:trPr>
          <w:trHeight w:val="627"/>
        </w:trPr>
        <w:tc>
          <w:tcPr>
            <w:tcW w:w="334" w:type="pct"/>
            <w:vMerge w:val="restart"/>
            <w:shd w:val="clear" w:color="auto" w:fill="B8CCE4" w:themeFill="accent1" w:themeFillTint="66"/>
            <w:textDirection w:val="btLr"/>
          </w:tcPr>
          <w:p w14:paraId="748E13C7" w14:textId="77777777" w:rsidR="004F7C82" w:rsidRPr="00F00917" w:rsidRDefault="004F7C82" w:rsidP="00F75C63">
            <w:pPr>
              <w:ind w:left="113" w:right="113"/>
              <w:jc w:val="center"/>
              <w:rPr>
                <w:b/>
                <w:sz w:val="20"/>
                <w:szCs w:val="20"/>
                <w:lang w:val="ro-RO"/>
              </w:rPr>
            </w:pPr>
            <w:r w:rsidRPr="00F00917">
              <w:rPr>
                <w:b/>
                <w:sz w:val="20"/>
                <w:szCs w:val="20"/>
                <w:lang w:val="ro-RO"/>
              </w:rPr>
              <w:t>Cheltuieli eligibile indirecte</w:t>
            </w:r>
          </w:p>
        </w:tc>
        <w:tc>
          <w:tcPr>
            <w:tcW w:w="1097" w:type="pct"/>
            <w:gridSpan w:val="2"/>
            <w:vAlign w:val="center"/>
          </w:tcPr>
          <w:p w14:paraId="0999B261" w14:textId="77777777" w:rsidR="004F7C82" w:rsidRPr="00F00917" w:rsidRDefault="004F7C82" w:rsidP="00F75C63">
            <w:pPr>
              <w:rPr>
                <w:sz w:val="20"/>
                <w:szCs w:val="20"/>
                <w:lang w:val="ro-RO"/>
              </w:rPr>
            </w:pPr>
          </w:p>
          <w:p w14:paraId="685CFB18" w14:textId="77777777" w:rsidR="004F7C82" w:rsidRPr="00F00917" w:rsidRDefault="004F7C82" w:rsidP="00F75C63">
            <w:pPr>
              <w:rPr>
                <w:b/>
                <w:sz w:val="20"/>
                <w:szCs w:val="20"/>
                <w:lang w:val="ro-RO"/>
              </w:rPr>
            </w:pPr>
            <w:r w:rsidRPr="00F00917">
              <w:rPr>
                <w:b/>
                <w:sz w:val="20"/>
                <w:szCs w:val="20"/>
                <w:lang w:val="ro-RO"/>
              </w:rPr>
              <w:t xml:space="preserve">Cheltuieli indirecte – rată forfetară </w:t>
            </w:r>
          </w:p>
          <w:p w14:paraId="5219A8FA" w14:textId="77777777" w:rsidR="004F7C82" w:rsidRPr="00F00917" w:rsidRDefault="004F7C82" w:rsidP="00F75C63">
            <w:pPr>
              <w:rPr>
                <w:sz w:val="20"/>
                <w:szCs w:val="20"/>
                <w:lang w:val="ro-RO"/>
              </w:rPr>
            </w:pPr>
          </w:p>
          <w:p w14:paraId="3D744FD1" w14:textId="77777777" w:rsidR="004F7C82" w:rsidRPr="00F00917" w:rsidRDefault="004F7C82" w:rsidP="00F75C63">
            <w:pPr>
              <w:rPr>
                <w:sz w:val="20"/>
                <w:szCs w:val="20"/>
                <w:lang w:val="ro-RO"/>
              </w:rPr>
            </w:pPr>
          </w:p>
          <w:p w14:paraId="3226EC54" w14:textId="77777777" w:rsidR="004F7C82" w:rsidRPr="00F00917" w:rsidRDefault="004F7C82" w:rsidP="00F75C63">
            <w:pPr>
              <w:rPr>
                <w:sz w:val="20"/>
                <w:szCs w:val="20"/>
                <w:lang w:val="ro-RO"/>
              </w:rPr>
            </w:pPr>
          </w:p>
          <w:p w14:paraId="1A451F78" w14:textId="77777777" w:rsidR="004F7C82" w:rsidRPr="00F00917" w:rsidRDefault="004F7C82" w:rsidP="00F75C63">
            <w:pPr>
              <w:rPr>
                <w:sz w:val="20"/>
                <w:szCs w:val="20"/>
                <w:lang w:val="ro-RO"/>
              </w:rPr>
            </w:pPr>
          </w:p>
          <w:p w14:paraId="68D506F9" w14:textId="77777777" w:rsidR="004F7C82" w:rsidRPr="00F00917" w:rsidRDefault="004F7C82" w:rsidP="00F75C63">
            <w:pPr>
              <w:rPr>
                <w:b/>
                <w:sz w:val="20"/>
                <w:szCs w:val="20"/>
                <w:lang w:val="ro-RO"/>
              </w:rPr>
            </w:pPr>
          </w:p>
        </w:tc>
        <w:tc>
          <w:tcPr>
            <w:tcW w:w="1366" w:type="pct"/>
          </w:tcPr>
          <w:p w14:paraId="4F796A21" w14:textId="77777777" w:rsidR="004F7C82" w:rsidRPr="00F00917" w:rsidRDefault="004F7C82" w:rsidP="00F75C63">
            <w:pPr>
              <w:rPr>
                <w:sz w:val="20"/>
                <w:szCs w:val="20"/>
                <w:lang w:val="ro-RO"/>
              </w:rPr>
            </w:pPr>
          </w:p>
          <w:p w14:paraId="7FE94E80" w14:textId="77777777" w:rsidR="004F7C82" w:rsidRPr="00F00917" w:rsidRDefault="004F7C82" w:rsidP="00F75C63">
            <w:pPr>
              <w:rPr>
                <w:b/>
                <w:sz w:val="20"/>
                <w:szCs w:val="20"/>
                <w:lang w:val="ro-RO"/>
              </w:rPr>
            </w:pPr>
          </w:p>
          <w:p w14:paraId="34756E86" w14:textId="77777777" w:rsidR="004F7C82" w:rsidRPr="00F00917" w:rsidRDefault="004F7C82" w:rsidP="00F75C63">
            <w:pPr>
              <w:rPr>
                <w:b/>
                <w:sz w:val="20"/>
                <w:szCs w:val="20"/>
                <w:lang w:val="ro-RO"/>
              </w:rPr>
            </w:pPr>
          </w:p>
          <w:p w14:paraId="181DE56C" w14:textId="77777777" w:rsidR="004F7C82" w:rsidRPr="00F00917" w:rsidRDefault="004F7C82" w:rsidP="00F75C63">
            <w:pPr>
              <w:rPr>
                <w:b/>
                <w:sz w:val="20"/>
                <w:szCs w:val="20"/>
                <w:lang w:val="ro-RO"/>
              </w:rPr>
            </w:pPr>
          </w:p>
          <w:p w14:paraId="4DF71270" w14:textId="77777777" w:rsidR="004F7C82" w:rsidRPr="00F00917" w:rsidRDefault="004F7C82" w:rsidP="00F75C63">
            <w:pPr>
              <w:rPr>
                <w:b/>
                <w:sz w:val="20"/>
                <w:szCs w:val="20"/>
                <w:lang w:val="ro-RO"/>
              </w:rPr>
            </w:pPr>
          </w:p>
          <w:p w14:paraId="1A8B20FD" w14:textId="77777777" w:rsidR="004F7C82" w:rsidRPr="00F00917" w:rsidRDefault="004F7C82" w:rsidP="00F75C63">
            <w:pPr>
              <w:rPr>
                <w:b/>
                <w:sz w:val="20"/>
                <w:szCs w:val="20"/>
                <w:lang w:val="ro-RO"/>
              </w:rPr>
            </w:pPr>
          </w:p>
          <w:p w14:paraId="667D5CA1" w14:textId="77777777" w:rsidR="004F7C82" w:rsidRPr="00F00917" w:rsidRDefault="004F7C82" w:rsidP="00F75C63">
            <w:pPr>
              <w:rPr>
                <w:b/>
                <w:sz w:val="20"/>
                <w:szCs w:val="20"/>
                <w:lang w:val="ro-RO"/>
              </w:rPr>
            </w:pPr>
          </w:p>
          <w:p w14:paraId="72577AB4" w14:textId="77777777" w:rsidR="004F7C82" w:rsidRPr="00F00917" w:rsidRDefault="004F7C82" w:rsidP="00F75C63">
            <w:pPr>
              <w:rPr>
                <w:b/>
                <w:sz w:val="20"/>
                <w:szCs w:val="20"/>
                <w:lang w:val="ro-RO"/>
              </w:rPr>
            </w:pPr>
            <w:r w:rsidRPr="00F00917">
              <w:rPr>
                <w:b/>
                <w:sz w:val="20"/>
                <w:szCs w:val="20"/>
                <w:lang w:val="ro-RO"/>
              </w:rPr>
              <w:t>Cheltuieli indirecte</w:t>
            </w:r>
          </w:p>
          <w:p w14:paraId="210B5303" w14:textId="77777777" w:rsidR="004F7C82" w:rsidRPr="00F00917" w:rsidRDefault="004F7C82" w:rsidP="00F75C63">
            <w:pPr>
              <w:rPr>
                <w:sz w:val="20"/>
                <w:szCs w:val="20"/>
                <w:lang w:val="ro-RO"/>
              </w:rPr>
            </w:pPr>
          </w:p>
          <w:p w14:paraId="4A7C6B3D" w14:textId="77777777" w:rsidR="004F7C82" w:rsidRPr="00F00917" w:rsidRDefault="004F7C82" w:rsidP="00F75C63">
            <w:pPr>
              <w:rPr>
                <w:sz w:val="20"/>
                <w:szCs w:val="20"/>
                <w:lang w:val="ro-RO"/>
              </w:rPr>
            </w:pPr>
          </w:p>
          <w:p w14:paraId="222AD223" w14:textId="77777777" w:rsidR="004F7C82" w:rsidRPr="00F00917" w:rsidRDefault="004F7C82" w:rsidP="00F75C63">
            <w:pPr>
              <w:rPr>
                <w:sz w:val="20"/>
                <w:szCs w:val="20"/>
                <w:lang w:val="ro-RO"/>
              </w:rPr>
            </w:pPr>
          </w:p>
          <w:p w14:paraId="5FCC4D6C" w14:textId="77777777" w:rsidR="004F7C82" w:rsidRPr="00F00917" w:rsidRDefault="004F7C82" w:rsidP="00F75C63">
            <w:pPr>
              <w:rPr>
                <w:sz w:val="20"/>
                <w:szCs w:val="20"/>
                <w:lang w:val="ro-RO"/>
              </w:rPr>
            </w:pPr>
          </w:p>
          <w:p w14:paraId="3BC317BA" w14:textId="77777777" w:rsidR="004F7C82" w:rsidRPr="00F00917" w:rsidRDefault="004F7C82" w:rsidP="00F75C63">
            <w:pPr>
              <w:rPr>
                <w:sz w:val="20"/>
                <w:szCs w:val="20"/>
                <w:lang w:val="ro-RO"/>
              </w:rPr>
            </w:pPr>
          </w:p>
          <w:p w14:paraId="46721F33" w14:textId="77777777" w:rsidR="004F7C82" w:rsidRPr="00F00917" w:rsidRDefault="004F7C82" w:rsidP="00F75C63">
            <w:pPr>
              <w:rPr>
                <w:sz w:val="20"/>
                <w:szCs w:val="20"/>
                <w:lang w:val="ro-RO"/>
              </w:rPr>
            </w:pPr>
          </w:p>
          <w:p w14:paraId="2323BF32" w14:textId="77777777" w:rsidR="004F7C82" w:rsidRPr="00F00917" w:rsidRDefault="004F7C82" w:rsidP="00F75C63">
            <w:pPr>
              <w:rPr>
                <w:sz w:val="20"/>
                <w:szCs w:val="20"/>
                <w:lang w:val="ro-RO"/>
              </w:rPr>
            </w:pPr>
          </w:p>
        </w:tc>
        <w:tc>
          <w:tcPr>
            <w:tcW w:w="2203" w:type="pct"/>
            <w:vAlign w:val="center"/>
          </w:tcPr>
          <w:p w14:paraId="2D6AA892" w14:textId="77777777" w:rsidR="004F7C82" w:rsidRPr="00F00917" w:rsidRDefault="004F7C82" w:rsidP="00F75C63">
            <w:pPr>
              <w:numPr>
                <w:ilvl w:val="0"/>
                <w:numId w:val="58"/>
              </w:numPr>
              <w:rPr>
                <w:sz w:val="20"/>
                <w:szCs w:val="20"/>
                <w:lang w:val="ro-RO"/>
              </w:rPr>
            </w:pPr>
            <w:r w:rsidRPr="00F00917">
              <w:rPr>
                <w:sz w:val="20"/>
                <w:szCs w:val="20"/>
                <w:lang w:val="ro-RO"/>
              </w:rPr>
              <w:lastRenderedPageBreak/>
              <w:t>Salarii aferente experților suport pentru activitatea managerului de proiect</w:t>
            </w:r>
          </w:p>
          <w:p w14:paraId="6FD1C6D9" w14:textId="77777777" w:rsidR="004F7C82" w:rsidRPr="00F00917" w:rsidRDefault="004F7C82" w:rsidP="00F75C63">
            <w:pPr>
              <w:numPr>
                <w:ilvl w:val="0"/>
                <w:numId w:val="58"/>
              </w:numPr>
              <w:rPr>
                <w:sz w:val="20"/>
                <w:szCs w:val="20"/>
                <w:lang w:val="ro-RO"/>
              </w:rPr>
            </w:pPr>
            <w:r w:rsidRPr="00F00917">
              <w:rPr>
                <w:sz w:val="20"/>
                <w:szCs w:val="20"/>
                <w:lang w:val="ro-RO"/>
              </w:rPr>
              <w:t>Salarii aferente personalului administrativ și auxiliar</w:t>
            </w:r>
          </w:p>
          <w:p w14:paraId="5DC65C8E" w14:textId="77777777" w:rsidR="004F7C82" w:rsidRPr="00F00917" w:rsidRDefault="004F7C82" w:rsidP="00F75C63">
            <w:pPr>
              <w:numPr>
                <w:ilvl w:val="0"/>
                <w:numId w:val="58"/>
              </w:numPr>
              <w:rPr>
                <w:sz w:val="20"/>
                <w:szCs w:val="20"/>
                <w:lang w:val="ro-RO"/>
              </w:rPr>
            </w:pPr>
            <w:r w:rsidRPr="00F00917">
              <w:rPr>
                <w:sz w:val="20"/>
                <w:szCs w:val="20"/>
                <w:lang w:val="ro-RO"/>
              </w:rPr>
              <w:t>Contribuții sociale aferente cheltuielilor salariale şi cheltuielilor asimilate acestora (contribuții angajați şi angajatori).</w:t>
            </w:r>
          </w:p>
          <w:p w14:paraId="1DD998D1" w14:textId="77777777" w:rsidR="004F7C82" w:rsidRPr="00F00917" w:rsidRDefault="004F7C82" w:rsidP="00F75C63">
            <w:pPr>
              <w:numPr>
                <w:ilvl w:val="0"/>
                <w:numId w:val="58"/>
              </w:numPr>
              <w:rPr>
                <w:sz w:val="20"/>
                <w:szCs w:val="20"/>
                <w:lang w:val="ro-RO"/>
              </w:rPr>
            </w:pPr>
            <w:r w:rsidRPr="00F00917">
              <w:rPr>
                <w:sz w:val="20"/>
                <w:szCs w:val="20"/>
                <w:lang w:val="ro-RO"/>
              </w:rPr>
              <w:t xml:space="preserve">Chirie sediu administrativ al proiectului </w:t>
            </w:r>
          </w:p>
          <w:p w14:paraId="3FC84C9D" w14:textId="77777777" w:rsidR="004F7C82" w:rsidRPr="00F00917" w:rsidRDefault="004F7C82" w:rsidP="00F75C63">
            <w:pPr>
              <w:numPr>
                <w:ilvl w:val="0"/>
                <w:numId w:val="58"/>
              </w:numPr>
              <w:rPr>
                <w:sz w:val="20"/>
                <w:szCs w:val="20"/>
                <w:lang w:val="ro-RO"/>
              </w:rPr>
            </w:pPr>
            <w:r w:rsidRPr="00F00917">
              <w:rPr>
                <w:sz w:val="20"/>
                <w:szCs w:val="20"/>
                <w:lang w:val="ro-RO"/>
              </w:rPr>
              <w:lastRenderedPageBreak/>
              <w:t>Plata serviciilor pentru medicina muncii, prevenirea şi stingerea incendiilor, sănătatea şi securitatea în muncă pentru personalul propriu</w:t>
            </w:r>
          </w:p>
          <w:p w14:paraId="022FEFD7" w14:textId="77777777" w:rsidR="004F7C82" w:rsidRPr="00F00917" w:rsidRDefault="004F7C82" w:rsidP="00F75C63">
            <w:pPr>
              <w:numPr>
                <w:ilvl w:val="0"/>
                <w:numId w:val="58"/>
              </w:numPr>
              <w:rPr>
                <w:sz w:val="20"/>
                <w:szCs w:val="20"/>
                <w:lang w:val="ro-RO"/>
              </w:rPr>
            </w:pPr>
            <w:r w:rsidRPr="00F00917">
              <w:rPr>
                <w:sz w:val="20"/>
                <w:szCs w:val="20"/>
                <w:lang w:val="ro-RO"/>
              </w:rPr>
              <w:t>Utilități:</w:t>
            </w:r>
          </w:p>
          <w:p w14:paraId="0410C58E" w14:textId="77777777" w:rsidR="004F7C82" w:rsidRPr="00F00917" w:rsidRDefault="004F7C82" w:rsidP="00F75C63">
            <w:pPr>
              <w:ind w:left="360"/>
              <w:rPr>
                <w:sz w:val="20"/>
                <w:szCs w:val="20"/>
                <w:lang w:val="ro-RO"/>
              </w:rPr>
            </w:pPr>
            <w:r w:rsidRPr="00F00917">
              <w:rPr>
                <w:sz w:val="20"/>
                <w:szCs w:val="20"/>
                <w:lang w:val="ro-RO"/>
              </w:rPr>
              <w:t xml:space="preserve">     a) apă şi canalizare</w:t>
            </w:r>
          </w:p>
          <w:p w14:paraId="12777FC7" w14:textId="77777777" w:rsidR="004F7C82" w:rsidRPr="00F00917" w:rsidRDefault="004F7C82" w:rsidP="00F75C63">
            <w:pPr>
              <w:ind w:left="360"/>
              <w:rPr>
                <w:sz w:val="20"/>
                <w:szCs w:val="20"/>
                <w:lang w:val="ro-RO"/>
              </w:rPr>
            </w:pPr>
            <w:r w:rsidRPr="00F00917">
              <w:rPr>
                <w:sz w:val="20"/>
                <w:szCs w:val="20"/>
                <w:lang w:val="ro-RO"/>
              </w:rPr>
              <w:t xml:space="preserve">     b) servicii de salubrizare</w:t>
            </w:r>
          </w:p>
          <w:p w14:paraId="0D6DBFB1" w14:textId="77777777" w:rsidR="004F7C82" w:rsidRPr="00F00917" w:rsidRDefault="004F7C82" w:rsidP="00F75C63">
            <w:pPr>
              <w:ind w:left="360"/>
              <w:rPr>
                <w:sz w:val="20"/>
                <w:szCs w:val="20"/>
                <w:lang w:val="ro-RO"/>
              </w:rPr>
            </w:pPr>
            <w:r w:rsidRPr="00F00917">
              <w:rPr>
                <w:sz w:val="20"/>
                <w:szCs w:val="20"/>
                <w:lang w:val="ro-RO"/>
              </w:rPr>
              <w:t xml:space="preserve">     c) energie electrică</w:t>
            </w:r>
          </w:p>
          <w:p w14:paraId="465F9BB1" w14:textId="77777777" w:rsidR="004F7C82" w:rsidRPr="00F00917" w:rsidRDefault="004F7C82" w:rsidP="00F75C63">
            <w:pPr>
              <w:ind w:left="360"/>
              <w:rPr>
                <w:sz w:val="20"/>
                <w:szCs w:val="20"/>
                <w:lang w:val="ro-RO"/>
              </w:rPr>
            </w:pPr>
            <w:r w:rsidRPr="00F00917">
              <w:rPr>
                <w:sz w:val="20"/>
                <w:szCs w:val="20"/>
                <w:lang w:val="ro-RO"/>
              </w:rPr>
              <w:t xml:space="preserve">     d) energie termică şi/sau gaze naturale</w:t>
            </w:r>
          </w:p>
          <w:p w14:paraId="5CE4A1D7" w14:textId="77777777" w:rsidR="004F7C82" w:rsidRPr="00F00917" w:rsidRDefault="004F7C82" w:rsidP="00F75C63">
            <w:pPr>
              <w:ind w:left="360"/>
              <w:rPr>
                <w:sz w:val="20"/>
                <w:szCs w:val="20"/>
                <w:lang w:val="ro-RO"/>
              </w:rPr>
            </w:pPr>
            <w:r w:rsidRPr="00F00917">
              <w:rPr>
                <w:sz w:val="20"/>
                <w:szCs w:val="20"/>
                <w:lang w:val="ro-RO"/>
              </w:rPr>
              <w:t xml:space="preserve">     e) telefoane, fax, internet, acces la baze de date</w:t>
            </w:r>
          </w:p>
          <w:p w14:paraId="4A2190AB" w14:textId="77777777" w:rsidR="004F7C82" w:rsidRPr="00F00917" w:rsidRDefault="004F7C82" w:rsidP="00F75C63">
            <w:pPr>
              <w:ind w:left="360"/>
              <w:rPr>
                <w:sz w:val="20"/>
                <w:szCs w:val="20"/>
                <w:lang w:val="ro-RO"/>
              </w:rPr>
            </w:pPr>
            <w:r w:rsidRPr="00F00917">
              <w:rPr>
                <w:sz w:val="20"/>
                <w:szCs w:val="20"/>
                <w:lang w:val="ro-RO"/>
              </w:rPr>
              <w:t xml:space="preserve">     f) servicii poștale şi/sau servicii curierat</w:t>
            </w:r>
          </w:p>
          <w:p w14:paraId="04B7C89E" w14:textId="77777777" w:rsidR="004F7C82" w:rsidRPr="00F00917" w:rsidRDefault="004F7C82" w:rsidP="00F75C63">
            <w:pPr>
              <w:numPr>
                <w:ilvl w:val="0"/>
                <w:numId w:val="58"/>
              </w:numPr>
              <w:rPr>
                <w:sz w:val="20"/>
                <w:szCs w:val="20"/>
                <w:lang w:val="ro-RO"/>
              </w:rPr>
            </w:pPr>
            <w:r w:rsidRPr="00F00917">
              <w:rPr>
                <w:sz w:val="20"/>
                <w:szCs w:val="20"/>
                <w:lang w:val="ro-RO"/>
              </w:rPr>
              <w:t>Servicii de administrare a clădirilor:</w:t>
            </w:r>
          </w:p>
          <w:p w14:paraId="1997F65F" w14:textId="77777777" w:rsidR="004F7C82" w:rsidRPr="00F00917" w:rsidRDefault="004F7C82" w:rsidP="00F75C63">
            <w:pPr>
              <w:rPr>
                <w:sz w:val="20"/>
                <w:szCs w:val="20"/>
                <w:lang w:val="ro-RO"/>
              </w:rPr>
            </w:pPr>
            <w:r w:rsidRPr="00F00917">
              <w:rPr>
                <w:sz w:val="20"/>
                <w:szCs w:val="20"/>
                <w:lang w:val="ro-RO"/>
              </w:rPr>
              <w:t xml:space="preserve">              a) întreținerea curentă</w:t>
            </w:r>
          </w:p>
          <w:p w14:paraId="75D34AFD" w14:textId="77777777" w:rsidR="004F7C82" w:rsidRPr="00F00917" w:rsidRDefault="004F7C82" w:rsidP="00F75C63">
            <w:pPr>
              <w:rPr>
                <w:sz w:val="20"/>
                <w:szCs w:val="20"/>
                <w:lang w:val="ro-RO"/>
              </w:rPr>
            </w:pPr>
            <w:r w:rsidRPr="00F00917">
              <w:rPr>
                <w:sz w:val="20"/>
                <w:szCs w:val="20"/>
                <w:lang w:val="ro-RO"/>
              </w:rPr>
              <w:t xml:space="preserve">              b) asigurarea securității clădirilor</w:t>
            </w:r>
          </w:p>
          <w:p w14:paraId="45F0B9C1" w14:textId="77777777" w:rsidR="004F7C82" w:rsidRPr="00F00917" w:rsidRDefault="004F7C82" w:rsidP="00F75C63">
            <w:pPr>
              <w:rPr>
                <w:sz w:val="20"/>
                <w:szCs w:val="20"/>
                <w:lang w:val="ro-RO"/>
              </w:rPr>
            </w:pPr>
            <w:r w:rsidRPr="00F00917">
              <w:rPr>
                <w:sz w:val="20"/>
                <w:szCs w:val="20"/>
                <w:lang w:val="ro-RO"/>
              </w:rPr>
              <w:t xml:space="preserve">              c) salubrizare şi igienizare</w:t>
            </w:r>
          </w:p>
          <w:p w14:paraId="3F13060B" w14:textId="77777777" w:rsidR="004F7C82" w:rsidRPr="00F00917" w:rsidRDefault="004F7C82" w:rsidP="00F75C63">
            <w:pPr>
              <w:numPr>
                <w:ilvl w:val="0"/>
                <w:numId w:val="59"/>
              </w:numPr>
              <w:rPr>
                <w:sz w:val="20"/>
                <w:szCs w:val="20"/>
                <w:lang w:val="ro-RO"/>
              </w:rPr>
            </w:pPr>
            <w:r w:rsidRPr="00F00917">
              <w:rPr>
                <w:sz w:val="20"/>
                <w:szCs w:val="20"/>
                <w:lang w:val="ro-RO"/>
              </w:rPr>
              <w:t>Servicii de întreținere şi reparare echipamente şi mijloace de transport:</w:t>
            </w:r>
          </w:p>
          <w:p w14:paraId="57DBA12C"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 xml:space="preserve"> a) întreținere echipamente</w:t>
            </w:r>
          </w:p>
          <w:p w14:paraId="1FC2F246"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b) reparații echipamente</w:t>
            </w:r>
          </w:p>
          <w:p w14:paraId="14D52061"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c) întreținere mijloace de transport</w:t>
            </w:r>
          </w:p>
          <w:p w14:paraId="4F47DE83"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d) reparații mijloace de transport</w:t>
            </w:r>
          </w:p>
          <w:p w14:paraId="1330270D" w14:textId="77777777" w:rsidR="004F7C82" w:rsidRPr="00F00917" w:rsidRDefault="004F7C82" w:rsidP="00F75C63">
            <w:pPr>
              <w:numPr>
                <w:ilvl w:val="0"/>
                <w:numId w:val="59"/>
              </w:numPr>
              <w:rPr>
                <w:sz w:val="20"/>
                <w:szCs w:val="20"/>
                <w:lang w:val="ro-RO"/>
              </w:rPr>
            </w:pPr>
            <w:r w:rsidRPr="00F00917">
              <w:rPr>
                <w:sz w:val="20"/>
                <w:szCs w:val="20"/>
                <w:lang w:val="ro-RO"/>
              </w:rPr>
              <w:t>Amortizare active</w:t>
            </w:r>
          </w:p>
          <w:p w14:paraId="3956E0EF" w14:textId="77777777" w:rsidR="004F7C82" w:rsidRPr="00F00917" w:rsidRDefault="004F7C82" w:rsidP="00F75C63">
            <w:pPr>
              <w:numPr>
                <w:ilvl w:val="0"/>
                <w:numId w:val="60"/>
              </w:numPr>
              <w:rPr>
                <w:sz w:val="20"/>
                <w:szCs w:val="20"/>
                <w:lang w:val="ro-RO"/>
              </w:rPr>
            </w:pPr>
            <w:r w:rsidRPr="00F00917">
              <w:rPr>
                <w:sz w:val="20"/>
                <w:szCs w:val="20"/>
                <w:lang w:val="ro-RO"/>
              </w:rPr>
              <w:t>Conectare la rețele informatice</w:t>
            </w:r>
          </w:p>
          <w:p w14:paraId="5500080A" w14:textId="77777777" w:rsidR="004F7C82" w:rsidRPr="00F00917" w:rsidRDefault="004F7C82" w:rsidP="00F75C63">
            <w:pPr>
              <w:numPr>
                <w:ilvl w:val="0"/>
                <w:numId w:val="60"/>
              </w:numPr>
              <w:rPr>
                <w:sz w:val="20"/>
                <w:szCs w:val="20"/>
                <w:lang w:val="ro-RO"/>
              </w:rPr>
            </w:pPr>
            <w:r w:rsidRPr="00F00917">
              <w:rPr>
                <w:sz w:val="20"/>
                <w:szCs w:val="20"/>
                <w:lang w:val="ro-RO"/>
              </w:rPr>
              <w:t>Arhivare documente</w:t>
            </w:r>
          </w:p>
          <w:p w14:paraId="7D4151F4" w14:textId="77777777" w:rsidR="004F7C82" w:rsidRPr="00F00917" w:rsidRDefault="004F7C82" w:rsidP="00F75C63">
            <w:pPr>
              <w:numPr>
                <w:ilvl w:val="0"/>
                <w:numId w:val="60"/>
              </w:numPr>
              <w:rPr>
                <w:sz w:val="20"/>
                <w:szCs w:val="20"/>
                <w:lang w:val="ro-RO"/>
              </w:rPr>
            </w:pPr>
            <w:r w:rsidRPr="00F00917">
              <w:rPr>
                <w:sz w:val="20"/>
                <w:szCs w:val="20"/>
                <w:lang w:val="ro-RO"/>
              </w:rPr>
              <w:t>Cheltuieli aferente procedurilor de achiziție</w:t>
            </w:r>
          </w:p>
          <w:p w14:paraId="4DF1F42D" w14:textId="77777777" w:rsidR="004F7C82" w:rsidRPr="00F00917" w:rsidRDefault="004F7C82" w:rsidP="00F75C63">
            <w:pPr>
              <w:numPr>
                <w:ilvl w:val="0"/>
                <w:numId w:val="61"/>
              </w:numPr>
              <w:rPr>
                <w:sz w:val="20"/>
                <w:szCs w:val="20"/>
                <w:lang w:val="ro-RO"/>
              </w:rPr>
            </w:pPr>
            <w:r w:rsidRPr="00F00917">
              <w:rPr>
                <w:sz w:val="20"/>
                <w:szCs w:val="20"/>
                <w:lang w:val="ro-RO"/>
              </w:rPr>
              <w:t>Multiplicare, cu excepția materialelor de informare şi publicitate</w:t>
            </w:r>
          </w:p>
          <w:p w14:paraId="563149F9" w14:textId="77777777" w:rsidR="004F7C82" w:rsidRPr="00F00917" w:rsidRDefault="004F7C82" w:rsidP="00F75C63">
            <w:pPr>
              <w:numPr>
                <w:ilvl w:val="0"/>
                <w:numId w:val="61"/>
              </w:numPr>
              <w:rPr>
                <w:sz w:val="20"/>
                <w:szCs w:val="20"/>
                <w:lang w:val="ro-RO"/>
              </w:rPr>
            </w:pPr>
            <w:r w:rsidRPr="00F00917">
              <w:rPr>
                <w:sz w:val="20"/>
                <w:szCs w:val="20"/>
                <w:lang w:val="ro-RO"/>
              </w:rPr>
              <w:t>cheltuielile aferente garanțiilor oferite de bănci sau alte instituții financiare</w:t>
            </w:r>
          </w:p>
          <w:p w14:paraId="3BEFB750" w14:textId="77777777" w:rsidR="004F7C82" w:rsidRPr="00F00917" w:rsidRDefault="004F7C82" w:rsidP="00F75C63">
            <w:pPr>
              <w:numPr>
                <w:ilvl w:val="0"/>
                <w:numId w:val="61"/>
              </w:numPr>
              <w:rPr>
                <w:sz w:val="20"/>
                <w:szCs w:val="20"/>
                <w:lang w:val="ro-RO"/>
              </w:rPr>
            </w:pPr>
            <w:r w:rsidRPr="00F00917">
              <w:rPr>
                <w:sz w:val="20"/>
                <w:szCs w:val="20"/>
                <w:lang w:val="ro-RO"/>
              </w:rPr>
              <w:t>taxe notariale</w:t>
            </w:r>
          </w:p>
          <w:p w14:paraId="76585A71" w14:textId="77777777" w:rsidR="004F7C82" w:rsidRPr="00F00917" w:rsidRDefault="004F7C82" w:rsidP="00F75C63">
            <w:pPr>
              <w:numPr>
                <w:ilvl w:val="0"/>
                <w:numId w:val="61"/>
              </w:numPr>
              <w:rPr>
                <w:sz w:val="20"/>
                <w:szCs w:val="20"/>
                <w:lang w:val="ro-RO"/>
              </w:rPr>
            </w:pPr>
            <w:r w:rsidRPr="00F00917">
              <w:rPr>
                <w:sz w:val="20"/>
                <w:szCs w:val="20"/>
                <w:lang w:val="ro-RO"/>
              </w:rPr>
              <w:t>abonamente la publicații de specialitate</w:t>
            </w:r>
          </w:p>
          <w:p w14:paraId="36928DD9" w14:textId="77777777" w:rsidR="004F7C82" w:rsidRPr="00F00917" w:rsidRDefault="004F7C82" w:rsidP="00F75C63">
            <w:pPr>
              <w:numPr>
                <w:ilvl w:val="0"/>
                <w:numId w:val="61"/>
              </w:numPr>
              <w:rPr>
                <w:sz w:val="20"/>
                <w:szCs w:val="20"/>
                <w:lang w:val="ro-RO"/>
              </w:rPr>
            </w:pPr>
            <w:r w:rsidRPr="00F00917">
              <w:rPr>
                <w:sz w:val="20"/>
                <w:szCs w:val="20"/>
                <w:lang w:val="ro-RO"/>
              </w:rPr>
              <w:t>Cheltuieli financiare şi juridice (notariale):</w:t>
            </w:r>
          </w:p>
          <w:p w14:paraId="2F588DC8" w14:textId="77777777" w:rsidR="004F7C82" w:rsidRPr="00F00917" w:rsidRDefault="004F7C82" w:rsidP="00F75C63">
            <w:pPr>
              <w:numPr>
                <w:ilvl w:val="1"/>
                <w:numId w:val="61"/>
              </w:numPr>
              <w:rPr>
                <w:sz w:val="20"/>
                <w:szCs w:val="20"/>
                <w:lang w:val="ro-RO"/>
              </w:rPr>
            </w:pPr>
            <w:r w:rsidRPr="00F00917">
              <w:rPr>
                <w:sz w:val="20"/>
                <w:szCs w:val="20"/>
                <w:lang w:val="ro-RO"/>
              </w:rPr>
              <w:t>prime de asigurare bunuri (mobile şi imobile)</w:t>
            </w:r>
          </w:p>
          <w:p w14:paraId="73440439" w14:textId="77777777" w:rsidR="004F7C82" w:rsidRPr="00F00917" w:rsidRDefault="004F7C82" w:rsidP="00F75C63">
            <w:pPr>
              <w:numPr>
                <w:ilvl w:val="1"/>
                <w:numId w:val="61"/>
              </w:numPr>
              <w:rPr>
                <w:sz w:val="20"/>
                <w:szCs w:val="20"/>
                <w:lang w:val="ro-RO"/>
              </w:rPr>
            </w:pPr>
            <w:r w:rsidRPr="00F00917">
              <w:rPr>
                <w:sz w:val="20"/>
                <w:szCs w:val="20"/>
                <w:lang w:val="ro-RO"/>
              </w:rPr>
              <w:t xml:space="preserve">asigurarea medicală pentru călătoriile în străinătate, </w:t>
            </w:r>
          </w:p>
          <w:p w14:paraId="1363055B" w14:textId="77777777" w:rsidR="004F7C82" w:rsidRPr="00F00917" w:rsidRDefault="004F7C82" w:rsidP="00F75C63">
            <w:pPr>
              <w:numPr>
                <w:ilvl w:val="1"/>
                <w:numId w:val="61"/>
              </w:numPr>
              <w:rPr>
                <w:sz w:val="20"/>
                <w:szCs w:val="20"/>
                <w:lang w:val="ro-RO"/>
              </w:rPr>
            </w:pPr>
            <w:r w:rsidRPr="00F00917">
              <w:rPr>
                <w:sz w:val="20"/>
                <w:szCs w:val="20"/>
                <w:lang w:val="ro-RO"/>
              </w:rPr>
              <w:t>prime de asigurare obligatorie auto (excluzând asigurarea CASCO)</w:t>
            </w:r>
          </w:p>
          <w:p w14:paraId="58D13745" w14:textId="77777777" w:rsidR="004F7C82" w:rsidRPr="00F00917" w:rsidRDefault="004F7C82" w:rsidP="00F75C63">
            <w:pPr>
              <w:numPr>
                <w:ilvl w:val="1"/>
                <w:numId w:val="61"/>
              </w:numPr>
              <w:rPr>
                <w:sz w:val="20"/>
                <w:szCs w:val="20"/>
                <w:lang w:val="ro-RO"/>
              </w:rPr>
            </w:pPr>
            <w:r w:rsidRPr="00F00917">
              <w:rPr>
                <w:sz w:val="20"/>
                <w:szCs w:val="20"/>
                <w:lang w:val="ro-RO"/>
              </w:rPr>
              <w:t>d) cheltuieli aferente deschiderii, gestionării şi operării contului/conturilor bancare      al/ale proiectului</w:t>
            </w:r>
          </w:p>
          <w:p w14:paraId="6D422948" w14:textId="77777777" w:rsidR="004F7C82" w:rsidRPr="00F00917" w:rsidRDefault="004F7C82" w:rsidP="00F75C63">
            <w:pPr>
              <w:rPr>
                <w:sz w:val="20"/>
                <w:szCs w:val="20"/>
                <w:lang w:val="ro-RO"/>
              </w:rPr>
            </w:pPr>
            <w:r w:rsidRPr="00F00917">
              <w:rPr>
                <w:sz w:val="20"/>
                <w:szCs w:val="20"/>
                <w:lang w:val="ro-RO"/>
              </w:rPr>
              <w:t>Materiale consumabile:</w:t>
            </w:r>
          </w:p>
          <w:p w14:paraId="1E36997B"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a) cheltuieli cu materialele auxiliare</w:t>
            </w:r>
          </w:p>
          <w:p w14:paraId="2FAAD3EF"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b) cheltuieli cu materialele pentru ambalat</w:t>
            </w:r>
          </w:p>
          <w:p w14:paraId="47913FE8" w14:textId="77777777" w:rsidR="004F7C82" w:rsidRPr="00F00917" w:rsidRDefault="004F7C82" w:rsidP="00F75C63">
            <w:pPr>
              <w:rPr>
                <w:sz w:val="20"/>
                <w:szCs w:val="20"/>
                <w:lang w:val="ro-RO"/>
              </w:rPr>
            </w:pPr>
            <w:r w:rsidRPr="00F00917">
              <w:rPr>
                <w:sz w:val="20"/>
                <w:szCs w:val="20"/>
                <w:lang w:val="ro-RO"/>
              </w:rPr>
              <w:t xml:space="preserve">    </w:t>
            </w:r>
            <w:r w:rsidRPr="00F00917">
              <w:rPr>
                <w:sz w:val="20"/>
                <w:szCs w:val="20"/>
                <w:lang w:val="ro-RO"/>
              </w:rPr>
              <w:tab/>
              <w:t>c) cheltuieli cu alte materiale consumabile</w:t>
            </w:r>
          </w:p>
          <w:p w14:paraId="2A4D7715" w14:textId="77777777" w:rsidR="004F7C82" w:rsidRPr="00F00917" w:rsidRDefault="004F7C82" w:rsidP="00F75C63">
            <w:pPr>
              <w:numPr>
                <w:ilvl w:val="0"/>
                <w:numId w:val="62"/>
              </w:numPr>
              <w:rPr>
                <w:sz w:val="20"/>
                <w:szCs w:val="20"/>
                <w:lang w:val="ro-RO"/>
              </w:rPr>
            </w:pPr>
            <w:r w:rsidRPr="00F00917">
              <w:rPr>
                <w:sz w:val="20"/>
                <w:szCs w:val="20"/>
                <w:lang w:val="ro-RO"/>
              </w:rPr>
              <w:t>producția materialelor publicitare şi de informare</w:t>
            </w:r>
          </w:p>
          <w:p w14:paraId="78DE2543" w14:textId="77777777" w:rsidR="004F7C82" w:rsidRPr="00F00917" w:rsidRDefault="004F7C82" w:rsidP="00F75C63">
            <w:pPr>
              <w:numPr>
                <w:ilvl w:val="0"/>
                <w:numId w:val="62"/>
              </w:numPr>
              <w:rPr>
                <w:sz w:val="20"/>
                <w:szCs w:val="20"/>
                <w:lang w:val="ro-RO"/>
              </w:rPr>
            </w:pPr>
            <w:r w:rsidRPr="00F00917">
              <w:rPr>
                <w:sz w:val="20"/>
                <w:szCs w:val="20"/>
                <w:lang w:val="ro-RO"/>
              </w:rPr>
              <w:t>tipărirea/multiplicarea materialelor publicitare şi de informare</w:t>
            </w:r>
          </w:p>
          <w:p w14:paraId="7D4863DD" w14:textId="77777777" w:rsidR="004F7C82" w:rsidRPr="00F00917" w:rsidRDefault="004F7C82" w:rsidP="00F75C63">
            <w:pPr>
              <w:numPr>
                <w:ilvl w:val="0"/>
                <w:numId w:val="62"/>
              </w:numPr>
              <w:rPr>
                <w:sz w:val="20"/>
                <w:szCs w:val="20"/>
                <w:lang w:val="ro-RO"/>
              </w:rPr>
            </w:pPr>
            <w:r w:rsidRPr="00F00917">
              <w:rPr>
                <w:sz w:val="20"/>
                <w:szCs w:val="20"/>
                <w:lang w:val="ro-RO"/>
              </w:rPr>
              <w:t>difuzarea materialelor publicitare şi de informare</w:t>
            </w:r>
          </w:p>
          <w:p w14:paraId="5D2BFE1C" w14:textId="77777777" w:rsidR="004F7C82" w:rsidRPr="00F00917" w:rsidRDefault="004F7C82" w:rsidP="00F75C63">
            <w:pPr>
              <w:numPr>
                <w:ilvl w:val="0"/>
                <w:numId w:val="62"/>
              </w:numPr>
              <w:rPr>
                <w:sz w:val="20"/>
                <w:szCs w:val="20"/>
                <w:lang w:val="ro-RO"/>
              </w:rPr>
            </w:pPr>
            <w:r w:rsidRPr="00F00917">
              <w:rPr>
                <w:sz w:val="20"/>
                <w:szCs w:val="20"/>
                <w:lang w:val="ro-RO"/>
              </w:rPr>
              <w:t>dezvoltare/adaptare pagini web</w:t>
            </w:r>
          </w:p>
          <w:p w14:paraId="7BC05681" w14:textId="77777777" w:rsidR="004F7C82" w:rsidRPr="00F00917" w:rsidRDefault="004F7C82" w:rsidP="00F75C63">
            <w:pPr>
              <w:numPr>
                <w:ilvl w:val="0"/>
                <w:numId w:val="62"/>
              </w:numPr>
              <w:rPr>
                <w:sz w:val="20"/>
                <w:szCs w:val="20"/>
                <w:lang w:val="ro-RO"/>
              </w:rPr>
            </w:pPr>
            <w:r w:rsidRPr="00F00917">
              <w:rPr>
                <w:sz w:val="20"/>
                <w:szCs w:val="20"/>
                <w:lang w:val="ro-RO"/>
              </w:rPr>
              <w:lastRenderedPageBreak/>
              <w:t>închirierea de spațiu publicitar</w:t>
            </w:r>
          </w:p>
          <w:p w14:paraId="1CC38701" w14:textId="77777777" w:rsidR="004F7C82" w:rsidRPr="00F00917" w:rsidRDefault="004F7C82" w:rsidP="00F75C63">
            <w:pPr>
              <w:numPr>
                <w:ilvl w:val="0"/>
                <w:numId w:val="62"/>
              </w:numPr>
              <w:rPr>
                <w:sz w:val="20"/>
                <w:szCs w:val="20"/>
                <w:lang w:val="ro-RO"/>
              </w:rPr>
            </w:pPr>
            <w:r w:rsidRPr="00F00917">
              <w:rPr>
                <w:sz w:val="20"/>
                <w:szCs w:val="20"/>
                <w:lang w:val="ro-RO"/>
              </w:rPr>
              <w:t>alte activități de informare şi publicitate</w:t>
            </w:r>
          </w:p>
        </w:tc>
      </w:tr>
      <w:tr w:rsidR="004F7C82" w:rsidRPr="00B438B6" w14:paraId="2A3C6493" w14:textId="77777777" w:rsidTr="00F75C63">
        <w:trPr>
          <w:trHeight w:val="1158"/>
        </w:trPr>
        <w:tc>
          <w:tcPr>
            <w:tcW w:w="334" w:type="pct"/>
            <w:vMerge/>
            <w:shd w:val="clear" w:color="auto" w:fill="B8CCE4" w:themeFill="accent1" w:themeFillTint="66"/>
          </w:tcPr>
          <w:p w14:paraId="0362B992" w14:textId="77777777" w:rsidR="004F7C82" w:rsidRPr="00F00917" w:rsidRDefault="004F7C82" w:rsidP="00035D79">
            <w:pPr>
              <w:spacing w:before="120" w:after="200"/>
              <w:jc w:val="both"/>
              <w:rPr>
                <w:b/>
                <w:sz w:val="20"/>
                <w:szCs w:val="20"/>
                <w:lang w:val="ro-RO"/>
              </w:rPr>
            </w:pPr>
          </w:p>
        </w:tc>
        <w:tc>
          <w:tcPr>
            <w:tcW w:w="4666" w:type="pct"/>
            <w:gridSpan w:val="4"/>
            <w:vAlign w:val="center"/>
          </w:tcPr>
          <w:p w14:paraId="7D75C611" w14:textId="77777777" w:rsidR="004F7C82" w:rsidRPr="00F00917" w:rsidRDefault="004F7C82" w:rsidP="00035D79">
            <w:pPr>
              <w:spacing w:after="200"/>
              <w:jc w:val="both"/>
              <w:rPr>
                <w:sz w:val="20"/>
                <w:szCs w:val="20"/>
                <w:lang w:val="ro-RO"/>
              </w:rPr>
            </w:pPr>
            <w:r w:rsidRPr="00F00917">
              <w:rPr>
                <w:sz w:val="20"/>
                <w:szCs w:val="20"/>
                <w:lang w:val="ro-RO"/>
              </w:rPr>
              <w:t xml:space="preserve">Lista cheltuielilor indirecte aferente proiectului este indicativă; solicitantul nu trebuie să fundamenteze cheltuielile indirecte în bugetul proiectului, aceste cheltuieli fiind stabilite ca </w:t>
            </w:r>
            <w:r w:rsidRPr="00F00917">
              <w:rPr>
                <w:b/>
                <w:sz w:val="20"/>
                <w:szCs w:val="20"/>
                <w:lang w:val="ro-RO"/>
              </w:rPr>
              <w:t>rată forfetară de 15% din costurile directe eligibile cu personalul care nu fac obiectul subcontractării</w:t>
            </w:r>
            <w:r w:rsidRPr="00F00917">
              <w:rPr>
                <w:sz w:val="20"/>
                <w:szCs w:val="20"/>
                <w:lang w:val="ro-RO"/>
              </w:rPr>
              <w:t xml:space="preserve"> (prin aplicarea articolului 68 alineatul (1) litera (b) din 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r w:rsidR="0037235C" w:rsidRPr="00F00917">
              <w:rPr>
                <w:sz w:val="20"/>
                <w:szCs w:val="20"/>
                <w:lang w:val="ro-RO"/>
              </w:rPr>
              <w:t>.</w:t>
            </w:r>
          </w:p>
        </w:tc>
      </w:tr>
    </w:tbl>
    <w:p w14:paraId="69EB328B" w14:textId="77777777" w:rsidR="004F7C82" w:rsidRPr="00B13CF9" w:rsidRDefault="004F7C82" w:rsidP="00035D79">
      <w:pPr>
        <w:tabs>
          <w:tab w:val="left" w:pos="3240"/>
        </w:tabs>
        <w:spacing w:after="0" w:line="240" w:lineRule="auto"/>
        <w:jc w:val="both"/>
        <w:rPr>
          <w:rFonts w:eastAsia="Calibri" w:cs="Times New Roman"/>
        </w:rPr>
        <w:sectPr w:rsidR="004F7C82" w:rsidRPr="00B13CF9" w:rsidSect="00F75C63">
          <w:pgSz w:w="16838" w:h="11906" w:orient="landscape"/>
          <w:pgMar w:top="992" w:right="992" w:bottom="992" w:left="567" w:header="709" w:footer="709" w:gutter="0"/>
          <w:cols w:space="708"/>
          <w:docGrid w:linePitch="360"/>
        </w:sectPr>
      </w:pPr>
    </w:p>
    <w:p w14:paraId="7EFEE1D9" w14:textId="77777777" w:rsidR="003A510C" w:rsidRPr="003413AF" w:rsidRDefault="003A510C" w:rsidP="00035D79">
      <w:pPr>
        <w:tabs>
          <w:tab w:val="left" w:pos="3240"/>
        </w:tabs>
        <w:spacing w:after="0" w:line="240" w:lineRule="auto"/>
        <w:jc w:val="both"/>
        <w:rPr>
          <w:rFonts w:ascii="Calibri" w:eastAsia="Calibri" w:hAnsi="Calibri" w:cs="Times New Roman"/>
        </w:rPr>
      </w:pPr>
    </w:p>
    <w:p w14:paraId="132B3C7E" w14:textId="77777777" w:rsidR="003A510C" w:rsidRPr="003413AF" w:rsidRDefault="003A510C" w:rsidP="00035D79">
      <w:pPr>
        <w:tabs>
          <w:tab w:val="left" w:pos="3240"/>
        </w:tabs>
        <w:spacing w:after="0" w:line="240" w:lineRule="auto"/>
        <w:ind w:left="1416" w:firstLine="24"/>
        <w:jc w:val="both"/>
        <w:rPr>
          <w:rFonts w:ascii="Calibri" w:eastAsia="Calibri" w:hAnsi="Calibri" w:cs="Times New Roman"/>
        </w:rPr>
      </w:pPr>
    </w:p>
    <w:p w14:paraId="7CBC6E95" w14:textId="77777777" w:rsidR="005C588D" w:rsidRPr="003413AF" w:rsidRDefault="007646DF" w:rsidP="00035D79">
      <w:pPr>
        <w:shd w:val="clear" w:color="auto" w:fill="D9D9D9" w:themeFill="background1" w:themeFillShade="D9"/>
        <w:spacing w:after="0" w:line="240" w:lineRule="auto"/>
        <w:jc w:val="both"/>
        <w:rPr>
          <w:rFonts w:ascii="Calibri" w:eastAsia="Calibri" w:hAnsi="Calibri" w:cs="Times New Roman"/>
          <w:b/>
        </w:rPr>
      </w:pPr>
      <w:r w:rsidRPr="003413AF">
        <w:rPr>
          <w:rFonts w:ascii="Calibri" w:eastAsia="Calibri" w:hAnsi="Calibri" w:cs="Times New Roman"/>
          <w:b/>
        </w:rPr>
        <w:t>CAPITOLUL 3</w:t>
      </w:r>
      <w:r w:rsidR="005C588D" w:rsidRPr="003413AF">
        <w:rPr>
          <w:rFonts w:ascii="Calibri" w:eastAsia="Calibri" w:hAnsi="Calibri" w:cs="Times New Roman"/>
          <w:b/>
        </w:rPr>
        <w:t>. Completarea cererii de finanțare</w:t>
      </w:r>
    </w:p>
    <w:p w14:paraId="63EB4EE6" w14:textId="77777777" w:rsidR="003A510C" w:rsidRPr="003413AF" w:rsidRDefault="003A510C" w:rsidP="00035D79">
      <w:pPr>
        <w:tabs>
          <w:tab w:val="left" w:pos="3240"/>
        </w:tabs>
        <w:spacing w:after="0" w:line="240" w:lineRule="auto"/>
        <w:jc w:val="both"/>
        <w:rPr>
          <w:rFonts w:ascii="Calibri" w:eastAsia="Calibri" w:hAnsi="Calibri" w:cs="Times New Roman"/>
          <w:i/>
          <w:color w:val="5B9BD5"/>
          <w14:textFill>
            <w14:solidFill>
              <w14:srgbClr w14:val="5B9BD5">
                <w14:lumMod w14:val="75000"/>
              </w14:srgbClr>
            </w14:solidFill>
          </w14:textFill>
        </w:rPr>
      </w:pPr>
    </w:p>
    <w:p w14:paraId="553EC8A9" w14:textId="77777777" w:rsidR="00385807" w:rsidRPr="00B13CF9" w:rsidRDefault="00385807" w:rsidP="00035D79">
      <w:pPr>
        <w:tabs>
          <w:tab w:val="left" w:pos="1134"/>
          <w:tab w:val="left" w:pos="3240"/>
        </w:tabs>
        <w:spacing w:after="0" w:line="240" w:lineRule="auto"/>
        <w:jc w:val="both"/>
        <w:rPr>
          <w:rFonts w:eastAsia="Calibri" w:cs="Times New Roman"/>
          <w:i/>
          <w:color w:val="5B9BD5"/>
          <w14:textFill>
            <w14:solidFill>
              <w14:srgbClr w14:val="5B9BD5">
                <w14:lumMod w14:val="75000"/>
              </w14:srgbClr>
            </w14:solidFill>
          </w14:textFill>
        </w:rPr>
      </w:pPr>
      <w:r w:rsidRPr="00B13CF9">
        <w:rPr>
          <w:rFonts w:eastAsia="Calibri" w:cs="Times New Roman"/>
          <w:b/>
        </w:rPr>
        <w:t>Completarea cererii de finanțare</w:t>
      </w:r>
      <w:r w:rsidRPr="00B13CF9">
        <w:rPr>
          <w:rFonts w:eastAsia="Calibri" w:cs="Times New Roman"/>
        </w:rPr>
        <w:t xml:space="preserve"> se realizează</w:t>
      </w:r>
      <w:r w:rsidRPr="00B13CF9">
        <w:t xml:space="preserve"> în conformitate cu prevederile documentul </w:t>
      </w:r>
      <w:r w:rsidRPr="00B13CF9">
        <w:rPr>
          <w:i/>
          <w:iCs/>
        </w:rPr>
        <w:t>Orientări privind accesarea finanțărilor în cadrul Programului Operațional Capital Uman 2014-2020</w:t>
      </w:r>
      <w:r w:rsidRPr="00B13CF9">
        <w:rPr>
          <w:iCs/>
        </w:rPr>
        <w:t xml:space="preserve">, CAPITOLUL 5 „Completarea cererii de finanțare”, </w:t>
      </w:r>
      <w:r w:rsidR="00180781" w:rsidRPr="00342914">
        <w:rPr>
          <w:b/>
          <w:i/>
          <w:iCs/>
          <w:u w:val="single"/>
        </w:rPr>
        <w:t>pagina 46</w:t>
      </w:r>
      <w:r w:rsidR="00180781">
        <w:rPr>
          <w:iCs/>
        </w:rPr>
        <w:t xml:space="preserve">, </w:t>
      </w:r>
      <w:r w:rsidRPr="00B13CF9">
        <w:rPr>
          <w:iCs/>
        </w:rPr>
        <w:t xml:space="preserve">precum și cu instrucțiunile de completare furnizate în sistemul informatic la apelurile de proiecte. </w:t>
      </w:r>
    </w:p>
    <w:p w14:paraId="64A4E5F1" w14:textId="77777777" w:rsidR="003A510C" w:rsidRPr="003413AF" w:rsidRDefault="003A510C" w:rsidP="00035D79">
      <w:pPr>
        <w:tabs>
          <w:tab w:val="left" w:pos="1134"/>
          <w:tab w:val="left" w:pos="3240"/>
        </w:tabs>
        <w:spacing w:after="0" w:line="240" w:lineRule="auto"/>
        <w:jc w:val="both"/>
        <w:rPr>
          <w:rFonts w:ascii="Calibri" w:eastAsia="Calibri" w:hAnsi="Calibri" w:cs="Times New Roman"/>
          <w:i/>
          <w:color w:val="5B9BD5"/>
          <w14:textFill>
            <w14:solidFill>
              <w14:srgbClr w14:val="5B9BD5">
                <w14:lumMod w14:val="75000"/>
              </w14:srgbClr>
            </w14:solidFill>
          </w14:textFill>
        </w:rPr>
      </w:pPr>
    </w:p>
    <w:p w14:paraId="251633A2" w14:textId="77777777" w:rsidR="005C588D" w:rsidRPr="003413AF" w:rsidRDefault="007646DF" w:rsidP="00035D79">
      <w:pPr>
        <w:shd w:val="clear" w:color="auto" w:fill="D9D9D9" w:themeFill="background1" w:themeFillShade="D9"/>
        <w:spacing w:after="0" w:line="240" w:lineRule="auto"/>
        <w:jc w:val="both"/>
        <w:rPr>
          <w:rFonts w:ascii="Calibri" w:eastAsia="Calibri" w:hAnsi="Calibri" w:cs="Times New Roman"/>
          <w:b/>
        </w:rPr>
      </w:pPr>
      <w:r w:rsidRPr="003413AF">
        <w:rPr>
          <w:rFonts w:ascii="Calibri" w:eastAsia="Calibri" w:hAnsi="Calibri" w:cs="Times New Roman"/>
          <w:b/>
        </w:rPr>
        <w:t>CAPITOLUL 4</w:t>
      </w:r>
      <w:r w:rsidR="005C588D" w:rsidRPr="003413AF">
        <w:rPr>
          <w:rFonts w:ascii="Calibri" w:eastAsia="Calibri" w:hAnsi="Calibri" w:cs="Times New Roman"/>
          <w:b/>
        </w:rPr>
        <w:t>. Procesul de evaluare</w:t>
      </w:r>
      <w:r w:rsidR="002578AC" w:rsidRPr="003413AF">
        <w:rPr>
          <w:rFonts w:ascii="Calibri" w:eastAsia="Calibri" w:hAnsi="Calibri" w:cs="Times New Roman"/>
          <w:b/>
        </w:rPr>
        <w:t xml:space="preserve"> și </w:t>
      </w:r>
      <w:r w:rsidR="005C588D" w:rsidRPr="003413AF">
        <w:rPr>
          <w:rFonts w:ascii="Calibri" w:eastAsia="Calibri" w:hAnsi="Calibri" w:cs="Times New Roman"/>
          <w:b/>
        </w:rPr>
        <w:t>selecție</w:t>
      </w:r>
    </w:p>
    <w:p w14:paraId="5FC78299" w14:textId="77777777" w:rsidR="00870EF6" w:rsidRPr="003413AF" w:rsidRDefault="00902A8D" w:rsidP="00035D79">
      <w:pPr>
        <w:tabs>
          <w:tab w:val="left" w:pos="270"/>
        </w:tabs>
        <w:spacing w:after="0" w:line="240" w:lineRule="auto"/>
        <w:jc w:val="both"/>
        <w:rPr>
          <w:rFonts w:ascii="Calibri" w:eastAsia="Calibri" w:hAnsi="Calibri" w:cs="Times New Roman"/>
          <w:b/>
        </w:rPr>
      </w:pPr>
      <w:r w:rsidRPr="003413AF">
        <w:rPr>
          <w:rFonts w:ascii="Calibri" w:eastAsia="Calibri" w:hAnsi="Calibri" w:cs="Times New Roman"/>
          <w:b/>
        </w:rPr>
        <w:tab/>
      </w:r>
    </w:p>
    <w:p w14:paraId="03EA22FE" w14:textId="77777777" w:rsidR="00385807" w:rsidRPr="00F75C63" w:rsidRDefault="00385807" w:rsidP="00035D79">
      <w:pPr>
        <w:tabs>
          <w:tab w:val="left" w:pos="3240"/>
        </w:tabs>
        <w:spacing w:after="0" w:line="240" w:lineRule="auto"/>
        <w:outlineLvl w:val="0"/>
        <w:rPr>
          <w:rFonts w:eastAsia="Calibri" w:cs="Times New Roman"/>
          <w:b/>
          <w:color w:val="31849B" w:themeColor="accent5" w:themeShade="BF"/>
          <w:sz w:val="24"/>
          <w:szCs w:val="24"/>
        </w:rPr>
      </w:pPr>
      <w:r w:rsidRPr="00F75C63">
        <w:rPr>
          <w:rFonts w:eastAsia="Calibri" w:cs="Times New Roman"/>
          <w:b/>
          <w:color w:val="31849B" w:themeColor="accent5" w:themeShade="BF"/>
          <w:sz w:val="24"/>
          <w:szCs w:val="24"/>
        </w:rPr>
        <w:t xml:space="preserve">4.1. Descriere generală </w:t>
      </w:r>
    </w:p>
    <w:p w14:paraId="484D23F8" w14:textId="77777777" w:rsidR="00385807" w:rsidRPr="00B13CF9" w:rsidRDefault="00385807" w:rsidP="00035D79">
      <w:pPr>
        <w:tabs>
          <w:tab w:val="left" w:pos="3240"/>
        </w:tabs>
        <w:spacing w:after="0" w:line="240" w:lineRule="auto"/>
        <w:jc w:val="both"/>
        <w:rPr>
          <w:rFonts w:eastAsia="Calibri" w:cs="Times New Roman"/>
          <w:i/>
          <w:color w:val="5B9BD5"/>
          <w14:textFill>
            <w14:solidFill>
              <w14:srgbClr w14:val="5B9BD5">
                <w14:lumMod w14:val="75000"/>
              </w14:srgbClr>
            </w14:solidFill>
          </w14:textFill>
        </w:rPr>
      </w:pPr>
    </w:p>
    <w:p w14:paraId="5269B5B0" w14:textId="77777777" w:rsidR="00385807" w:rsidRPr="00B13CF9" w:rsidRDefault="00385807" w:rsidP="00035D79">
      <w:pPr>
        <w:tabs>
          <w:tab w:val="left" w:pos="3240"/>
        </w:tabs>
        <w:spacing w:after="0" w:line="240" w:lineRule="auto"/>
        <w:jc w:val="both"/>
        <w:rPr>
          <w:rFonts w:eastAsia="Calibri" w:cs="Times New Roman"/>
        </w:rPr>
      </w:pPr>
      <w:r w:rsidRPr="00B13CF9">
        <w:rPr>
          <w:rFonts w:eastAsia="Calibri" w:cs="Times New Roman"/>
          <w:b/>
        </w:rPr>
        <w:t>Procesul de evaluare și selecție</w:t>
      </w:r>
      <w:r w:rsidRPr="00B13CF9">
        <w:rPr>
          <w:rFonts w:eastAsia="Calibri" w:cs="Times New Roman"/>
        </w:rPr>
        <w:t xml:space="preserve"> a cererilor de finanțare înregistrate în sistemul informatic se realizează conform prevederilor documentul </w:t>
      </w:r>
      <w:r w:rsidRPr="00B13CF9">
        <w:rPr>
          <w:rFonts w:eastAsia="Calibri" w:cs="Times New Roman"/>
          <w:i/>
        </w:rPr>
        <w:t>Orientări privind accesarea finanțărilor în cadrul Programului Operațional Capital Uman 2014-2020</w:t>
      </w:r>
      <w:r w:rsidRPr="00B13CF9">
        <w:rPr>
          <w:rFonts w:eastAsia="Calibri" w:cs="Times New Roman"/>
        </w:rPr>
        <w:t>, CAPITOLUL 6 ”Procesul de evaluare și selecție”</w:t>
      </w:r>
      <w:r w:rsidR="00180781" w:rsidRPr="00180781">
        <w:rPr>
          <w:rFonts w:eastAsia="Calibri" w:cs="Times New Roman"/>
        </w:rPr>
        <w:t>,</w:t>
      </w:r>
      <w:r w:rsidR="00180781">
        <w:rPr>
          <w:rFonts w:eastAsia="Calibri" w:cs="Times New Roman"/>
        </w:rPr>
        <w:t xml:space="preserve"> </w:t>
      </w:r>
      <w:r w:rsidR="00180781" w:rsidRPr="00B30506">
        <w:rPr>
          <w:rFonts w:eastAsia="Calibri" w:cs="Times New Roman"/>
          <w:b/>
          <w:i/>
          <w:u w:val="single"/>
        </w:rPr>
        <w:t>pagina 49</w:t>
      </w:r>
      <w:r w:rsidRPr="00B13CF9">
        <w:rPr>
          <w:rFonts w:eastAsia="Calibri" w:cs="Times New Roman"/>
        </w:rPr>
        <w:t xml:space="preserve"> și a criteriilor de evaluare și selecție prevăzute în grila de verificare a conformității administrative și a eligibilității proiectelor, precum și a grilei de evaluare tehnică și financiară. </w:t>
      </w:r>
      <w:r w:rsidRPr="00B13CF9">
        <w:rPr>
          <w:rFonts w:eastAsia="Calibri" w:cs="Times New Roman"/>
          <w:i/>
        </w:rPr>
        <w:t xml:space="preserve">(vezi Anexa </w:t>
      </w:r>
      <w:r>
        <w:rPr>
          <w:rFonts w:eastAsia="Calibri" w:cs="Times New Roman"/>
          <w:i/>
        </w:rPr>
        <w:t>3</w:t>
      </w:r>
      <w:r w:rsidRPr="00B13CF9">
        <w:rPr>
          <w:rFonts w:eastAsia="Calibri" w:cs="Times New Roman"/>
          <w:i/>
        </w:rPr>
        <w:t>)</w:t>
      </w:r>
      <w:r w:rsidRPr="00B13CF9">
        <w:rPr>
          <w:rFonts w:eastAsia="Calibri" w:cs="Times New Roman"/>
        </w:rPr>
        <w:t xml:space="preserve"> </w:t>
      </w:r>
    </w:p>
    <w:p w14:paraId="3C6BFD8D" w14:textId="77777777" w:rsidR="00385807" w:rsidRPr="00B13CF9" w:rsidRDefault="00385807" w:rsidP="00035D79">
      <w:pPr>
        <w:tabs>
          <w:tab w:val="left" w:pos="270"/>
        </w:tabs>
        <w:spacing w:after="0" w:line="240" w:lineRule="auto"/>
        <w:jc w:val="both"/>
        <w:rPr>
          <w:rFonts w:eastAsia="Calibri" w:cs="Times New Roman"/>
          <w:b/>
        </w:rPr>
      </w:pPr>
      <w:r w:rsidRPr="00B13CF9">
        <w:rPr>
          <w:rFonts w:eastAsia="Calibri" w:cs="Times New Roman"/>
          <w:b/>
        </w:rPr>
        <w:tab/>
      </w:r>
    </w:p>
    <w:p w14:paraId="15EAD12F" w14:textId="77777777" w:rsidR="00385807" w:rsidRPr="00F75C63" w:rsidRDefault="00385807" w:rsidP="00035D79">
      <w:pPr>
        <w:tabs>
          <w:tab w:val="left" w:pos="3240"/>
        </w:tabs>
        <w:spacing w:after="0" w:line="240" w:lineRule="auto"/>
        <w:outlineLvl w:val="0"/>
        <w:rPr>
          <w:rFonts w:eastAsia="Calibri" w:cs="Times New Roman"/>
          <w:b/>
          <w:color w:val="31849B" w:themeColor="accent5" w:themeShade="BF"/>
          <w:sz w:val="24"/>
          <w:szCs w:val="24"/>
        </w:rPr>
      </w:pPr>
      <w:r w:rsidRPr="00F75C63">
        <w:rPr>
          <w:rFonts w:eastAsia="Calibri" w:cs="Times New Roman"/>
          <w:b/>
          <w:color w:val="31849B" w:themeColor="accent5" w:themeShade="BF"/>
          <w:sz w:val="24"/>
          <w:szCs w:val="24"/>
        </w:rPr>
        <w:t xml:space="preserve"> 4.2 Depunerea și soluționarea contestațiilor </w:t>
      </w:r>
    </w:p>
    <w:p w14:paraId="6C67AC12" w14:textId="77777777" w:rsidR="00385807" w:rsidRPr="00B13CF9" w:rsidRDefault="00385807" w:rsidP="00035D79">
      <w:pPr>
        <w:tabs>
          <w:tab w:val="left" w:pos="3240"/>
        </w:tabs>
        <w:spacing w:after="0" w:line="240" w:lineRule="auto"/>
        <w:jc w:val="center"/>
        <w:rPr>
          <w:rFonts w:eastAsia="Calibri" w:cs="Times New Roman"/>
          <w:i/>
          <w:color w:val="5B9BD5"/>
          <w14:textFill>
            <w14:solidFill>
              <w14:srgbClr w14:val="5B9BD5">
                <w14:lumMod w14:val="75000"/>
              </w14:srgbClr>
            </w14:solidFill>
          </w14:textFill>
        </w:rPr>
      </w:pPr>
    </w:p>
    <w:p w14:paraId="604130FD" w14:textId="77777777" w:rsidR="00385807" w:rsidRPr="00B30506" w:rsidRDefault="00385807" w:rsidP="00035D79">
      <w:pPr>
        <w:tabs>
          <w:tab w:val="left" w:pos="3240"/>
        </w:tabs>
        <w:spacing w:after="0" w:line="240" w:lineRule="auto"/>
        <w:jc w:val="both"/>
        <w:rPr>
          <w:rFonts w:ascii="Calibri" w:eastAsia="Calibri" w:hAnsi="Calibri" w:cs="Times New Roman"/>
          <w:i/>
          <w:color w:val="5B9BD5"/>
          <w14:textFill>
            <w14:solidFill>
              <w14:srgbClr w14:val="5B9BD5">
                <w14:lumMod w14:val="75000"/>
              </w14:srgbClr>
            </w14:solidFill>
          </w14:textFill>
        </w:rPr>
      </w:pPr>
      <w:r w:rsidRPr="00B13CF9">
        <w:rPr>
          <w:rFonts w:eastAsia="Calibri" w:cs="Times New Roman"/>
          <w:b/>
        </w:rPr>
        <w:t>Procesul de depunerea și soluționare a contestațiilor</w:t>
      </w:r>
      <w:r w:rsidRPr="00B13CF9">
        <w:rPr>
          <w:rFonts w:eastAsia="Calibri" w:cs="Times New Roman"/>
        </w:rPr>
        <w:t xml:space="preserve"> este reglementate în</w:t>
      </w:r>
      <w:r w:rsidRPr="00B13CF9">
        <w:rPr>
          <w:rFonts w:eastAsia="Calibri" w:cs="Times New Roman"/>
          <w:i/>
          <w:color w:val="5B9BD5"/>
          <w14:textFill>
            <w14:solidFill>
              <w14:srgbClr w14:val="5B9BD5">
                <w14:lumMod w14:val="75000"/>
              </w14:srgbClr>
            </w14:solidFill>
          </w14:textFill>
        </w:rPr>
        <w:t xml:space="preserve"> </w:t>
      </w:r>
      <w:r w:rsidRPr="00B13CF9">
        <w:rPr>
          <w:rFonts w:eastAsia="Calibri" w:cs="Times New Roman"/>
        </w:rPr>
        <w:t xml:space="preserve">documentul </w:t>
      </w:r>
      <w:r w:rsidRPr="00B13CF9">
        <w:rPr>
          <w:rFonts w:eastAsia="Calibri" w:cs="Times New Roman"/>
          <w:i/>
        </w:rPr>
        <w:t xml:space="preserve">Orientări privind accesarea finanțărilor în cadrul Programului Operațional Capital Uman 2014-2020, </w:t>
      </w:r>
      <w:r w:rsidRPr="00B13CF9">
        <w:rPr>
          <w:rFonts w:eastAsia="Calibri" w:cs="Times New Roman"/>
        </w:rPr>
        <w:t>PASUL 4, CAPITOLUL 6</w:t>
      </w:r>
      <w:r w:rsidR="00180781">
        <w:rPr>
          <w:rFonts w:eastAsia="Calibri" w:cs="Times New Roman"/>
        </w:rPr>
        <w:t xml:space="preserve">, </w:t>
      </w:r>
      <w:r w:rsidR="00180781" w:rsidRPr="00B30506">
        <w:rPr>
          <w:rFonts w:eastAsia="Calibri" w:cs="Times New Roman"/>
          <w:b/>
          <w:i/>
          <w:u w:val="single"/>
        </w:rPr>
        <w:t>pagina 49.</w:t>
      </w:r>
    </w:p>
    <w:p w14:paraId="40013CE4" w14:textId="77777777" w:rsidR="00FB1C67" w:rsidRPr="003413AF" w:rsidRDefault="00FB1C67" w:rsidP="00035D79">
      <w:pPr>
        <w:tabs>
          <w:tab w:val="left" w:pos="270"/>
        </w:tabs>
        <w:spacing w:after="0" w:line="240" w:lineRule="auto"/>
        <w:jc w:val="both"/>
        <w:rPr>
          <w:rFonts w:ascii="Calibri" w:eastAsia="Calibri" w:hAnsi="Calibri" w:cs="Times New Roman"/>
          <w:i/>
          <w:color w:val="5B9BD5"/>
          <w14:textFill>
            <w14:solidFill>
              <w14:srgbClr w14:val="5B9BD5">
                <w14:lumMod w14:val="75000"/>
              </w14:srgbClr>
            </w14:solidFill>
          </w14:textFill>
        </w:rPr>
      </w:pPr>
    </w:p>
    <w:p w14:paraId="0A89CEA6" w14:textId="77777777" w:rsidR="00FB1C67" w:rsidRPr="003413AF" w:rsidRDefault="00FB1C67" w:rsidP="00035D79">
      <w:pPr>
        <w:tabs>
          <w:tab w:val="left" w:pos="3240"/>
        </w:tabs>
        <w:spacing w:after="0" w:line="240" w:lineRule="auto"/>
        <w:jc w:val="center"/>
        <w:rPr>
          <w:rFonts w:ascii="Calibri" w:eastAsia="Calibri" w:hAnsi="Calibri" w:cs="Times New Roman"/>
          <w:i/>
          <w:color w:val="5B9BD5"/>
          <w14:textFill>
            <w14:solidFill>
              <w14:srgbClr w14:val="5B9BD5">
                <w14:lumMod w14:val="75000"/>
              </w14:srgbClr>
            </w14:solidFill>
          </w14:textFill>
        </w:rPr>
      </w:pPr>
    </w:p>
    <w:p w14:paraId="63C96548" w14:textId="77777777" w:rsidR="00861294" w:rsidRPr="003413AF" w:rsidRDefault="007646DF" w:rsidP="00035D79">
      <w:pPr>
        <w:shd w:val="clear" w:color="auto" w:fill="D9D9D9" w:themeFill="background1" w:themeFillShade="D9"/>
        <w:spacing w:after="0" w:line="240" w:lineRule="auto"/>
        <w:jc w:val="both"/>
        <w:rPr>
          <w:rFonts w:ascii="Calibri" w:eastAsia="Calibri" w:hAnsi="Calibri" w:cs="Times New Roman"/>
          <w:b/>
        </w:rPr>
      </w:pPr>
      <w:r w:rsidRPr="003413AF">
        <w:rPr>
          <w:rFonts w:ascii="Calibri" w:eastAsia="Calibri" w:hAnsi="Calibri" w:cs="Times New Roman"/>
          <w:b/>
        </w:rPr>
        <w:t xml:space="preserve">CAPITOLUL </w:t>
      </w:r>
      <w:r w:rsidR="00DE38C6" w:rsidRPr="003413AF">
        <w:rPr>
          <w:rFonts w:ascii="Calibri" w:eastAsia="Calibri" w:hAnsi="Calibri" w:cs="Times New Roman"/>
          <w:b/>
        </w:rPr>
        <w:t>5</w:t>
      </w:r>
      <w:r w:rsidR="002578AC" w:rsidRPr="003413AF">
        <w:rPr>
          <w:rFonts w:ascii="Calibri" w:eastAsia="Calibri" w:hAnsi="Calibri" w:cs="Times New Roman"/>
          <w:b/>
        </w:rPr>
        <w:t>. Contractarea proiectelor</w:t>
      </w:r>
      <w:r w:rsidR="006F292A" w:rsidRPr="003413AF">
        <w:rPr>
          <w:rFonts w:ascii="Calibri" w:eastAsia="Calibri" w:hAnsi="Calibri" w:cs="Times New Roman"/>
          <w:b/>
        </w:rPr>
        <w:t xml:space="preserve"> </w:t>
      </w:r>
      <w:r w:rsidR="00861294" w:rsidRPr="003413AF">
        <w:rPr>
          <w:rFonts w:ascii="Calibri" w:eastAsia="Calibri" w:hAnsi="Calibri" w:cs="Times New Roman"/>
          <w:b/>
        </w:rPr>
        <w:t xml:space="preserve">– descrierea procesului </w:t>
      </w:r>
    </w:p>
    <w:p w14:paraId="403F7717" w14:textId="77777777" w:rsidR="00870EF6" w:rsidRPr="003413AF" w:rsidRDefault="00870EF6" w:rsidP="00035D79">
      <w:pPr>
        <w:tabs>
          <w:tab w:val="left" w:pos="1440"/>
        </w:tabs>
        <w:spacing w:after="0" w:line="240" w:lineRule="auto"/>
        <w:ind w:left="1440"/>
        <w:jc w:val="both"/>
        <w:rPr>
          <w:rFonts w:ascii="Calibri" w:eastAsia="Calibri" w:hAnsi="Calibri" w:cs="Times New Roman"/>
          <w:i/>
          <w:color w:val="5B9BD5"/>
          <w14:textFill>
            <w14:solidFill>
              <w14:srgbClr w14:val="5B9BD5">
                <w14:lumMod w14:val="75000"/>
              </w14:srgbClr>
            </w14:solidFill>
          </w14:textFill>
        </w:rPr>
      </w:pPr>
    </w:p>
    <w:p w14:paraId="5DC87177" w14:textId="77777777" w:rsidR="00385807" w:rsidRPr="00B13CF9" w:rsidRDefault="00385807" w:rsidP="00035D79">
      <w:pPr>
        <w:spacing w:before="120" w:after="120" w:line="240" w:lineRule="auto"/>
        <w:jc w:val="both"/>
      </w:pPr>
      <w:r w:rsidRPr="00B13CF9">
        <w:rPr>
          <w:rFonts w:eastAsia="Calibri" w:cs="Times New Roman"/>
          <w:b/>
        </w:rPr>
        <w:t>Procesul de contractare</w:t>
      </w:r>
      <w:r w:rsidRPr="00B13CF9">
        <w:rPr>
          <w:rFonts w:eastAsia="MS ??" w:cs="Calibri"/>
          <w:color w:val="17365D" w:themeColor="text2" w:themeShade="BF"/>
        </w:rPr>
        <w:t xml:space="preserve"> </w:t>
      </w:r>
      <w:r w:rsidRPr="00B13CF9">
        <w:rPr>
          <w:rFonts w:eastAsia="Calibri" w:cs="Times New Roman"/>
        </w:rPr>
        <w:t xml:space="preserve">se desfășoară în conformitate cu prevederile </w:t>
      </w:r>
      <w:r w:rsidRPr="00B13CF9">
        <w:rPr>
          <w:rFonts w:eastAsia="Calibri" w:cs="Times New Roman"/>
          <w:i/>
        </w:rPr>
        <w:t>Orientări privind accesarea finanțărilor în cadrul Programului Operațional Capital Uman 2014-2020</w:t>
      </w:r>
      <w:r w:rsidRPr="00B13CF9">
        <w:rPr>
          <w:rFonts w:eastAsia="Calibri" w:cs="Times New Roman"/>
        </w:rPr>
        <w:t xml:space="preserve">, </w:t>
      </w:r>
      <w:r w:rsidRPr="00B13CF9">
        <w:t>CAPITOLUL 8„ Contractarea proiectelor”</w:t>
      </w:r>
      <w:r w:rsidR="00180781">
        <w:t xml:space="preserve">, </w:t>
      </w:r>
      <w:r w:rsidR="00180781" w:rsidRPr="00B30506">
        <w:rPr>
          <w:b/>
          <w:i/>
          <w:u w:val="single"/>
        </w:rPr>
        <w:t>pagina 52.</w:t>
      </w:r>
    </w:p>
    <w:p w14:paraId="6DB5C057" w14:textId="77777777" w:rsidR="00870EF6" w:rsidRPr="003413AF" w:rsidRDefault="00870EF6" w:rsidP="00035D79">
      <w:pPr>
        <w:tabs>
          <w:tab w:val="left" w:pos="3240"/>
        </w:tabs>
        <w:spacing w:after="0" w:line="240" w:lineRule="auto"/>
        <w:jc w:val="center"/>
        <w:rPr>
          <w:rFonts w:ascii="Calibri" w:eastAsia="Calibri" w:hAnsi="Calibri" w:cs="Times New Roman"/>
          <w:i/>
          <w:color w:val="5B9BD5"/>
          <w14:textFill>
            <w14:solidFill>
              <w14:srgbClr w14:val="5B9BD5">
                <w14:lumMod w14:val="75000"/>
              </w14:srgbClr>
            </w14:solidFill>
          </w14:textFill>
        </w:rPr>
      </w:pPr>
    </w:p>
    <w:p w14:paraId="70A0A8D6" w14:textId="77777777" w:rsidR="00DC436F" w:rsidRPr="003413AF" w:rsidRDefault="00F253DB" w:rsidP="00035D79">
      <w:pPr>
        <w:shd w:val="clear" w:color="auto" w:fill="D9D9D9" w:themeFill="background1" w:themeFillShade="D9"/>
        <w:spacing w:after="0" w:line="240" w:lineRule="auto"/>
        <w:jc w:val="both"/>
        <w:rPr>
          <w:rFonts w:ascii="Calibri" w:eastAsia="Calibri" w:hAnsi="Calibri" w:cs="Times New Roman"/>
          <w:b/>
        </w:rPr>
      </w:pPr>
      <w:r w:rsidRPr="003413AF">
        <w:rPr>
          <w:rFonts w:ascii="Calibri" w:eastAsia="Calibri" w:hAnsi="Calibri" w:cs="Times New Roman"/>
          <w:b/>
        </w:rPr>
        <w:t xml:space="preserve">CAPITOLUL </w:t>
      </w:r>
      <w:r w:rsidR="00DE38C6" w:rsidRPr="003413AF">
        <w:rPr>
          <w:rFonts w:ascii="Calibri" w:eastAsia="Calibri" w:hAnsi="Calibri" w:cs="Times New Roman"/>
          <w:b/>
        </w:rPr>
        <w:t>6</w:t>
      </w:r>
      <w:r w:rsidR="002578AC" w:rsidRPr="003413AF">
        <w:rPr>
          <w:rFonts w:ascii="Calibri" w:eastAsia="Calibri" w:hAnsi="Calibri" w:cs="Times New Roman"/>
          <w:b/>
        </w:rPr>
        <w:t>. Anexe</w:t>
      </w:r>
    </w:p>
    <w:p w14:paraId="5E7A14D9" w14:textId="01F6DD8D" w:rsidR="0037235C" w:rsidRPr="000405ED" w:rsidRDefault="00385807" w:rsidP="00035D79">
      <w:pPr>
        <w:spacing w:after="0" w:line="240" w:lineRule="auto"/>
        <w:jc w:val="both"/>
        <w:outlineLvl w:val="0"/>
        <w:rPr>
          <w:rFonts w:eastAsia="Calibri" w:cs="Times New Roman"/>
          <w:color w:val="FF0000"/>
        </w:rPr>
      </w:pPr>
      <w:r w:rsidRPr="000405ED">
        <w:rPr>
          <w:rFonts w:eastAsia="Calibri" w:cs="Times New Roman"/>
          <w:color w:val="FF0000"/>
        </w:rPr>
        <w:t xml:space="preserve">Anexa 1 – </w:t>
      </w:r>
      <w:r w:rsidR="0037235C" w:rsidRPr="000405ED">
        <w:rPr>
          <w:rFonts w:eastAsia="Calibri" w:cs="Times New Roman"/>
          <w:color w:val="FF0000"/>
        </w:rPr>
        <w:t>Lista școlilor țintă</w:t>
      </w:r>
      <w:r w:rsidR="008A4C9F" w:rsidRPr="000405ED">
        <w:rPr>
          <w:rFonts w:eastAsia="Calibri" w:cs="Times New Roman"/>
          <w:color w:val="FF0000"/>
        </w:rPr>
        <w:t xml:space="preserve"> identificate și declarate eligibile in cadrul acestui apel de proiecte</w:t>
      </w:r>
      <w:r w:rsidR="000405ED">
        <w:rPr>
          <w:rFonts w:eastAsia="Calibri" w:cs="Times New Roman"/>
          <w:color w:val="FF0000"/>
        </w:rPr>
        <w:t xml:space="preserve"> </w:t>
      </w:r>
      <w:r w:rsidR="000405ED" w:rsidRPr="000405ED">
        <w:rPr>
          <w:rFonts w:eastAsia="Calibri" w:cs="Times New Roman"/>
          <w:color w:val="FF0000"/>
        </w:rPr>
        <w:t>(in curs de elaborare)</w:t>
      </w:r>
    </w:p>
    <w:p w14:paraId="0C7EB375" w14:textId="77777777" w:rsidR="00385807" w:rsidRDefault="0037235C" w:rsidP="00035D79">
      <w:pPr>
        <w:spacing w:after="0" w:line="240" w:lineRule="auto"/>
        <w:jc w:val="both"/>
        <w:outlineLvl w:val="0"/>
        <w:rPr>
          <w:rFonts w:eastAsia="Calibri" w:cs="Times New Roman"/>
          <w:color w:val="000000" w:themeColor="text1"/>
        </w:rPr>
      </w:pPr>
      <w:r>
        <w:rPr>
          <w:rFonts w:eastAsia="Calibri" w:cs="Times New Roman"/>
          <w:color w:val="000000" w:themeColor="text1"/>
        </w:rPr>
        <w:t xml:space="preserve">Anexa 2 – </w:t>
      </w:r>
      <w:r w:rsidR="004F7C82">
        <w:rPr>
          <w:rFonts w:eastAsia="Calibri" w:cs="Times New Roman"/>
          <w:color w:val="000000" w:themeColor="text1"/>
        </w:rPr>
        <w:t xml:space="preserve">Considerente generale </w:t>
      </w:r>
      <w:r w:rsidR="004F7C82" w:rsidRPr="001B428F">
        <w:rPr>
          <w:rFonts w:eastAsia="Calibri" w:cs="Times New Roman"/>
          <w:color w:val="000000" w:themeColor="text1"/>
        </w:rPr>
        <w:t>privind</w:t>
      </w:r>
      <w:r w:rsidR="004F7C82">
        <w:rPr>
          <w:rFonts w:eastAsia="Calibri" w:cs="Times New Roman"/>
          <w:color w:val="000000" w:themeColor="text1"/>
        </w:rPr>
        <w:t xml:space="preserve"> respectarea principiului desegregării</w:t>
      </w:r>
    </w:p>
    <w:p w14:paraId="73B7552F" w14:textId="34EA3DD4" w:rsidR="00385807" w:rsidRDefault="003935CE" w:rsidP="008A4C9F">
      <w:pPr>
        <w:spacing w:after="0" w:line="240" w:lineRule="auto"/>
        <w:ind w:left="851" w:hanging="851"/>
        <w:jc w:val="both"/>
        <w:rPr>
          <w:rFonts w:eastAsia="Calibri" w:cs="Times New Roman"/>
          <w:color w:val="000000" w:themeColor="text1"/>
        </w:rPr>
      </w:pPr>
      <w:r>
        <w:rPr>
          <w:rFonts w:eastAsia="Calibri" w:cs="Times New Roman"/>
          <w:color w:val="000000" w:themeColor="text1"/>
        </w:rPr>
        <w:t xml:space="preserve">Anexa </w:t>
      </w:r>
      <w:r w:rsidR="0037235C">
        <w:rPr>
          <w:rFonts w:eastAsia="Calibri" w:cs="Times New Roman"/>
          <w:color w:val="000000" w:themeColor="text1"/>
        </w:rPr>
        <w:t>3</w:t>
      </w:r>
      <w:r>
        <w:rPr>
          <w:rFonts w:eastAsia="Calibri" w:cs="Times New Roman"/>
          <w:color w:val="000000" w:themeColor="text1"/>
        </w:rPr>
        <w:t xml:space="preserve"> </w:t>
      </w:r>
      <w:r w:rsidR="00962683">
        <w:rPr>
          <w:rFonts w:eastAsia="Calibri" w:cs="Times New Roman"/>
          <w:color w:val="000000" w:themeColor="text1"/>
        </w:rPr>
        <w:t xml:space="preserve">– </w:t>
      </w:r>
      <w:r w:rsidRPr="0001780F">
        <w:rPr>
          <w:rFonts w:eastAsia="Calibri" w:cs="Times New Roman"/>
          <w:color w:val="000000" w:themeColor="text1"/>
        </w:rPr>
        <w:t xml:space="preserve">Linii directoare pentru </w:t>
      </w:r>
      <w:r w:rsidR="000405ED">
        <w:rPr>
          <w:rFonts w:eastAsia="Calibri" w:cs="Times New Roman"/>
          <w:color w:val="000000" w:themeColor="text1"/>
        </w:rPr>
        <w:t>e</w:t>
      </w:r>
      <w:r w:rsidRPr="0001780F">
        <w:rPr>
          <w:rFonts w:eastAsia="Calibri" w:cs="Times New Roman"/>
          <w:color w:val="000000" w:themeColor="text1"/>
        </w:rPr>
        <w:t xml:space="preserve">laborarea metodologiei de acordare a instrumentului de sprijin pentru </w:t>
      </w:r>
      <w:r w:rsidR="008A4C9F">
        <w:rPr>
          <w:rFonts w:eastAsia="Calibri" w:cs="Times New Roman"/>
          <w:color w:val="000000" w:themeColor="text1"/>
        </w:rPr>
        <w:t>stagiile practice</w:t>
      </w:r>
    </w:p>
    <w:p w14:paraId="777A15BB" w14:textId="60E5D0E4" w:rsidR="00464E5D" w:rsidRPr="00F75C63" w:rsidRDefault="00464E5D" w:rsidP="00464E5D">
      <w:pPr>
        <w:spacing w:after="0" w:line="240" w:lineRule="auto"/>
        <w:ind w:left="851" w:hanging="851"/>
        <w:jc w:val="both"/>
        <w:rPr>
          <w:rFonts w:eastAsia="Calibri" w:cs="Times New Roman"/>
          <w:color w:val="F79646" w:themeColor="accent6"/>
        </w:rPr>
      </w:pPr>
      <w:r>
        <w:rPr>
          <w:rFonts w:eastAsia="Calibri" w:cs="Times New Roman"/>
          <w:color w:val="000000" w:themeColor="text1"/>
        </w:rPr>
        <w:t xml:space="preserve">Anexa 4 – Linii directoare pentru elaborarea metodologiei de acordare a burselor pentru </w:t>
      </w:r>
      <w:r w:rsidR="00EF3F63">
        <w:rPr>
          <w:rFonts w:eastAsia="Calibri" w:cs="Times New Roman"/>
          <w:color w:val="000000" w:themeColor="text1"/>
        </w:rPr>
        <w:t>cadrele didactice</w:t>
      </w:r>
    </w:p>
    <w:p w14:paraId="5B4BE96E" w14:textId="547DA5AE" w:rsidR="00962683" w:rsidRDefault="00962683" w:rsidP="008A4C9F">
      <w:pPr>
        <w:spacing w:after="0" w:line="240" w:lineRule="auto"/>
        <w:ind w:left="851" w:hanging="851"/>
        <w:jc w:val="both"/>
        <w:rPr>
          <w:rFonts w:eastAsia="Times New Roman" w:cs="Times New Roman"/>
        </w:rPr>
      </w:pPr>
      <w:r w:rsidRPr="0001780F">
        <w:rPr>
          <w:rFonts w:eastAsia="Calibri" w:cs="Times New Roman"/>
          <w:color w:val="000000" w:themeColor="text1"/>
        </w:rPr>
        <w:t xml:space="preserve">Anexa </w:t>
      </w:r>
      <w:r w:rsidR="00464E5D">
        <w:rPr>
          <w:rFonts w:eastAsia="Calibri" w:cs="Times New Roman"/>
          <w:color w:val="000000" w:themeColor="text1"/>
        </w:rPr>
        <w:t>5</w:t>
      </w:r>
      <w:r w:rsidR="00464E5D" w:rsidRPr="0001780F">
        <w:rPr>
          <w:rFonts w:eastAsia="Calibri" w:cs="Times New Roman"/>
          <w:color w:val="000000" w:themeColor="text1"/>
        </w:rPr>
        <w:t xml:space="preserve"> </w:t>
      </w:r>
      <w:r>
        <w:rPr>
          <w:rFonts w:eastAsia="Calibri" w:cs="Times New Roman"/>
          <w:color w:val="000000" w:themeColor="text1"/>
        </w:rPr>
        <w:t xml:space="preserve">– </w:t>
      </w:r>
      <w:r w:rsidRPr="00574D59">
        <w:rPr>
          <w:rFonts w:eastAsia="Calibri" w:cs="Times New Roman"/>
          <w:color w:val="000000" w:themeColor="text1"/>
        </w:rPr>
        <w:t xml:space="preserve">Linii directoare pentru </w:t>
      </w:r>
      <w:r w:rsidR="000405ED">
        <w:rPr>
          <w:rFonts w:eastAsia="Calibri" w:cs="Times New Roman"/>
          <w:color w:val="000000" w:themeColor="text1"/>
        </w:rPr>
        <w:t>e</w:t>
      </w:r>
      <w:r w:rsidRPr="00574D59">
        <w:rPr>
          <w:rFonts w:eastAsia="Calibri" w:cs="Times New Roman"/>
          <w:color w:val="000000" w:themeColor="text1"/>
        </w:rPr>
        <w:t xml:space="preserve">laborarea metodologiei de acordare </w:t>
      </w:r>
      <w:r w:rsidRPr="0001780F">
        <w:rPr>
          <w:rFonts w:eastAsia="Calibri" w:cs="Times New Roman"/>
          <w:color w:val="000000" w:themeColor="text1"/>
        </w:rPr>
        <w:t xml:space="preserve">a </w:t>
      </w:r>
      <w:r>
        <w:rPr>
          <w:rFonts w:eastAsia="Times New Roman" w:cs="Times New Roman"/>
        </w:rPr>
        <w:t>premiului pentru calitate în educația incluzivă</w:t>
      </w:r>
    </w:p>
    <w:p w14:paraId="5F69A3A5" w14:textId="2D4708DB" w:rsidR="00385807" w:rsidRPr="00B30506" w:rsidRDefault="00962683" w:rsidP="00035D79">
      <w:pPr>
        <w:spacing w:after="0" w:line="240" w:lineRule="auto"/>
        <w:jc w:val="both"/>
        <w:rPr>
          <w:rFonts w:eastAsia="Calibri" w:cs="Times New Roman"/>
        </w:rPr>
      </w:pPr>
      <w:r w:rsidRPr="00B30506">
        <w:rPr>
          <w:rFonts w:eastAsia="Calibri" w:cs="Times New Roman"/>
        </w:rPr>
        <w:t xml:space="preserve">Anexa </w:t>
      </w:r>
      <w:r w:rsidR="00B46B40">
        <w:rPr>
          <w:rFonts w:eastAsia="Calibri" w:cs="Times New Roman"/>
        </w:rPr>
        <w:t>6</w:t>
      </w:r>
      <w:r w:rsidR="00B46B40" w:rsidRPr="00B30506">
        <w:rPr>
          <w:rFonts w:eastAsia="Calibri" w:cs="Times New Roman"/>
        </w:rPr>
        <w:t xml:space="preserve"> </w:t>
      </w:r>
      <w:r w:rsidR="00385807" w:rsidRPr="00B30506">
        <w:rPr>
          <w:rFonts w:eastAsia="Calibri" w:cs="Times New Roman"/>
        </w:rPr>
        <w:t>– Criteriile de verificare a conformității administrative si a eligibilității</w:t>
      </w:r>
    </w:p>
    <w:p w14:paraId="72B7D32B" w14:textId="3840FC09" w:rsidR="00385807" w:rsidRPr="000405ED" w:rsidRDefault="00962683" w:rsidP="00F75C63">
      <w:pPr>
        <w:spacing w:after="0" w:line="240" w:lineRule="auto"/>
        <w:rPr>
          <w:rFonts w:eastAsia="Calibri" w:cs="Times New Roman"/>
        </w:rPr>
      </w:pPr>
      <w:r w:rsidRPr="000405ED">
        <w:rPr>
          <w:rFonts w:eastAsia="Calibri" w:cs="Times New Roman"/>
        </w:rPr>
        <w:t xml:space="preserve">Anexa </w:t>
      </w:r>
      <w:r w:rsidR="00B46B40" w:rsidRPr="000405ED">
        <w:rPr>
          <w:rFonts w:eastAsia="Calibri" w:cs="Times New Roman"/>
        </w:rPr>
        <w:t xml:space="preserve">7 </w:t>
      </w:r>
      <w:r w:rsidR="00385807" w:rsidRPr="000405ED">
        <w:rPr>
          <w:rFonts w:eastAsia="Calibri" w:cs="Times New Roman"/>
        </w:rPr>
        <w:t>– Criteriile de evaluare și selecție tehnică și financiară</w:t>
      </w:r>
    </w:p>
    <w:p w14:paraId="112D1DD9" w14:textId="769E1E98" w:rsidR="007B5204" w:rsidRPr="000405ED" w:rsidRDefault="00962683" w:rsidP="00F75C63">
      <w:pPr>
        <w:spacing w:after="0" w:line="240" w:lineRule="auto"/>
        <w:rPr>
          <w:color w:val="FF0000"/>
        </w:rPr>
      </w:pPr>
      <w:r w:rsidRPr="000405ED">
        <w:rPr>
          <w:color w:val="FF0000"/>
        </w:rPr>
        <w:t xml:space="preserve">Anexa </w:t>
      </w:r>
      <w:r w:rsidR="00B46B40" w:rsidRPr="000405ED">
        <w:rPr>
          <w:color w:val="FF0000"/>
        </w:rPr>
        <w:t xml:space="preserve">8 </w:t>
      </w:r>
      <w:r w:rsidR="00385807" w:rsidRPr="000405ED">
        <w:rPr>
          <w:color w:val="FF0000"/>
        </w:rPr>
        <w:t>– Costuri standard în educație</w:t>
      </w:r>
      <w:r w:rsidR="000405ED" w:rsidRPr="000405ED">
        <w:rPr>
          <w:color w:val="FF0000"/>
        </w:rPr>
        <w:t xml:space="preserve"> (in curs de elaborare)</w:t>
      </w:r>
    </w:p>
    <w:p w14:paraId="0ADEBFD0" w14:textId="355E9584" w:rsidR="008A4C9F" w:rsidRPr="00CE19A1" w:rsidRDefault="008A4C9F" w:rsidP="008A4C9F">
      <w:pPr>
        <w:spacing w:after="0"/>
      </w:pPr>
      <w:r>
        <w:t xml:space="preserve">Anexa </w:t>
      </w:r>
      <w:r w:rsidR="00B46B40">
        <w:t>9</w:t>
      </w:r>
      <w:r w:rsidR="00B46B40" w:rsidRPr="00CE19A1">
        <w:t xml:space="preserve"> </w:t>
      </w:r>
      <w:r w:rsidRPr="00CE19A1">
        <w:t>– Modalitatea de raportare a indicatorilor și frecvența raportării</w:t>
      </w:r>
    </w:p>
    <w:p w14:paraId="1E7147F6" w14:textId="77777777" w:rsidR="008A4C9F" w:rsidRPr="00F75C63" w:rsidRDefault="008A4C9F" w:rsidP="00F75C63">
      <w:pPr>
        <w:spacing w:after="0" w:line="240" w:lineRule="auto"/>
        <w:rPr>
          <w:rFonts w:ascii="Calibri" w:eastAsia="Calibri" w:hAnsi="Calibri" w:cs="Times New Roman"/>
          <w:b/>
          <w:color w:val="F79646" w:themeColor="accent6"/>
        </w:rPr>
      </w:pPr>
    </w:p>
    <w:sectPr w:rsidR="008A4C9F" w:rsidRPr="00F75C63" w:rsidSect="007B5204">
      <w:footerReference w:type="default" r:id="rId16"/>
      <w:pgSz w:w="11906" w:h="16838"/>
      <w:pgMar w:top="993" w:right="991" w:bottom="567" w:left="851" w:header="708" w:footer="121"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3FB503" w15:done="0"/>
  <w15:commentEx w15:paraId="317E540C" w15:done="0"/>
  <w15:commentEx w15:paraId="70C9D2F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96743" w14:textId="77777777" w:rsidR="0013562F" w:rsidRDefault="0013562F" w:rsidP="005D10BF">
      <w:pPr>
        <w:spacing w:after="0" w:line="240" w:lineRule="auto"/>
      </w:pPr>
      <w:r>
        <w:separator/>
      </w:r>
    </w:p>
  </w:endnote>
  <w:endnote w:type="continuationSeparator" w:id="0">
    <w:p w14:paraId="733E6647" w14:textId="77777777" w:rsidR="0013562F" w:rsidRDefault="0013562F" w:rsidP="005D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ÜàˇøÚ‹">
    <w:altName w:val="Cambria"/>
    <w:panose1 w:val="00000000000000000000"/>
    <w:charset w:val="4D"/>
    <w:family w:val="auto"/>
    <w:notTrueType/>
    <w:pitch w:val="default"/>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Impact">
    <w:panose1 w:val="020B0806030902050204"/>
    <w:charset w:val="00"/>
    <w:family w:val="auto"/>
    <w:pitch w:val="variable"/>
    <w:sig w:usb0="00000287" w:usb1="00000000" w:usb2="00000000" w:usb3="00000000" w:csb0="0000009F" w:csb1="00000000"/>
  </w:font>
  <w:font w:name="Candara">
    <w:panose1 w:val="020E0502030303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swiss"/>
    <w:pitch w:val="variable"/>
    <w:sig w:usb0="A00002EF" w:usb1="4000207B" w:usb2="00000000" w:usb3="00000000" w:csb0="0000019F" w:csb1="00000000"/>
  </w:font>
  <w:font w:name="font202">
    <w:altName w:val="MS Mincho"/>
    <w:charset w:val="80"/>
    <w:family w:val="auto"/>
    <w:pitch w:val="variable"/>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altName w:val="Arial"/>
    <w:charset w:val="00"/>
    <w:family w:val="swiss"/>
    <w:pitch w:val="variable"/>
    <w:sig w:usb0="E10022FF" w:usb1="C000E47F" w:usb2="00000029" w:usb3="00000000" w:csb0="000001DF" w:csb1="00000000"/>
  </w:font>
  <w:font w:name="font206">
    <w:altName w:val="MS Mincho"/>
    <w:charset w:val="80"/>
    <w:family w:val="auto"/>
    <w:pitch w:val="variable"/>
  </w:font>
  <w:font w:name="MS ??">
    <w:altName w:val="MS Mincho"/>
    <w:panose1 w:val="00000000000000000000"/>
    <w:charset w:val="80"/>
    <w:family w:val="auto"/>
    <w:notTrueType/>
    <w:pitch w:val="variable"/>
    <w:sig w:usb0="00000000" w:usb1="08070000" w:usb2="00000010" w:usb3="00000000" w:csb0="00020000"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E1227" w14:textId="77777777" w:rsidR="0013562F" w:rsidRDefault="0013562F" w:rsidP="000E39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62DB2EBE" w14:textId="77777777" w:rsidR="0013562F" w:rsidRDefault="0013562F" w:rsidP="009D45A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2EDCC" w14:textId="77777777" w:rsidR="0013562F" w:rsidRDefault="0013562F" w:rsidP="000E39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3AC3">
      <w:rPr>
        <w:rStyle w:val="PageNumber"/>
        <w:noProof/>
      </w:rPr>
      <w:t>1</w:t>
    </w:r>
    <w:r>
      <w:rPr>
        <w:rStyle w:val="PageNumber"/>
      </w:rPr>
      <w:fldChar w:fldCharType="end"/>
    </w:r>
  </w:p>
  <w:p w14:paraId="513983C0" w14:textId="77777777" w:rsidR="0013562F" w:rsidRDefault="0013562F" w:rsidP="000E39C2">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803631"/>
      <w:docPartObj>
        <w:docPartGallery w:val="Page Numbers (Bottom of Page)"/>
        <w:docPartUnique/>
      </w:docPartObj>
    </w:sdtPr>
    <w:sdtEndPr>
      <w:rPr>
        <w:b/>
        <w:noProof/>
        <w:sz w:val="20"/>
      </w:rPr>
    </w:sdtEndPr>
    <w:sdtContent>
      <w:p w14:paraId="1F0BB86B" w14:textId="77777777" w:rsidR="0013562F" w:rsidRPr="003647F2" w:rsidRDefault="0013562F">
        <w:pPr>
          <w:pStyle w:val="Footer"/>
          <w:jc w:val="right"/>
          <w:rPr>
            <w:b/>
            <w:sz w:val="20"/>
          </w:rPr>
        </w:pPr>
        <w:r w:rsidRPr="003647F2">
          <w:rPr>
            <w:b/>
            <w:sz w:val="20"/>
          </w:rPr>
          <w:fldChar w:fldCharType="begin"/>
        </w:r>
        <w:r w:rsidRPr="003647F2">
          <w:rPr>
            <w:b/>
            <w:sz w:val="20"/>
          </w:rPr>
          <w:instrText xml:space="preserve"> PAGE   \* MERGEFORMAT </w:instrText>
        </w:r>
        <w:r w:rsidRPr="003647F2">
          <w:rPr>
            <w:b/>
            <w:sz w:val="20"/>
          </w:rPr>
          <w:fldChar w:fldCharType="separate"/>
        </w:r>
        <w:r w:rsidR="007B3AC3">
          <w:rPr>
            <w:b/>
            <w:noProof/>
            <w:sz w:val="20"/>
          </w:rPr>
          <w:t>15</w:t>
        </w:r>
        <w:r w:rsidRPr="003647F2">
          <w:rPr>
            <w:b/>
            <w:noProof/>
            <w:sz w:val="20"/>
          </w:rPr>
          <w:fldChar w:fldCharType="end"/>
        </w:r>
      </w:p>
    </w:sdtContent>
  </w:sdt>
  <w:p w14:paraId="1FAEA91B" w14:textId="77777777" w:rsidR="0013562F" w:rsidRDefault="0013562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81AE3" w14:textId="77777777" w:rsidR="0013562F" w:rsidRDefault="0013562F" w:rsidP="005D10BF">
      <w:pPr>
        <w:spacing w:after="0" w:line="240" w:lineRule="auto"/>
      </w:pPr>
      <w:r>
        <w:separator/>
      </w:r>
    </w:p>
  </w:footnote>
  <w:footnote w:type="continuationSeparator" w:id="0">
    <w:p w14:paraId="04814B8C" w14:textId="77777777" w:rsidR="0013562F" w:rsidRDefault="0013562F" w:rsidP="005D10B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A06"/>
    <w:multiLevelType w:val="hybridMultilevel"/>
    <w:tmpl w:val="580AD848"/>
    <w:lvl w:ilvl="0" w:tplc="A198CE40">
      <w:start w:val="1"/>
      <w:numFmt w:val="decimal"/>
      <w:lvlText w:val="%1."/>
      <w:lvlJc w:val="left"/>
      <w:pPr>
        <w:ind w:left="720" w:hanging="360"/>
      </w:pPr>
      <w:rPr>
        <w:rFonts w:hint="default"/>
      </w:rPr>
    </w:lvl>
    <w:lvl w:ilvl="1" w:tplc="0409001B">
      <w:start w:val="1"/>
      <w:numFmt w:val="lowerRoman"/>
      <w:lvlText w:val="%2."/>
      <w:lvlJc w:val="righ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86AE9"/>
    <w:multiLevelType w:val="hybridMultilevel"/>
    <w:tmpl w:val="78D4DC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C67E2"/>
    <w:multiLevelType w:val="hybridMultilevel"/>
    <w:tmpl w:val="6D76E248"/>
    <w:lvl w:ilvl="0" w:tplc="4F32A5D6">
      <w:start w:val="1"/>
      <w:numFmt w:val="bullet"/>
      <w:lvlText w:val="-"/>
      <w:lvlJc w:val="left"/>
      <w:pPr>
        <w:ind w:left="720" w:hanging="360"/>
      </w:pPr>
      <w:rPr>
        <w:rFonts w:ascii="Calibri" w:eastAsiaTheme="minorHAnsi" w:hAnsi="Calibri" w:cs="tÜàˇøÚ‹"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A69D3"/>
    <w:multiLevelType w:val="hybridMultilevel"/>
    <w:tmpl w:val="7FF2054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nsid w:val="08457203"/>
    <w:multiLevelType w:val="hybridMultilevel"/>
    <w:tmpl w:val="5A306B66"/>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084A28B8"/>
    <w:multiLevelType w:val="hybridMultilevel"/>
    <w:tmpl w:val="1DBC3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752932"/>
    <w:multiLevelType w:val="hybridMultilevel"/>
    <w:tmpl w:val="59EAD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AD24D8"/>
    <w:multiLevelType w:val="hybridMultilevel"/>
    <w:tmpl w:val="52DE9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4B52F7"/>
    <w:multiLevelType w:val="hybridMultilevel"/>
    <w:tmpl w:val="264C87BC"/>
    <w:lvl w:ilvl="0" w:tplc="0409000D">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nsid w:val="0F1662FD"/>
    <w:multiLevelType w:val="hybridMultilevel"/>
    <w:tmpl w:val="9D44A4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2056D02"/>
    <w:multiLevelType w:val="hybridMultilevel"/>
    <w:tmpl w:val="5FDCD8B2"/>
    <w:lvl w:ilvl="0" w:tplc="04090001">
      <w:start w:val="1"/>
      <w:numFmt w:val="bullet"/>
      <w:lvlText w:val=""/>
      <w:lvlJc w:val="left"/>
      <w:pPr>
        <w:ind w:left="1065" w:hanging="360"/>
      </w:pPr>
      <w:rPr>
        <w:rFonts w:ascii="Symbol" w:hAnsi="Symbol"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127423D9"/>
    <w:multiLevelType w:val="hybridMultilevel"/>
    <w:tmpl w:val="3596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097E2A"/>
    <w:multiLevelType w:val="hybridMultilevel"/>
    <w:tmpl w:val="EC28698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683B83"/>
    <w:multiLevelType w:val="hybridMultilevel"/>
    <w:tmpl w:val="B596F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5D5900"/>
    <w:multiLevelType w:val="hybridMultilevel"/>
    <w:tmpl w:val="A96C22EE"/>
    <w:lvl w:ilvl="0" w:tplc="9BC2D68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2B2CB4"/>
    <w:multiLevelType w:val="hybridMultilevel"/>
    <w:tmpl w:val="A03800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936378"/>
    <w:multiLevelType w:val="hybridMultilevel"/>
    <w:tmpl w:val="7B4EF08C"/>
    <w:lvl w:ilvl="0" w:tplc="04090001">
      <w:start w:val="1"/>
      <w:numFmt w:val="bullet"/>
      <w:lvlText w:val=""/>
      <w:lvlJc w:val="left"/>
      <w:pPr>
        <w:ind w:left="2248" w:hanging="360"/>
      </w:pPr>
      <w:rPr>
        <w:rFonts w:ascii="Symbol" w:hAnsi="Symbol" w:hint="default"/>
      </w:rPr>
    </w:lvl>
    <w:lvl w:ilvl="1" w:tplc="04090003" w:tentative="1">
      <w:start w:val="1"/>
      <w:numFmt w:val="bullet"/>
      <w:lvlText w:val="o"/>
      <w:lvlJc w:val="left"/>
      <w:pPr>
        <w:ind w:left="2968" w:hanging="360"/>
      </w:pPr>
      <w:rPr>
        <w:rFonts w:ascii="Courier New" w:hAnsi="Courier New" w:hint="default"/>
      </w:rPr>
    </w:lvl>
    <w:lvl w:ilvl="2" w:tplc="04090005" w:tentative="1">
      <w:start w:val="1"/>
      <w:numFmt w:val="bullet"/>
      <w:lvlText w:val=""/>
      <w:lvlJc w:val="left"/>
      <w:pPr>
        <w:ind w:left="3688" w:hanging="360"/>
      </w:pPr>
      <w:rPr>
        <w:rFonts w:ascii="Wingdings" w:hAnsi="Wingdings" w:hint="default"/>
      </w:rPr>
    </w:lvl>
    <w:lvl w:ilvl="3" w:tplc="04090001" w:tentative="1">
      <w:start w:val="1"/>
      <w:numFmt w:val="bullet"/>
      <w:lvlText w:val=""/>
      <w:lvlJc w:val="left"/>
      <w:pPr>
        <w:ind w:left="4408" w:hanging="360"/>
      </w:pPr>
      <w:rPr>
        <w:rFonts w:ascii="Symbol" w:hAnsi="Symbol" w:hint="default"/>
      </w:rPr>
    </w:lvl>
    <w:lvl w:ilvl="4" w:tplc="04090003" w:tentative="1">
      <w:start w:val="1"/>
      <w:numFmt w:val="bullet"/>
      <w:lvlText w:val="o"/>
      <w:lvlJc w:val="left"/>
      <w:pPr>
        <w:ind w:left="5128" w:hanging="360"/>
      </w:pPr>
      <w:rPr>
        <w:rFonts w:ascii="Courier New" w:hAnsi="Courier New" w:hint="default"/>
      </w:rPr>
    </w:lvl>
    <w:lvl w:ilvl="5" w:tplc="04090005" w:tentative="1">
      <w:start w:val="1"/>
      <w:numFmt w:val="bullet"/>
      <w:lvlText w:val=""/>
      <w:lvlJc w:val="left"/>
      <w:pPr>
        <w:ind w:left="5848" w:hanging="360"/>
      </w:pPr>
      <w:rPr>
        <w:rFonts w:ascii="Wingdings" w:hAnsi="Wingdings" w:hint="default"/>
      </w:rPr>
    </w:lvl>
    <w:lvl w:ilvl="6" w:tplc="04090001" w:tentative="1">
      <w:start w:val="1"/>
      <w:numFmt w:val="bullet"/>
      <w:lvlText w:val=""/>
      <w:lvlJc w:val="left"/>
      <w:pPr>
        <w:ind w:left="6568" w:hanging="360"/>
      </w:pPr>
      <w:rPr>
        <w:rFonts w:ascii="Symbol" w:hAnsi="Symbol" w:hint="default"/>
      </w:rPr>
    </w:lvl>
    <w:lvl w:ilvl="7" w:tplc="04090003" w:tentative="1">
      <w:start w:val="1"/>
      <w:numFmt w:val="bullet"/>
      <w:lvlText w:val="o"/>
      <w:lvlJc w:val="left"/>
      <w:pPr>
        <w:ind w:left="7288" w:hanging="360"/>
      </w:pPr>
      <w:rPr>
        <w:rFonts w:ascii="Courier New" w:hAnsi="Courier New" w:hint="default"/>
      </w:rPr>
    </w:lvl>
    <w:lvl w:ilvl="8" w:tplc="04090005" w:tentative="1">
      <w:start w:val="1"/>
      <w:numFmt w:val="bullet"/>
      <w:lvlText w:val=""/>
      <w:lvlJc w:val="left"/>
      <w:pPr>
        <w:ind w:left="8008" w:hanging="360"/>
      </w:pPr>
      <w:rPr>
        <w:rFonts w:ascii="Wingdings" w:hAnsi="Wingdings" w:hint="default"/>
      </w:rPr>
    </w:lvl>
  </w:abstractNum>
  <w:abstractNum w:abstractNumId="17">
    <w:nsid w:val="199A6135"/>
    <w:multiLevelType w:val="hybridMultilevel"/>
    <w:tmpl w:val="0BA62E46"/>
    <w:lvl w:ilvl="0" w:tplc="A3B4B9D0">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C047E43"/>
    <w:multiLevelType w:val="hybridMultilevel"/>
    <w:tmpl w:val="9D6EF2F4"/>
    <w:lvl w:ilvl="0" w:tplc="46FED8A4">
      <w:start w:val="1"/>
      <w:numFmt w:val="lowerLetter"/>
      <w:lvlText w:val="%1)"/>
      <w:lvlJc w:val="left"/>
      <w:pPr>
        <w:ind w:left="360" w:firstLine="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8212F1"/>
    <w:multiLevelType w:val="hybridMultilevel"/>
    <w:tmpl w:val="DBA4B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3328D1"/>
    <w:multiLevelType w:val="multilevel"/>
    <w:tmpl w:val="476ED2BC"/>
    <w:lvl w:ilvl="0">
      <w:start w:val="1"/>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14F141F"/>
    <w:multiLevelType w:val="hybridMultilevel"/>
    <w:tmpl w:val="69E628DE"/>
    <w:lvl w:ilvl="0" w:tplc="421EC83C">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2C87943"/>
    <w:multiLevelType w:val="hybridMultilevel"/>
    <w:tmpl w:val="9C862968"/>
    <w:lvl w:ilvl="0" w:tplc="BDEC9372">
      <w:start w:val="1"/>
      <w:numFmt w:val="bullet"/>
      <w:lvlText w:val="-"/>
      <w:lvlJc w:val="left"/>
      <w:pPr>
        <w:ind w:left="720" w:hanging="360"/>
      </w:pPr>
      <w:rPr>
        <w:rFonts w:ascii="Impact" w:hAnsi="Impac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2D16EA0"/>
    <w:multiLevelType w:val="hybridMultilevel"/>
    <w:tmpl w:val="85C66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3837F1"/>
    <w:multiLevelType w:val="hybridMultilevel"/>
    <w:tmpl w:val="E0C0D2D4"/>
    <w:lvl w:ilvl="0" w:tplc="A198CE40">
      <w:start w:val="1"/>
      <w:numFmt w:val="decimal"/>
      <w:lvlText w:val="%1."/>
      <w:lvlJc w:val="left"/>
      <w:pPr>
        <w:ind w:left="720" w:hanging="360"/>
      </w:pPr>
      <w:rPr>
        <w:rFonts w:hint="default"/>
      </w:rPr>
    </w:lvl>
    <w:lvl w:ilvl="1" w:tplc="9582020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613621"/>
    <w:multiLevelType w:val="hybridMultilevel"/>
    <w:tmpl w:val="E27AF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94D1A34"/>
    <w:multiLevelType w:val="hybridMultilevel"/>
    <w:tmpl w:val="0B80AEB8"/>
    <w:lvl w:ilvl="0" w:tplc="70E459CC">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9C2281F"/>
    <w:multiLevelType w:val="hybridMultilevel"/>
    <w:tmpl w:val="D00863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B5F0F85"/>
    <w:multiLevelType w:val="hybridMultilevel"/>
    <w:tmpl w:val="30440E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F7F4F4C"/>
    <w:multiLevelType w:val="hybridMultilevel"/>
    <w:tmpl w:val="DEC0EF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4E444D2"/>
    <w:multiLevelType w:val="hybridMultilevel"/>
    <w:tmpl w:val="665EBF46"/>
    <w:lvl w:ilvl="0" w:tplc="99DC0E9A">
      <w:numFmt w:val="bullet"/>
      <w:lvlText w:val=""/>
      <w:lvlJc w:val="left"/>
      <w:pPr>
        <w:ind w:left="630" w:hanging="405"/>
      </w:pPr>
      <w:rPr>
        <w:rFonts w:ascii="Symbol" w:eastAsia="Times New Roman"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31">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37381859"/>
    <w:multiLevelType w:val="hybridMultilevel"/>
    <w:tmpl w:val="C8A4B972"/>
    <w:lvl w:ilvl="0" w:tplc="E1FC40E8">
      <w:start w:val="1"/>
      <w:numFmt w:val="lowerLetter"/>
      <w:lvlText w:val="%1)"/>
      <w:lvlJc w:val="left"/>
      <w:pPr>
        <w:ind w:left="1208" w:hanging="360"/>
      </w:pPr>
      <w:rPr>
        <w:rFonts w:hint="default"/>
        <w:b/>
        <w:i/>
      </w:rPr>
    </w:lvl>
    <w:lvl w:ilvl="1" w:tplc="04090003" w:tentative="1">
      <w:start w:val="1"/>
      <w:numFmt w:val="bullet"/>
      <w:lvlText w:val="o"/>
      <w:lvlJc w:val="left"/>
      <w:pPr>
        <w:ind w:left="2968" w:hanging="360"/>
      </w:pPr>
      <w:rPr>
        <w:rFonts w:ascii="Courier New" w:hAnsi="Courier New" w:cs="Courier New" w:hint="default"/>
      </w:rPr>
    </w:lvl>
    <w:lvl w:ilvl="2" w:tplc="04090005" w:tentative="1">
      <w:start w:val="1"/>
      <w:numFmt w:val="bullet"/>
      <w:lvlText w:val=""/>
      <w:lvlJc w:val="left"/>
      <w:pPr>
        <w:ind w:left="3688" w:hanging="360"/>
      </w:pPr>
      <w:rPr>
        <w:rFonts w:ascii="Wingdings" w:hAnsi="Wingdings" w:hint="default"/>
      </w:rPr>
    </w:lvl>
    <w:lvl w:ilvl="3" w:tplc="04090001" w:tentative="1">
      <w:start w:val="1"/>
      <w:numFmt w:val="bullet"/>
      <w:lvlText w:val=""/>
      <w:lvlJc w:val="left"/>
      <w:pPr>
        <w:ind w:left="4408" w:hanging="360"/>
      </w:pPr>
      <w:rPr>
        <w:rFonts w:ascii="Symbol" w:hAnsi="Symbol" w:hint="default"/>
      </w:rPr>
    </w:lvl>
    <w:lvl w:ilvl="4" w:tplc="04090003" w:tentative="1">
      <w:start w:val="1"/>
      <w:numFmt w:val="bullet"/>
      <w:lvlText w:val="o"/>
      <w:lvlJc w:val="left"/>
      <w:pPr>
        <w:ind w:left="5128" w:hanging="360"/>
      </w:pPr>
      <w:rPr>
        <w:rFonts w:ascii="Courier New" w:hAnsi="Courier New" w:cs="Courier New" w:hint="default"/>
      </w:rPr>
    </w:lvl>
    <w:lvl w:ilvl="5" w:tplc="04090005" w:tentative="1">
      <w:start w:val="1"/>
      <w:numFmt w:val="bullet"/>
      <w:lvlText w:val=""/>
      <w:lvlJc w:val="left"/>
      <w:pPr>
        <w:ind w:left="5848" w:hanging="360"/>
      </w:pPr>
      <w:rPr>
        <w:rFonts w:ascii="Wingdings" w:hAnsi="Wingdings" w:hint="default"/>
      </w:rPr>
    </w:lvl>
    <w:lvl w:ilvl="6" w:tplc="04090001" w:tentative="1">
      <w:start w:val="1"/>
      <w:numFmt w:val="bullet"/>
      <w:lvlText w:val=""/>
      <w:lvlJc w:val="left"/>
      <w:pPr>
        <w:ind w:left="6568" w:hanging="360"/>
      </w:pPr>
      <w:rPr>
        <w:rFonts w:ascii="Symbol" w:hAnsi="Symbol" w:hint="default"/>
      </w:rPr>
    </w:lvl>
    <w:lvl w:ilvl="7" w:tplc="04090003" w:tentative="1">
      <w:start w:val="1"/>
      <w:numFmt w:val="bullet"/>
      <w:lvlText w:val="o"/>
      <w:lvlJc w:val="left"/>
      <w:pPr>
        <w:ind w:left="7288" w:hanging="360"/>
      </w:pPr>
      <w:rPr>
        <w:rFonts w:ascii="Courier New" w:hAnsi="Courier New" w:cs="Courier New" w:hint="default"/>
      </w:rPr>
    </w:lvl>
    <w:lvl w:ilvl="8" w:tplc="04090005" w:tentative="1">
      <w:start w:val="1"/>
      <w:numFmt w:val="bullet"/>
      <w:lvlText w:val=""/>
      <w:lvlJc w:val="left"/>
      <w:pPr>
        <w:ind w:left="8008" w:hanging="360"/>
      </w:pPr>
      <w:rPr>
        <w:rFonts w:ascii="Wingdings" w:hAnsi="Wingdings" w:hint="default"/>
      </w:rPr>
    </w:lvl>
  </w:abstractNum>
  <w:abstractNum w:abstractNumId="33">
    <w:nsid w:val="3B8F146C"/>
    <w:multiLevelType w:val="hybridMultilevel"/>
    <w:tmpl w:val="B6F8CE9C"/>
    <w:lvl w:ilvl="0" w:tplc="04090001">
      <w:start w:val="1"/>
      <w:numFmt w:val="bullet"/>
      <w:lvlText w:val=""/>
      <w:lvlJc w:val="left"/>
      <w:pPr>
        <w:ind w:left="2248" w:hanging="360"/>
      </w:pPr>
      <w:rPr>
        <w:rFonts w:ascii="Symbol" w:hAnsi="Symbol" w:hint="default"/>
      </w:rPr>
    </w:lvl>
    <w:lvl w:ilvl="1" w:tplc="04090003" w:tentative="1">
      <w:start w:val="1"/>
      <w:numFmt w:val="bullet"/>
      <w:lvlText w:val="o"/>
      <w:lvlJc w:val="left"/>
      <w:pPr>
        <w:ind w:left="2968" w:hanging="360"/>
      </w:pPr>
      <w:rPr>
        <w:rFonts w:ascii="Courier New" w:hAnsi="Courier New" w:cs="Courier New" w:hint="default"/>
      </w:rPr>
    </w:lvl>
    <w:lvl w:ilvl="2" w:tplc="04090005" w:tentative="1">
      <w:start w:val="1"/>
      <w:numFmt w:val="bullet"/>
      <w:lvlText w:val=""/>
      <w:lvlJc w:val="left"/>
      <w:pPr>
        <w:ind w:left="3688" w:hanging="360"/>
      </w:pPr>
      <w:rPr>
        <w:rFonts w:ascii="Wingdings" w:hAnsi="Wingdings" w:hint="default"/>
      </w:rPr>
    </w:lvl>
    <w:lvl w:ilvl="3" w:tplc="04090001" w:tentative="1">
      <w:start w:val="1"/>
      <w:numFmt w:val="bullet"/>
      <w:lvlText w:val=""/>
      <w:lvlJc w:val="left"/>
      <w:pPr>
        <w:ind w:left="4408" w:hanging="360"/>
      </w:pPr>
      <w:rPr>
        <w:rFonts w:ascii="Symbol" w:hAnsi="Symbol" w:hint="default"/>
      </w:rPr>
    </w:lvl>
    <w:lvl w:ilvl="4" w:tplc="04090003" w:tentative="1">
      <w:start w:val="1"/>
      <w:numFmt w:val="bullet"/>
      <w:lvlText w:val="o"/>
      <w:lvlJc w:val="left"/>
      <w:pPr>
        <w:ind w:left="5128" w:hanging="360"/>
      </w:pPr>
      <w:rPr>
        <w:rFonts w:ascii="Courier New" w:hAnsi="Courier New" w:cs="Courier New" w:hint="default"/>
      </w:rPr>
    </w:lvl>
    <w:lvl w:ilvl="5" w:tplc="04090005" w:tentative="1">
      <w:start w:val="1"/>
      <w:numFmt w:val="bullet"/>
      <w:lvlText w:val=""/>
      <w:lvlJc w:val="left"/>
      <w:pPr>
        <w:ind w:left="5848" w:hanging="360"/>
      </w:pPr>
      <w:rPr>
        <w:rFonts w:ascii="Wingdings" w:hAnsi="Wingdings" w:hint="default"/>
      </w:rPr>
    </w:lvl>
    <w:lvl w:ilvl="6" w:tplc="04090001" w:tentative="1">
      <w:start w:val="1"/>
      <w:numFmt w:val="bullet"/>
      <w:lvlText w:val=""/>
      <w:lvlJc w:val="left"/>
      <w:pPr>
        <w:ind w:left="6568" w:hanging="360"/>
      </w:pPr>
      <w:rPr>
        <w:rFonts w:ascii="Symbol" w:hAnsi="Symbol" w:hint="default"/>
      </w:rPr>
    </w:lvl>
    <w:lvl w:ilvl="7" w:tplc="04090003" w:tentative="1">
      <w:start w:val="1"/>
      <w:numFmt w:val="bullet"/>
      <w:lvlText w:val="o"/>
      <w:lvlJc w:val="left"/>
      <w:pPr>
        <w:ind w:left="7288" w:hanging="360"/>
      </w:pPr>
      <w:rPr>
        <w:rFonts w:ascii="Courier New" w:hAnsi="Courier New" w:cs="Courier New" w:hint="default"/>
      </w:rPr>
    </w:lvl>
    <w:lvl w:ilvl="8" w:tplc="04090005" w:tentative="1">
      <w:start w:val="1"/>
      <w:numFmt w:val="bullet"/>
      <w:lvlText w:val=""/>
      <w:lvlJc w:val="left"/>
      <w:pPr>
        <w:ind w:left="8008" w:hanging="360"/>
      </w:pPr>
      <w:rPr>
        <w:rFonts w:ascii="Wingdings" w:hAnsi="Wingdings" w:hint="default"/>
      </w:rPr>
    </w:lvl>
  </w:abstractNum>
  <w:abstractNum w:abstractNumId="34">
    <w:nsid w:val="3D342ECB"/>
    <w:multiLevelType w:val="hybridMultilevel"/>
    <w:tmpl w:val="E2324A76"/>
    <w:lvl w:ilvl="0" w:tplc="4F32A5D6">
      <w:start w:val="1"/>
      <w:numFmt w:val="bullet"/>
      <w:lvlText w:val="-"/>
      <w:lvlJc w:val="left"/>
      <w:pPr>
        <w:ind w:left="720" w:hanging="360"/>
      </w:pPr>
      <w:rPr>
        <w:rFonts w:ascii="Calibri" w:eastAsiaTheme="minorHAnsi" w:hAnsi="Calibri" w:cs="tÜàˇøÚ‹"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0B04EC5"/>
    <w:multiLevelType w:val="hybridMultilevel"/>
    <w:tmpl w:val="06CC09C2"/>
    <w:lvl w:ilvl="0" w:tplc="03CC0BA8">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C11F23"/>
    <w:multiLevelType w:val="hybridMultilevel"/>
    <w:tmpl w:val="7634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9133461"/>
    <w:multiLevelType w:val="hybridMultilevel"/>
    <w:tmpl w:val="63C4C9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97B39CB"/>
    <w:multiLevelType w:val="hybridMultilevel"/>
    <w:tmpl w:val="AA2289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AF5637F"/>
    <w:multiLevelType w:val="hybridMultilevel"/>
    <w:tmpl w:val="8A36E070"/>
    <w:lvl w:ilvl="0" w:tplc="DAF0DE9A">
      <w:start w:val="1"/>
      <w:numFmt w:val="lowerLetter"/>
      <w:lvlText w:val="%1)"/>
      <w:lvlJc w:val="left"/>
      <w:pPr>
        <w:ind w:left="720" w:hanging="360"/>
      </w:pPr>
      <w:rPr>
        <w:rFont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BDD27DF"/>
    <w:multiLevelType w:val="hybridMultilevel"/>
    <w:tmpl w:val="7A42C6D2"/>
    <w:lvl w:ilvl="0" w:tplc="0409000D">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2">
    <w:nsid w:val="4D2967D7"/>
    <w:multiLevelType w:val="hybridMultilevel"/>
    <w:tmpl w:val="18445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392842"/>
    <w:multiLevelType w:val="hybridMultilevel"/>
    <w:tmpl w:val="6C2E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0656846"/>
    <w:multiLevelType w:val="hybridMultilevel"/>
    <w:tmpl w:val="0CAA1B2E"/>
    <w:lvl w:ilvl="0" w:tplc="04090001">
      <w:start w:val="1"/>
      <w:numFmt w:val="bullet"/>
      <w:lvlText w:val=""/>
      <w:lvlJc w:val="left"/>
      <w:pPr>
        <w:ind w:left="1635" w:hanging="360"/>
      </w:pPr>
      <w:rPr>
        <w:rFonts w:ascii="Symbol" w:hAnsi="Symbol"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45">
    <w:nsid w:val="516F4BAE"/>
    <w:multiLevelType w:val="hybridMultilevel"/>
    <w:tmpl w:val="94D67FE4"/>
    <w:lvl w:ilvl="0" w:tplc="0D3AB5B0">
      <w:start w:val="3"/>
      <w:numFmt w:val="lowerLetter"/>
      <w:lvlText w:val="%1)"/>
      <w:lvlJc w:val="left"/>
      <w:pPr>
        <w:ind w:left="72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1D92C59"/>
    <w:multiLevelType w:val="hybridMultilevel"/>
    <w:tmpl w:val="F126E806"/>
    <w:lvl w:ilvl="0" w:tplc="E55ED6DE">
      <w:start w:val="1"/>
      <w:numFmt w:val="lowerLetter"/>
      <w:lvlText w:val="%1)"/>
      <w:lvlJc w:val="left"/>
      <w:pPr>
        <w:ind w:left="1208" w:hanging="360"/>
      </w:pPr>
      <w:rPr>
        <w:b/>
        <w:i w:val="0"/>
      </w:rPr>
    </w:lvl>
    <w:lvl w:ilvl="1" w:tplc="31248842">
      <w:numFmt w:val="bullet"/>
      <w:lvlText w:val="-"/>
      <w:lvlJc w:val="left"/>
      <w:pPr>
        <w:ind w:left="1928" w:hanging="360"/>
      </w:pPr>
      <w:rPr>
        <w:rFonts w:ascii="Calibri" w:eastAsia="Calibri" w:hAnsi="Calibri" w:cs="Times New Roman" w:hint="default"/>
      </w:r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47">
    <w:nsid w:val="521413F0"/>
    <w:multiLevelType w:val="multilevel"/>
    <w:tmpl w:val="1B923896"/>
    <w:lvl w:ilvl="0">
      <w:start w:val="1"/>
      <w:numFmt w:val="decimal"/>
      <w:lvlText w:val="%1."/>
      <w:lvlJc w:val="left"/>
      <w:pPr>
        <w:ind w:left="360" w:hanging="360"/>
      </w:pPr>
    </w:lvl>
    <w:lvl w:ilvl="1">
      <w:start w:val="1"/>
      <w:numFmt w:val="decimal"/>
      <w:lvlText w:val="%1.%2."/>
      <w:lvlJc w:val="left"/>
      <w:pPr>
        <w:ind w:left="574" w:hanging="432"/>
      </w:pPr>
      <w:rPr>
        <w:b/>
        <w:i w:val="0"/>
        <w:color w:val="31849B"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54562434"/>
    <w:multiLevelType w:val="hybridMultilevel"/>
    <w:tmpl w:val="14FC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73D02B7"/>
    <w:multiLevelType w:val="hybridMultilevel"/>
    <w:tmpl w:val="9D925D36"/>
    <w:lvl w:ilvl="0" w:tplc="BDEC9372">
      <w:start w:val="1"/>
      <w:numFmt w:val="bullet"/>
      <w:lvlText w:val="-"/>
      <w:lvlJc w:val="left"/>
      <w:pPr>
        <w:ind w:left="720" w:hanging="360"/>
      </w:pPr>
      <w:rPr>
        <w:rFonts w:ascii="Impact" w:hAnsi="Impac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BCE40DD"/>
    <w:multiLevelType w:val="hybridMultilevel"/>
    <w:tmpl w:val="71D2F710"/>
    <w:lvl w:ilvl="0" w:tplc="C046E890">
      <w:start w:val="1"/>
      <w:numFmt w:val="lowerLetter"/>
      <w:lvlText w:val="%1)"/>
      <w:lvlJc w:val="left"/>
      <w:pPr>
        <w:ind w:left="360" w:hanging="360"/>
      </w:pPr>
      <w:rPr>
        <w:rFonts w:hint="default"/>
        <w:b w:val="0"/>
      </w:rPr>
    </w:lvl>
    <w:lvl w:ilvl="1" w:tplc="0409000D">
      <w:start w:val="1"/>
      <w:numFmt w:val="bullet"/>
      <w:lvlText w:val=""/>
      <w:lvlJc w:val="left"/>
      <w:pPr>
        <w:ind w:left="1140" w:hanging="360"/>
      </w:pPr>
      <w:rPr>
        <w:rFonts w:ascii="Wingdings" w:hAnsi="Wingdings" w:hint="default"/>
      </w:r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2">
    <w:nsid w:val="5F383080"/>
    <w:multiLevelType w:val="hybridMultilevel"/>
    <w:tmpl w:val="85C66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F8301D6"/>
    <w:multiLevelType w:val="hybridMultilevel"/>
    <w:tmpl w:val="8F2ADFB2"/>
    <w:lvl w:ilvl="0" w:tplc="E87C5DCA">
      <w:start w:val="1"/>
      <w:numFmt w:val="lowerLetter"/>
      <w:lvlText w:val="%1)"/>
      <w:lvlJc w:val="left"/>
      <w:pPr>
        <w:ind w:left="562" w:hanging="420"/>
      </w:pPr>
      <w:rPr>
        <w:rFonts w:hint="default"/>
        <w:b/>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4">
    <w:nsid w:val="602A76BC"/>
    <w:multiLevelType w:val="hybridMultilevel"/>
    <w:tmpl w:val="17D6B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48D3849"/>
    <w:multiLevelType w:val="hybridMultilevel"/>
    <w:tmpl w:val="C3C4BE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5AE0C1E"/>
    <w:multiLevelType w:val="hybridMultilevel"/>
    <w:tmpl w:val="24DEA0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83A45F2"/>
    <w:multiLevelType w:val="hybridMultilevel"/>
    <w:tmpl w:val="0B586A20"/>
    <w:lvl w:ilvl="0" w:tplc="0409000D">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8">
    <w:nsid w:val="687D4EAB"/>
    <w:multiLevelType w:val="hybridMultilevel"/>
    <w:tmpl w:val="8E4EC3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745DFC"/>
    <w:multiLevelType w:val="hybridMultilevel"/>
    <w:tmpl w:val="8A6482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B1C68DD"/>
    <w:multiLevelType w:val="hybridMultilevel"/>
    <w:tmpl w:val="7936A790"/>
    <w:lvl w:ilvl="0" w:tplc="AAB08E3E">
      <w:start w:val="1"/>
      <w:numFmt w:val="lowerLetter"/>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B4B7A"/>
    <w:multiLevelType w:val="hybridMultilevel"/>
    <w:tmpl w:val="8942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D5C3A40"/>
    <w:multiLevelType w:val="hybridMultilevel"/>
    <w:tmpl w:val="B15E1A82"/>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3">
    <w:nsid w:val="6D85472C"/>
    <w:multiLevelType w:val="hybridMultilevel"/>
    <w:tmpl w:val="E8A4684C"/>
    <w:lvl w:ilvl="0" w:tplc="4F32A5D6">
      <w:start w:val="1"/>
      <w:numFmt w:val="bullet"/>
      <w:lvlText w:val="-"/>
      <w:lvlJc w:val="left"/>
      <w:pPr>
        <w:ind w:left="720" w:hanging="360"/>
      </w:pPr>
      <w:rPr>
        <w:rFonts w:ascii="Calibri" w:eastAsiaTheme="minorHAnsi" w:hAnsi="Calibri" w:cs="tÜàˇøÚ‹"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EBA37CD"/>
    <w:multiLevelType w:val="hybridMultilevel"/>
    <w:tmpl w:val="09E6F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FE43F6C"/>
    <w:multiLevelType w:val="hybridMultilevel"/>
    <w:tmpl w:val="235A9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0A64D71"/>
    <w:multiLevelType w:val="multilevel"/>
    <w:tmpl w:val="36B4E3B2"/>
    <w:lvl w:ilvl="0">
      <w:numFmt w:val="bullet"/>
      <w:lvlText w:val="•"/>
      <w:lvlJc w:val="left"/>
      <w:pPr>
        <w:tabs>
          <w:tab w:val="num" w:pos="340"/>
        </w:tabs>
        <w:ind w:left="340" w:hanging="340"/>
      </w:pPr>
      <w:rPr>
        <w:rFonts w:ascii="Candara" w:eastAsia="Times New Roman" w:hAnsi="Candara" w:cs="Times New Roman" w:hint="default"/>
        <w:color w:val="0067AC"/>
      </w:rPr>
    </w:lvl>
    <w:lvl w:ilvl="1">
      <w:start w:val="1"/>
      <w:numFmt w:val="bullet"/>
      <w:lvlText w:val="–"/>
      <w:lvlJc w:val="left"/>
      <w:pPr>
        <w:tabs>
          <w:tab w:val="num" w:pos="680"/>
        </w:tabs>
        <w:ind w:left="680" w:hanging="340"/>
      </w:pPr>
      <w:rPr>
        <w:rFonts w:ascii="Arial" w:hAnsi="Arial" w:hint="default"/>
        <w:color w:val="0067AC"/>
      </w:rPr>
    </w:lvl>
    <w:lvl w:ilvl="2">
      <w:start w:val="1"/>
      <w:numFmt w:val="bullet"/>
      <w:lvlText w:val="○"/>
      <w:lvlJc w:val="left"/>
      <w:pPr>
        <w:tabs>
          <w:tab w:val="num" w:pos="1020"/>
        </w:tabs>
        <w:ind w:left="1020" w:hanging="340"/>
      </w:pPr>
      <w:rPr>
        <w:rFonts w:ascii="Arial" w:hAnsi="Arial" w:hint="default"/>
        <w:color w:val="0067AC"/>
      </w:rPr>
    </w:lvl>
    <w:lvl w:ilvl="3">
      <w:start w:val="1"/>
      <w:numFmt w:val="none"/>
      <w:suff w:val="nothing"/>
      <w:lvlText w:val=""/>
      <w:lvlJc w:val="left"/>
      <w:pPr>
        <w:ind w:left="1020" w:firstLine="0"/>
      </w:pPr>
      <w:rPr>
        <w:rFonts w:hint="default"/>
      </w:rPr>
    </w:lvl>
    <w:lvl w:ilvl="4">
      <w:start w:val="1"/>
      <w:numFmt w:val="none"/>
      <w:suff w:val="nothing"/>
      <w:lvlText w:val=""/>
      <w:lvlJc w:val="left"/>
      <w:pPr>
        <w:ind w:left="1020" w:firstLine="0"/>
      </w:pPr>
      <w:rPr>
        <w:rFonts w:hint="default"/>
      </w:rPr>
    </w:lvl>
    <w:lvl w:ilvl="5">
      <w:start w:val="1"/>
      <w:numFmt w:val="none"/>
      <w:suff w:val="nothing"/>
      <w:lvlText w:val=""/>
      <w:lvlJc w:val="left"/>
      <w:pPr>
        <w:ind w:left="1020" w:firstLine="0"/>
      </w:pPr>
      <w:rPr>
        <w:rFonts w:hint="default"/>
      </w:rPr>
    </w:lvl>
    <w:lvl w:ilvl="6">
      <w:start w:val="1"/>
      <w:numFmt w:val="none"/>
      <w:suff w:val="nothing"/>
      <w:lvlText w:val=""/>
      <w:lvlJc w:val="left"/>
      <w:pPr>
        <w:ind w:left="1020" w:firstLine="0"/>
      </w:pPr>
      <w:rPr>
        <w:rFonts w:hint="default"/>
      </w:rPr>
    </w:lvl>
    <w:lvl w:ilvl="7">
      <w:start w:val="1"/>
      <w:numFmt w:val="none"/>
      <w:suff w:val="nothing"/>
      <w:lvlText w:val=""/>
      <w:lvlJc w:val="left"/>
      <w:pPr>
        <w:ind w:left="1020" w:firstLine="0"/>
      </w:pPr>
      <w:rPr>
        <w:rFonts w:hint="default"/>
      </w:rPr>
    </w:lvl>
    <w:lvl w:ilvl="8">
      <w:start w:val="1"/>
      <w:numFmt w:val="none"/>
      <w:lvlText w:val=""/>
      <w:lvlJc w:val="left"/>
      <w:pPr>
        <w:ind w:left="2389" w:hanging="360"/>
      </w:pPr>
      <w:rPr>
        <w:rFonts w:hint="default"/>
      </w:rPr>
    </w:lvl>
  </w:abstractNum>
  <w:abstractNum w:abstractNumId="67">
    <w:nsid w:val="718C6194"/>
    <w:multiLevelType w:val="hybridMultilevel"/>
    <w:tmpl w:val="A9A6DB04"/>
    <w:lvl w:ilvl="0" w:tplc="A2E6D36E">
      <w:start w:val="4"/>
      <w:numFmt w:val="bullet"/>
      <w:lvlText w:val="-"/>
      <w:lvlJc w:val="left"/>
      <w:pPr>
        <w:ind w:left="720" w:hanging="360"/>
      </w:pPr>
      <w:rPr>
        <w:rFonts w:ascii="Candara" w:eastAsia="Calibri"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441296F"/>
    <w:multiLevelType w:val="hybridMultilevel"/>
    <w:tmpl w:val="740A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5812DA9"/>
    <w:multiLevelType w:val="hybridMultilevel"/>
    <w:tmpl w:val="E332B2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62F36F3"/>
    <w:multiLevelType w:val="hybridMultilevel"/>
    <w:tmpl w:val="B42436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6E173FF"/>
    <w:multiLevelType w:val="multilevel"/>
    <w:tmpl w:val="5A306B6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72">
    <w:nsid w:val="77FF4484"/>
    <w:multiLevelType w:val="hybridMultilevel"/>
    <w:tmpl w:val="7EFC1A2C"/>
    <w:lvl w:ilvl="0" w:tplc="0409000F">
      <w:start w:val="1"/>
      <w:numFmt w:val="decimal"/>
      <w:lvlText w:val="%1."/>
      <w:lvlJc w:val="left"/>
      <w:pPr>
        <w:ind w:left="720" w:hanging="360"/>
      </w:pPr>
      <w:rPr>
        <w:rFonts w:hint="default"/>
      </w:rPr>
    </w:lvl>
    <w:lvl w:ilvl="1" w:tplc="70E459CC">
      <w:start w:val="1"/>
      <w:numFmt w:val="lowerLetter"/>
      <w:lvlText w:val="%2."/>
      <w:lvlJc w:val="left"/>
      <w:pPr>
        <w:ind w:left="1440" w:hanging="360"/>
      </w:pPr>
      <w:rPr>
        <w:b w:val="0"/>
      </w:rPr>
    </w:lvl>
    <w:lvl w:ilvl="2" w:tplc="8C6C7430">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A0304BA"/>
    <w:multiLevelType w:val="hybridMultilevel"/>
    <w:tmpl w:val="0B96CE28"/>
    <w:lvl w:ilvl="0" w:tplc="4F32A5D6">
      <w:start w:val="1"/>
      <w:numFmt w:val="bullet"/>
      <w:lvlText w:val="-"/>
      <w:lvlJc w:val="left"/>
      <w:pPr>
        <w:ind w:left="720" w:hanging="360"/>
      </w:pPr>
      <w:rPr>
        <w:rFonts w:ascii="Calibri" w:eastAsiaTheme="minorHAnsi" w:hAnsi="Calibri" w:cs="tÜàˇøÚ‹"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C1D299A"/>
    <w:multiLevelType w:val="hybridMultilevel"/>
    <w:tmpl w:val="65C0E9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F897A19"/>
    <w:multiLevelType w:val="hybridMultilevel"/>
    <w:tmpl w:val="906C0464"/>
    <w:lvl w:ilvl="0" w:tplc="BD1EC7E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FF7737B"/>
    <w:multiLevelType w:val="hybridMultilevel"/>
    <w:tmpl w:val="19D2F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24"/>
  </w:num>
  <w:num w:numId="4">
    <w:abstractNumId w:val="42"/>
  </w:num>
  <w:num w:numId="5">
    <w:abstractNumId w:val="75"/>
  </w:num>
  <w:num w:numId="6">
    <w:abstractNumId w:val="14"/>
  </w:num>
  <w:num w:numId="7">
    <w:abstractNumId w:val="30"/>
  </w:num>
  <w:num w:numId="8">
    <w:abstractNumId w:val="49"/>
  </w:num>
  <w:num w:numId="9">
    <w:abstractNumId w:val="37"/>
  </w:num>
  <w:num w:numId="10">
    <w:abstractNumId w:val="56"/>
  </w:num>
  <w:num w:numId="11">
    <w:abstractNumId w:val="64"/>
  </w:num>
  <w:num w:numId="12">
    <w:abstractNumId w:val="59"/>
  </w:num>
  <w:num w:numId="13">
    <w:abstractNumId w:val="22"/>
  </w:num>
  <w:num w:numId="14">
    <w:abstractNumId w:val="12"/>
  </w:num>
  <w:num w:numId="15">
    <w:abstractNumId w:val="76"/>
  </w:num>
  <w:num w:numId="16">
    <w:abstractNumId w:val="43"/>
  </w:num>
  <w:num w:numId="17">
    <w:abstractNumId w:val="19"/>
  </w:num>
  <w:num w:numId="18">
    <w:abstractNumId w:val="65"/>
  </w:num>
  <w:num w:numId="19">
    <w:abstractNumId w:val="52"/>
  </w:num>
  <w:num w:numId="20">
    <w:abstractNumId w:val="48"/>
  </w:num>
  <w:num w:numId="21">
    <w:abstractNumId w:val="10"/>
  </w:num>
  <w:num w:numId="22">
    <w:abstractNumId w:val="72"/>
  </w:num>
  <w:num w:numId="23">
    <w:abstractNumId w:val="7"/>
  </w:num>
  <w:num w:numId="24">
    <w:abstractNumId w:val="23"/>
  </w:num>
  <w:num w:numId="25">
    <w:abstractNumId w:val="2"/>
  </w:num>
  <w:num w:numId="26">
    <w:abstractNumId w:val="11"/>
  </w:num>
  <w:num w:numId="27">
    <w:abstractNumId w:val="13"/>
  </w:num>
  <w:num w:numId="28">
    <w:abstractNumId w:val="25"/>
  </w:num>
  <w:num w:numId="29">
    <w:abstractNumId w:val="66"/>
  </w:num>
  <w:num w:numId="30">
    <w:abstractNumId w:val="69"/>
  </w:num>
  <w:num w:numId="31">
    <w:abstractNumId w:val="67"/>
  </w:num>
  <w:num w:numId="32">
    <w:abstractNumId w:val="61"/>
  </w:num>
  <w:num w:numId="33">
    <w:abstractNumId w:val="26"/>
  </w:num>
  <w:num w:numId="34">
    <w:abstractNumId w:val="34"/>
  </w:num>
  <w:num w:numId="35">
    <w:abstractNumId w:val="63"/>
  </w:num>
  <w:num w:numId="36">
    <w:abstractNumId w:val="0"/>
  </w:num>
  <w:num w:numId="37">
    <w:abstractNumId w:val="73"/>
  </w:num>
  <w:num w:numId="38">
    <w:abstractNumId w:val="54"/>
  </w:num>
  <w:num w:numId="39">
    <w:abstractNumId w:val="39"/>
  </w:num>
  <w:num w:numId="40">
    <w:abstractNumId w:val="29"/>
  </w:num>
  <w:num w:numId="41">
    <w:abstractNumId w:val="5"/>
  </w:num>
  <w:num w:numId="42">
    <w:abstractNumId w:val="44"/>
  </w:num>
  <w:num w:numId="43">
    <w:abstractNumId w:val="33"/>
  </w:num>
  <w:num w:numId="44">
    <w:abstractNumId w:val="35"/>
  </w:num>
  <w:num w:numId="45">
    <w:abstractNumId w:val="74"/>
  </w:num>
  <w:num w:numId="46">
    <w:abstractNumId w:val="45"/>
  </w:num>
  <w:num w:numId="47">
    <w:abstractNumId w:val="18"/>
  </w:num>
  <w:num w:numId="48">
    <w:abstractNumId w:val="51"/>
  </w:num>
  <w:num w:numId="49">
    <w:abstractNumId w:val="3"/>
  </w:num>
  <w:num w:numId="50">
    <w:abstractNumId w:val="70"/>
  </w:num>
  <w:num w:numId="51">
    <w:abstractNumId w:val="62"/>
  </w:num>
  <w:num w:numId="52">
    <w:abstractNumId w:val="28"/>
  </w:num>
  <w:num w:numId="53">
    <w:abstractNumId w:val="41"/>
  </w:num>
  <w:num w:numId="54">
    <w:abstractNumId w:val="55"/>
  </w:num>
  <w:num w:numId="55">
    <w:abstractNumId w:val="57"/>
  </w:num>
  <w:num w:numId="56">
    <w:abstractNumId w:val="58"/>
  </w:num>
  <w:num w:numId="57">
    <w:abstractNumId w:val="20"/>
  </w:num>
  <w:num w:numId="58">
    <w:abstractNumId w:val="50"/>
  </w:num>
  <w:num w:numId="59">
    <w:abstractNumId w:val="21"/>
  </w:num>
  <w:num w:numId="60">
    <w:abstractNumId w:val="40"/>
  </w:num>
  <w:num w:numId="61">
    <w:abstractNumId w:val="17"/>
  </w:num>
  <w:num w:numId="62">
    <w:abstractNumId w:val="38"/>
  </w:num>
  <w:num w:numId="63">
    <w:abstractNumId w:val="31"/>
  </w:num>
  <w:num w:numId="64">
    <w:abstractNumId w:val="1"/>
  </w:num>
  <w:num w:numId="65">
    <w:abstractNumId w:val="46"/>
  </w:num>
  <w:num w:numId="66">
    <w:abstractNumId w:val="53"/>
  </w:num>
  <w:num w:numId="67">
    <w:abstractNumId w:val="16"/>
  </w:num>
  <w:num w:numId="68">
    <w:abstractNumId w:val="15"/>
  </w:num>
  <w:num w:numId="69">
    <w:abstractNumId w:val="8"/>
  </w:num>
  <w:num w:numId="70">
    <w:abstractNumId w:val="68"/>
  </w:num>
  <w:num w:numId="71">
    <w:abstractNumId w:val="60"/>
  </w:num>
  <w:num w:numId="72">
    <w:abstractNumId w:val="9"/>
  </w:num>
  <w:num w:numId="73">
    <w:abstractNumId w:val="4"/>
  </w:num>
  <w:num w:numId="74">
    <w:abstractNumId w:val="71"/>
  </w:num>
  <w:num w:numId="75">
    <w:abstractNumId w:val="32"/>
  </w:num>
  <w:num w:numId="76">
    <w:abstractNumId w:val="6"/>
  </w:num>
  <w:num w:numId="77">
    <w:abstractNumId w:val="27"/>
  </w:num>
  <w:numIdMacAtCleanup w:val="7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ca Elena Cristea">
    <w15:presenceInfo w15:providerId="AD" w15:userId="S-1-5-21-1335690349-1632514493-598330653-13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1F3"/>
    <w:rsid w:val="0000201D"/>
    <w:rsid w:val="0000731E"/>
    <w:rsid w:val="00007991"/>
    <w:rsid w:val="000122B3"/>
    <w:rsid w:val="00026498"/>
    <w:rsid w:val="00031D94"/>
    <w:rsid w:val="000327E1"/>
    <w:rsid w:val="00035D79"/>
    <w:rsid w:val="000405ED"/>
    <w:rsid w:val="00040C5B"/>
    <w:rsid w:val="00044303"/>
    <w:rsid w:val="000447E8"/>
    <w:rsid w:val="000543AA"/>
    <w:rsid w:val="000765EC"/>
    <w:rsid w:val="00081FDA"/>
    <w:rsid w:val="0008559E"/>
    <w:rsid w:val="0008624E"/>
    <w:rsid w:val="0009697E"/>
    <w:rsid w:val="000978B8"/>
    <w:rsid w:val="000A4B9E"/>
    <w:rsid w:val="000B12A8"/>
    <w:rsid w:val="000B397D"/>
    <w:rsid w:val="000C0CF6"/>
    <w:rsid w:val="000C1364"/>
    <w:rsid w:val="000C4B80"/>
    <w:rsid w:val="000C663F"/>
    <w:rsid w:val="000D5D97"/>
    <w:rsid w:val="000D63EC"/>
    <w:rsid w:val="000D72C0"/>
    <w:rsid w:val="000D7A7E"/>
    <w:rsid w:val="000E1B7F"/>
    <w:rsid w:val="000E39C2"/>
    <w:rsid w:val="000F3408"/>
    <w:rsid w:val="000F4884"/>
    <w:rsid w:val="000F7866"/>
    <w:rsid w:val="00101F99"/>
    <w:rsid w:val="00103318"/>
    <w:rsid w:val="00106117"/>
    <w:rsid w:val="001118BD"/>
    <w:rsid w:val="00111D06"/>
    <w:rsid w:val="001223B3"/>
    <w:rsid w:val="00123DD0"/>
    <w:rsid w:val="00132332"/>
    <w:rsid w:val="001355A4"/>
    <w:rsid w:val="0013562F"/>
    <w:rsid w:val="00140059"/>
    <w:rsid w:val="00145BD3"/>
    <w:rsid w:val="00150050"/>
    <w:rsid w:val="001548A6"/>
    <w:rsid w:val="00154E3E"/>
    <w:rsid w:val="00162F80"/>
    <w:rsid w:val="001661E8"/>
    <w:rsid w:val="00174DEF"/>
    <w:rsid w:val="00175A69"/>
    <w:rsid w:val="00180781"/>
    <w:rsid w:val="0019204A"/>
    <w:rsid w:val="00193189"/>
    <w:rsid w:val="00195464"/>
    <w:rsid w:val="001A67B4"/>
    <w:rsid w:val="001A7777"/>
    <w:rsid w:val="001B05A3"/>
    <w:rsid w:val="001B0D83"/>
    <w:rsid w:val="001B18A9"/>
    <w:rsid w:val="001B3755"/>
    <w:rsid w:val="001B5808"/>
    <w:rsid w:val="001B7B2F"/>
    <w:rsid w:val="001C0BFF"/>
    <w:rsid w:val="001C0DF7"/>
    <w:rsid w:val="001C229B"/>
    <w:rsid w:val="001C45F4"/>
    <w:rsid w:val="001C75E9"/>
    <w:rsid w:val="001D345A"/>
    <w:rsid w:val="001E52A3"/>
    <w:rsid w:val="002023D6"/>
    <w:rsid w:val="00207B1B"/>
    <w:rsid w:val="00211162"/>
    <w:rsid w:val="0021604F"/>
    <w:rsid w:val="002239D8"/>
    <w:rsid w:val="00227CE3"/>
    <w:rsid w:val="00242741"/>
    <w:rsid w:val="00245015"/>
    <w:rsid w:val="00251187"/>
    <w:rsid w:val="00251237"/>
    <w:rsid w:val="00254F7D"/>
    <w:rsid w:val="0025617F"/>
    <w:rsid w:val="00257558"/>
    <w:rsid w:val="002578AC"/>
    <w:rsid w:val="00262488"/>
    <w:rsid w:val="00263E57"/>
    <w:rsid w:val="00267734"/>
    <w:rsid w:val="002719F8"/>
    <w:rsid w:val="00277E2A"/>
    <w:rsid w:val="0028099F"/>
    <w:rsid w:val="00287AF0"/>
    <w:rsid w:val="002903B2"/>
    <w:rsid w:val="00292E29"/>
    <w:rsid w:val="00293C29"/>
    <w:rsid w:val="0029568B"/>
    <w:rsid w:val="002A569B"/>
    <w:rsid w:val="002B0B87"/>
    <w:rsid w:val="002B61FF"/>
    <w:rsid w:val="002C2299"/>
    <w:rsid w:val="002C7A75"/>
    <w:rsid w:val="002E55C8"/>
    <w:rsid w:val="002E7B27"/>
    <w:rsid w:val="002F17D0"/>
    <w:rsid w:val="00300F02"/>
    <w:rsid w:val="0030386E"/>
    <w:rsid w:val="003159C6"/>
    <w:rsid w:val="003200F8"/>
    <w:rsid w:val="003225A0"/>
    <w:rsid w:val="00332337"/>
    <w:rsid w:val="003413AF"/>
    <w:rsid w:val="00341449"/>
    <w:rsid w:val="00342914"/>
    <w:rsid w:val="00342BEA"/>
    <w:rsid w:val="00344450"/>
    <w:rsid w:val="00345456"/>
    <w:rsid w:val="00345A77"/>
    <w:rsid w:val="003616CD"/>
    <w:rsid w:val="0036226C"/>
    <w:rsid w:val="00362CFB"/>
    <w:rsid w:val="00362E4E"/>
    <w:rsid w:val="00363928"/>
    <w:rsid w:val="003642F9"/>
    <w:rsid w:val="003647F2"/>
    <w:rsid w:val="00364B9F"/>
    <w:rsid w:val="0037088E"/>
    <w:rsid w:val="0037235C"/>
    <w:rsid w:val="0038063D"/>
    <w:rsid w:val="00385807"/>
    <w:rsid w:val="00385B01"/>
    <w:rsid w:val="0038616C"/>
    <w:rsid w:val="00387652"/>
    <w:rsid w:val="0039021B"/>
    <w:rsid w:val="00391320"/>
    <w:rsid w:val="003935CE"/>
    <w:rsid w:val="00393C92"/>
    <w:rsid w:val="00395EC8"/>
    <w:rsid w:val="003A0E8D"/>
    <w:rsid w:val="003A373A"/>
    <w:rsid w:val="003A510C"/>
    <w:rsid w:val="003A5F59"/>
    <w:rsid w:val="003B082C"/>
    <w:rsid w:val="003B21DC"/>
    <w:rsid w:val="003B52EC"/>
    <w:rsid w:val="003B7844"/>
    <w:rsid w:val="003C3C11"/>
    <w:rsid w:val="003C4B3F"/>
    <w:rsid w:val="003D1CFF"/>
    <w:rsid w:val="003D5F5A"/>
    <w:rsid w:val="003E4CA6"/>
    <w:rsid w:val="0041171B"/>
    <w:rsid w:val="00412A00"/>
    <w:rsid w:val="00412B74"/>
    <w:rsid w:val="00414892"/>
    <w:rsid w:val="00416B05"/>
    <w:rsid w:val="00431A06"/>
    <w:rsid w:val="0044288F"/>
    <w:rsid w:val="00442E54"/>
    <w:rsid w:val="0044411C"/>
    <w:rsid w:val="00444B98"/>
    <w:rsid w:val="00447D87"/>
    <w:rsid w:val="00450A0C"/>
    <w:rsid w:val="00452CFB"/>
    <w:rsid w:val="004563F7"/>
    <w:rsid w:val="00456AFB"/>
    <w:rsid w:val="00461172"/>
    <w:rsid w:val="00464E5D"/>
    <w:rsid w:val="004714D6"/>
    <w:rsid w:val="004836FF"/>
    <w:rsid w:val="00486A99"/>
    <w:rsid w:val="004A4627"/>
    <w:rsid w:val="004B0255"/>
    <w:rsid w:val="004B3233"/>
    <w:rsid w:val="004B4234"/>
    <w:rsid w:val="004B4F51"/>
    <w:rsid w:val="004B5CA1"/>
    <w:rsid w:val="004B6A8A"/>
    <w:rsid w:val="004D2B93"/>
    <w:rsid w:val="004D44DF"/>
    <w:rsid w:val="004D5530"/>
    <w:rsid w:val="004D6938"/>
    <w:rsid w:val="004E051E"/>
    <w:rsid w:val="004E5B66"/>
    <w:rsid w:val="004E6687"/>
    <w:rsid w:val="004E7837"/>
    <w:rsid w:val="004F2085"/>
    <w:rsid w:val="004F2C06"/>
    <w:rsid w:val="004F4614"/>
    <w:rsid w:val="004F5F9C"/>
    <w:rsid w:val="004F6B02"/>
    <w:rsid w:val="004F7C82"/>
    <w:rsid w:val="005005AB"/>
    <w:rsid w:val="005046EE"/>
    <w:rsid w:val="00506AF0"/>
    <w:rsid w:val="00510C90"/>
    <w:rsid w:val="0051593D"/>
    <w:rsid w:val="0051702C"/>
    <w:rsid w:val="0052213B"/>
    <w:rsid w:val="00524C9F"/>
    <w:rsid w:val="0054743A"/>
    <w:rsid w:val="00571A13"/>
    <w:rsid w:val="0057274E"/>
    <w:rsid w:val="00572A84"/>
    <w:rsid w:val="00574D59"/>
    <w:rsid w:val="00577416"/>
    <w:rsid w:val="0058022C"/>
    <w:rsid w:val="005A0F64"/>
    <w:rsid w:val="005B1D16"/>
    <w:rsid w:val="005B4101"/>
    <w:rsid w:val="005C588D"/>
    <w:rsid w:val="005D10BF"/>
    <w:rsid w:val="005D16BB"/>
    <w:rsid w:val="005D238F"/>
    <w:rsid w:val="005D2DC3"/>
    <w:rsid w:val="005D7D4F"/>
    <w:rsid w:val="005E3998"/>
    <w:rsid w:val="005F07C3"/>
    <w:rsid w:val="005F375A"/>
    <w:rsid w:val="005F3BE3"/>
    <w:rsid w:val="005F40C1"/>
    <w:rsid w:val="00604561"/>
    <w:rsid w:val="006056EB"/>
    <w:rsid w:val="0060624F"/>
    <w:rsid w:val="00607A6C"/>
    <w:rsid w:val="0061219A"/>
    <w:rsid w:val="0061628F"/>
    <w:rsid w:val="0061790E"/>
    <w:rsid w:val="006200CD"/>
    <w:rsid w:val="00630A2B"/>
    <w:rsid w:val="00630C49"/>
    <w:rsid w:val="0063119D"/>
    <w:rsid w:val="006332E3"/>
    <w:rsid w:val="006421B0"/>
    <w:rsid w:val="0064373B"/>
    <w:rsid w:val="00650FCD"/>
    <w:rsid w:val="00652276"/>
    <w:rsid w:val="006541E9"/>
    <w:rsid w:val="00661F03"/>
    <w:rsid w:val="006620A4"/>
    <w:rsid w:val="00666CDE"/>
    <w:rsid w:val="006747FA"/>
    <w:rsid w:val="0067513C"/>
    <w:rsid w:val="0068206E"/>
    <w:rsid w:val="00684C0B"/>
    <w:rsid w:val="00692964"/>
    <w:rsid w:val="0069593B"/>
    <w:rsid w:val="006A1F23"/>
    <w:rsid w:val="006A24E4"/>
    <w:rsid w:val="006A3A49"/>
    <w:rsid w:val="006A75BD"/>
    <w:rsid w:val="006B1471"/>
    <w:rsid w:val="006C075F"/>
    <w:rsid w:val="006C0FD4"/>
    <w:rsid w:val="006C5AE6"/>
    <w:rsid w:val="006C7B47"/>
    <w:rsid w:val="006D2344"/>
    <w:rsid w:val="006E08D8"/>
    <w:rsid w:val="006E3EC4"/>
    <w:rsid w:val="006F144A"/>
    <w:rsid w:val="006F292A"/>
    <w:rsid w:val="0070041E"/>
    <w:rsid w:val="00702AAA"/>
    <w:rsid w:val="00704300"/>
    <w:rsid w:val="00712CA4"/>
    <w:rsid w:val="00716403"/>
    <w:rsid w:val="00721C54"/>
    <w:rsid w:val="007231A7"/>
    <w:rsid w:val="00724299"/>
    <w:rsid w:val="00725CE1"/>
    <w:rsid w:val="00731DB3"/>
    <w:rsid w:val="00733362"/>
    <w:rsid w:val="00733B34"/>
    <w:rsid w:val="0074138F"/>
    <w:rsid w:val="007429FD"/>
    <w:rsid w:val="00743748"/>
    <w:rsid w:val="00744A6F"/>
    <w:rsid w:val="007458DC"/>
    <w:rsid w:val="00750326"/>
    <w:rsid w:val="00750C9B"/>
    <w:rsid w:val="00750D37"/>
    <w:rsid w:val="00752440"/>
    <w:rsid w:val="0075356E"/>
    <w:rsid w:val="00757CC0"/>
    <w:rsid w:val="0076115B"/>
    <w:rsid w:val="007646DF"/>
    <w:rsid w:val="00765F76"/>
    <w:rsid w:val="00772D81"/>
    <w:rsid w:val="0077492A"/>
    <w:rsid w:val="007758BE"/>
    <w:rsid w:val="00782123"/>
    <w:rsid w:val="00782285"/>
    <w:rsid w:val="0078356E"/>
    <w:rsid w:val="007905D0"/>
    <w:rsid w:val="00790A86"/>
    <w:rsid w:val="0079423B"/>
    <w:rsid w:val="007A1592"/>
    <w:rsid w:val="007A2E9C"/>
    <w:rsid w:val="007A3E74"/>
    <w:rsid w:val="007A4D39"/>
    <w:rsid w:val="007A5A09"/>
    <w:rsid w:val="007B3AC3"/>
    <w:rsid w:val="007B5204"/>
    <w:rsid w:val="007B744C"/>
    <w:rsid w:val="007C1085"/>
    <w:rsid w:val="007C5716"/>
    <w:rsid w:val="007E00B6"/>
    <w:rsid w:val="007E3929"/>
    <w:rsid w:val="007E7076"/>
    <w:rsid w:val="007F2AD8"/>
    <w:rsid w:val="007F641B"/>
    <w:rsid w:val="00802F11"/>
    <w:rsid w:val="0080320A"/>
    <w:rsid w:val="0081039C"/>
    <w:rsid w:val="00816DD1"/>
    <w:rsid w:val="008179DC"/>
    <w:rsid w:val="00820029"/>
    <w:rsid w:val="0083248B"/>
    <w:rsid w:val="00833A6E"/>
    <w:rsid w:val="00835D2F"/>
    <w:rsid w:val="00840587"/>
    <w:rsid w:val="00841227"/>
    <w:rsid w:val="0084237E"/>
    <w:rsid w:val="0084768D"/>
    <w:rsid w:val="008511DF"/>
    <w:rsid w:val="008513C2"/>
    <w:rsid w:val="00854718"/>
    <w:rsid w:val="00857F92"/>
    <w:rsid w:val="00861294"/>
    <w:rsid w:val="008651CF"/>
    <w:rsid w:val="00870EF6"/>
    <w:rsid w:val="00871442"/>
    <w:rsid w:val="008824B3"/>
    <w:rsid w:val="00890A6E"/>
    <w:rsid w:val="00892FD8"/>
    <w:rsid w:val="008A370D"/>
    <w:rsid w:val="008A4C9F"/>
    <w:rsid w:val="008B1E98"/>
    <w:rsid w:val="008B2CED"/>
    <w:rsid w:val="008B3903"/>
    <w:rsid w:val="008B668D"/>
    <w:rsid w:val="008C193F"/>
    <w:rsid w:val="008C24F9"/>
    <w:rsid w:val="008C53C5"/>
    <w:rsid w:val="008D3801"/>
    <w:rsid w:val="008D48F3"/>
    <w:rsid w:val="008D4C3E"/>
    <w:rsid w:val="008E703D"/>
    <w:rsid w:val="008F02C8"/>
    <w:rsid w:val="009025DF"/>
    <w:rsid w:val="00902A8D"/>
    <w:rsid w:val="00905841"/>
    <w:rsid w:val="00906157"/>
    <w:rsid w:val="00911046"/>
    <w:rsid w:val="00917364"/>
    <w:rsid w:val="009229AD"/>
    <w:rsid w:val="00922E0A"/>
    <w:rsid w:val="00923DF6"/>
    <w:rsid w:val="00927BD0"/>
    <w:rsid w:val="0093261A"/>
    <w:rsid w:val="00940696"/>
    <w:rsid w:val="00941B36"/>
    <w:rsid w:val="00947826"/>
    <w:rsid w:val="00947FE5"/>
    <w:rsid w:val="009501D9"/>
    <w:rsid w:val="00962683"/>
    <w:rsid w:val="00964169"/>
    <w:rsid w:val="00966143"/>
    <w:rsid w:val="009668E9"/>
    <w:rsid w:val="00970346"/>
    <w:rsid w:val="00980B64"/>
    <w:rsid w:val="00982A61"/>
    <w:rsid w:val="009838FB"/>
    <w:rsid w:val="00984785"/>
    <w:rsid w:val="00984BD1"/>
    <w:rsid w:val="00993613"/>
    <w:rsid w:val="009A1C01"/>
    <w:rsid w:val="009A6162"/>
    <w:rsid w:val="009C14A4"/>
    <w:rsid w:val="009C278B"/>
    <w:rsid w:val="009C4096"/>
    <w:rsid w:val="009C69A7"/>
    <w:rsid w:val="009D45A6"/>
    <w:rsid w:val="009D6813"/>
    <w:rsid w:val="009E1E90"/>
    <w:rsid w:val="009F24FB"/>
    <w:rsid w:val="009F2E44"/>
    <w:rsid w:val="009F3923"/>
    <w:rsid w:val="009F5BF8"/>
    <w:rsid w:val="009F6FFE"/>
    <w:rsid w:val="00A018D7"/>
    <w:rsid w:val="00A03FEC"/>
    <w:rsid w:val="00A11872"/>
    <w:rsid w:val="00A11C81"/>
    <w:rsid w:val="00A124E4"/>
    <w:rsid w:val="00A23934"/>
    <w:rsid w:val="00A26079"/>
    <w:rsid w:val="00A262E1"/>
    <w:rsid w:val="00A27453"/>
    <w:rsid w:val="00A348F8"/>
    <w:rsid w:val="00A37DA8"/>
    <w:rsid w:val="00A41675"/>
    <w:rsid w:val="00A45E43"/>
    <w:rsid w:val="00A46967"/>
    <w:rsid w:val="00A5175E"/>
    <w:rsid w:val="00A56973"/>
    <w:rsid w:val="00A60CAF"/>
    <w:rsid w:val="00A61183"/>
    <w:rsid w:val="00A653DC"/>
    <w:rsid w:val="00A745BC"/>
    <w:rsid w:val="00A766C8"/>
    <w:rsid w:val="00A823BD"/>
    <w:rsid w:val="00A879A6"/>
    <w:rsid w:val="00A93425"/>
    <w:rsid w:val="00A945A0"/>
    <w:rsid w:val="00AC02B9"/>
    <w:rsid w:val="00AC3254"/>
    <w:rsid w:val="00AC38AE"/>
    <w:rsid w:val="00AC63A1"/>
    <w:rsid w:val="00AD3C89"/>
    <w:rsid w:val="00AE2E54"/>
    <w:rsid w:val="00AE6B69"/>
    <w:rsid w:val="00AE7A54"/>
    <w:rsid w:val="00AF381D"/>
    <w:rsid w:val="00B0206B"/>
    <w:rsid w:val="00B04D13"/>
    <w:rsid w:val="00B23D6C"/>
    <w:rsid w:val="00B30506"/>
    <w:rsid w:val="00B327F0"/>
    <w:rsid w:val="00B37255"/>
    <w:rsid w:val="00B438B6"/>
    <w:rsid w:val="00B444C8"/>
    <w:rsid w:val="00B45169"/>
    <w:rsid w:val="00B46B40"/>
    <w:rsid w:val="00B47230"/>
    <w:rsid w:val="00B72AD8"/>
    <w:rsid w:val="00B732D8"/>
    <w:rsid w:val="00B73DBE"/>
    <w:rsid w:val="00B741DD"/>
    <w:rsid w:val="00B7543E"/>
    <w:rsid w:val="00B812BF"/>
    <w:rsid w:val="00B81347"/>
    <w:rsid w:val="00B87A94"/>
    <w:rsid w:val="00B977F4"/>
    <w:rsid w:val="00BA304A"/>
    <w:rsid w:val="00BA3AEA"/>
    <w:rsid w:val="00BA3E5E"/>
    <w:rsid w:val="00BB4C98"/>
    <w:rsid w:val="00BB706D"/>
    <w:rsid w:val="00BC3EC0"/>
    <w:rsid w:val="00BC4B86"/>
    <w:rsid w:val="00BC603A"/>
    <w:rsid w:val="00BD22A9"/>
    <w:rsid w:val="00BD624F"/>
    <w:rsid w:val="00BD6CA7"/>
    <w:rsid w:val="00BE3FD1"/>
    <w:rsid w:val="00BE4FA1"/>
    <w:rsid w:val="00BE52B5"/>
    <w:rsid w:val="00BE710E"/>
    <w:rsid w:val="00BF0F64"/>
    <w:rsid w:val="00BF3CE5"/>
    <w:rsid w:val="00BF507F"/>
    <w:rsid w:val="00BF5A49"/>
    <w:rsid w:val="00C000B1"/>
    <w:rsid w:val="00C01E28"/>
    <w:rsid w:val="00C12BF9"/>
    <w:rsid w:val="00C16850"/>
    <w:rsid w:val="00C17A66"/>
    <w:rsid w:val="00C26F4D"/>
    <w:rsid w:val="00C317AA"/>
    <w:rsid w:val="00C335F8"/>
    <w:rsid w:val="00C36535"/>
    <w:rsid w:val="00C412F9"/>
    <w:rsid w:val="00C45AFB"/>
    <w:rsid w:val="00C47915"/>
    <w:rsid w:val="00C54EA8"/>
    <w:rsid w:val="00C56788"/>
    <w:rsid w:val="00C65F84"/>
    <w:rsid w:val="00C7390C"/>
    <w:rsid w:val="00C7531B"/>
    <w:rsid w:val="00C81574"/>
    <w:rsid w:val="00C866A6"/>
    <w:rsid w:val="00C8720E"/>
    <w:rsid w:val="00C878C1"/>
    <w:rsid w:val="00C9141C"/>
    <w:rsid w:val="00C92887"/>
    <w:rsid w:val="00C94758"/>
    <w:rsid w:val="00C94A94"/>
    <w:rsid w:val="00CA27A4"/>
    <w:rsid w:val="00CA4698"/>
    <w:rsid w:val="00CB254A"/>
    <w:rsid w:val="00CB3FB4"/>
    <w:rsid w:val="00CB59C2"/>
    <w:rsid w:val="00CB67B0"/>
    <w:rsid w:val="00CB70EF"/>
    <w:rsid w:val="00CC2FF2"/>
    <w:rsid w:val="00CC6626"/>
    <w:rsid w:val="00CD0D8F"/>
    <w:rsid w:val="00CD7EC2"/>
    <w:rsid w:val="00CE5005"/>
    <w:rsid w:val="00CE633D"/>
    <w:rsid w:val="00CF065B"/>
    <w:rsid w:val="00CF25A4"/>
    <w:rsid w:val="00CF4DA5"/>
    <w:rsid w:val="00CF5B24"/>
    <w:rsid w:val="00CF7A27"/>
    <w:rsid w:val="00D020AD"/>
    <w:rsid w:val="00D03F5E"/>
    <w:rsid w:val="00D0535E"/>
    <w:rsid w:val="00D05E1F"/>
    <w:rsid w:val="00D13958"/>
    <w:rsid w:val="00D230D8"/>
    <w:rsid w:val="00D23116"/>
    <w:rsid w:val="00D30240"/>
    <w:rsid w:val="00D36D46"/>
    <w:rsid w:val="00D375CF"/>
    <w:rsid w:val="00D534D3"/>
    <w:rsid w:val="00D5531D"/>
    <w:rsid w:val="00D62C4B"/>
    <w:rsid w:val="00D632F2"/>
    <w:rsid w:val="00D70346"/>
    <w:rsid w:val="00D7048E"/>
    <w:rsid w:val="00D72B71"/>
    <w:rsid w:val="00D763EB"/>
    <w:rsid w:val="00D82761"/>
    <w:rsid w:val="00D853BD"/>
    <w:rsid w:val="00D9711C"/>
    <w:rsid w:val="00D97A9A"/>
    <w:rsid w:val="00DA16AB"/>
    <w:rsid w:val="00DA686E"/>
    <w:rsid w:val="00DB0206"/>
    <w:rsid w:val="00DB0865"/>
    <w:rsid w:val="00DB5F8B"/>
    <w:rsid w:val="00DB6A39"/>
    <w:rsid w:val="00DB7CAB"/>
    <w:rsid w:val="00DC1E45"/>
    <w:rsid w:val="00DC436F"/>
    <w:rsid w:val="00DC7AA3"/>
    <w:rsid w:val="00DD079C"/>
    <w:rsid w:val="00DD08DE"/>
    <w:rsid w:val="00DD1583"/>
    <w:rsid w:val="00DE38C6"/>
    <w:rsid w:val="00DE7E0A"/>
    <w:rsid w:val="00DF25AE"/>
    <w:rsid w:val="00DF3399"/>
    <w:rsid w:val="00DF3C91"/>
    <w:rsid w:val="00DF6954"/>
    <w:rsid w:val="00E00B07"/>
    <w:rsid w:val="00E01FCD"/>
    <w:rsid w:val="00E074DA"/>
    <w:rsid w:val="00E11AFE"/>
    <w:rsid w:val="00E17619"/>
    <w:rsid w:val="00E2414A"/>
    <w:rsid w:val="00E244FC"/>
    <w:rsid w:val="00E24ED7"/>
    <w:rsid w:val="00E51328"/>
    <w:rsid w:val="00E54191"/>
    <w:rsid w:val="00E62E27"/>
    <w:rsid w:val="00E65519"/>
    <w:rsid w:val="00E7094C"/>
    <w:rsid w:val="00E70A19"/>
    <w:rsid w:val="00E726A0"/>
    <w:rsid w:val="00E76287"/>
    <w:rsid w:val="00E81F84"/>
    <w:rsid w:val="00E859F1"/>
    <w:rsid w:val="00E92182"/>
    <w:rsid w:val="00E939DE"/>
    <w:rsid w:val="00EA6EFE"/>
    <w:rsid w:val="00EB147C"/>
    <w:rsid w:val="00EB2571"/>
    <w:rsid w:val="00EB3FEC"/>
    <w:rsid w:val="00EC4265"/>
    <w:rsid w:val="00EC56BB"/>
    <w:rsid w:val="00ED5458"/>
    <w:rsid w:val="00EE1375"/>
    <w:rsid w:val="00EF3F63"/>
    <w:rsid w:val="00EF5D9F"/>
    <w:rsid w:val="00EF6FC4"/>
    <w:rsid w:val="00F000C7"/>
    <w:rsid w:val="00F00917"/>
    <w:rsid w:val="00F158A3"/>
    <w:rsid w:val="00F22397"/>
    <w:rsid w:val="00F253DB"/>
    <w:rsid w:val="00F261F1"/>
    <w:rsid w:val="00F34392"/>
    <w:rsid w:val="00F34A00"/>
    <w:rsid w:val="00F44B51"/>
    <w:rsid w:val="00F45D8B"/>
    <w:rsid w:val="00F46714"/>
    <w:rsid w:val="00F64980"/>
    <w:rsid w:val="00F64A10"/>
    <w:rsid w:val="00F656EE"/>
    <w:rsid w:val="00F75C63"/>
    <w:rsid w:val="00F878DE"/>
    <w:rsid w:val="00FA22EF"/>
    <w:rsid w:val="00FA2FCA"/>
    <w:rsid w:val="00FA6EAA"/>
    <w:rsid w:val="00FB1AD3"/>
    <w:rsid w:val="00FB1C67"/>
    <w:rsid w:val="00FB34FD"/>
    <w:rsid w:val="00FB5006"/>
    <w:rsid w:val="00FB636D"/>
    <w:rsid w:val="00FC64AC"/>
    <w:rsid w:val="00FE1342"/>
    <w:rsid w:val="00FE4322"/>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82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BodyText"/>
    <w:link w:val="Heading2Char"/>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unhideWhenUsed/>
    <w:qFormat/>
    <w:rsid w:val="00CB67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9C278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34"/>
    <w:qFormat/>
    <w:rsid w:val="00861294"/>
    <w:pPr>
      <w:ind w:left="720"/>
      <w:contextualSpacing/>
    </w:pPr>
  </w:style>
  <w:style w:type="character" w:styleId="CommentReference">
    <w:name w:val="annotation reference"/>
    <w:basedOn w:val="DefaultParagraphFont"/>
    <w:uiPriority w:val="99"/>
    <w:semiHidden/>
    <w:unhideWhenUsed/>
    <w:rsid w:val="008B3903"/>
    <w:rPr>
      <w:sz w:val="18"/>
      <w:szCs w:val="18"/>
    </w:rPr>
  </w:style>
  <w:style w:type="paragraph" w:styleId="CommentText">
    <w:name w:val="annotation text"/>
    <w:basedOn w:val="Normal"/>
    <w:link w:val="CommentTextChar"/>
    <w:uiPriority w:val="99"/>
    <w:semiHidden/>
    <w:unhideWhenUsed/>
    <w:rsid w:val="008B3903"/>
    <w:pPr>
      <w:spacing w:line="240" w:lineRule="auto"/>
    </w:pPr>
    <w:rPr>
      <w:sz w:val="24"/>
      <w:szCs w:val="24"/>
    </w:rPr>
  </w:style>
  <w:style w:type="character" w:customStyle="1" w:styleId="CommentTextChar">
    <w:name w:val="Comment Text Char"/>
    <w:basedOn w:val="DefaultParagraphFont"/>
    <w:link w:val="CommentText"/>
    <w:uiPriority w:val="99"/>
    <w:semiHidden/>
    <w:rsid w:val="008B3903"/>
    <w:rPr>
      <w:sz w:val="24"/>
      <w:szCs w:val="24"/>
    </w:rPr>
  </w:style>
  <w:style w:type="paragraph" w:styleId="CommentSubject">
    <w:name w:val="annotation subject"/>
    <w:basedOn w:val="CommentText"/>
    <w:next w:val="CommentText"/>
    <w:link w:val="CommentSubjectChar"/>
    <w:uiPriority w:val="99"/>
    <w:semiHidden/>
    <w:unhideWhenUsed/>
    <w:rsid w:val="008B3903"/>
    <w:rPr>
      <w:b/>
      <w:bCs/>
      <w:sz w:val="20"/>
      <w:szCs w:val="20"/>
    </w:rPr>
  </w:style>
  <w:style w:type="character" w:customStyle="1" w:styleId="CommentSubjectChar">
    <w:name w:val="Comment Subject Char"/>
    <w:basedOn w:val="CommentTextChar"/>
    <w:link w:val="CommentSubject"/>
    <w:uiPriority w:val="99"/>
    <w:semiHidden/>
    <w:rsid w:val="008B3903"/>
    <w:rPr>
      <w:b/>
      <w:bCs/>
      <w:sz w:val="20"/>
      <w:szCs w:val="20"/>
    </w:rPr>
  </w:style>
  <w:style w:type="paragraph" w:styleId="BalloonText">
    <w:name w:val="Balloon Text"/>
    <w:basedOn w:val="Normal"/>
    <w:link w:val="BalloonTextChar"/>
    <w:uiPriority w:val="99"/>
    <w:semiHidden/>
    <w:unhideWhenUsed/>
    <w:rsid w:val="008B39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3903"/>
    <w:rPr>
      <w:rFonts w:ascii="Lucida Grande" w:hAnsi="Lucida Grande" w:cs="Lucida Grande"/>
      <w:sz w:val="18"/>
      <w:szCs w:val="18"/>
    </w:rPr>
  </w:style>
  <w:style w:type="character" w:customStyle="1" w:styleId="Heading2Char">
    <w:name w:val="Heading 2 Char"/>
    <w:basedOn w:val="DefaultParagraphFont"/>
    <w:link w:val="Heading2"/>
    <w:rsid w:val="00C12BF9"/>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C12BF9"/>
    <w:pPr>
      <w:spacing w:after="120"/>
    </w:pPr>
  </w:style>
  <w:style w:type="character" w:customStyle="1" w:styleId="BodyTextChar">
    <w:name w:val="Body Text Char"/>
    <w:basedOn w:val="DefaultParagraphFont"/>
    <w:link w:val="BodyText"/>
    <w:uiPriority w:val="99"/>
    <w:rsid w:val="00C12BF9"/>
  </w:style>
  <w:style w:type="paragraph" w:styleId="Header">
    <w:name w:val="header"/>
    <w:basedOn w:val="Normal"/>
    <w:link w:val="HeaderChar"/>
    <w:uiPriority w:val="99"/>
    <w:unhideWhenUsed/>
    <w:rsid w:val="005D1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10BF"/>
  </w:style>
  <w:style w:type="paragraph" w:styleId="Footer">
    <w:name w:val="footer"/>
    <w:basedOn w:val="Normal"/>
    <w:link w:val="FooterChar"/>
    <w:uiPriority w:val="99"/>
    <w:unhideWhenUsed/>
    <w:rsid w:val="005D1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10BF"/>
  </w:style>
  <w:style w:type="character" w:customStyle="1" w:styleId="ListParagraphChar">
    <w:name w:val="List Paragraph Char"/>
    <w:aliases w:val="Normal bullet 2 Char,List Paragraph1 Char"/>
    <w:link w:val="ListParagraph"/>
    <w:uiPriority w:val="34"/>
    <w:locked/>
    <w:rsid w:val="00E074DA"/>
  </w:style>
  <w:style w:type="table" w:styleId="TableGrid">
    <w:name w:val="Table Grid"/>
    <w:basedOn w:val="TableNormal"/>
    <w:uiPriority w:val="39"/>
    <w:rsid w:val="00DC436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ul3">
    <w:name w:val="subtitlul 3"/>
    <w:basedOn w:val="Normal"/>
    <w:rsid w:val="00DC436F"/>
    <w:pPr>
      <w:tabs>
        <w:tab w:val="num" w:pos="720"/>
      </w:tabs>
      <w:suppressAutoHyphens/>
      <w:spacing w:after="0" w:line="240" w:lineRule="auto"/>
      <w:jc w:val="both"/>
    </w:pPr>
    <w:rPr>
      <w:rFonts w:ascii="Times New Roman" w:eastAsia="Times New Roman" w:hAnsi="Times New Roman" w:cs="Times New Roman"/>
      <w:b/>
      <w:sz w:val="24"/>
      <w:szCs w:val="24"/>
      <w:lang w:val="en-GB" w:eastAsia="ar-SA"/>
    </w:rPr>
  </w:style>
  <w:style w:type="paragraph" w:customStyle="1" w:styleId="Default">
    <w:name w:val="Default"/>
    <w:rsid w:val="00DC436F"/>
    <w:pPr>
      <w:autoSpaceDE w:val="0"/>
      <w:autoSpaceDN w:val="0"/>
      <w:adjustRightInd w:val="0"/>
      <w:spacing w:after="0" w:line="240" w:lineRule="auto"/>
    </w:pPr>
    <w:rPr>
      <w:rFonts w:ascii="Cambria" w:hAnsi="Cambria" w:cs="Cambria"/>
      <w:color w:val="000000"/>
      <w:sz w:val="24"/>
      <w:szCs w:val="24"/>
      <w:lang w:val="en-US"/>
    </w:rPr>
  </w:style>
  <w:style w:type="paragraph" w:styleId="FootnoteText">
    <w:name w:val="footnote text"/>
    <w:basedOn w:val="Normal"/>
    <w:link w:val="FootnoteTextChar"/>
    <w:uiPriority w:val="99"/>
    <w:unhideWhenUsed/>
    <w:rsid w:val="00833A6E"/>
    <w:pPr>
      <w:spacing w:after="0" w:line="240" w:lineRule="auto"/>
    </w:pPr>
    <w:rPr>
      <w:sz w:val="24"/>
      <w:szCs w:val="24"/>
    </w:rPr>
  </w:style>
  <w:style w:type="character" w:customStyle="1" w:styleId="FootnoteTextChar">
    <w:name w:val="Footnote Text Char"/>
    <w:basedOn w:val="DefaultParagraphFont"/>
    <w:link w:val="FootnoteText"/>
    <w:uiPriority w:val="99"/>
    <w:rsid w:val="00833A6E"/>
    <w:rPr>
      <w:sz w:val="24"/>
      <w:szCs w:val="24"/>
    </w:rPr>
  </w:style>
  <w:style w:type="character" w:styleId="FootnoteReference">
    <w:name w:val="footnote reference"/>
    <w:basedOn w:val="DefaultParagraphFont"/>
    <w:uiPriority w:val="99"/>
    <w:unhideWhenUsed/>
    <w:rsid w:val="00833A6E"/>
    <w:rPr>
      <w:vertAlign w:val="superscript"/>
    </w:rPr>
  </w:style>
  <w:style w:type="paragraph" w:styleId="Title">
    <w:name w:val="Title"/>
    <w:basedOn w:val="Normal"/>
    <w:next w:val="Normal"/>
    <w:link w:val="TitleChar"/>
    <w:uiPriority w:val="10"/>
    <w:qFormat/>
    <w:rsid w:val="00833A6E"/>
    <w:pPr>
      <w:spacing w:before="120" w:after="300" w:line="240" w:lineRule="auto"/>
      <w:contextualSpacing/>
      <w:jc w:val="both"/>
    </w:pPr>
    <w:rPr>
      <w:rFonts w:ascii="Lucida Sans Unicode" w:eastAsia="Times New Roman" w:hAnsi="Lucida Sans Unicode" w:cs="Times New Roman"/>
      <w:color w:val="17365D"/>
      <w:spacing w:val="5"/>
      <w:kern w:val="28"/>
      <w:sz w:val="40"/>
      <w:szCs w:val="52"/>
      <w:lang w:val="en-US"/>
    </w:rPr>
  </w:style>
  <w:style w:type="character" w:customStyle="1" w:styleId="TitleChar">
    <w:name w:val="Title Char"/>
    <w:basedOn w:val="DefaultParagraphFont"/>
    <w:link w:val="Title"/>
    <w:uiPriority w:val="10"/>
    <w:rsid w:val="00833A6E"/>
    <w:rPr>
      <w:rFonts w:ascii="Lucida Sans Unicode" w:eastAsia="Times New Roman" w:hAnsi="Lucida Sans Unicode" w:cs="Times New Roman"/>
      <w:color w:val="17365D"/>
      <w:spacing w:val="5"/>
      <w:kern w:val="28"/>
      <w:sz w:val="40"/>
      <w:szCs w:val="52"/>
      <w:lang w:val="en-US"/>
    </w:rPr>
  </w:style>
  <w:style w:type="character" w:customStyle="1" w:styleId="Heading1Char">
    <w:name w:val="Heading 1 Char"/>
    <w:uiPriority w:val="9"/>
    <w:locked/>
    <w:rsid w:val="00F656EE"/>
    <w:rPr>
      <w:rFonts w:ascii="Cambria" w:hAnsi="Cambria" w:cs="Times New Roman"/>
      <w:b/>
      <w:bCs/>
      <w:kern w:val="32"/>
      <w:sz w:val="32"/>
      <w:szCs w:val="32"/>
    </w:rPr>
  </w:style>
  <w:style w:type="character" w:customStyle="1" w:styleId="Heading5Char">
    <w:name w:val="Heading 5 Char"/>
    <w:basedOn w:val="DefaultParagraphFont"/>
    <w:link w:val="Heading5"/>
    <w:uiPriority w:val="9"/>
    <w:semiHidden/>
    <w:rsid w:val="009C278B"/>
    <w:rPr>
      <w:rFonts w:asciiTheme="majorHAnsi" w:eastAsiaTheme="majorEastAsia" w:hAnsiTheme="majorHAnsi" w:cstheme="majorBidi"/>
      <w:color w:val="243F60" w:themeColor="accent1" w:themeShade="7F"/>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basedOn w:val="TableNormal"/>
    <w:uiPriority w:val="50"/>
    <w:rsid w:val="001B5808"/>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yperlink">
    <w:name w:val="Hyperlink"/>
    <w:basedOn w:val="DefaultParagraphFont"/>
    <w:uiPriority w:val="99"/>
    <w:unhideWhenUsed/>
    <w:rsid w:val="00841227"/>
    <w:rPr>
      <w:color w:val="0000FF" w:themeColor="hyperlink"/>
      <w:u w:val="single"/>
    </w:rPr>
  </w:style>
  <w:style w:type="character" w:styleId="FollowedHyperlink">
    <w:name w:val="FollowedHyperlink"/>
    <w:basedOn w:val="DefaultParagraphFont"/>
    <w:uiPriority w:val="99"/>
    <w:semiHidden/>
    <w:unhideWhenUsed/>
    <w:rsid w:val="007E3929"/>
    <w:rPr>
      <w:color w:val="800080" w:themeColor="followedHyperlink"/>
      <w:u w:val="single"/>
    </w:rPr>
  </w:style>
  <w:style w:type="table" w:customStyle="1" w:styleId="Tabelgril5ntunecat-Accentuare11">
    <w:name w:val="Tabel grilă 5 Întunecat - Accentuare 11"/>
    <w:basedOn w:val="TableNormal"/>
    <w:uiPriority w:val="50"/>
    <w:rsid w:val="002C229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gril4-Accentuare11">
    <w:name w:val="Tabel grilă 4 - Accentuare 11"/>
    <w:basedOn w:val="TableNormal"/>
    <w:uiPriority w:val="49"/>
    <w:rsid w:val="00A37DA8"/>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B30506"/>
    <w:pPr>
      <w:spacing w:after="0" w:line="240" w:lineRule="auto"/>
    </w:pPr>
  </w:style>
  <w:style w:type="character" w:styleId="PageNumber">
    <w:name w:val="page number"/>
    <w:basedOn w:val="DefaultParagraphFont"/>
    <w:uiPriority w:val="99"/>
    <w:semiHidden/>
    <w:unhideWhenUsed/>
    <w:rsid w:val="000E39C2"/>
  </w:style>
  <w:style w:type="character" w:customStyle="1" w:styleId="Heading3Char">
    <w:name w:val="Heading 3 Char"/>
    <w:basedOn w:val="DefaultParagraphFont"/>
    <w:link w:val="Heading3"/>
    <w:uiPriority w:val="9"/>
    <w:rsid w:val="00CB67B0"/>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BodyText"/>
    <w:link w:val="Heading2Char"/>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unhideWhenUsed/>
    <w:qFormat/>
    <w:rsid w:val="00CB67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9C278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34"/>
    <w:qFormat/>
    <w:rsid w:val="00861294"/>
    <w:pPr>
      <w:ind w:left="720"/>
      <w:contextualSpacing/>
    </w:pPr>
  </w:style>
  <w:style w:type="character" w:styleId="CommentReference">
    <w:name w:val="annotation reference"/>
    <w:basedOn w:val="DefaultParagraphFont"/>
    <w:uiPriority w:val="99"/>
    <w:semiHidden/>
    <w:unhideWhenUsed/>
    <w:rsid w:val="008B3903"/>
    <w:rPr>
      <w:sz w:val="18"/>
      <w:szCs w:val="18"/>
    </w:rPr>
  </w:style>
  <w:style w:type="paragraph" w:styleId="CommentText">
    <w:name w:val="annotation text"/>
    <w:basedOn w:val="Normal"/>
    <w:link w:val="CommentTextChar"/>
    <w:uiPriority w:val="99"/>
    <w:semiHidden/>
    <w:unhideWhenUsed/>
    <w:rsid w:val="008B3903"/>
    <w:pPr>
      <w:spacing w:line="240" w:lineRule="auto"/>
    </w:pPr>
    <w:rPr>
      <w:sz w:val="24"/>
      <w:szCs w:val="24"/>
    </w:rPr>
  </w:style>
  <w:style w:type="character" w:customStyle="1" w:styleId="CommentTextChar">
    <w:name w:val="Comment Text Char"/>
    <w:basedOn w:val="DefaultParagraphFont"/>
    <w:link w:val="CommentText"/>
    <w:uiPriority w:val="99"/>
    <w:semiHidden/>
    <w:rsid w:val="008B3903"/>
    <w:rPr>
      <w:sz w:val="24"/>
      <w:szCs w:val="24"/>
    </w:rPr>
  </w:style>
  <w:style w:type="paragraph" w:styleId="CommentSubject">
    <w:name w:val="annotation subject"/>
    <w:basedOn w:val="CommentText"/>
    <w:next w:val="CommentText"/>
    <w:link w:val="CommentSubjectChar"/>
    <w:uiPriority w:val="99"/>
    <w:semiHidden/>
    <w:unhideWhenUsed/>
    <w:rsid w:val="008B3903"/>
    <w:rPr>
      <w:b/>
      <w:bCs/>
      <w:sz w:val="20"/>
      <w:szCs w:val="20"/>
    </w:rPr>
  </w:style>
  <w:style w:type="character" w:customStyle="1" w:styleId="CommentSubjectChar">
    <w:name w:val="Comment Subject Char"/>
    <w:basedOn w:val="CommentTextChar"/>
    <w:link w:val="CommentSubject"/>
    <w:uiPriority w:val="99"/>
    <w:semiHidden/>
    <w:rsid w:val="008B3903"/>
    <w:rPr>
      <w:b/>
      <w:bCs/>
      <w:sz w:val="20"/>
      <w:szCs w:val="20"/>
    </w:rPr>
  </w:style>
  <w:style w:type="paragraph" w:styleId="BalloonText">
    <w:name w:val="Balloon Text"/>
    <w:basedOn w:val="Normal"/>
    <w:link w:val="BalloonTextChar"/>
    <w:uiPriority w:val="99"/>
    <w:semiHidden/>
    <w:unhideWhenUsed/>
    <w:rsid w:val="008B39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3903"/>
    <w:rPr>
      <w:rFonts w:ascii="Lucida Grande" w:hAnsi="Lucida Grande" w:cs="Lucida Grande"/>
      <w:sz w:val="18"/>
      <w:szCs w:val="18"/>
    </w:rPr>
  </w:style>
  <w:style w:type="character" w:customStyle="1" w:styleId="Heading2Char">
    <w:name w:val="Heading 2 Char"/>
    <w:basedOn w:val="DefaultParagraphFont"/>
    <w:link w:val="Heading2"/>
    <w:rsid w:val="00C12BF9"/>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C12BF9"/>
    <w:pPr>
      <w:spacing w:after="120"/>
    </w:pPr>
  </w:style>
  <w:style w:type="character" w:customStyle="1" w:styleId="BodyTextChar">
    <w:name w:val="Body Text Char"/>
    <w:basedOn w:val="DefaultParagraphFont"/>
    <w:link w:val="BodyText"/>
    <w:uiPriority w:val="99"/>
    <w:rsid w:val="00C12BF9"/>
  </w:style>
  <w:style w:type="paragraph" w:styleId="Header">
    <w:name w:val="header"/>
    <w:basedOn w:val="Normal"/>
    <w:link w:val="HeaderChar"/>
    <w:uiPriority w:val="99"/>
    <w:unhideWhenUsed/>
    <w:rsid w:val="005D1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10BF"/>
  </w:style>
  <w:style w:type="paragraph" w:styleId="Footer">
    <w:name w:val="footer"/>
    <w:basedOn w:val="Normal"/>
    <w:link w:val="FooterChar"/>
    <w:uiPriority w:val="99"/>
    <w:unhideWhenUsed/>
    <w:rsid w:val="005D1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10BF"/>
  </w:style>
  <w:style w:type="character" w:customStyle="1" w:styleId="ListParagraphChar">
    <w:name w:val="List Paragraph Char"/>
    <w:aliases w:val="Normal bullet 2 Char,List Paragraph1 Char"/>
    <w:link w:val="ListParagraph"/>
    <w:uiPriority w:val="34"/>
    <w:locked/>
    <w:rsid w:val="00E074DA"/>
  </w:style>
  <w:style w:type="table" w:styleId="TableGrid">
    <w:name w:val="Table Grid"/>
    <w:basedOn w:val="TableNormal"/>
    <w:uiPriority w:val="39"/>
    <w:rsid w:val="00DC436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ul3">
    <w:name w:val="subtitlul 3"/>
    <w:basedOn w:val="Normal"/>
    <w:rsid w:val="00DC436F"/>
    <w:pPr>
      <w:tabs>
        <w:tab w:val="num" w:pos="720"/>
      </w:tabs>
      <w:suppressAutoHyphens/>
      <w:spacing w:after="0" w:line="240" w:lineRule="auto"/>
      <w:jc w:val="both"/>
    </w:pPr>
    <w:rPr>
      <w:rFonts w:ascii="Times New Roman" w:eastAsia="Times New Roman" w:hAnsi="Times New Roman" w:cs="Times New Roman"/>
      <w:b/>
      <w:sz w:val="24"/>
      <w:szCs w:val="24"/>
      <w:lang w:val="en-GB" w:eastAsia="ar-SA"/>
    </w:rPr>
  </w:style>
  <w:style w:type="paragraph" w:customStyle="1" w:styleId="Default">
    <w:name w:val="Default"/>
    <w:rsid w:val="00DC436F"/>
    <w:pPr>
      <w:autoSpaceDE w:val="0"/>
      <w:autoSpaceDN w:val="0"/>
      <w:adjustRightInd w:val="0"/>
      <w:spacing w:after="0" w:line="240" w:lineRule="auto"/>
    </w:pPr>
    <w:rPr>
      <w:rFonts w:ascii="Cambria" w:hAnsi="Cambria" w:cs="Cambria"/>
      <w:color w:val="000000"/>
      <w:sz w:val="24"/>
      <w:szCs w:val="24"/>
      <w:lang w:val="en-US"/>
    </w:rPr>
  </w:style>
  <w:style w:type="paragraph" w:styleId="FootnoteText">
    <w:name w:val="footnote text"/>
    <w:basedOn w:val="Normal"/>
    <w:link w:val="FootnoteTextChar"/>
    <w:uiPriority w:val="99"/>
    <w:unhideWhenUsed/>
    <w:rsid w:val="00833A6E"/>
    <w:pPr>
      <w:spacing w:after="0" w:line="240" w:lineRule="auto"/>
    </w:pPr>
    <w:rPr>
      <w:sz w:val="24"/>
      <w:szCs w:val="24"/>
    </w:rPr>
  </w:style>
  <w:style w:type="character" w:customStyle="1" w:styleId="FootnoteTextChar">
    <w:name w:val="Footnote Text Char"/>
    <w:basedOn w:val="DefaultParagraphFont"/>
    <w:link w:val="FootnoteText"/>
    <w:uiPriority w:val="99"/>
    <w:rsid w:val="00833A6E"/>
    <w:rPr>
      <w:sz w:val="24"/>
      <w:szCs w:val="24"/>
    </w:rPr>
  </w:style>
  <w:style w:type="character" w:styleId="FootnoteReference">
    <w:name w:val="footnote reference"/>
    <w:basedOn w:val="DefaultParagraphFont"/>
    <w:uiPriority w:val="99"/>
    <w:unhideWhenUsed/>
    <w:rsid w:val="00833A6E"/>
    <w:rPr>
      <w:vertAlign w:val="superscript"/>
    </w:rPr>
  </w:style>
  <w:style w:type="paragraph" w:styleId="Title">
    <w:name w:val="Title"/>
    <w:basedOn w:val="Normal"/>
    <w:next w:val="Normal"/>
    <w:link w:val="TitleChar"/>
    <w:uiPriority w:val="10"/>
    <w:qFormat/>
    <w:rsid w:val="00833A6E"/>
    <w:pPr>
      <w:spacing w:before="120" w:after="300" w:line="240" w:lineRule="auto"/>
      <w:contextualSpacing/>
      <w:jc w:val="both"/>
    </w:pPr>
    <w:rPr>
      <w:rFonts w:ascii="Lucida Sans Unicode" w:eastAsia="Times New Roman" w:hAnsi="Lucida Sans Unicode" w:cs="Times New Roman"/>
      <w:color w:val="17365D"/>
      <w:spacing w:val="5"/>
      <w:kern w:val="28"/>
      <w:sz w:val="40"/>
      <w:szCs w:val="52"/>
      <w:lang w:val="en-US"/>
    </w:rPr>
  </w:style>
  <w:style w:type="character" w:customStyle="1" w:styleId="TitleChar">
    <w:name w:val="Title Char"/>
    <w:basedOn w:val="DefaultParagraphFont"/>
    <w:link w:val="Title"/>
    <w:uiPriority w:val="10"/>
    <w:rsid w:val="00833A6E"/>
    <w:rPr>
      <w:rFonts w:ascii="Lucida Sans Unicode" w:eastAsia="Times New Roman" w:hAnsi="Lucida Sans Unicode" w:cs="Times New Roman"/>
      <w:color w:val="17365D"/>
      <w:spacing w:val="5"/>
      <w:kern w:val="28"/>
      <w:sz w:val="40"/>
      <w:szCs w:val="52"/>
      <w:lang w:val="en-US"/>
    </w:rPr>
  </w:style>
  <w:style w:type="character" w:customStyle="1" w:styleId="Heading1Char">
    <w:name w:val="Heading 1 Char"/>
    <w:uiPriority w:val="9"/>
    <w:locked/>
    <w:rsid w:val="00F656EE"/>
    <w:rPr>
      <w:rFonts w:ascii="Cambria" w:hAnsi="Cambria" w:cs="Times New Roman"/>
      <w:b/>
      <w:bCs/>
      <w:kern w:val="32"/>
      <w:sz w:val="32"/>
      <w:szCs w:val="32"/>
    </w:rPr>
  </w:style>
  <w:style w:type="character" w:customStyle="1" w:styleId="Heading5Char">
    <w:name w:val="Heading 5 Char"/>
    <w:basedOn w:val="DefaultParagraphFont"/>
    <w:link w:val="Heading5"/>
    <w:uiPriority w:val="9"/>
    <w:semiHidden/>
    <w:rsid w:val="009C278B"/>
    <w:rPr>
      <w:rFonts w:asciiTheme="majorHAnsi" w:eastAsiaTheme="majorEastAsia" w:hAnsiTheme="majorHAnsi" w:cstheme="majorBidi"/>
      <w:color w:val="243F60" w:themeColor="accent1" w:themeShade="7F"/>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basedOn w:val="TableNormal"/>
    <w:uiPriority w:val="50"/>
    <w:rsid w:val="001B5808"/>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yperlink">
    <w:name w:val="Hyperlink"/>
    <w:basedOn w:val="DefaultParagraphFont"/>
    <w:uiPriority w:val="99"/>
    <w:unhideWhenUsed/>
    <w:rsid w:val="00841227"/>
    <w:rPr>
      <w:color w:val="0000FF" w:themeColor="hyperlink"/>
      <w:u w:val="single"/>
    </w:rPr>
  </w:style>
  <w:style w:type="character" w:styleId="FollowedHyperlink">
    <w:name w:val="FollowedHyperlink"/>
    <w:basedOn w:val="DefaultParagraphFont"/>
    <w:uiPriority w:val="99"/>
    <w:semiHidden/>
    <w:unhideWhenUsed/>
    <w:rsid w:val="007E3929"/>
    <w:rPr>
      <w:color w:val="800080" w:themeColor="followedHyperlink"/>
      <w:u w:val="single"/>
    </w:rPr>
  </w:style>
  <w:style w:type="table" w:customStyle="1" w:styleId="Tabelgril5ntunecat-Accentuare11">
    <w:name w:val="Tabel grilă 5 Întunecat - Accentuare 11"/>
    <w:basedOn w:val="TableNormal"/>
    <w:uiPriority w:val="50"/>
    <w:rsid w:val="002C229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gril4-Accentuare11">
    <w:name w:val="Tabel grilă 4 - Accentuare 11"/>
    <w:basedOn w:val="TableNormal"/>
    <w:uiPriority w:val="49"/>
    <w:rsid w:val="00A37DA8"/>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B30506"/>
    <w:pPr>
      <w:spacing w:after="0" w:line="240" w:lineRule="auto"/>
    </w:pPr>
  </w:style>
  <w:style w:type="character" w:styleId="PageNumber">
    <w:name w:val="page number"/>
    <w:basedOn w:val="DefaultParagraphFont"/>
    <w:uiPriority w:val="99"/>
    <w:semiHidden/>
    <w:unhideWhenUsed/>
    <w:rsid w:val="000E39C2"/>
  </w:style>
  <w:style w:type="character" w:customStyle="1" w:styleId="Heading3Char">
    <w:name w:val="Heading 3 Char"/>
    <w:basedOn w:val="DefaultParagraphFont"/>
    <w:link w:val="Heading3"/>
    <w:uiPriority w:val="9"/>
    <w:rsid w:val="00CB67B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27018">
      <w:bodyDiv w:val="1"/>
      <w:marLeft w:val="0"/>
      <w:marRight w:val="0"/>
      <w:marTop w:val="0"/>
      <w:marBottom w:val="0"/>
      <w:divBdr>
        <w:top w:val="none" w:sz="0" w:space="0" w:color="auto"/>
        <w:left w:val="none" w:sz="0" w:space="0" w:color="auto"/>
        <w:bottom w:val="none" w:sz="0" w:space="0" w:color="auto"/>
        <w:right w:val="none" w:sz="0" w:space="0" w:color="auto"/>
      </w:divBdr>
      <w:divsChild>
        <w:div w:id="2123573969">
          <w:marLeft w:val="0"/>
          <w:marRight w:val="0"/>
          <w:marTop w:val="0"/>
          <w:marBottom w:val="0"/>
          <w:divBdr>
            <w:top w:val="none" w:sz="0" w:space="0" w:color="auto"/>
            <w:left w:val="none" w:sz="0" w:space="0" w:color="auto"/>
            <w:bottom w:val="none" w:sz="0" w:space="0" w:color="auto"/>
            <w:right w:val="none" w:sz="0" w:space="0" w:color="auto"/>
          </w:divBdr>
        </w:div>
        <w:div w:id="697707585">
          <w:marLeft w:val="0"/>
          <w:marRight w:val="0"/>
          <w:marTop w:val="0"/>
          <w:marBottom w:val="0"/>
          <w:divBdr>
            <w:top w:val="none" w:sz="0" w:space="0" w:color="auto"/>
            <w:left w:val="none" w:sz="0" w:space="0" w:color="auto"/>
            <w:bottom w:val="none" w:sz="0" w:space="0" w:color="auto"/>
            <w:right w:val="none" w:sz="0" w:space="0" w:color="auto"/>
          </w:divBdr>
        </w:div>
        <w:div w:id="1259410039">
          <w:marLeft w:val="0"/>
          <w:marRight w:val="0"/>
          <w:marTop w:val="0"/>
          <w:marBottom w:val="0"/>
          <w:divBdr>
            <w:top w:val="none" w:sz="0" w:space="0" w:color="auto"/>
            <w:left w:val="none" w:sz="0" w:space="0" w:color="auto"/>
            <w:bottom w:val="none" w:sz="0" w:space="0" w:color="auto"/>
            <w:right w:val="none" w:sz="0" w:space="0" w:color="auto"/>
          </w:divBdr>
        </w:div>
        <w:div w:id="1821802455">
          <w:marLeft w:val="0"/>
          <w:marRight w:val="0"/>
          <w:marTop w:val="0"/>
          <w:marBottom w:val="0"/>
          <w:divBdr>
            <w:top w:val="none" w:sz="0" w:space="0" w:color="auto"/>
            <w:left w:val="none" w:sz="0" w:space="0" w:color="auto"/>
            <w:bottom w:val="none" w:sz="0" w:space="0" w:color="auto"/>
            <w:right w:val="none" w:sz="0" w:space="0" w:color="auto"/>
          </w:divBdr>
        </w:div>
      </w:divsChild>
    </w:div>
    <w:div w:id="473135905">
      <w:bodyDiv w:val="1"/>
      <w:marLeft w:val="0"/>
      <w:marRight w:val="0"/>
      <w:marTop w:val="0"/>
      <w:marBottom w:val="0"/>
      <w:divBdr>
        <w:top w:val="none" w:sz="0" w:space="0" w:color="auto"/>
        <w:left w:val="none" w:sz="0" w:space="0" w:color="auto"/>
        <w:bottom w:val="none" w:sz="0" w:space="0" w:color="auto"/>
        <w:right w:val="none" w:sz="0" w:space="0" w:color="auto"/>
      </w:divBdr>
      <w:divsChild>
        <w:div w:id="148785807">
          <w:marLeft w:val="0"/>
          <w:marRight w:val="0"/>
          <w:marTop w:val="0"/>
          <w:marBottom w:val="0"/>
          <w:divBdr>
            <w:top w:val="none" w:sz="0" w:space="0" w:color="auto"/>
            <w:left w:val="none" w:sz="0" w:space="0" w:color="auto"/>
            <w:bottom w:val="none" w:sz="0" w:space="0" w:color="auto"/>
            <w:right w:val="none" w:sz="0" w:space="0" w:color="auto"/>
          </w:divBdr>
        </w:div>
        <w:div w:id="1811707829">
          <w:marLeft w:val="0"/>
          <w:marRight w:val="0"/>
          <w:marTop w:val="0"/>
          <w:marBottom w:val="0"/>
          <w:divBdr>
            <w:top w:val="none" w:sz="0" w:space="0" w:color="auto"/>
            <w:left w:val="none" w:sz="0" w:space="0" w:color="auto"/>
            <w:bottom w:val="none" w:sz="0" w:space="0" w:color="auto"/>
            <w:right w:val="none" w:sz="0" w:space="0" w:color="auto"/>
          </w:divBdr>
        </w:div>
        <w:div w:id="181363783">
          <w:marLeft w:val="0"/>
          <w:marRight w:val="0"/>
          <w:marTop w:val="0"/>
          <w:marBottom w:val="0"/>
          <w:divBdr>
            <w:top w:val="none" w:sz="0" w:space="0" w:color="auto"/>
            <w:left w:val="none" w:sz="0" w:space="0" w:color="auto"/>
            <w:bottom w:val="none" w:sz="0" w:space="0" w:color="auto"/>
            <w:right w:val="none" w:sz="0" w:space="0" w:color="auto"/>
          </w:divBdr>
        </w:div>
        <w:div w:id="576987654">
          <w:marLeft w:val="0"/>
          <w:marRight w:val="0"/>
          <w:marTop w:val="0"/>
          <w:marBottom w:val="0"/>
          <w:divBdr>
            <w:top w:val="none" w:sz="0" w:space="0" w:color="auto"/>
            <w:left w:val="none" w:sz="0" w:space="0" w:color="auto"/>
            <w:bottom w:val="none" w:sz="0" w:space="0" w:color="auto"/>
            <w:right w:val="none" w:sz="0" w:space="0" w:color="auto"/>
          </w:divBdr>
        </w:div>
        <w:div w:id="1587181361">
          <w:marLeft w:val="0"/>
          <w:marRight w:val="0"/>
          <w:marTop w:val="0"/>
          <w:marBottom w:val="0"/>
          <w:divBdr>
            <w:top w:val="none" w:sz="0" w:space="0" w:color="auto"/>
            <w:left w:val="none" w:sz="0" w:space="0" w:color="auto"/>
            <w:bottom w:val="none" w:sz="0" w:space="0" w:color="auto"/>
            <w:right w:val="none" w:sz="0" w:space="0" w:color="auto"/>
          </w:divBdr>
        </w:div>
        <w:div w:id="1036613508">
          <w:marLeft w:val="0"/>
          <w:marRight w:val="0"/>
          <w:marTop w:val="0"/>
          <w:marBottom w:val="0"/>
          <w:divBdr>
            <w:top w:val="none" w:sz="0" w:space="0" w:color="auto"/>
            <w:left w:val="none" w:sz="0" w:space="0" w:color="auto"/>
            <w:bottom w:val="none" w:sz="0" w:space="0" w:color="auto"/>
            <w:right w:val="none" w:sz="0" w:space="0" w:color="auto"/>
          </w:divBdr>
        </w:div>
        <w:div w:id="492910614">
          <w:marLeft w:val="0"/>
          <w:marRight w:val="0"/>
          <w:marTop w:val="0"/>
          <w:marBottom w:val="0"/>
          <w:divBdr>
            <w:top w:val="none" w:sz="0" w:space="0" w:color="auto"/>
            <w:left w:val="none" w:sz="0" w:space="0" w:color="auto"/>
            <w:bottom w:val="none" w:sz="0" w:space="0" w:color="auto"/>
            <w:right w:val="none" w:sz="0" w:space="0" w:color="auto"/>
          </w:divBdr>
        </w:div>
        <w:div w:id="1322735909">
          <w:marLeft w:val="0"/>
          <w:marRight w:val="0"/>
          <w:marTop w:val="0"/>
          <w:marBottom w:val="0"/>
          <w:divBdr>
            <w:top w:val="none" w:sz="0" w:space="0" w:color="auto"/>
            <w:left w:val="none" w:sz="0" w:space="0" w:color="auto"/>
            <w:bottom w:val="none" w:sz="0" w:space="0" w:color="auto"/>
            <w:right w:val="none" w:sz="0" w:space="0" w:color="auto"/>
          </w:divBdr>
        </w:div>
        <w:div w:id="23363015">
          <w:marLeft w:val="0"/>
          <w:marRight w:val="0"/>
          <w:marTop w:val="0"/>
          <w:marBottom w:val="0"/>
          <w:divBdr>
            <w:top w:val="none" w:sz="0" w:space="0" w:color="auto"/>
            <w:left w:val="none" w:sz="0" w:space="0" w:color="auto"/>
            <w:bottom w:val="none" w:sz="0" w:space="0" w:color="auto"/>
            <w:right w:val="none" w:sz="0" w:space="0" w:color="auto"/>
          </w:divBdr>
        </w:div>
        <w:div w:id="1649431024">
          <w:marLeft w:val="0"/>
          <w:marRight w:val="0"/>
          <w:marTop w:val="0"/>
          <w:marBottom w:val="0"/>
          <w:divBdr>
            <w:top w:val="none" w:sz="0" w:space="0" w:color="auto"/>
            <w:left w:val="none" w:sz="0" w:space="0" w:color="auto"/>
            <w:bottom w:val="none" w:sz="0" w:space="0" w:color="auto"/>
            <w:right w:val="none" w:sz="0" w:space="0" w:color="auto"/>
          </w:divBdr>
        </w:div>
        <w:div w:id="2071297207">
          <w:marLeft w:val="0"/>
          <w:marRight w:val="0"/>
          <w:marTop w:val="0"/>
          <w:marBottom w:val="0"/>
          <w:divBdr>
            <w:top w:val="none" w:sz="0" w:space="0" w:color="auto"/>
            <w:left w:val="none" w:sz="0" w:space="0" w:color="auto"/>
            <w:bottom w:val="none" w:sz="0" w:space="0" w:color="auto"/>
            <w:right w:val="none" w:sz="0" w:space="0" w:color="auto"/>
          </w:divBdr>
        </w:div>
        <w:div w:id="394934260">
          <w:marLeft w:val="0"/>
          <w:marRight w:val="0"/>
          <w:marTop w:val="0"/>
          <w:marBottom w:val="0"/>
          <w:divBdr>
            <w:top w:val="none" w:sz="0" w:space="0" w:color="auto"/>
            <w:left w:val="none" w:sz="0" w:space="0" w:color="auto"/>
            <w:bottom w:val="none" w:sz="0" w:space="0" w:color="auto"/>
            <w:right w:val="none" w:sz="0" w:space="0" w:color="auto"/>
          </w:divBdr>
        </w:div>
        <w:div w:id="715084863">
          <w:marLeft w:val="0"/>
          <w:marRight w:val="0"/>
          <w:marTop w:val="0"/>
          <w:marBottom w:val="0"/>
          <w:divBdr>
            <w:top w:val="none" w:sz="0" w:space="0" w:color="auto"/>
            <w:left w:val="none" w:sz="0" w:space="0" w:color="auto"/>
            <w:bottom w:val="none" w:sz="0" w:space="0" w:color="auto"/>
            <w:right w:val="none" w:sz="0" w:space="0" w:color="auto"/>
          </w:divBdr>
        </w:div>
        <w:div w:id="294678766">
          <w:marLeft w:val="0"/>
          <w:marRight w:val="0"/>
          <w:marTop w:val="0"/>
          <w:marBottom w:val="0"/>
          <w:divBdr>
            <w:top w:val="none" w:sz="0" w:space="0" w:color="auto"/>
            <w:left w:val="none" w:sz="0" w:space="0" w:color="auto"/>
            <w:bottom w:val="none" w:sz="0" w:space="0" w:color="auto"/>
            <w:right w:val="none" w:sz="0" w:space="0" w:color="auto"/>
          </w:divBdr>
        </w:div>
        <w:div w:id="337856695">
          <w:marLeft w:val="0"/>
          <w:marRight w:val="0"/>
          <w:marTop w:val="0"/>
          <w:marBottom w:val="0"/>
          <w:divBdr>
            <w:top w:val="none" w:sz="0" w:space="0" w:color="auto"/>
            <w:left w:val="none" w:sz="0" w:space="0" w:color="auto"/>
            <w:bottom w:val="none" w:sz="0" w:space="0" w:color="auto"/>
            <w:right w:val="none" w:sz="0" w:space="0" w:color="auto"/>
          </w:divBdr>
        </w:div>
        <w:div w:id="637997386">
          <w:marLeft w:val="0"/>
          <w:marRight w:val="0"/>
          <w:marTop w:val="0"/>
          <w:marBottom w:val="0"/>
          <w:divBdr>
            <w:top w:val="none" w:sz="0" w:space="0" w:color="auto"/>
            <w:left w:val="none" w:sz="0" w:space="0" w:color="auto"/>
            <w:bottom w:val="none" w:sz="0" w:space="0" w:color="auto"/>
            <w:right w:val="none" w:sz="0" w:space="0" w:color="auto"/>
          </w:divBdr>
        </w:div>
        <w:div w:id="1166942614">
          <w:marLeft w:val="0"/>
          <w:marRight w:val="0"/>
          <w:marTop w:val="0"/>
          <w:marBottom w:val="0"/>
          <w:divBdr>
            <w:top w:val="none" w:sz="0" w:space="0" w:color="auto"/>
            <w:left w:val="none" w:sz="0" w:space="0" w:color="auto"/>
            <w:bottom w:val="none" w:sz="0" w:space="0" w:color="auto"/>
            <w:right w:val="none" w:sz="0" w:space="0" w:color="auto"/>
          </w:divBdr>
        </w:div>
        <w:div w:id="125857901">
          <w:marLeft w:val="0"/>
          <w:marRight w:val="0"/>
          <w:marTop w:val="0"/>
          <w:marBottom w:val="0"/>
          <w:divBdr>
            <w:top w:val="none" w:sz="0" w:space="0" w:color="auto"/>
            <w:left w:val="none" w:sz="0" w:space="0" w:color="auto"/>
            <w:bottom w:val="none" w:sz="0" w:space="0" w:color="auto"/>
            <w:right w:val="none" w:sz="0" w:space="0" w:color="auto"/>
          </w:divBdr>
        </w:div>
        <w:div w:id="1109198515">
          <w:marLeft w:val="0"/>
          <w:marRight w:val="0"/>
          <w:marTop w:val="0"/>
          <w:marBottom w:val="0"/>
          <w:divBdr>
            <w:top w:val="none" w:sz="0" w:space="0" w:color="auto"/>
            <w:left w:val="none" w:sz="0" w:space="0" w:color="auto"/>
            <w:bottom w:val="none" w:sz="0" w:space="0" w:color="auto"/>
            <w:right w:val="none" w:sz="0" w:space="0" w:color="auto"/>
          </w:divBdr>
        </w:div>
        <w:div w:id="314144167">
          <w:marLeft w:val="0"/>
          <w:marRight w:val="0"/>
          <w:marTop w:val="0"/>
          <w:marBottom w:val="0"/>
          <w:divBdr>
            <w:top w:val="none" w:sz="0" w:space="0" w:color="auto"/>
            <w:left w:val="none" w:sz="0" w:space="0" w:color="auto"/>
            <w:bottom w:val="none" w:sz="0" w:space="0" w:color="auto"/>
            <w:right w:val="none" w:sz="0" w:space="0" w:color="auto"/>
          </w:divBdr>
        </w:div>
        <w:div w:id="546526365">
          <w:marLeft w:val="0"/>
          <w:marRight w:val="0"/>
          <w:marTop w:val="0"/>
          <w:marBottom w:val="0"/>
          <w:divBdr>
            <w:top w:val="none" w:sz="0" w:space="0" w:color="auto"/>
            <w:left w:val="none" w:sz="0" w:space="0" w:color="auto"/>
            <w:bottom w:val="none" w:sz="0" w:space="0" w:color="auto"/>
            <w:right w:val="none" w:sz="0" w:space="0" w:color="auto"/>
          </w:divBdr>
        </w:div>
      </w:divsChild>
    </w:div>
    <w:div w:id="476996169">
      <w:bodyDiv w:val="1"/>
      <w:marLeft w:val="0"/>
      <w:marRight w:val="0"/>
      <w:marTop w:val="0"/>
      <w:marBottom w:val="0"/>
      <w:divBdr>
        <w:top w:val="none" w:sz="0" w:space="0" w:color="auto"/>
        <w:left w:val="none" w:sz="0" w:space="0" w:color="auto"/>
        <w:bottom w:val="none" w:sz="0" w:space="0" w:color="auto"/>
        <w:right w:val="none" w:sz="0" w:space="0" w:color="auto"/>
      </w:divBdr>
      <w:divsChild>
        <w:div w:id="542058336">
          <w:marLeft w:val="0"/>
          <w:marRight w:val="0"/>
          <w:marTop w:val="0"/>
          <w:marBottom w:val="0"/>
          <w:divBdr>
            <w:top w:val="none" w:sz="0" w:space="0" w:color="auto"/>
            <w:left w:val="none" w:sz="0" w:space="0" w:color="auto"/>
            <w:bottom w:val="none" w:sz="0" w:space="0" w:color="auto"/>
            <w:right w:val="none" w:sz="0" w:space="0" w:color="auto"/>
          </w:divBdr>
        </w:div>
        <w:div w:id="501241597">
          <w:marLeft w:val="0"/>
          <w:marRight w:val="0"/>
          <w:marTop w:val="0"/>
          <w:marBottom w:val="0"/>
          <w:divBdr>
            <w:top w:val="none" w:sz="0" w:space="0" w:color="auto"/>
            <w:left w:val="none" w:sz="0" w:space="0" w:color="auto"/>
            <w:bottom w:val="none" w:sz="0" w:space="0" w:color="auto"/>
            <w:right w:val="none" w:sz="0" w:space="0" w:color="auto"/>
          </w:divBdr>
        </w:div>
        <w:div w:id="1087112075">
          <w:marLeft w:val="0"/>
          <w:marRight w:val="0"/>
          <w:marTop w:val="0"/>
          <w:marBottom w:val="0"/>
          <w:divBdr>
            <w:top w:val="none" w:sz="0" w:space="0" w:color="auto"/>
            <w:left w:val="none" w:sz="0" w:space="0" w:color="auto"/>
            <w:bottom w:val="none" w:sz="0" w:space="0" w:color="auto"/>
            <w:right w:val="none" w:sz="0" w:space="0" w:color="auto"/>
          </w:divBdr>
        </w:div>
        <w:div w:id="1972326145">
          <w:marLeft w:val="0"/>
          <w:marRight w:val="0"/>
          <w:marTop w:val="0"/>
          <w:marBottom w:val="0"/>
          <w:divBdr>
            <w:top w:val="none" w:sz="0" w:space="0" w:color="auto"/>
            <w:left w:val="none" w:sz="0" w:space="0" w:color="auto"/>
            <w:bottom w:val="none" w:sz="0" w:space="0" w:color="auto"/>
            <w:right w:val="none" w:sz="0" w:space="0" w:color="auto"/>
          </w:divBdr>
        </w:div>
        <w:div w:id="38553666">
          <w:marLeft w:val="0"/>
          <w:marRight w:val="0"/>
          <w:marTop w:val="0"/>
          <w:marBottom w:val="0"/>
          <w:divBdr>
            <w:top w:val="none" w:sz="0" w:space="0" w:color="auto"/>
            <w:left w:val="none" w:sz="0" w:space="0" w:color="auto"/>
            <w:bottom w:val="none" w:sz="0" w:space="0" w:color="auto"/>
            <w:right w:val="none" w:sz="0" w:space="0" w:color="auto"/>
          </w:divBdr>
        </w:div>
      </w:divsChild>
    </w:div>
    <w:div w:id="698120676">
      <w:bodyDiv w:val="1"/>
      <w:marLeft w:val="0"/>
      <w:marRight w:val="0"/>
      <w:marTop w:val="0"/>
      <w:marBottom w:val="0"/>
      <w:divBdr>
        <w:top w:val="none" w:sz="0" w:space="0" w:color="auto"/>
        <w:left w:val="none" w:sz="0" w:space="0" w:color="auto"/>
        <w:bottom w:val="none" w:sz="0" w:space="0" w:color="auto"/>
        <w:right w:val="none" w:sz="0" w:space="0" w:color="auto"/>
      </w:divBdr>
    </w:div>
    <w:div w:id="733699923">
      <w:bodyDiv w:val="1"/>
      <w:marLeft w:val="0"/>
      <w:marRight w:val="0"/>
      <w:marTop w:val="0"/>
      <w:marBottom w:val="0"/>
      <w:divBdr>
        <w:top w:val="none" w:sz="0" w:space="0" w:color="auto"/>
        <w:left w:val="none" w:sz="0" w:space="0" w:color="auto"/>
        <w:bottom w:val="none" w:sz="0" w:space="0" w:color="auto"/>
        <w:right w:val="none" w:sz="0" w:space="0" w:color="auto"/>
      </w:divBdr>
      <w:divsChild>
        <w:div w:id="632634791">
          <w:marLeft w:val="0"/>
          <w:marRight w:val="0"/>
          <w:marTop w:val="0"/>
          <w:marBottom w:val="0"/>
          <w:divBdr>
            <w:top w:val="none" w:sz="0" w:space="0" w:color="auto"/>
            <w:left w:val="none" w:sz="0" w:space="0" w:color="auto"/>
            <w:bottom w:val="none" w:sz="0" w:space="0" w:color="auto"/>
            <w:right w:val="none" w:sz="0" w:space="0" w:color="auto"/>
          </w:divBdr>
        </w:div>
        <w:div w:id="967509390">
          <w:marLeft w:val="0"/>
          <w:marRight w:val="0"/>
          <w:marTop w:val="0"/>
          <w:marBottom w:val="0"/>
          <w:divBdr>
            <w:top w:val="none" w:sz="0" w:space="0" w:color="auto"/>
            <w:left w:val="none" w:sz="0" w:space="0" w:color="auto"/>
            <w:bottom w:val="none" w:sz="0" w:space="0" w:color="auto"/>
            <w:right w:val="none" w:sz="0" w:space="0" w:color="auto"/>
          </w:divBdr>
        </w:div>
        <w:div w:id="541594621">
          <w:marLeft w:val="0"/>
          <w:marRight w:val="0"/>
          <w:marTop w:val="0"/>
          <w:marBottom w:val="0"/>
          <w:divBdr>
            <w:top w:val="none" w:sz="0" w:space="0" w:color="auto"/>
            <w:left w:val="none" w:sz="0" w:space="0" w:color="auto"/>
            <w:bottom w:val="none" w:sz="0" w:space="0" w:color="auto"/>
            <w:right w:val="none" w:sz="0" w:space="0" w:color="auto"/>
          </w:divBdr>
        </w:div>
        <w:div w:id="1733772679">
          <w:marLeft w:val="0"/>
          <w:marRight w:val="0"/>
          <w:marTop w:val="0"/>
          <w:marBottom w:val="0"/>
          <w:divBdr>
            <w:top w:val="none" w:sz="0" w:space="0" w:color="auto"/>
            <w:left w:val="none" w:sz="0" w:space="0" w:color="auto"/>
            <w:bottom w:val="none" w:sz="0" w:space="0" w:color="auto"/>
            <w:right w:val="none" w:sz="0" w:space="0" w:color="auto"/>
          </w:divBdr>
        </w:div>
        <w:div w:id="1997682262">
          <w:marLeft w:val="0"/>
          <w:marRight w:val="0"/>
          <w:marTop w:val="0"/>
          <w:marBottom w:val="0"/>
          <w:divBdr>
            <w:top w:val="none" w:sz="0" w:space="0" w:color="auto"/>
            <w:left w:val="none" w:sz="0" w:space="0" w:color="auto"/>
            <w:bottom w:val="none" w:sz="0" w:space="0" w:color="auto"/>
            <w:right w:val="none" w:sz="0" w:space="0" w:color="auto"/>
          </w:divBdr>
        </w:div>
        <w:div w:id="705568979">
          <w:marLeft w:val="0"/>
          <w:marRight w:val="0"/>
          <w:marTop w:val="0"/>
          <w:marBottom w:val="0"/>
          <w:divBdr>
            <w:top w:val="none" w:sz="0" w:space="0" w:color="auto"/>
            <w:left w:val="none" w:sz="0" w:space="0" w:color="auto"/>
            <w:bottom w:val="none" w:sz="0" w:space="0" w:color="auto"/>
            <w:right w:val="none" w:sz="0" w:space="0" w:color="auto"/>
          </w:divBdr>
        </w:div>
        <w:div w:id="1351025117">
          <w:marLeft w:val="0"/>
          <w:marRight w:val="0"/>
          <w:marTop w:val="0"/>
          <w:marBottom w:val="0"/>
          <w:divBdr>
            <w:top w:val="none" w:sz="0" w:space="0" w:color="auto"/>
            <w:left w:val="none" w:sz="0" w:space="0" w:color="auto"/>
            <w:bottom w:val="none" w:sz="0" w:space="0" w:color="auto"/>
            <w:right w:val="none" w:sz="0" w:space="0" w:color="auto"/>
          </w:divBdr>
        </w:div>
        <w:div w:id="2024428057">
          <w:marLeft w:val="0"/>
          <w:marRight w:val="0"/>
          <w:marTop w:val="0"/>
          <w:marBottom w:val="0"/>
          <w:divBdr>
            <w:top w:val="none" w:sz="0" w:space="0" w:color="auto"/>
            <w:left w:val="none" w:sz="0" w:space="0" w:color="auto"/>
            <w:bottom w:val="none" w:sz="0" w:space="0" w:color="auto"/>
            <w:right w:val="none" w:sz="0" w:space="0" w:color="auto"/>
          </w:divBdr>
        </w:div>
        <w:div w:id="506866582">
          <w:marLeft w:val="0"/>
          <w:marRight w:val="0"/>
          <w:marTop w:val="0"/>
          <w:marBottom w:val="0"/>
          <w:divBdr>
            <w:top w:val="none" w:sz="0" w:space="0" w:color="auto"/>
            <w:left w:val="none" w:sz="0" w:space="0" w:color="auto"/>
            <w:bottom w:val="none" w:sz="0" w:space="0" w:color="auto"/>
            <w:right w:val="none" w:sz="0" w:space="0" w:color="auto"/>
          </w:divBdr>
        </w:div>
        <w:div w:id="798228702">
          <w:marLeft w:val="0"/>
          <w:marRight w:val="0"/>
          <w:marTop w:val="0"/>
          <w:marBottom w:val="0"/>
          <w:divBdr>
            <w:top w:val="none" w:sz="0" w:space="0" w:color="auto"/>
            <w:left w:val="none" w:sz="0" w:space="0" w:color="auto"/>
            <w:bottom w:val="none" w:sz="0" w:space="0" w:color="auto"/>
            <w:right w:val="none" w:sz="0" w:space="0" w:color="auto"/>
          </w:divBdr>
        </w:div>
        <w:div w:id="1564295939">
          <w:marLeft w:val="0"/>
          <w:marRight w:val="0"/>
          <w:marTop w:val="0"/>
          <w:marBottom w:val="0"/>
          <w:divBdr>
            <w:top w:val="none" w:sz="0" w:space="0" w:color="auto"/>
            <w:left w:val="none" w:sz="0" w:space="0" w:color="auto"/>
            <w:bottom w:val="none" w:sz="0" w:space="0" w:color="auto"/>
            <w:right w:val="none" w:sz="0" w:space="0" w:color="auto"/>
          </w:divBdr>
        </w:div>
        <w:div w:id="1918438533">
          <w:marLeft w:val="0"/>
          <w:marRight w:val="0"/>
          <w:marTop w:val="0"/>
          <w:marBottom w:val="0"/>
          <w:divBdr>
            <w:top w:val="none" w:sz="0" w:space="0" w:color="auto"/>
            <w:left w:val="none" w:sz="0" w:space="0" w:color="auto"/>
            <w:bottom w:val="none" w:sz="0" w:space="0" w:color="auto"/>
            <w:right w:val="none" w:sz="0" w:space="0" w:color="auto"/>
          </w:divBdr>
        </w:div>
        <w:div w:id="1338342272">
          <w:marLeft w:val="0"/>
          <w:marRight w:val="0"/>
          <w:marTop w:val="0"/>
          <w:marBottom w:val="0"/>
          <w:divBdr>
            <w:top w:val="none" w:sz="0" w:space="0" w:color="auto"/>
            <w:left w:val="none" w:sz="0" w:space="0" w:color="auto"/>
            <w:bottom w:val="none" w:sz="0" w:space="0" w:color="auto"/>
            <w:right w:val="none" w:sz="0" w:space="0" w:color="auto"/>
          </w:divBdr>
        </w:div>
        <w:div w:id="2084571017">
          <w:marLeft w:val="0"/>
          <w:marRight w:val="0"/>
          <w:marTop w:val="0"/>
          <w:marBottom w:val="0"/>
          <w:divBdr>
            <w:top w:val="none" w:sz="0" w:space="0" w:color="auto"/>
            <w:left w:val="none" w:sz="0" w:space="0" w:color="auto"/>
            <w:bottom w:val="none" w:sz="0" w:space="0" w:color="auto"/>
            <w:right w:val="none" w:sz="0" w:space="0" w:color="auto"/>
          </w:divBdr>
        </w:div>
        <w:div w:id="640498294">
          <w:marLeft w:val="0"/>
          <w:marRight w:val="0"/>
          <w:marTop w:val="0"/>
          <w:marBottom w:val="0"/>
          <w:divBdr>
            <w:top w:val="none" w:sz="0" w:space="0" w:color="auto"/>
            <w:left w:val="none" w:sz="0" w:space="0" w:color="auto"/>
            <w:bottom w:val="none" w:sz="0" w:space="0" w:color="auto"/>
            <w:right w:val="none" w:sz="0" w:space="0" w:color="auto"/>
          </w:divBdr>
        </w:div>
        <w:div w:id="1238399350">
          <w:marLeft w:val="0"/>
          <w:marRight w:val="0"/>
          <w:marTop w:val="0"/>
          <w:marBottom w:val="0"/>
          <w:divBdr>
            <w:top w:val="none" w:sz="0" w:space="0" w:color="auto"/>
            <w:left w:val="none" w:sz="0" w:space="0" w:color="auto"/>
            <w:bottom w:val="none" w:sz="0" w:space="0" w:color="auto"/>
            <w:right w:val="none" w:sz="0" w:space="0" w:color="auto"/>
          </w:divBdr>
        </w:div>
        <w:div w:id="1241141188">
          <w:marLeft w:val="0"/>
          <w:marRight w:val="0"/>
          <w:marTop w:val="0"/>
          <w:marBottom w:val="0"/>
          <w:divBdr>
            <w:top w:val="none" w:sz="0" w:space="0" w:color="auto"/>
            <w:left w:val="none" w:sz="0" w:space="0" w:color="auto"/>
            <w:bottom w:val="none" w:sz="0" w:space="0" w:color="auto"/>
            <w:right w:val="none" w:sz="0" w:space="0" w:color="auto"/>
          </w:divBdr>
        </w:div>
        <w:div w:id="926963006">
          <w:marLeft w:val="0"/>
          <w:marRight w:val="0"/>
          <w:marTop w:val="0"/>
          <w:marBottom w:val="0"/>
          <w:divBdr>
            <w:top w:val="none" w:sz="0" w:space="0" w:color="auto"/>
            <w:left w:val="none" w:sz="0" w:space="0" w:color="auto"/>
            <w:bottom w:val="none" w:sz="0" w:space="0" w:color="auto"/>
            <w:right w:val="none" w:sz="0" w:space="0" w:color="auto"/>
          </w:divBdr>
        </w:div>
        <w:div w:id="1582251478">
          <w:marLeft w:val="0"/>
          <w:marRight w:val="0"/>
          <w:marTop w:val="0"/>
          <w:marBottom w:val="0"/>
          <w:divBdr>
            <w:top w:val="none" w:sz="0" w:space="0" w:color="auto"/>
            <w:left w:val="none" w:sz="0" w:space="0" w:color="auto"/>
            <w:bottom w:val="none" w:sz="0" w:space="0" w:color="auto"/>
            <w:right w:val="none" w:sz="0" w:space="0" w:color="auto"/>
          </w:divBdr>
        </w:div>
        <w:div w:id="1520896756">
          <w:marLeft w:val="0"/>
          <w:marRight w:val="0"/>
          <w:marTop w:val="0"/>
          <w:marBottom w:val="0"/>
          <w:divBdr>
            <w:top w:val="none" w:sz="0" w:space="0" w:color="auto"/>
            <w:left w:val="none" w:sz="0" w:space="0" w:color="auto"/>
            <w:bottom w:val="none" w:sz="0" w:space="0" w:color="auto"/>
            <w:right w:val="none" w:sz="0" w:space="0" w:color="auto"/>
          </w:divBdr>
        </w:div>
      </w:divsChild>
    </w:div>
    <w:div w:id="783039612">
      <w:bodyDiv w:val="1"/>
      <w:marLeft w:val="0"/>
      <w:marRight w:val="0"/>
      <w:marTop w:val="0"/>
      <w:marBottom w:val="0"/>
      <w:divBdr>
        <w:top w:val="none" w:sz="0" w:space="0" w:color="auto"/>
        <w:left w:val="none" w:sz="0" w:space="0" w:color="auto"/>
        <w:bottom w:val="none" w:sz="0" w:space="0" w:color="auto"/>
        <w:right w:val="none" w:sz="0" w:space="0" w:color="auto"/>
      </w:divBdr>
      <w:divsChild>
        <w:div w:id="124546827">
          <w:marLeft w:val="0"/>
          <w:marRight w:val="0"/>
          <w:marTop w:val="0"/>
          <w:marBottom w:val="0"/>
          <w:divBdr>
            <w:top w:val="none" w:sz="0" w:space="0" w:color="auto"/>
            <w:left w:val="none" w:sz="0" w:space="0" w:color="auto"/>
            <w:bottom w:val="none" w:sz="0" w:space="0" w:color="auto"/>
            <w:right w:val="none" w:sz="0" w:space="0" w:color="auto"/>
          </w:divBdr>
        </w:div>
        <w:div w:id="609052120">
          <w:marLeft w:val="0"/>
          <w:marRight w:val="0"/>
          <w:marTop w:val="0"/>
          <w:marBottom w:val="0"/>
          <w:divBdr>
            <w:top w:val="none" w:sz="0" w:space="0" w:color="auto"/>
            <w:left w:val="none" w:sz="0" w:space="0" w:color="auto"/>
            <w:bottom w:val="none" w:sz="0" w:space="0" w:color="auto"/>
            <w:right w:val="none" w:sz="0" w:space="0" w:color="auto"/>
          </w:divBdr>
        </w:div>
        <w:div w:id="620305893">
          <w:marLeft w:val="0"/>
          <w:marRight w:val="0"/>
          <w:marTop w:val="0"/>
          <w:marBottom w:val="0"/>
          <w:divBdr>
            <w:top w:val="none" w:sz="0" w:space="0" w:color="auto"/>
            <w:left w:val="none" w:sz="0" w:space="0" w:color="auto"/>
            <w:bottom w:val="none" w:sz="0" w:space="0" w:color="auto"/>
            <w:right w:val="none" w:sz="0" w:space="0" w:color="auto"/>
          </w:divBdr>
        </w:div>
        <w:div w:id="1828011207">
          <w:marLeft w:val="0"/>
          <w:marRight w:val="0"/>
          <w:marTop w:val="0"/>
          <w:marBottom w:val="0"/>
          <w:divBdr>
            <w:top w:val="none" w:sz="0" w:space="0" w:color="auto"/>
            <w:left w:val="none" w:sz="0" w:space="0" w:color="auto"/>
            <w:bottom w:val="none" w:sz="0" w:space="0" w:color="auto"/>
            <w:right w:val="none" w:sz="0" w:space="0" w:color="auto"/>
          </w:divBdr>
        </w:div>
      </w:divsChild>
    </w:div>
    <w:div w:id="1221331901">
      <w:bodyDiv w:val="1"/>
      <w:marLeft w:val="0"/>
      <w:marRight w:val="0"/>
      <w:marTop w:val="0"/>
      <w:marBottom w:val="0"/>
      <w:divBdr>
        <w:top w:val="none" w:sz="0" w:space="0" w:color="auto"/>
        <w:left w:val="none" w:sz="0" w:space="0" w:color="auto"/>
        <w:bottom w:val="none" w:sz="0" w:space="0" w:color="auto"/>
        <w:right w:val="none" w:sz="0" w:space="0" w:color="auto"/>
      </w:divBdr>
      <w:divsChild>
        <w:div w:id="500198005">
          <w:marLeft w:val="0"/>
          <w:marRight w:val="0"/>
          <w:marTop w:val="0"/>
          <w:marBottom w:val="0"/>
          <w:divBdr>
            <w:top w:val="none" w:sz="0" w:space="0" w:color="auto"/>
            <w:left w:val="none" w:sz="0" w:space="0" w:color="auto"/>
            <w:bottom w:val="none" w:sz="0" w:space="0" w:color="auto"/>
            <w:right w:val="none" w:sz="0" w:space="0" w:color="auto"/>
          </w:divBdr>
        </w:div>
        <w:div w:id="807477846">
          <w:marLeft w:val="0"/>
          <w:marRight w:val="0"/>
          <w:marTop w:val="0"/>
          <w:marBottom w:val="0"/>
          <w:divBdr>
            <w:top w:val="none" w:sz="0" w:space="0" w:color="auto"/>
            <w:left w:val="none" w:sz="0" w:space="0" w:color="auto"/>
            <w:bottom w:val="none" w:sz="0" w:space="0" w:color="auto"/>
            <w:right w:val="none" w:sz="0" w:space="0" w:color="auto"/>
          </w:divBdr>
        </w:div>
        <w:div w:id="1266036668">
          <w:marLeft w:val="0"/>
          <w:marRight w:val="0"/>
          <w:marTop w:val="0"/>
          <w:marBottom w:val="0"/>
          <w:divBdr>
            <w:top w:val="none" w:sz="0" w:space="0" w:color="auto"/>
            <w:left w:val="none" w:sz="0" w:space="0" w:color="auto"/>
            <w:bottom w:val="none" w:sz="0" w:space="0" w:color="auto"/>
            <w:right w:val="none" w:sz="0" w:space="0" w:color="auto"/>
          </w:divBdr>
        </w:div>
        <w:div w:id="1201161448">
          <w:marLeft w:val="0"/>
          <w:marRight w:val="0"/>
          <w:marTop w:val="0"/>
          <w:marBottom w:val="0"/>
          <w:divBdr>
            <w:top w:val="none" w:sz="0" w:space="0" w:color="auto"/>
            <w:left w:val="none" w:sz="0" w:space="0" w:color="auto"/>
            <w:bottom w:val="none" w:sz="0" w:space="0" w:color="auto"/>
            <w:right w:val="none" w:sz="0" w:space="0" w:color="auto"/>
          </w:divBdr>
        </w:div>
        <w:div w:id="36664257">
          <w:marLeft w:val="0"/>
          <w:marRight w:val="0"/>
          <w:marTop w:val="0"/>
          <w:marBottom w:val="0"/>
          <w:divBdr>
            <w:top w:val="none" w:sz="0" w:space="0" w:color="auto"/>
            <w:left w:val="none" w:sz="0" w:space="0" w:color="auto"/>
            <w:bottom w:val="none" w:sz="0" w:space="0" w:color="auto"/>
            <w:right w:val="none" w:sz="0" w:space="0" w:color="auto"/>
          </w:divBdr>
        </w:div>
        <w:div w:id="1375156593">
          <w:marLeft w:val="0"/>
          <w:marRight w:val="0"/>
          <w:marTop w:val="0"/>
          <w:marBottom w:val="0"/>
          <w:divBdr>
            <w:top w:val="none" w:sz="0" w:space="0" w:color="auto"/>
            <w:left w:val="none" w:sz="0" w:space="0" w:color="auto"/>
            <w:bottom w:val="none" w:sz="0" w:space="0" w:color="auto"/>
            <w:right w:val="none" w:sz="0" w:space="0" w:color="auto"/>
          </w:divBdr>
        </w:div>
        <w:div w:id="1222716227">
          <w:marLeft w:val="0"/>
          <w:marRight w:val="0"/>
          <w:marTop w:val="0"/>
          <w:marBottom w:val="0"/>
          <w:divBdr>
            <w:top w:val="none" w:sz="0" w:space="0" w:color="auto"/>
            <w:left w:val="none" w:sz="0" w:space="0" w:color="auto"/>
            <w:bottom w:val="none" w:sz="0" w:space="0" w:color="auto"/>
            <w:right w:val="none" w:sz="0" w:space="0" w:color="auto"/>
          </w:divBdr>
        </w:div>
        <w:div w:id="1237940323">
          <w:marLeft w:val="0"/>
          <w:marRight w:val="0"/>
          <w:marTop w:val="0"/>
          <w:marBottom w:val="0"/>
          <w:divBdr>
            <w:top w:val="none" w:sz="0" w:space="0" w:color="auto"/>
            <w:left w:val="none" w:sz="0" w:space="0" w:color="auto"/>
            <w:bottom w:val="none" w:sz="0" w:space="0" w:color="auto"/>
            <w:right w:val="none" w:sz="0" w:space="0" w:color="auto"/>
          </w:divBdr>
        </w:div>
        <w:div w:id="189612046">
          <w:marLeft w:val="0"/>
          <w:marRight w:val="0"/>
          <w:marTop w:val="0"/>
          <w:marBottom w:val="0"/>
          <w:divBdr>
            <w:top w:val="none" w:sz="0" w:space="0" w:color="auto"/>
            <w:left w:val="none" w:sz="0" w:space="0" w:color="auto"/>
            <w:bottom w:val="none" w:sz="0" w:space="0" w:color="auto"/>
            <w:right w:val="none" w:sz="0" w:space="0" w:color="auto"/>
          </w:divBdr>
        </w:div>
        <w:div w:id="1960913428">
          <w:marLeft w:val="0"/>
          <w:marRight w:val="0"/>
          <w:marTop w:val="0"/>
          <w:marBottom w:val="0"/>
          <w:divBdr>
            <w:top w:val="none" w:sz="0" w:space="0" w:color="auto"/>
            <w:left w:val="none" w:sz="0" w:space="0" w:color="auto"/>
            <w:bottom w:val="none" w:sz="0" w:space="0" w:color="auto"/>
            <w:right w:val="none" w:sz="0" w:space="0" w:color="auto"/>
          </w:divBdr>
        </w:div>
      </w:divsChild>
    </w:div>
    <w:div w:id="1649435970">
      <w:bodyDiv w:val="1"/>
      <w:marLeft w:val="0"/>
      <w:marRight w:val="0"/>
      <w:marTop w:val="0"/>
      <w:marBottom w:val="0"/>
      <w:divBdr>
        <w:top w:val="none" w:sz="0" w:space="0" w:color="auto"/>
        <w:left w:val="none" w:sz="0" w:space="0" w:color="auto"/>
        <w:bottom w:val="none" w:sz="0" w:space="0" w:color="auto"/>
        <w:right w:val="none" w:sz="0" w:space="0" w:color="auto"/>
      </w:divBdr>
      <w:divsChild>
        <w:div w:id="1852991487">
          <w:marLeft w:val="0"/>
          <w:marRight w:val="0"/>
          <w:marTop w:val="0"/>
          <w:marBottom w:val="0"/>
          <w:divBdr>
            <w:top w:val="none" w:sz="0" w:space="0" w:color="auto"/>
            <w:left w:val="none" w:sz="0" w:space="0" w:color="auto"/>
            <w:bottom w:val="none" w:sz="0" w:space="0" w:color="auto"/>
            <w:right w:val="none" w:sz="0" w:space="0" w:color="auto"/>
          </w:divBdr>
        </w:div>
        <w:div w:id="1527331572">
          <w:marLeft w:val="0"/>
          <w:marRight w:val="0"/>
          <w:marTop w:val="0"/>
          <w:marBottom w:val="0"/>
          <w:divBdr>
            <w:top w:val="none" w:sz="0" w:space="0" w:color="auto"/>
            <w:left w:val="none" w:sz="0" w:space="0" w:color="auto"/>
            <w:bottom w:val="none" w:sz="0" w:space="0" w:color="auto"/>
            <w:right w:val="none" w:sz="0" w:space="0" w:color="auto"/>
          </w:divBdr>
        </w:div>
        <w:div w:id="939948674">
          <w:marLeft w:val="0"/>
          <w:marRight w:val="0"/>
          <w:marTop w:val="0"/>
          <w:marBottom w:val="0"/>
          <w:divBdr>
            <w:top w:val="none" w:sz="0" w:space="0" w:color="auto"/>
            <w:left w:val="none" w:sz="0" w:space="0" w:color="auto"/>
            <w:bottom w:val="none" w:sz="0" w:space="0" w:color="auto"/>
            <w:right w:val="none" w:sz="0" w:space="0" w:color="auto"/>
          </w:divBdr>
        </w:div>
        <w:div w:id="1932740969">
          <w:marLeft w:val="0"/>
          <w:marRight w:val="0"/>
          <w:marTop w:val="0"/>
          <w:marBottom w:val="0"/>
          <w:divBdr>
            <w:top w:val="none" w:sz="0" w:space="0" w:color="auto"/>
            <w:left w:val="none" w:sz="0" w:space="0" w:color="auto"/>
            <w:bottom w:val="none" w:sz="0" w:space="0" w:color="auto"/>
            <w:right w:val="none" w:sz="0" w:space="0" w:color="auto"/>
          </w:divBdr>
        </w:div>
        <w:div w:id="1690522859">
          <w:marLeft w:val="0"/>
          <w:marRight w:val="0"/>
          <w:marTop w:val="0"/>
          <w:marBottom w:val="0"/>
          <w:divBdr>
            <w:top w:val="none" w:sz="0" w:space="0" w:color="auto"/>
            <w:left w:val="none" w:sz="0" w:space="0" w:color="auto"/>
            <w:bottom w:val="none" w:sz="0" w:space="0" w:color="auto"/>
            <w:right w:val="none" w:sz="0" w:space="0" w:color="auto"/>
          </w:divBdr>
        </w:div>
        <w:div w:id="1436558641">
          <w:marLeft w:val="0"/>
          <w:marRight w:val="0"/>
          <w:marTop w:val="0"/>
          <w:marBottom w:val="0"/>
          <w:divBdr>
            <w:top w:val="none" w:sz="0" w:space="0" w:color="auto"/>
            <w:left w:val="none" w:sz="0" w:space="0" w:color="auto"/>
            <w:bottom w:val="none" w:sz="0" w:space="0" w:color="auto"/>
            <w:right w:val="none" w:sz="0" w:space="0" w:color="auto"/>
          </w:divBdr>
        </w:div>
        <w:div w:id="1579057116">
          <w:marLeft w:val="0"/>
          <w:marRight w:val="0"/>
          <w:marTop w:val="0"/>
          <w:marBottom w:val="0"/>
          <w:divBdr>
            <w:top w:val="none" w:sz="0" w:space="0" w:color="auto"/>
            <w:left w:val="none" w:sz="0" w:space="0" w:color="auto"/>
            <w:bottom w:val="none" w:sz="0" w:space="0" w:color="auto"/>
            <w:right w:val="none" w:sz="0" w:space="0" w:color="auto"/>
          </w:divBdr>
        </w:div>
        <w:div w:id="1226337600">
          <w:marLeft w:val="0"/>
          <w:marRight w:val="0"/>
          <w:marTop w:val="0"/>
          <w:marBottom w:val="0"/>
          <w:divBdr>
            <w:top w:val="none" w:sz="0" w:space="0" w:color="auto"/>
            <w:left w:val="none" w:sz="0" w:space="0" w:color="auto"/>
            <w:bottom w:val="none" w:sz="0" w:space="0" w:color="auto"/>
            <w:right w:val="none" w:sz="0" w:space="0" w:color="auto"/>
          </w:divBdr>
        </w:div>
        <w:div w:id="1427379518">
          <w:marLeft w:val="0"/>
          <w:marRight w:val="0"/>
          <w:marTop w:val="0"/>
          <w:marBottom w:val="0"/>
          <w:divBdr>
            <w:top w:val="none" w:sz="0" w:space="0" w:color="auto"/>
            <w:left w:val="none" w:sz="0" w:space="0" w:color="auto"/>
            <w:bottom w:val="none" w:sz="0" w:space="0" w:color="auto"/>
            <w:right w:val="none" w:sz="0" w:space="0" w:color="auto"/>
          </w:divBdr>
        </w:div>
        <w:div w:id="210120397">
          <w:marLeft w:val="0"/>
          <w:marRight w:val="0"/>
          <w:marTop w:val="0"/>
          <w:marBottom w:val="0"/>
          <w:divBdr>
            <w:top w:val="none" w:sz="0" w:space="0" w:color="auto"/>
            <w:left w:val="none" w:sz="0" w:space="0" w:color="auto"/>
            <w:bottom w:val="none" w:sz="0" w:space="0" w:color="auto"/>
            <w:right w:val="none" w:sz="0" w:space="0" w:color="auto"/>
          </w:divBdr>
        </w:div>
        <w:div w:id="139926824">
          <w:marLeft w:val="0"/>
          <w:marRight w:val="0"/>
          <w:marTop w:val="0"/>
          <w:marBottom w:val="0"/>
          <w:divBdr>
            <w:top w:val="none" w:sz="0" w:space="0" w:color="auto"/>
            <w:left w:val="none" w:sz="0" w:space="0" w:color="auto"/>
            <w:bottom w:val="none" w:sz="0" w:space="0" w:color="auto"/>
            <w:right w:val="none" w:sz="0" w:space="0" w:color="auto"/>
          </w:divBdr>
        </w:div>
        <w:div w:id="723067982">
          <w:marLeft w:val="0"/>
          <w:marRight w:val="0"/>
          <w:marTop w:val="0"/>
          <w:marBottom w:val="0"/>
          <w:divBdr>
            <w:top w:val="none" w:sz="0" w:space="0" w:color="auto"/>
            <w:left w:val="none" w:sz="0" w:space="0" w:color="auto"/>
            <w:bottom w:val="none" w:sz="0" w:space="0" w:color="auto"/>
            <w:right w:val="none" w:sz="0" w:space="0" w:color="auto"/>
          </w:divBdr>
        </w:div>
        <w:div w:id="1681196181">
          <w:marLeft w:val="0"/>
          <w:marRight w:val="0"/>
          <w:marTop w:val="0"/>
          <w:marBottom w:val="0"/>
          <w:divBdr>
            <w:top w:val="none" w:sz="0" w:space="0" w:color="auto"/>
            <w:left w:val="none" w:sz="0" w:space="0" w:color="auto"/>
            <w:bottom w:val="none" w:sz="0" w:space="0" w:color="auto"/>
            <w:right w:val="none" w:sz="0" w:space="0" w:color="auto"/>
          </w:divBdr>
        </w:div>
      </w:divsChild>
    </w:div>
    <w:div w:id="1773475962">
      <w:bodyDiv w:val="1"/>
      <w:marLeft w:val="0"/>
      <w:marRight w:val="0"/>
      <w:marTop w:val="0"/>
      <w:marBottom w:val="0"/>
      <w:divBdr>
        <w:top w:val="none" w:sz="0" w:space="0" w:color="auto"/>
        <w:left w:val="none" w:sz="0" w:space="0" w:color="auto"/>
        <w:bottom w:val="none" w:sz="0" w:space="0" w:color="auto"/>
        <w:right w:val="none" w:sz="0" w:space="0" w:color="auto"/>
      </w:divBdr>
      <w:divsChild>
        <w:div w:id="679087671">
          <w:marLeft w:val="0"/>
          <w:marRight w:val="0"/>
          <w:marTop w:val="0"/>
          <w:marBottom w:val="0"/>
          <w:divBdr>
            <w:top w:val="none" w:sz="0" w:space="0" w:color="auto"/>
            <w:left w:val="none" w:sz="0" w:space="0" w:color="auto"/>
            <w:bottom w:val="none" w:sz="0" w:space="0" w:color="auto"/>
            <w:right w:val="none" w:sz="0" w:space="0" w:color="auto"/>
          </w:divBdr>
        </w:div>
        <w:div w:id="1790314190">
          <w:marLeft w:val="0"/>
          <w:marRight w:val="0"/>
          <w:marTop w:val="0"/>
          <w:marBottom w:val="0"/>
          <w:divBdr>
            <w:top w:val="none" w:sz="0" w:space="0" w:color="auto"/>
            <w:left w:val="none" w:sz="0" w:space="0" w:color="auto"/>
            <w:bottom w:val="none" w:sz="0" w:space="0" w:color="auto"/>
            <w:right w:val="none" w:sz="0" w:space="0" w:color="auto"/>
          </w:divBdr>
        </w:div>
        <w:div w:id="402338512">
          <w:marLeft w:val="0"/>
          <w:marRight w:val="0"/>
          <w:marTop w:val="0"/>
          <w:marBottom w:val="0"/>
          <w:divBdr>
            <w:top w:val="none" w:sz="0" w:space="0" w:color="auto"/>
            <w:left w:val="none" w:sz="0" w:space="0" w:color="auto"/>
            <w:bottom w:val="none" w:sz="0" w:space="0" w:color="auto"/>
            <w:right w:val="none" w:sz="0" w:space="0" w:color="auto"/>
          </w:divBdr>
        </w:div>
      </w:divsChild>
    </w:div>
    <w:div w:id="1851024763">
      <w:bodyDiv w:val="1"/>
      <w:marLeft w:val="0"/>
      <w:marRight w:val="0"/>
      <w:marTop w:val="0"/>
      <w:marBottom w:val="0"/>
      <w:divBdr>
        <w:top w:val="none" w:sz="0" w:space="0" w:color="auto"/>
        <w:left w:val="none" w:sz="0" w:space="0" w:color="auto"/>
        <w:bottom w:val="none" w:sz="0" w:space="0" w:color="auto"/>
        <w:right w:val="none" w:sz="0" w:space="0" w:color="auto"/>
      </w:divBdr>
      <w:divsChild>
        <w:div w:id="613169412">
          <w:marLeft w:val="0"/>
          <w:marRight w:val="0"/>
          <w:marTop w:val="0"/>
          <w:marBottom w:val="0"/>
          <w:divBdr>
            <w:top w:val="none" w:sz="0" w:space="0" w:color="auto"/>
            <w:left w:val="none" w:sz="0" w:space="0" w:color="auto"/>
            <w:bottom w:val="none" w:sz="0" w:space="0" w:color="auto"/>
            <w:right w:val="none" w:sz="0" w:space="0" w:color="auto"/>
          </w:divBdr>
        </w:div>
        <w:div w:id="1908681574">
          <w:marLeft w:val="0"/>
          <w:marRight w:val="0"/>
          <w:marTop w:val="0"/>
          <w:marBottom w:val="0"/>
          <w:divBdr>
            <w:top w:val="none" w:sz="0" w:space="0" w:color="auto"/>
            <w:left w:val="none" w:sz="0" w:space="0" w:color="auto"/>
            <w:bottom w:val="none" w:sz="0" w:space="0" w:color="auto"/>
            <w:right w:val="none" w:sz="0" w:space="0" w:color="auto"/>
          </w:divBdr>
        </w:div>
        <w:div w:id="2042896410">
          <w:marLeft w:val="0"/>
          <w:marRight w:val="0"/>
          <w:marTop w:val="0"/>
          <w:marBottom w:val="0"/>
          <w:divBdr>
            <w:top w:val="none" w:sz="0" w:space="0" w:color="auto"/>
            <w:left w:val="none" w:sz="0" w:space="0" w:color="auto"/>
            <w:bottom w:val="none" w:sz="0" w:space="0" w:color="auto"/>
            <w:right w:val="none" w:sz="0" w:space="0" w:color="auto"/>
          </w:divBdr>
        </w:div>
        <w:div w:id="75371618">
          <w:marLeft w:val="0"/>
          <w:marRight w:val="0"/>
          <w:marTop w:val="0"/>
          <w:marBottom w:val="0"/>
          <w:divBdr>
            <w:top w:val="none" w:sz="0" w:space="0" w:color="auto"/>
            <w:left w:val="none" w:sz="0" w:space="0" w:color="auto"/>
            <w:bottom w:val="none" w:sz="0" w:space="0" w:color="auto"/>
            <w:right w:val="none" w:sz="0" w:space="0" w:color="auto"/>
          </w:divBdr>
        </w:div>
        <w:div w:id="1861356488">
          <w:marLeft w:val="0"/>
          <w:marRight w:val="0"/>
          <w:marTop w:val="0"/>
          <w:marBottom w:val="0"/>
          <w:divBdr>
            <w:top w:val="none" w:sz="0" w:space="0" w:color="auto"/>
            <w:left w:val="none" w:sz="0" w:space="0" w:color="auto"/>
            <w:bottom w:val="none" w:sz="0" w:space="0" w:color="auto"/>
            <w:right w:val="none" w:sz="0" w:space="0" w:color="auto"/>
          </w:divBdr>
        </w:div>
        <w:div w:id="2011180180">
          <w:marLeft w:val="0"/>
          <w:marRight w:val="0"/>
          <w:marTop w:val="0"/>
          <w:marBottom w:val="0"/>
          <w:divBdr>
            <w:top w:val="none" w:sz="0" w:space="0" w:color="auto"/>
            <w:left w:val="none" w:sz="0" w:space="0" w:color="auto"/>
            <w:bottom w:val="none" w:sz="0" w:space="0" w:color="auto"/>
            <w:right w:val="none" w:sz="0" w:space="0" w:color="auto"/>
          </w:divBdr>
        </w:div>
        <w:div w:id="744884243">
          <w:marLeft w:val="0"/>
          <w:marRight w:val="0"/>
          <w:marTop w:val="0"/>
          <w:marBottom w:val="0"/>
          <w:divBdr>
            <w:top w:val="none" w:sz="0" w:space="0" w:color="auto"/>
            <w:left w:val="none" w:sz="0" w:space="0" w:color="auto"/>
            <w:bottom w:val="none" w:sz="0" w:space="0" w:color="auto"/>
            <w:right w:val="none" w:sz="0" w:space="0" w:color="auto"/>
          </w:divBdr>
        </w:div>
        <w:div w:id="1228226362">
          <w:marLeft w:val="0"/>
          <w:marRight w:val="0"/>
          <w:marTop w:val="0"/>
          <w:marBottom w:val="0"/>
          <w:divBdr>
            <w:top w:val="none" w:sz="0" w:space="0" w:color="auto"/>
            <w:left w:val="none" w:sz="0" w:space="0" w:color="auto"/>
            <w:bottom w:val="none" w:sz="0" w:space="0" w:color="auto"/>
            <w:right w:val="none" w:sz="0" w:space="0" w:color="auto"/>
          </w:divBdr>
        </w:div>
        <w:div w:id="692924011">
          <w:marLeft w:val="0"/>
          <w:marRight w:val="0"/>
          <w:marTop w:val="0"/>
          <w:marBottom w:val="0"/>
          <w:divBdr>
            <w:top w:val="none" w:sz="0" w:space="0" w:color="auto"/>
            <w:left w:val="none" w:sz="0" w:space="0" w:color="auto"/>
            <w:bottom w:val="none" w:sz="0" w:space="0" w:color="auto"/>
            <w:right w:val="none" w:sz="0" w:space="0" w:color="auto"/>
          </w:divBdr>
        </w:div>
        <w:div w:id="1321032797">
          <w:marLeft w:val="0"/>
          <w:marRight w:val="0"/>
          <w:marTop w:val="0"/>
          <w:marBottom w:val="0"/>
          <w:divBdr>
            <w:top w:val="none" w:sz="0" w:space="0" w:color="auto"/>
            <w:left w:val="none" w:sz="0" w:space="0" w:color="auto"/>
            <w:bottom w:val="none" w:sz="0" w:space="0" w:color="auto"/>
            <w:right w:val="none" w:sz="0" w:space="0" w:color="auto"/>
          </w:divBdr>
        </w:div>
      </w:divsChild>
    </w:div>
    <w:div w:id="1876699612">
      <w:bodyDiv w:val="1"/>
      <w:marLeft w:val="0"/>
      <w:marRight w:val="0"/>
      <w:marTop w:val="0"/>
      <w:marBottom w:val="0"/>
      <w:divBdr>
        <w:top w:val="none" w:sz="0" w:space="0" w:color="auto"/>
        <w:left w:val="none" w:sz="0" w:space="0" w:color="auto"/>
        <w:bottom w:val="none" w:sz="0" w:space="0" w:color="auto"/>
        <w:right w:val="none" w:sz="0" w:space="0" w:color="auto"/>
      </w:divBdr>
      <w:divsChild>
        <w:div w:id="1748646010">
          <w:marLeft w:val="0"/>
          <w:marRight w:val="0"/>
          <w:marTop w:val="0"/>
          <w:marBottom w:val="0"/>
          <w:divBdr>
            <w:top w:val="none" w:sz="0" w:space="0" w:color="auto"/>
            <w:left w:val="none" w:sz="0" w:space="0" w:color="auto"/>
            <w:bottom w:val="none" w:sz="0" w:space="0" w:color="auto"/>
            <w:right w:val="none" w:sz="0" w:space="0" w:color="auto"/>
          </w:divBdr>
        </w:div>
        <w:div w:id="1136797425">
          <w:marLeft w:val="0"/>
          <w:marRight w:val="0"/>
          <w:marTop w:val="0"/>
          <w:marBottom w:val="0"/>
          <w:divBdr>
            <w:top w:val="none" w:sz="0" w:space="0" w:color="auto"/>
            <w:left w:val="none" w:sz="0" w:space="0" w:color="auto"/>
            <w:bottom w:val="none" w:sz="0" w:space="0" w:color="auto"/>
            <w:right w:val="none" w:sz="0" w:space="0" w:color="auto"/>
          </w:divBdr>
        </w:div>
        <w:div w:id="1921988088">
          <w:marLeft w:val="0"/>
          <w:marRight w:val="0"/>
          <w:marTop w:val="0"/>
          <w:marBottom w:val="0"/>
          <w:divBdr>
            <w:top w:val="none" w:sz="0" w:space="0" w:color="auto"/>
            <w:left w:val="none" w:sz="0" w:space="0" w:color="auto"/>
            <w:bottom w:val="none" w:sz="0" w:space="0" w:color="auto"/>
            <w:right w:val="none" w:sz="0" w:space="0" w:color="auto"/>
          </w:divBdr>
        </w:div>
        <w:div w:id="1965312656">
          <w:marLeft w:val="0"/>
          <w:marRight w:val="0"/>
          <w:marTop w:val="0"/>
          <w:marBottom w:val="0"/>
          <w:divBdr>
            <w:top w:val="none" w:sz="0" w:space="0" w:color="auto"/>
            <w:left w:val="none" w:sz="0" w:space="0" w:color="auto"/>
            <w:bottom w:val="none" w:sz="0" w:space="0" w:color="auto"/>
            <w:right w:val="none" w:sz="0" w:space="0" w:color="auto"/>
          </w:divBdr>
        </w:div>
        <w:div w:id="334189025">
          <w:marLeft w:val="0"/>
          <w:marRight w:val="0"/>
          <w:marTop w:val="0"/>
          <w:marBottom w:val="0"/>
          <w:divBdr>
            <w:top w:val="none" w:sz="0" w:space="0" w:color="auto"/>
            <w:left w:val="none" w:sz="0" w:space="0" w:color="auto"/>
            <w:bottom w:val="none" w:sz="0" w:space="0" w:color="auto"/>
            <w:right w:val="none" w:sz="0" w:space="0" w:color="auto"/>
          </w:divBdr>
        </w:div>
        <w:div w:id="884566354">
          <w:marLeft w:val="0"/>
          <w:marRight w:val="0"/>
          <w:marTop w:val="0"/>
          <w:marBottom w:val="0"/>
          <w:divBdr>
            <w:top w:val="none" w:sz="0" w:space="0" w:color="auto"/>
            <w:left w:val="none" w:sz="0" w:space="0" w:color="auto"/>
            <w:bottom w:val="none" w:sz="0" w:space="0" w:color="auto"/>
            <w:right w:val="none" w:sz="0" w:space="0" w:color="auto"/>
          </w:divBdr>
        </w:div>
        <w:div w:id="100881770">
          <w:marLeft w:val="0"/>
          <w:marRight w:val="0"/>
          <w:marTop w:val="0"/>
          <w:marBottom w:val="0"/>
          <w:divBdr>
            <w:top w:val="none" w:sz="0" w:space="0" w:color="auto"/>
            <w:left w:val="none" w:sz="0" w:space="0" w:color="auto"/>
            <w:bottom w:val="none" w:sz="0" w:space="0" w:color="auto"/>
            <w:right w:val="none" w:sz="0" w:space="0" w:color="auto"/>
          </w:divBdr>
        </w:div>
      </w:divsChild>
    </w:div>
    <w:div w:id="2055617033">
      <w:bodyDiv w:val="1"/>
      <w:marLeft w:val="0"/>
      <w:marRight w:val="0"/>
      <w:marTop w:val="0"/>
      <w:marBottom w:val="0"/>
      <w:divBdr>
        <w:top w:val="none" w:sz="0" w:space="0" w:color="auto"/>
        <w:left w:val="none" w:sz="0" w:space="0" w:color="auto"/>
        <w:bottom w:val="none" w:sz="0" w:space="0" w:color="auto"/>
        <w:right w:val="none" w:sz="0" w:space="0" w:color="auto"/>
      </w:divBdr>
      <w:divsChild>
        <w:div w:id="1486438004">
          <w:marLeft w:val="0"/>
          <w:marRight w:val="0"/>
          <w:marTop w:val="0"/>
          <w:marBottom w:val="0"/>
          <w:divBdr>
            <w:top w:val="none" w:sz="0" w:space="0" w:color="auto"/>
            <w:left w:val="none" w:sz="0" w:space="0" w:color="auto"/>
            <w:bottom w:val="none" w:sz="0" w:space="0" w:color="auto"/>
            <w:right w:val="none" w:sz="0" w:space="0" w:color="auto"/>
          </w:divBdr>
        </w:div>
        <w:div w:id="1989895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onduri-ue.ro/images/files/programe/CU/POCU%202014/20.04/ORIENTARI.GENERALE.POCU.pdf" TargetMode="External"/><Relationship Id="rId20" Type="http://schemas.microsoft.com/office/2011/relationships/commentsExtended" Target="commentsExtended.xml"/><Relationship Id="rId10" Type="http://schemas.openxmlformats.org/officeDocument/2006/relationships/hyperlink" Target="http://www.fonduri-ue.ro/images/files/programe/CU/POCU%202014/20.04/ORIENTARI.GENERALE.POCU.pdf" TargetMode="External"/><Relationship Id="rId11" Type="http://schemas.openxmlformats.org/officeDocument/2006/relationships/hyperlink" Target="http://www.fonduri-ue.ro/images/files/programe/CU/POCU%202014/20.04/ORIENTARI.GENERALE.POCU.pdf" TargetMode="External"/><Relationship Id="rId12" Type="http://schemas.openxmlformats.org/officeDocument/2006/relationships/hyperlink" Target="http://www.fonduri-ue.ro/images/files/programe/CU/POCU%202014/20.04/ORIENTARI.GENERALE.POCU.pdf" TargetMode="External"/><Relationship Id="rId13" Type="http://schemas.openxmlformats.org/officeDocument/2006/relationships/hyperlink" Target="http://www.fonduri-ue.ro/images/files/programe/CU/POCU%202014/20.04/ORIENTARI.GENERALE.POCU.pdf"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9A468-BD50-184F-ACC8-150F738D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6443</Words>
  <Characters>36731</Characters>
  <Application>Microsoft Macintosh Word</Application>
  <DocSecurity>0</DocSecurity>
  <Lines>306</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Alina Seghedi</cp:lastModifiedBy>
  <cp:revision>5</cp:revision>
  <cp:lastPrinted>2016-07-25T09:54:00Z</cp:lastPrinted>
  <dcterms:created xsi:type="dcterms:W3CDTF">2016-07-26T07:17:00Z</dcterms:created>
  <dcterms:modified xsi:type="dcterms:W3CDTF">2016-07-26T07:34:00Z</dcterms:modified>
</cp:coreProperties>
</file>