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3CCB2" w14:textId="77777777" w:rsidR="00110F1E" w:rsidRPr="00066901" w:rsidRDefault="00110F1E" w:rsidP="00110F1E">
      <w:pPr>
        <w:jc w:val="both"/>
        <w:rPr>
          <w:sz w:val="22"/>
          <w:szCs w:val="22"/>
        </w:rPr>
      </w:pPr>
      <w:r w:rsidRPr="00066901">
        <w:rPr>
          <w:sz w:val="22"/>
          <w:szCs w:val="22"/>
        </w:rPr>
        <w:t xml:space="preserve">Planul Național de Redresare și Reziliență </w:t>
      </w:r>
    </w:p>
    <w:p w14:paraId="2180782C" w14:textId="77777777" w:rsidR="00110F1E" w:rsidRPr="00066901" w:rsidRDefault="00110F1E" w:rsidP="00110F1E">
      <w:pPr>
        <w:jc w:val="both"/>
        <w:rPr>
          <w:sz w:val="22"/>
          <w:szCs w:val="22"/>
        </w:rPr>
      </w:pPr>
      <w:r w:rsidRPr="00066901">
        <w:rPr>
          <w:sz w:val="22"/>
          <w:szCs w:val="22"/>
        </w:rPr>
        <w:t xml:space="preserve">Componenta C13 – REFORME SOCIALE </w:t>
      </w:r>
    </w:p>
    <w:p w14:paraId="0C1430BB" w14:textId="1FEFA09E" w:rsidR="002A1870" w:rsidRPr="00066901" w:rsidRDefault="00110F1E" w:rsidP="00596B25">
      <w:pPr>
        <w:jc w:val="both"/>
        <w:rPr>
          <w:color w:val="0070C0"/>
          <w:sz w:val="22"/>
          <w:szCs w:val="22"/>
        </w:rPr>
      </w:pPr>
      <w:r w:rsidRPr="00066901">
        <w:rPr>
          <w:sz w:val="22"/>
          <w:szCs w:val="22"/>
        </w:rPr>
        <w:t>Investiția I</w:t>
      </w:r>
      <w:r w:rsidR="00596B25" w:rsidRPr="00066901">
        <w:rPr>
          <w:sz w:val="22"/>
          <w:szCs w:val="22"/>
        </w:rPr>
        <w:t>4</w:t>
      </w:r>
      <w:r w:rsidRPr="00066901">
        <w:rPr>
          <w:sz w:val="22"/>
          <w:szCs w:val="22"/>
        </w:rPr>
        <w:t xml:space="preserve"> -  </w:t>
      </w:r>
      <w:r w:rsidR="00596B25" w:rsidRPr="00066901">
        <w:rPr>
          <w:sz w:val="22"/>
          <w:szCs w:val="22"/>
        </w:rPr>
        <w:t>„</w:t>
      </w:r>
      <w:r w:rsidR="000A4750" w:rsidRPr="00066901">
        <w:rPr>
          <w:sz w:val="22"/>
          <w:szCs w:val="22"/>
        </w:rPr>
        <w:t>Crearea unei rețele de centre de zi de asistență și recuperare pentru persoane vârstnice</w:t>
      </w:r>
      <w:r w:rsidR="00596B25" w:rsidRPr="00066901">
        <w:rPr>
          <w:sz w:val="22"/>
          <w:szCs w:val="22"/>
        </w:rPr>
        <w:t>”</w:t>
      </w:r>
    </w:p>
    <w:p w14:paraId="435F8D9B" w14:textId="7D9E2B21" w:rsidR="00110F1E" w:rsidRPr="00066901" w:rsidRDefault="00110F1E" w:rsidP="00110F1E">
      <w:pPr>
        <w:jc w:val="both"/>
        <w:rPr>
          <w:sz w:val="22"/>
          <w:szCs w:val="22"/>
        </w:rPr>
      </w:pPr>
    </w:p>
    <w:p w14:paraId="77C20341" w14:textId="77777777" w:rsidR="00B25DF1" w:rsidRPr="00066901" w:rsidRDefault="00B25DF1" w:rsidP="00AF544C">
      <w:pPr>
        <w:jc w:val="right"/>
        <w:rPr>
          <w:sz w:val="22"/>
          <w:szCs w:val="22"/>
        </w:rPr>
      </w:pPr>
      <w:r w:rsidRPr="00066901">
        <w:rPr>
          <w:sz w:val="22"/>
          <w:szCs w:val="22"/>
        </w:rPr>
        <w:t>Anexa 1 la Ghidul specific</w:t>
      </w:r>
    </w:p>
    <w:p w14:paraId="37E98FD8" w14:textId="4968BA89" w:rsidR="002A1870" w:rsidRPr="00066901" w:rsidRDefault="00AF544C" w:rsidP="00AF544C">
      <w:pPr>
        <w:jc w:val="right"/>
        <w:rPr>
          <w:sz w:val="22"/>
          <w:szCs w:val="22"/>
        </w:rPr>
      </w:pPr>
      <w:r w:rsidRPr="00066901">
        <w:rPr>
          <w:sz w:val="22"/>
          <w:szCs w:val="22"/>
        </w:rPr>
        <w:t>Model C</w:t>
      </w:r>
    </w:p>
    <w:p w14:paraId="220BBA44" w14:textId="77777777" w:rsidR="002A1870" w:rsidRPr="00066901" w:rsidRDefault="002A1870" w:rsidP="00110F1E">
      <w:pPr>
        <w:jc w:val="both"/>
        <w:rPr>
          <w:sz w:val="22"/>
          <w:szCs w:val="22"/>
        </w:rPr>
      </w:pPr>
    </w:p>
    <w:p w14:paraId="43C8582A" w14:textId="77777777" w:rsidR="00110F1E" w:rsidRPr="00066901" w:rsidRDefault="00110F1E" w:rsidP="00110F1E">
      <w:pPr>
        <w:jc w:val="center"/>
        <w:rPr>
          <w:b/>
          <w:bCs/>
          <w:sz w:val="22"/>
          <w:szCs w:val="22"/>
        </w:rPr>
      </w:pPr>
      <w:r w:rsidRPr="00066901">
        <w:rPr>
          <w:b/>
          <w:bCs/>
          <w:sz w:val="22"/>
          <w:szCs w:val="22"/>
        </w:rPr>
        <w:t>Acord de parteneriat</w:t>
      </w:r>
    </w:p>
    <w:p w14:paraId="77EB0976" w14:textId="77777777" w:rsidR="00110F1E" w:rsidRPr="00066901" w:rsidRDefault="00110F1E" w:rsidP="00110F1E">
      <w:pPr>
        <w:jc w:val="center"/>
        <w:rPr>
          <w:b/>
          <w:bCs/>
          <w:sz w:val="22"/>
          <w:szCs w:val="22"/>
        </w:rPr>
      </w:pPr>
      <w:r w:rsidRPr="00066901">
        <w:rPr>
          <w:b/>
          <w:bCs/>
          <w:sz w:val="22"/>
          <w:szCs w:val="22"/>
        </w:rPr>
        <w:t>Model orientativ</w:t>
      </w:r>
    </w:p>
    <w:p w14:paraId="0ED6FBA4" w14:textId="77777777" w:rsidR="00110F1E" w:rsidRPr="00066901" w:rsidRDefault="00110F1E" w:rsidP="00110F1E">
      <w:pPr>
        <w:jc w:val="center"/>
        <w:rPr>
          <w:b/>
          <w:bCs/>
          <w:sz w:val="22"/>
          <w:szCs w:val="22"/>
        </w:rPr>
      </w:pPr>
      <w:r w:rsidRPr="00066901">
        <w:rPr>
          <w:b/>
          <w:bCs/>
          <w:sz w:val="22"/>
          <w:szCs w:val="22"/>
        </w:rPr>
        <w:t>nr. _______/__________</w:t>
      </w:r>
    </w:p>
    <w:p w14:paraId="68807B26" w14:textId="36F57E6C" w:rsidR="00110F1E" w:rsidRPr="00066901" w:rsidRDefault="00110F1E" w:rsidP="00110F1E">
      <w:pPr>
        <w:jc w:val="center"/>
        <w:rPr>
          <w:sz w:val="22"/>
          <w:szCs w:val="22"/>
        </w:rPr>
      </w:pPr>
    </w:p>
    <w:p w14:paraId="02FFC629" w14:textId="77777777" w:rsidR="002A1870" w:rsidRPr="00066901" w:rsidRDefault="002A1870" w:rsidP="00110F1E">
      <w:pPr>
        <w:jc w:val="center"/>
        <w:rPr>
          <w:sz w:val="22"/>
          <w:szCs w:val="22"/>
        </w:rPr>
      </w:pPr>
    </w:p>
    <w:p w14:paraId="24013FF7" w14:textId="77777777" w:rsidR="00110F1E" w:rsidRPr="00066901" w:rsidRDefault="00110F1E" w:rsidP="00110F1E">
      <w:pPr>
        <w:jc w:val="center"/>
        <w:rPr>
          <w:i/>
          <w:sz w:val="22"/>
          <w:szCs w:val="22"/>
        </w:rPr>
      </w:pPr>
      <w:r w:rsidRPr="00066901">
        <w:rPr>
          <w:i/>
          <w:sz w:val="22"/>
          <w:szCs w:val="22"/>
        </w:rPr>
        <w:t>-model minim orientativ (care poate fi completat)-</w:t>
      </w:r>
    </w:p>
    <w:p w14:paraId="5EFFB46E" w14:textId="77777777" w:rsidR="00110F1E" w:rsidRPr="00066901" w:rsidRDefault="00110F1E" w:rsidP="00110F1E">
      <w:pPr>
        <w:jc w:val="center"/>
        <w:rPr>
          <w:i/>
          <w:sz w:val="22"/>
          <w:szCs w:val="22"/>
        </w:rPr>
      </w:pPr>
      <w:r w:rsidRPr="00066901">
        <w:rPr>
          <w:b/>
          <w:sz w:val="22"/>
          <w:szCs w:val="22"/>
        </w:rPr>
        <w:t xml:space="preserve">pentru realizarea proiectului </w:t>
      </w:r>
      <w:r w:rsidRPr="00066901">
        <w:rPr>
          <w:i/>
          <w:sz w:val="22"/>
          <w:szCs w:val="22"/>
        </w:rPr>
        <w:t>&lt;denumire proiect &gt;</w:t>
      </w:r>
    </w:p>
    <w:p w14:paraId="12B9C7AA" w14:textId="3F17D835" w:rsidR="00110F1E" w:rsidRPr="00066901" w:rsidRDefault="00EA692B" w:rsidP="00110F1E">
      <w:pPr>
        <w:jc w:val="both"/>
        <w:rPr>
          <w:bCs/>
          <w:i/>
          <w:sz w:val="22"/>
          <w:szCs w:val="22"/>
        </w:rPr>
      </w:pPr>
      <w:r w:rsidRPr="00066901">
        <w:rPr>
          <w:bCs/>
          <w:i/>
          <w:sz w:val="22"/>
          <w:szCs w:val="22"/>
        </w:rPr>
        <w:t>A</w:t>
      </w:r>
      <w:r w:rsidR="00110F1E" w:rsidRPr="00066901">
        <w:rPr>
          <w:bCs/>
          <w:i/>
          <w:sz w:val="22"/>
          <w:szCs w:val="22"/>
        </w:rPr>
        <w:t>cest document reprezintă un model orientativ în scopul reglementarii de principiu a</w:t>
      </w:r>
      <w:r w:rsidR="00110F1E" w:rsidRPr="00066901">
        <w:rPr>
          <w:b/>
          <w:i/>
          <w:sz w:val="22"/>
          <w:szCs w:val="22"/>
        </w:rPr>
        <w:t xml:space="preserve"> </w:t>
      </w:r>
      <w:r w:rsidR="00110F1E" w:rsidRPr="00066901">
        <w:rPr>
          <w:bCs/>
          <w:i/>
          <w:sz w:val="22"/>
          <w:szCs w:val="22"/>
        </w:rPr>
        <w:t xml:space="preserve">aspectelor legale, financiare și de orice altă natură care pot interveni în implementarea în parteneriat a proiectului. </w:t>
      </w:r>
    </w:p>
    <w:p w14:paraId="22FE07ED" w14:textId="77777777" w:rsidR="00EA692B" w:rsidRPr="00066901" w:rsidRDefault="00110F1E" w:rsidP="00110F1E">
      <w:pPr>
        <w:jc w:val="both"/>
        <w:rPr>
          <w:bCs/>
          <w:i/>
          <w:sz w:val="22"/>
          <w:szCs w:val="22"/>
        </w:rPr>
      </w:pPr>
      <w:r w:rsidRPr="00066901">
        <w:rPr>
          <w:bCs/>
          <w:i/>
          <w:sz w:val="22"/>
          <w:szCs w:val="22"/>
        </w:rPr>
        <w:t>Acordul de parteneriat este supus legislației din România și se încheie până cel târziu la depunerea cererii de finanțare și este parte integrantă din aceasta.</w:t>
      </w:r>
    </w:p>
    <w:p w14:paraId="6551E653" w14:textId="05136108" w:rsidR="00EA692B" w:rsidRPr="00066901" w:rsidRDefault="00EA692B" w:rsidP="00110F1E">
      <w:pPr>
        <w:jc w:val="both"/>
        <w:rPr>
          <w:bCs/>
          <w:i/>
          <w:color w:val="0070C0"/>
          <w:sz w:val="22"/>
          <w:szCs w:val="22"/>
        </w:rPr>
      </w:pPr>
      <w:r w:rsidRPr="00066901">
        <w:rPr>
          <w:bCs/>
          <w:i/>
          <w:color w:val="0070C0"/>
          <w:sz w:val="22"/>
          <w:szCs w:val="22"/>
        </w:rPr>
        <w:t xml:space="preserve">În conformitate cu prevederile </w:t>
      </w:r>
      <w:bookmarkStart w:id="0" w:name="_Hlk129678236"/>
      <w:r w:rsidRPr="00066901">
        <w:rPr>
          <w:bCs/>
          <w:i/>
          <w:color w:val="0070C0"/>
          <w:sz w:val="22"/>
          <w:szCs w:val="22"/>
        </w:rPr>
        <w:t>Ordonanţei de urgenţă a Guvernului nr. 124/2021</w:t>
      </w:r>
      <w:bookmarkEnd w:id="0"/>
      <w:r w:rsidRPr="00066901">
        <w:rPr>
          <w:bCs/>
          <w:i/>
          <w:color w:val="0070C0"/>
          <w:sz w:val="22"/>
          <w:szCs w:val="22"/>
        </w:rPr>
        <w:t>, cu modificările și completările ulterioare, parteneriatul este o formă de cooperare între entităţi de drept public şi/sau privat care urmăresc realizarea în comun a reformelor/investiţiilor/investiţiilor specifice locale/proiectelor, pentru care a fost încheiat un act juridic prin care sunt stabilite drepturile şi obligaţiile părţilor;</w:t>
      </w:r>
    </w:p>
    <w:p w14:paraId="10D478AE" w14:textId="4672D017" w:rsidR="0022057D" w:rsidRPr="00066901" w:rsidRDefault="0022057D" w:rsidP="0022057D">
      <w:pPr>
        <w:jc w:val="both"/>
        <w:rPr>
          <w:b/>
          <w:i/>
          <w:color w:val="0070C0"/>
          <w:sz w:val="22"/>
          <w:szCs w:val="22"/>
        </w:rPr>
      </w:pPr>
      <w:r w:rsidRPr="00066901">
        <w:rPr>
          <w:bCs/>
          <w:i/>
          <w:color w:val="0070C0"/>
          <w:sz w:val="22"/>
          <w:szCs w:val="22"/>
        </w:rPr>
        <w:t xml:space="preserve">Potrivit prevederilor art. 28 din Ordonanţei de urgenţă a Guvernului nr. 124/2021, entităţile finanţate din fonduri publice pot stabili parteneriate cu alte entităţi din sectorul privat, numai </w:t>
      </w:r>
      <w:r w:rsidRPr="00066901">
        <w:rPr>
          <w:b/>
          <w:i/>
          <w:color w:val="0070C0"/>
          <w:sz w:val="22"/>
          <w:szCs w:val="22"/>
        </w:rPr>
        <w:t>prin aplicarea unei proceduri de selecţie a acestora, care respectă, cel puţin, principiile transparenţei, tratamentului egal, nediscriminării şi utilizării eficiente a fondurilor publice.</w:t>
      </w:r>
    </w:p>
    <w:p w14:paraId="1DF68E3A" w14:textId="2DC4CC6A" w:rsidR="0022057D" w:rsidRPr="00066901" w:rsidRDefault="0022057D" w:rsidP="0022057D">
      <w:pPr>
        <w:jc w:val="both"/>
        <w:rPr>
          <w:bCs/>
          <w:i/>
          <w:color w:val="0070C0"/>
          <w:sz w:val="22"/>
          <w:szCs w:val="22"/>
        </w:rPr>
      </w:pPr>
      <w:r w:rsidRPr="00066901">
        <w:rPr>
          <w:bCs/>
          <w:i/>
          <w:color w:val="0070C0"/>
          <w:sz w:val="22"/>
          <w:szCs w:val="22"/>
        </w:rPr>
        <w:t xml:space="preserve">Coordonatorii de reforme şi/sau investiţii, respectiv responsabilii de implementare a investiţiilor specifice locale, după caz, stabilesc, prin ghidurile specifice proiectelor finanţate din fonduri europene aferente Planului naţional de redresare şi rezilienţă, </w:t>
      </w:r>
      <w:r w:rsidRPr="00066901">
        <w:rPr>
          <w:b/>
          <w:i/>
          <w:color w:val="0070C0"/>
          <w:sz w:val="22"/>
          <w:szCs w:val="22"/>
        </w:rPr>
        <w:t>categoriile de activităţi care nu pot fi realizate de către partenerii entităţi din sectorul privat în implementarea proiectelor</w:t>
      </w:r>
      <w:r w:rsidRPr="00066901">
        <w:rPr>
          <w:bCs/>
          <w:i/>
          <w:color w:val="0070C0"/>
          <w:sz w:val="22"/>
          <w:szCs w:val="22"/>
        </w:rPr>
        <w:t>.</w:t>
      </w:r>
    </w:p>
    <w:p w14:paraId="27C477E1" w14:textId="58962A23" w:rsidR="0013664F" w:rsidRPr="00066901" w:rsidRDefault="0013664F" w:rsidP="00110F1E">
      <w:pPr>
        <w:jc w:val="both"/>
        <w:rPr>
          <w:bCs/>
          <w:i/>
          <w:color w:val="0070C0"/>
          <w:sz w:val="22"/>
          <w:szCs w:val="22"/>
        </w:rPr>
      </w:pPr>
      <w:r w:rsidRPr="00066901">
        <w:rPr>
          <w:bCs/>
          <w:i/>
          <w:color w:val="0070C0"/>
          <w:sz w:val="22"/>
          <w:szCs w:val="22"/>
        </w:rPr>
        <w:t>În conformitate cu prevederile art.13 alin. (5)</w:t>
      </w:r>
      <w:r w:rsidRPr="00066901">
        <w:rPr>
          <w:color w:val="0070C0"/>
        </w:rPr>
        <w:t xml:space="preserve"> </w:t>
      </w:r>
      <w:r w:rsidRPr="00066901">
        <w:rPr>
          <w:bCs/>
          <w:i/>
          <w:color w:val="0070C0"/>
          <w:sz w:val="22"/>
          <w:szCs w:val="22"/>
        </w:rPr>
        <w:t xml:space="preserve">Normele metodologice de aplicare a prevederilor Ordonanţei de urgenţă a Guvernului nr. 124/2021, aprobate prin HG nr. 209/2022, pentru proiectele implementate în parteneriat, liderul de parteneriat depune cererea de transfer, iar coordonatorul de reforme şi/sau investiţii sau responsabilul de implementarea investiţiilor specifice locale transferă, după efectuarea verificărilor, </w:t>
      </w:r>
      <w:r w:rsidRPr="00066901">
        <w:rPr>
          <w:b/>
          <w:i/>
          <w:color w:val="0070C0"/>
          <w:sz w:val="22"/>
          <w:szCs w:val="22"/>
        </w:rPr>
        <w:t>sumele autorizate la plată în conturile liderilor de parteneriat/partenerilor, pentru plăţile care urmează să fie efectuate, în conformitate cu prevederile contractului/ordinului/deciziei de finanţare şi a acordului de parteneriat, parte integrantă a acestuia/acesteia</w:t>
      </w:r>
      <w:r w:rsidRPr="00066901">
        <w:rPr>
          <w:bCs/>
          <w:i/>
          <w:color w:val="0070C0"/>
          <w:sz w:val="22"/>
          <w:szCs w:val="22"/>
        </w:rPr>
        <w:t>.</w:t>
      </w:r>
    </w:p>
    <w:p w14:paraId="6F29840B" w14:textId="77777777" w:rsidR="0013664F" w:rsidRPr="00066901" w:rsidRDefault="0013664F" w:rsidP="00110F1E">
      <w:pPr>
        <w:jc w:val="both"/>
        <w:rPr>
          <w:bCs/>
          <w:i/>
          <w:sz w:val="22"/>
          <w:szCs w:val="22"/>
        </w:rPr>
      </w:pPr>
    </w:p>
    <w:p w14:paraId="79A94D9A" w14:textId="4E0DED65" w:rsidR="00110F1E" w:rsidRPr="00066901" w:rsidRDefault="0022057D" w:rsidP="00110F1E">
      <w:pPr>
        <w:jc w:val="both"/>
        <w:rPr>
          <w:bCs/>
          <w:i/>
          <w:sz w:val="22"/>
          <w:szCs w:val="22"/>
        </w:rPr>
      </w:pPr>
      <w:r w:rsidRPr="00066901">
        <w:rPr>
          <w:bCs/>
          <w:i/>
          <w:sz w:val="22"/>
          <w:szCs w:val="22"/>
        </w:rPr>
        <w:t>Î</w:t>
      </w:r>
      <w:r w:rsidR="00110F1E" w:rsidRPr="00066901">
        <w:rPr>
          <w:bCs/>
          <w:i/>
          <w:sz w:val="22"/>
          <w:szCs w:val="22"/>
        </w:rPr>
        <w:t>n conformitate cu prevederile art. 23 din Normele metodologice de aplicare a prevederilor Ordonanţei de urgenţă a Guvernului nr. 124/2021, aprobate prin HG nr. 209/2022, liderul unui parteneriat, beneficiar al unui proiect în conformitate cu prevederile art. 27 din Ordonanţa de urgenţă a Guvernului nr. 124/2021, este responsabil cu asigurarea implementării proiectului şi a respectării tuturor prevederilor contractului/deciziei/ordinului de finanţare încheiat (e) cu coordonatorul de reforme şi/sau investiţii.</w:t>
      </w:r>
    </w:p>
    <w:p w14:paraId="54AD29D5" w14:textId="77777777" w:rsidR="0013664F" w:rsidRPr="00066901" w:rsidRDefault="0013664F" w:rsidP="0013664F">
      <w:pPr>
        <w:spacing w:before="0" w:after="0"/>
        <w:jc w:val="both"/>
        <w:rPr>
          <w:bCs/>
          <w:i/>
          <w:color w:val="0070C0"/>
          <w:sz w:val="22"/>
          <w:szCs w:val="22"/>
        </w:rPr>
      </w:pPr>
      <w:r w:rsidRPr="00066901">
        <w:rPr>
          <w:bCs/>
          <w:i/>
          <w:color w:val="0070C0"/>
          <w:sz w:val="22"/>
          <w:szCs w:val="22"/>
        </w:rPr>
        <w:t xml:space="preserve">  ART. 24</w:t>
      </w:r>
    </w:p>
    <w:p w14:paraId="122AB8AF" w14:textId="77777777" w:rsidR="0013664F" w:rsidRPr="00066901" w:rsidRDefault="0013664F" w:rsidP="0013664F">
      <w:pPr>
        <w:spacing w:before="0" w:after="0"/>
        <w:jc w:val="both"/>
        <w:rPr>
          <w:bCs/>
          <w:i/>
          <w:color w:val="0070C0"/>
          <w:sz w:val="22"/>
          <w:szCs w:val="22"/>
        </w:rPr>
      </w:pPr>
      <w:r w:rsidRPr="00066901">
        <w:rPr>
          <w:bCs/>
          <w:i/>
          <w:color w:val="0070C0"/>
          <w:sz w:val="22"/>
          <w:szCs w:val="22"/>
        </w:rPr>
        <w:t xml:space="preserve">    (1) Termenii, condiţiile şi responsabilităţile părţilor privind implementarea proiectului sunt stabilite prin acordul de parteneriat încheiat între lider şi parteneri.</w:t>
      </w:r>
    </w:p>
    <w:p w14:paraId="0BFBBF0F" w14:textId="77777777" w:rsidR="0013664F" w:rsidRPr="00066901" w:rsidRDefault="0013664F" w:rsidP="0013664F">
      <w:pPr>
        <w:spacing w:before="0" w:after="0"/>
        <w:jc w:val="both"/>
        <w:rPr>
          <w:bCs/>
          <w:i/>
          <w:color w:val="0070C0"/>
          <w:sz w:val="22"/>
          <w:szCs w:val="22"/>
        </w:rPr>
      </w:pPr>
      <w:r w:rsidRPr="00066901">
        <w:rPr>
          <w:bCs/>
          <w:i/>
          <w:color w:val="0070C0"/>
          <w:sz w:val="22"/>
          <w:szCs w:val="22"/>
        </w:rPr>
        <w:t xml:space="preserve">    (2) Acordul de parteneriat este supus legislaţiei din România şi se încheie anterior semnării contractului/emiterii deciziei/ordinului de finanţare.</w:t>
      </w:r>
    </w:p>
    <w:p w14:paraId="53DD5FBD" w14:textId="77777777" w:rsidR="0013664F" w:rsidRPr="00066901" w:rsidRDefault="0013664F" w:rsidP="0013664F">
      <w:pPr>
        <w:spacing w:before="0" w:after="0"/>
        <w:jc w:val="both"/>
        <w:rPr>
          <w:bCs/>
          <w:i/>
          <w:color w:val="0070C0"/>
          <w:sz w:val="22"/>
          <w:szCs w:val="22"/>
        </w:rPr>
      </w:pPr>
      <w:r w:rsidRPr="00066901">
        <w:rPr>
          <w:bCs/>
          <w:i/>
          <w:color w:val="0070C0"/>
          <w:sz w:val="22"/>
          <w:szCs w:val="22"/>
        </w:rPr>
        <w:t xml:space="preserve">    (3) Acordul de parteneriat este parte integrantă a contractului/deciziei/ordinului de finanţare.</w:t>
      </w:r>
    </w:p>
    <w:p w14:paraId="6EAEC5D3" w14:textId="77777777" w:rsidR="0013664F" w:rsidRPr="00066901" w:rsidRDefault="0013664F" w:rsidP="0013664F">
      <w:pPr>
        <w:spacing w:before="0" w:after="0"/>
        <w:jc w:val="both"/>
        <w:rPr>
          <w:bCs/>
          <w:i/>
          <w:color w:val="0070C0"/>
          <w:sz w:val="22"/>
          <w:szCs w:val="22"/>
        </w:rPr>
      </w:pPr>
      <w:r w:rsidRPr="00066901">
        <w:rPr>
          <w:bCs/>
          <w:i/>
          <w:color w:val="0070C0"/>
          <w:sz w:val="22"/>
          <w:szCs w:val="22"/>
        </w:rPr>
        <w:t xml:space="preserve">    (4) Acordul de parteneriat cuprinde obligatoriu următoarele informaţii:</w:t>
      </w:r>
    </w:p>
    <w:p w14:paraId="41E82CA2" w14:textId="0FFAF6C9" w:rsidR="0013664F" w:rsidRPr="00066901" w:rsidRDefault="0013664F" w:rsidP="0013664F">
      <w:pPr>
        <w:numPr>
          <w:ilvl w:val="0"/>
          <w:numId w:val="18"/>
        </w:numPr>
        <w:spacing w:before="0" w:after="0"/>
        <w:jc w:val="both"/>
        <w:rPr>
          <w:b/>
          <w:i/>
          <w:color w:val="0070C0"/>
          <w:sz w:val="22"/>
          <w:szCs w:val="22"/>
        </w:rPr>
      </w:pPr>
      <w:r w:rsidRPr="00066901">
        <w:rPr>
          <w:b/>
          <w:i/>
          <w:color w:val="0070C0"/>
          <w:sz w:val="22"/>
          <w:szCs w:val="22"/>
        </w:rPr>
        <w:t>datele de identificare ale liderului de parteneriat şi partenerilor;</w:t>
      </w:r>
    </w:p>
    <w:p w14:paraId="03051BCC" w14:textId="5E5C00B7" w:rsidR="0013664F" w:rsidRPr="00066901" w:rsidRDefault="0013664F" w:rsidP="0013664F">
      <w:pPr>
        <w:numPr>
          <w:ilvl w:val="0"/>
          <w:numId w:val="18"/>
        </w:numPr>
        <w:spacing w:before="0" w:after="0"/>
        <w:jc w:val="both"/>
        <w:rPr>
          <w:b/>
          <w:i/>
          <w:color w:val="0070C0"/>
          <w:sz w:val="22"/>
          <w:szCs w:val="22"/>
        </w:rPr>
      </w:pPr>
      <w:r w:rsidRPr="00066901">
        <w:rPr>
          <w:b/>
          <w:i/>
          <w:color w:val="0070C0"/>
          <w:sz w:val="22"/>
          <w:szCs w:val="22"/>
        </w:rPr>
        <w:t>durata;</w:t>
      </w:r>
    </w:p>
    <w:p w14:paraId="76080586" w14:textId="75AB05D6" w:rsidR="0013664F" w:rsidRPr="00066901" w:rsidRDefault="0013664F" w:rsidP="0013664F">
      <w:pPr>
        <w:numPr>
          <w:ilvl w:val="0"/>
          <w:numId w:val="18"/>
        </w:numPr>
        <w:spacing w:before="0" w:after="0"/>
        <w:jc w:val="both"/>
        <w:rPr>
          <w:b/>
          <w:i/>
          <w:color w:val="0070C0"/>
          <w:sz w:val="22"/>
          <w:szCs w:val="22"/>
        </w:rPr>
      </w:pPr>
      <w:r w:rsidRPr="00066901">
        <w:rPr>
          <w:b/>
          <w:i/>
          <w:color w:val="0070C0"/>
          <w:sz w:val="22"/>
          <w:szCs w:val="22"/>
        </w:rPr>
        <w:t>descrierea activităţilor aflate în responsabilitatea fiecărui partener, respectiv a liderului de parteneriat;</w:t>
      </w:r>
    </w:p>
    <w:p w14:paraId="2CC8CA2A" w14:textId="0BF170F5" w:rsidR="0013664F" w:rsidRPr="00066901" w:rsidRDefault="0013664F" w:rsidP="0013664F">
      <w:pPr>
        <w:numPr>
          <w:ilvl w:val="0"/>
          <w:numId w:val="18"/>
        </w:numPr>
        <w:spacing w:before="0" w:after="0"/>
        <w:jc w:val="both"/>
        <w:rPr>
          <w:b/>
          <w:i/>
          <w:color w:val="0070C0"/>
          <w:sz w:val="22"/>
          <w:szCs w:val="22"/>
        </w:rPr>
      </w:pPr>
      <w:r w:rsidRPr="00066901">
        <w:rPr>
          <w:b/>
          <w:i/>
          <w:color w:val="0070C0"/>
          <w:sz w:val="22"/>
          <w:szCs w:val="22"/>
        </w:rPr>
        <w:t>valoarea estimată a fiecărei activităţi, defalcată pentru fiecare partener, respectiv pentru liderul de parteneriat;</w:t>
      </w:r>
    </w:p>
    <w:p w14:paraId="2E0067A1" w14:textId="03770232" w:rsidR="0013664F" w:rsidRPr="00066901" w:rsidRDefault="0013664F" w:rsidP="0013664F">
      <w:pPr>
        <w:numPr>
          <w:ilvl w:val="0"/>
          <w:numId w:val="18"/>
        </w:numPr>
        <w:spacing w:before="0" w:after="0"/>
        <w:jc w:val="both"/>
        <w:rPr>
          <w:b/>
          <w:i/>
          <w:color w:val="0070C0"/>
          <w:sz w:val="22"/>
          <w:szCs w:val="22"/>
        </w:rPr>
      </w:pPr>
      <w:r w:rsidRPr="00066901">
        <w:rPr>
          <w:b/>
          <w:i/>
          <w:color w:val="0070C0"/>
          <w:sz w:val="22"/>
          <w:szCs w:val="22"/>
        </w:rPr>
        <w:t>conturile deschise pe numele liderului de parteneriat pentru activităţile proprii şi conturile deschise pe numele partenerilor pentru activităţile proprii ale acestora, în care se efectuează transferurile sumelor solicitate prin cererile de transfer;</w:t>
      </w:r>
    </w:p>
    <w:p w14:paraId="60945212" w14:textId="0125015A" w:rsidR="0013664F" w:rsidRPr="00066901" w:rsidRDefault="0013664F" w:rsidP="0013664F">
      <w:pPr>
        <w:numPr>
          <w:ilvl w:val="0"/>
          <w:numId w:val="18"/>
        </w:numPr>
        <w:spacing w:before="0" w:after="0"/>
        <w:jc w:val="both"/>
        <w:rPr>
          <w:b/>
          <w:i/>
          <w:color w:val="0070C0"/>
          <w:sz w:val="22"/>
          <w:szCs w:val="22"/>
        </w:rPr>
      </w:pPr>
      <w:r w:rsidRPr="00066901">
        <w:rPr>
          <w:b/>
          <w:i/>
          <w:color w:val="0070C0"/>
          <w:sz w:val="22"/>
          <w:szCs w:val="22"/>
        </w:rPr>
        <w:t>contribuţia financiară proprie a fiecărui partener la implementarea proiectului;</w:t>
      </w:r>
    </w:p>
    <w:p w14:paraId="351D5A6D" w14:textId="4E6A782E" w:rsidR="0013664F" w:rsidRPr="00066901" w:rsidRDefault="0013664F" w:rsidP="0013664F">
      <w:pPr>
        <w:numPr>
          <w:ilvl w:val="0"/>
          <w:numId w:val="18"/>
        </w:numPr>
        <w:spacing w:before="0" w:after="0"/>
        <w:jc w:val="both"/>
        <w:rPr>
          <w:b/>
          <w:i/>
          <w:color w:val="0070C0"/>
          <w:sz w:val="22"/>
          <w:szCs w:val="22"/>
        </w:rPr>
      </w:pPr>
      <w:r w:rsidRPr="00066901">
        <w:rPr>
          <w:b/>
          <w:i/>
          <w:color w:val="0070C0"/>
          <w:sz w:val="22"/>
          <w:szCs w:val="22"/>
        </w:rPr>
        <w:t>prevederi referitoare la răspunderea fiecărei părţi privind recuperarea cheltuielilor afectate de nereguli aferente activităţilor proprii din cadrul proiectului.</w:t>
      </w:r>
    </w:p>
    <w:p w14:paraId="4222D1ED" w14:textId="77777777" w:rsidR="0013664F" w:rsidRPr="00066901" w:rsidRDefault="0013664F" w:rsidP="0013664F">
      <w:pPr>
        <w:spacing w:before="0" w:after="0"/>
        <w:jc w:val="both"/>
        <w:rPr>
          <w:bCs/>
          <w:i/>
          <w:color w:val="0070C0"/>
          <w:sz w:val="22"/>
          <w:szCs w:val="22"/>
          <w:u w:val="single"/>
        </w:rPr>
      </w:pPr>
      <w:r w:rsidRPr="00066901">
        <w:rPr>
          <w:bCs/>
          <w:i/>
          <w:color w:val="0070C0"/>
          <w:sz w:val="22"/>
          <w:szCs w:val="22"/>
        </w:rPr>
        <w:t xml:space="preserve">    (5) Coordonatorii de reforme şi/sau investiţii au obligaţia stabilirii, prin ghidurile specifice, a informaţiilor suplimentare necesar a fi cuprinse în acordurile de parteneriat, precum şi </w:t>
      </w:r>
      <w:r w:rsidRPr="00066901">
        <w:rPr>
          <w:bCs/>
          <w:i/>
          <w:color w:val="0070C0"/>
          <w:sz w:val="22"/>
          <w:szCs w:val="22"/>
          <w:u w:val="single"/>
        </w:rPr>
        <w:t>a tipurilor de activităţi care nu pot fi implementate de parteneri.</w:t>
      </w:r>
    </w:p>
    <w:p w14:paraId="4CDC5221" w14:textId="77777777" w:rsidR="0013664F" w:rsidRPr="00066901" w:rsidRDefault="0013664F" w:rsidP="0013664F">
      <w:pPr>
        <w:spacing w:before="0" w:after="0"/>
        <w:jc w:val="both"/>
        <w:rPr>
          <w:bCs/>
          <w:i/>
          <w:color w:val="0070C0"/>
          <w:sz w:val="22"/>
          <w:szCs w:val="22"/>
        </w:rPr>
      </w:pPr>
      <w:r w:rsidRPr="00066901">
        <w:rPr>
          <w:bCs/>
          <w:i/>
          <w:color w:val="0070C0"/>
          <w:sz w:val="22"/>
          <w:szCs w:val="22"/>
        </w:rPr>
        <w:t xml:space="preserve">    (6) Alegerea partenerilor este în exclusivitate de competenţa entităţii care are calitatea de lider al parteneriatului, în cazul în care aceasta iniţiază stabilirea parteneriatului.</w:t>
      </w:r>
    </w:p>
    <w:p w14:paraId="3B479E72" w14:textId="77777777" w:rsidR="0013664F" w:rsidRPr="00066901" w:rsidRDefault="0013664F" w:rsidP="0013664F">
      <w:pPr>
        <w:spacing w:before="0" w:after="0"/>
        <w:jc w:val="both"/>
        <w:rPr>
          <w:bCs/>
          <w:i/>
          <w:color w:val="0070C0"/>
          <w:sz w:val="22"/>
          <w:szCs w:val="22"/>
        </w:rPr>
      </w:pPr>
      <w:r w:rsidRPr="00066901">
        <w:rPr>
          <w:bCs/>
          <w:i/>
          <w:color w:val="0070C0"/>
          <w:sz w:val="22"/>
          <w:szCs w:val="22"/>
        </w:rPr>
        <w:t xml:space="preserve">    (7) </w:t>
      </w:r>
      <w:r w:rsidRPr="00066901">
        <w:rPr>
          <w:b/>
          <w:i/>
          <w:color w:val="0070C0"/>
          <w:sz w:val="22"/>
          <w:szCs w:val="22"/>
        </w:rPr>
        <w:t>Autorităţile/Instituţiile finanţate din fonduri publice au obligaţia de a face publică intenţia de a stabili un parteneriat cu entităţi private în vederea implementării unui proiect finanţat din fonduri europene, menţionând, totodată, principalele activităţi ale proiectului, bugetul, precum şi condiţiile minime pe care trebuie să le îndeplinească partenerii.</w:t>
      </w:r>
    </w:p>
    <w:p w14:paraId="459648D1" w14:textId="77777777" w:rsidR="0013664F" w:rsidRPr="00066901" w:rsidRDefault="0013664F" w:rsidP="0013664F">
      <w:pPr>
        <w:spacing w:before="0" w:after="0"/>
        <w:jc w:val="both"/>
        <w:rPr>
          <w:bCs/>
          <w:i/>
          <w:color w:val="0070C0"/>
          <w:sz w:val="22"/>
          <w:szCs w:val="22"/>
        </w:rPr>
      </w:pPr>
      <w:r w:rsidRPr="00066901">
        <w:rPr>
          <w:bCs/>
          <w:i/>
          <w:color w:val="0070C0"/>
          <w:sz w:val="22"/>
          <w:szCs w:val="22"/>
        </w:rPr>
        <w:t xml:space="preserve">    (8) Procedura privind alegerea partenerilor din sectorul privat, prevăzută la art. 28 alin. (1) din Ordonanţa de urgenţă a Guvernului nr. 124/2021, se consideră îndeplinită numai dacă liderul face dovada că în selecţia partenerului/partenerilor a respectat următoarele condiţii:</w:t>
      </w:r>
    </w:p>
    <w:p w14:paraId="317445C1" w14:textId="46F6C0C7" w:rsidR="0013664F" w:rsidRPr="00066901" w:rsidRDefault="0013664F" w:rsidP="0013664F">
      <w:pPr>
        <w:numPr>
          <w:ilvl w:val="0"/>
          <w:numId w:val="16"/>
        </w:numPr>
        <w:spacing w:before="0" w:after="0"/>
        <w:jc w:val="both"/>
        <w:rPr>
          <w:bCs/>
          <w:i/>
          <w:color w:val="0070C0"/>
          <w:sz w:val="22"/>
          <w:szCs w:val="22"/>
        </w:rPr>
      </w:pPr>
      <w:r w:rsidRPr="00066901">
        <w:rPr>
          <w:bCs/>
          <w:i/>
          <w:color w:val="0070C0"/>
          <w:sz w:val="22"/>
          <w:szCs w:val="22"/>
        </w:rPr>
        <w:t>a selectat una sau mai multe dintre entităţile private care au răspuns anunţului public cel puţin în baza criteriilor transparenţă, tratament egal, nediscriminare şi utilizarea eficientă a fondurilor publice;</w:t>
      </w:r>
    </w:p>
    <w:p w14:paraId="54A4D00F" w14:textId="10F421C4" w:rsidR="0013664F" w:rsidRPr="00066901" w:rsidRDefault="0013664F" w:rsidP="0013664F">
      <w:pPr>
        <w:numPr>
          <w:ilvl w:val="0"/>
          <w:numId w:val="16"/>
        </w:numPr>
        <w:spacing w:before="0" w:after="0"/>
        <w:jc w:val="both"/>
        <w:rPr>
          <w:bCs/>
          <w:i/>
          <w:color w:val="0070C0"/>
          <w:sz w:val="22"/>
          <w:szCs w:val="22"/>
        </w:rPr>
      </w:pPr>
      <w:r w:rsidRPr="00066901">
        <w:rPr>
          <w:bCs/>
          <w:i/>
          <w:color w:val="0070C0"/>
          <w:sz w:val="22"/>
          <w:szCs w:val="22"/>
        </w:rPr>
        <w:t>organizaţia/organizaţiile selectate are/au domenii de activitate în concordanţă cu obiectivele specifice ale proiectului.</w:t>
      </w:r>
    </w:p>
    <w:p w14:paraId="51CEAC36" w14:textId="77777777" w:rsidR="0013664F" w:rsidRPr="00066901" w:rsidRDefault="0013664F" w:rsidP="0013664F">
      <w:pPr>
        <w:spacing w:before="0" w:after="0"/>
        <w:jc w:val="both"/>
        <w:rPr>
          <w:bCs/>
          <w:i/>
          <w:color w:val="0070C0"/>
          <w:sz w:val="22"/>
          <w:szCs w:val="22"/>
        </w:rPr>
      </w:pPr>
      <w:r w:rsidRPr="00066901">
        <w:rPr>
          <w:bCs/>
          <w:i/>
          <w:color w:val="0070C0"/>
          <w:sz w:val="22"/>
          <w:szCs w:val="22"/>
        </w:rPr>
        <w:t xml:space="preserve">    ART. 25</w:t>
      </w:r>
    </w:p>
    <w:p w14:paraId="00B16884" w14:textId="77777777" w:rsidR="0013664F" w:rsidRPr="00066901" w:rsidRDefault="0013664F" w:rsidP="0013664F">
      <w:pPr>
        <w:spacing w:before="0" w:after="0"/>
        <w:jc w:val="both"/>
        <w:rPr>
          <w:bCs/>
          <w:i/>
          <w:color w:val="0070C0"/>
          <w:sz w:val="22"/>
          <w:szCs w:val="22"/>
        </w:rPr>
      </w:pPr>
      <w:r w:rsidRPr="00066901">
        <w:rPr>
          <w:bCs/>
          <w:i/>
          <w:color w:val="0070C0"/>
          <w:sz w:val="22"/>
          <w:szCs w:val="22"/>
        </w:rPr>
        <w:t xml:space="preserve">    (1) Liderul parteneriatului este responsabil cu transmiterea cererilor de transfer către coordonatorul de reforme şi/sau investiţii, conform prevederilor contractului/deciziei de finanţare.</w:t>
      </w:r>
    </w:p>
    <w:p w14:paraId="0759159C" w14:textId="31033BB6" w:rsidR="0013664F" w:rsidRPr="00066901" w:rsidRDefault="0013664F" w:rsidP="0013664F">
      <w:pPr>
        <w:spacing w:before="0" w:after="0"/>
        <w:jc w:val="both"/>
        <w:rPr>
          <w:bCs/>
          <w:i/>
          <w:color w:val="0070C0"/>
          <w:sz w:val="22"/>
          <w:szCs w:val="22"/>
          <w:u w:val="single"/>
        </w:rPr>
      </w:pPr>
      <w:r w:rsidRPr="00066901">
        <w:rPr>
          <w:bCs/>
          <w:i/>
          <w:color w:val="0070C0"/>
          <w:sz w:val="22"/>
          <w:szCs w:val="22"/>
        </w:rPr>
        <w:lastRenderedPageBreak/>
        <w:t xml:space="preserve">    (2) În cazul proiectelor implementate în parteneriat, liderul de parteneriat pentru activităţile proprii şi partenerii au obligaţia deschiderii </w:t>
      </w:r>
      <w:r w:rsidRPr="00066901">
        <w:rPr>
          <w:bCs/>
          <w:i/>
          <w:color w:val="0070C0"/>
          <w:sz w:val="22"/>
          <w:szCs w:val="22"/>
          <w:u w:val="single"/>
        </w:rPr>
        <w:t>conturilor corespunzătoare în vederea primirii de la coordonatorul de reforme şi/sau investiţii a sumelor solicitate prin cererile de transfer.</w:t>
      </w:r>
    </w:p>
    <w:p w14:paraId="335F31D7" w14:textId="77777777" w:rsidR="0013664F" w:rsidRPr="00066901" w:rsidRDefault="0013664F" w:rsidP="00110F1E">
      <w:pPr>
        <w:jc w:val="both"/>
        <w:rPr>
          <w:bCs/>
          <w:i/>
          <w:sz w:val="22"/>
          <w:szCs w:val="22"/>
        </w:rPr>
      </w:pPr>
    </w:p>
    <w:p w14:paraId="7D3C0DB0" w14:textId="4D09A931" w:rsidR="00227612" w:rsidRPr="00066901" w:rsidRDefault="00F41DFB" w:rsidP="00F41DFB">
      <w:pPr>
        <w:jc w:val="both"/>
        <w:rPr>
          <w:b/>
          <w:i/>
          <w:color w:val="0070C0"/>
          <w:sz w:val="22"/>
          <w:szCs w:val="22"/>
        </w:rPr>
      </w:pPr>
      <w:r w:rsidRPr="00066901">
        <w:rPr>
          <w:bCs/>
          <w:i/>
          <w:color w:val="0070C0"/>
          <w:sz w:val="22"/>
          <w:szCs w:val="22"/>
        </w:rPr>
        <w:t>În conformitate cu prevederile art.11 din Ordonanţei de urgenţă a Guvernului nr. 124/2021, în cazul proiectelor implementate în parteneriat, liderul de parteneriat, precum şi partenerii acestuia cuprind în bugetele prevăzute la art. 9 şi 10</w:t>
      </w:r>
      <w:r w:rsidR="0022057D" w:rsidRPr="00066901">
        <w:rPr>
          <w:bCs/>
          <w:i/>
          <w:color w:val="0070C0"/>
          <w:sz w:val="22"/>
          <w:szCs w:val="22"/>
        </w:rPr>
        <w:t xml:space="preserve"> din ordonanță</w:t>
      </w:r>
      <w:r w:rsidRPr="00066901">
        <w:rPr>
          <w:bCs/>
          <w:i/>
          <w:color w:val="0070C0"/>
          <w:sz w:val="22"/>
          <w:szCs w:val="22"/>
        </w:rPr>
        <w:t xml:space="preserve">, după caz, sumele aferente finanţării valorii corespunzătoare activităţii/activităţilor proprii din proiect, asumate potrivit prevederilor acordului de parteneriat, </w:t>
      </w:r>
      <w:r w:rsidRPr="00066901">
        <w:rPr>
          <w:b/>
          <w:i/>
          <w:color w:val="0070C0"/>
          <w:sz w:val="22"/>
          <w:szCs w:val="22"/>
        </w:rPr>
        <w:t>anexă la contractul/decizia/ordinul de finanţare.</w:t>
      </w:r>
    </w:p>
    <w:p w14:paraId="70D50AC6" w14:textId="132D8E1E" w:rsidR="00227612" w:rsidRPr="00066901" w:rsidRDefault="00227612" w:rsidP="00227612">
      <w:pPr>
        <w:jc w:val="both"/>
        <w:rPr>
          <w:bCs/>
          <w:iCs/>
          <w:color w:val="0070C0"/>
          <w:sz w:val="22"/>
          <w:szCs w:val="22"/>
        </w:rPr>
      </w:pPr>
      <w:r w:rsidRPr="00066901">
        <w:rPr>
          <w:bCs/>
          <w:iCs/>
          <w:color w:val="0070C0"/>
          <w:sz w:val="22"/>
          <w:szCs w:val="22"/>
        </w:rPr>
        <w:t>În conformitate cu prevederile art.12 alin.(1) din Legea nr.17/2000 privind asistența socială a persoanelor vârstnice, republicată, cu modificările și completările ulterioare</w:t>
      </w:r>
      <w:r w:rsidR="00CA2106" w:rsidRPr="00066901">
        <w:rPr>
          <w:bCs/>
          <w:iCs/>
          <w:color w:val="0070C0"/>
          <w:sz w:val="22"/>
          <w:szCs w:val="22"/>
        </w:rPr>
        <w:t>,</w:t>
      </w:r>
      <w:r w:rsidRPr="00066901">
        <w:rPr>
          <w:bCs/>
          <w:iCs/>
          <w:color w:val="0070C0"/>
          <w:sz w:val="22"/>
          <w:szCs w:val="22"/>
        </w:rPr>
        <w:t xml:space="preserve"> organizarea centrelor de zi de asistență și recuperare și unităților de îngrijire la domiciliu revine autorităţilor administraţiei publice locale prin serviciile publice de asistenţă socială direct sau în baza convenţiilor de parteneriat şi a contractelor de servicii sociale încheiate cu alţi furnizori publici sau privaţi de servicii sociale care deţin licenţă de funcţionare pentru servicii de îngrijire la domiciliu, respectiv pentru centre de zi de îngrijire şi recuperare.</w:t>
      </w:r>
    </w:p>
    <w:p w14:paraId="13578822" w14:textId="248C4ED8" w:rsidR="00B52E05" w:rsidRPr="00066901" w:rsidRDefault="00B52E05" w:rsidP="00227612">
      <w:pPr>
        <w:jc w:val="both"/>
        <w:rPr>
          <w:bCs/>
          <w:iCs/>
          <w:color w:val="0070C0"/>
          <w:sz w:val="22"/>
          <w:szCs w:val="22"/>
        </w:rPr>
      </w:pPr>
      <w:r w:rsidRPr="00066901">
        <w:rPr>
          <w:bCs/>
          <w:iCs/>
          <w:color w:val="0070C0"/>
          <w:sz w:val="22"/>
          <w:szCs w:val="22"/>
        </w:rPr>
        <w:t>În conformitate cu prevederile art. 4 alin.(3) din Legea nr.17/2000, pe baza planului de intervenţie sau, după caz, a planului de îngrijire şi asistenţă, elaborate potrivit dispoziţiilor Legii nr. 292/2011, cu modificările şi completările ulterioare, se emite dispoziţia primarului sau, după caz, a directorului serviciului public de asistenţă socială pentru stabilirea dreptului la servicii sociale acordate ca măsură de asistenţă socială.</w:t>
      </w:r>
    </w:p>
    <w:p w14:paraId="7668DDF8" w14:textId="77777777" w:rsidR="00B52E05" w:rsidRPr="00066901" w:rsidRDefault="00B52E05" w:rsidP="00B52E05">
      <w:pPr>
        <w:jc w:val="both"/>
        <w:rPr>
          <w:bCs/>
          <w:iCs/>
          <w:color w:val="0070C0"/>
          <w:sz w:val="22"/>
          <w:szCs w:val="22"/>
        </w:rPr>
      </w:pPr>
      <w:r w:rsidRPr="00066901">
        <w:rPr>
          <w:bCs/>
          <w:iCs/>
          <w:color w:val="0070C0"/>
          <w:sz w:val="22"/>
          <w:szCs w:val="22"/>
        </w:rPr>
        <w:t>În conformitate cu prevederile art.20 alin.(2)-(4) din Legea nr.17/2000, finanţarea serviciilor sociale se face după principiul "resursa financiară urmează beneficiarul", în baza căruia alocaţia bugetară aferentă unui beneficiar de servicii sociale, prevăzută în planul de servicii sociale/planul de îngrijire şi asistenţă, se transferă furnizorului de servicii sociale cu care beneficiarul/reprezentantul legal a încheiat un contract de servicii sociale.</w:t>
      </w:r>
    </w:p>
    <w:p w14:paraId="45DB1B05" w14:textId="77777777" w:rsidR="00B52E05" w:rsidRPr="00066901" w:rsidRDefault="00B52E05" w:rsidP="00B52E05">
      <w:pPr>
        <w:jc w:val="both"/>
        <w:rPr>
          <w:bCs/>
          <w:iCs/>
          <w:color w:val="0070C0"/>
          <w:sz w:val="22"/>
          <w:szCs w:val="22"/>
        </w:rPr>
      </w:pPr>
      <w:r w:rsidRPr="00066901">
        <w:rPr>
          <w:bCs/>
          <w:iCs/>
          <w:color w:val="0070C0"/>
          <w:sz w:val="22"/>
          <w:szCs w:val="22"/>
        </w:rPr>
        <w:t>Estimarea necesarului de fonduri de la bugetul de stat, în vederea finanţării serviciilor sociale, se realizează cu respectarea prevederilor art. 134 alin. (2) din Legea nr. 292/2011, cu modificările şi completările ulterioare.</w:t>
      </w:r>
    </w:p>
    <w:p w14:paraId="034ED156" w14:textId="65ECBB52" w:rsidR="00B52E05" w:rsidRPr="00066901" w:rsidRDefault="00B52E05" w:rsidP="00B52E05">
      <w:pPr>
        <w:jc w:val="both"/>
        <w:rPr>
          <w:bCs/>
          <w:iCs/>
          <w:color w:val="0070C0"/>
          <w:sz w:val="22"/>
          <w:szCs w:val="22"/>
        </w:rPr>
      </w:pPr>
      <w:r w:rsidRPr="00066901">
        <w:rPr>
          <w:bCs/>
          <w:iCs/>
          <w:color w:val="0070C0"/>
          <w:sz w:val="22"/>
          <w:szCs w:val="22"/>
        </w:rPr>
        <w:t>Sumele alocate de la bugetul de stat pot fi transferate, după caz, furnizorilor privaţi de servicii sociale cu care beneficiarul/reprezentantul legal pentru care a fost aprobat dreptul la servicii sociale ca măsură de asistenţă socială a încheiat un contract de servicii sociale.</w:t>
      </w:r>
    </w:p>
    <w:p w14:paraId="5E1CC137" w14:textId="32A12CCA" w:rsidR="00227612" w:rsidRPr="00066901" w:rsidRDefault="00227612" w:rsidP="00B52E05">
      <w:pPr>
        <w:pStyle w:val="ListParagraph"/>
        <w:spacing w:before="0"/>
        <w:ind w:left="0"/>
        <w:jc w:val="both"/>
        <w:rPr>
          <w:rFonts w:ascii="Trebuchet MS" w:eastAsia="Times New Roman" w:hAnsi="Trebuchet MS"/>
          <w:bCs/>
          <w:color w:val="0070C0"/>
          <w:sz w:val="22"/>
          <w:szCs w:val="22"/>
        </w:rPr>
      </w:pPr>
      <w:r w:rsidRPr="00066901">
        <w:rPr>
          <w:rFonts w:ascii="Trebuchet MS" w:eastAsia="Times New Roman" w:hAnsi="Trebuchet MS"/>
          <w:bCs/>
          <w:color w:val="0070C0"/>
          <w:sz w:val="22"/>
          <w:szCs w:val="22"/>
        </w:rPr>
        <w:t xml:space="preserve">În conformitate cu prevederile </w:t>
      </w:r>
      <w:r w:rsidR="0038218E" w:rsidRPr="00066901">
        <w:rPr>
          <w:rFonts w:ascii="Trebuchet MS" w:eastAsia="Times New Roman" w:hAnsi="Trebuchet MS"/>
          <w:bCs/>
          <w:color w:val="0070C0"/>
          <w:sz w:val="22"/>
          <w:szCs w:val="22"/>
        </w:rPr>
        <w:t xml:space="preserve">art. 12 alin.(3) – (7) din </w:t>
      </w:r>
      <w:r w:rsidRPr="00066901">
        <w:rPr>
          <w:rFonts w:ascii="Trebuchet MS" w:eastAsia="Times New Roman" w:hAnsi="Trebuchet MS"/>
          <w:bCs/>
          <w:color w:val="0070C0"/>
          <w:sz w:val="22"/>
          <w:szCs w:val="22"/>
        </w:rPr>
        <w:t>OG nr.68/2003 privind serviciile sociale, aprobată cu modificări și completări prin Legea nr.515/2003, cu modificările și completările ulterioare convenția de parteneriat ca un cadrul de cooperare mai larg, ce include mai multe prevederi, inclusiv contracte de acordare a serviciilor sociale încheiate între diferiți furnizori publici și privați.</w:t>
      </w:r>
    </w:p>
    <w:p w14:paraId="6642EE51" w14:textId="77777777" w:rsidR="00B52E05" w:rsidRPr="00066901" w:rsidRDefault="00B52E05" w:rsidP="00227612">
      <w:pPr>
        <w:pStyle w:val="ListParagraph"/>
        <w:spacing w:before="0"/>
        <w:ind w:left="0"/>
        <w:rPr>
          <w:rFonts w:eastAsia="Times New Roman"/>
          <w:b/>
          <w:bCs/>
          <w:i/>
          <w:iCs/>
        </w:rPr>
      </w:pPr>
    </w:p>
    <w:p w14:paraId="1EFC4ADA" w14:textId="77777777" w:rsidR="0038218E" w:rsidRPr="00066901" w:rsidRDefault="0038218E" w:rsidP="0038218E">
      <w:pPr>
        <w:spacing w:before="0" w:after="0"/>
        <w:jc w:val="both"/>
        <w:rPr>
          <w:color w:val="0070C0"/>
          <w:sz w:val="22"/>
          <w:szCs w:val="22"/>
        </w:rPr>
      </w:pPr>
      <w:r w:rsidRPr="00066901">
        <w:rPr>
          <w:color w:val="0070C0"/>
          <w:sz w:val="22"/>
          <w:szCs w:val="22"/>
        </w:rPr>
        <w:t>Serviciile publice de asistenţă socială, organizate la nivel judeţean şi local, pot încheia convenţii de parteneriat între ele, cu orice alţi furnizori de servicii sociale şi contracte de acordare a serviciilor sociale cu furnizorii de servicii sociale.</w:t>
      </w:r>
    </w:p>
    <w:p w14:paraId="64B5E598" w14:textId="77777777" w:rsidR="0038218E" w:rsidRPr="00066901" w:rsidRDefault="0038218E" w:rsidP="0038218E">
      <w:pPr>
        <w:spacing w:before="0" w:after="0"/>
        <w:jc w:val="both"/>
        <w:rPr>
          <w:color w:val="0070C0"/>
          <w:sz w:val="22"/>
          <w:szCs w:val="22"/>
        </w:rPr>
      </w:pPr>
    </w:p>
    <w:p w14:paraId="087F62CE" w14:textId="23FFE32E" w:rsidR="0038218E" w:rsidRPr="00066901" w:rsidRDefault="0038218E" w:rsidP="0038218E">
      <w:pPr>
        <w:spacing w:before="0" w:after="0"/>
        <w:jc w:val="both"/>
        <w:rPr>
          <w:color w:val="0070C0"/>
          <w:sz w:val="22"/>
          <w:szCs w:val="22"/>
        </w:rPr>
      </w:pPr>
      <w:r w:rsidRPr="00066901">
        <w:rPr>
          <w:color w:val="0070C0"/>
          <w:sz w:val="22"/>
          <w:szCs w:val="22"/>
        </w:rPr>
        <w:t>Contractul de acordare a serviciilor sociale cuprinde în mod obligatoriu serviciile oferite, natura şi costurile acestora, drepturile şi obligaţiile părţilor, perioada şi condiţiile de furnizare, cu respectarea standardelor de calitate stabilite pentru fiecare tip de serviciu, precum şi sancţiunile aplicate în condiţiile unor servicii sociale de calitate necorespunzătoare. Modelul contractului este aprobat prin ordin al ministrului muncii, solidarităţii sociale şi familiei nr.71/2005.</w:t>
      </w:r>
    </w:p>
    <w:p w14:paraId="2ABB151C" w14:textId="66258BE4" w:rsidR="0038218E" w:rsidRPr="00066901" w:rsidRDefault="0038218E" w:rsidP="0038218E">
      <w:pPr>
        <w:spacing w:before="0" w:after="0"/>
        <w:jc w:val="both"/>
        <w:rPr>
          <w:color w:val="0070C0"/>
          <w:sz w:val="22"/>
          <w:szCs w:val="22"/>
        </w:rPr>
      </w:pPr>
    </w:p>
    <w:p w14:paraId="778CC40D" w14:textId="7335CB29" w:rsidR="00D55A92" w:rsidRPr="00066901" w:rsidRDefault="0038218E" w:rsidP="0038218E">
      <w:pPr>
        <w:spacing w:before="0" w:after="0"/>
        <w:jc w:val="both"/>
        <w:rPr>
          <w:color w:val="0070C0"/>
          <w:sz w:val="22"/>
          <w:szCs w:val="22"/>
        </w:rPr>
      </w:pPr>
      <w:r w:rsidRPr="00066901">
        <w:rPr>
          <w:color w:val="0070C0"/>
          <w:sz w:val="22"/>
          <w:szCs w:val="22"/>
        </w:rPr>
        <w:t>În conformitate cu prevederile</w:t>
      </w:r>
      <w:r w:rsidR="00D55A92" w:rsidRPr="00066901">
        <w:rPr>
          <w:color w:val="0070C0"/>
          <w:sz w:val="22"/>
          <w:szCs w:val="22"/>
        </w:rPr>
        <w:t xml:space="preserve"> art. 42 alin.(2) și (3) și ale art. 141 din</w:t>
      </w:r>
      <w:r w:rsidRPr="00066901">
        <w:rPr>
          <w:color w:val="0070C0"/>
          <w:sz w:val="22"/>
          <w:szCs w:val="22"/>
        </w:rPr>
        <w:t xml:space="preserve"> Leg</w:t>
      </w:r>
      <w:r w:rsidR="00D55A92" w:rsidRPr="00066901">
        <w:rPr>
          <w:color w:val="0070C0"/>
          <w:sz w:val="22"/>
          <w:szCs w:val="22"/>
        </w:rPr>
        <w:t>ea</w:t>
      </w:r>
      <w:r w:rsidRPr="00066901">
        <w:rPr>
          <w:color w:val="0070C0"/>
          <w:sz w:val="22"/>
          <w:szCs w:val="22"/>
        </w:rPr>
        <w:t xml:space="preserve"> asistenței sociale nr.292/2011, cu modificările și completările ulterioare, </w:t>
      </w:r>
      <w:r w:rsidR="00D55A92" w:rsidRPr="00066901">
        <w:rPr>
          <w:color w:val="0070C0"/>
          <w:sz w:val="22"/>
          <w:szCs w:val="22"/>
        </w:rPr>
        <w:t>serviciile sociale pot deservi beneficiari din mai multe judeţe, caz în care înfiinţarea, organizarea şi finanţarea acestora au la bază un contract de parteneriat care se aprobă prin hotărâri ale consiliilor judeţene sau locale partenere.</w:t>
      </w:r>
      <w:r w:rsidR="00D55A92" w:rsidRPr="00066901">
        <w:t xml:space="preserve"> </w:t>
      </w:r>
      <w:r w:rsidR="00D55A92" w:rsidRPr="00066901">
        <w:rPr>
          <w:color w:val="0070C0"/>
          <w:sz w:val="22"/>
          <w:szCs w:val="22"/>
        </w:rPr>
        <w:t>Și în cazul serviciilor sociale de interes local care se adresează beneficiarilor din mai multe comune, oraşe şi municipii din cadrul aceluiaşi judeţ ori sectoare ale municipiului Bucureşti, iar contractele de parteneriat se aprobă prin hotărârile consiliilor locale partenere.</w:t>
      </w:r>
    </w:p>
    <w:p w14:paraId="7A69DB2B" w14:textId="77777777" w:rsidR="00D55A92" w:rsidRPr="00066901" w:rsidRDefault="00D55A92" w:rsidP="00D55A92">
      <w:pPr>
        <w:spacing w:before="0" w:after="0"/>
        <w:jc w:val="both"/>
        <w:rPr>
          <w:color w:val="0070C0"/>
          <w:sz w:val="22"/>
          <w:szCs w:val="22"/>
        </w:rPr>
      </w:pPr>
    </w:p>
    <w:p w14:paraId="5213750B" w14:textId="3371CACA" w:rsidR="00D55A92" w:rsidRPr="00066901" w:rsidRDefault="00D55A92" w:rsidP="00D55A92">
      <w:pPr>
        <w:spacing w:before="0" w:after="0"/>
        <w:jc w:val="both"/>
        <w:rPr>
          <w:color w:val="0070C0"/>
          <w:sz w:val="22"/>
          <w:szCs w:val="22"/>
        </w:rPr>
      </w:pPr>
      <w:r w:rsidRPr="00066901">
        <w:rPr>
          <w:color w:val="0070C0"/>
          <w:sz w:val="22"/>
          <w:szCs w:val="22"/>
        </w:rPr>
        <w:t>Autorităţile administraţiei publice locale, contractează, cu furnizorii publici şi privaţi, serviciile sociale organizate şi definite conform Nomenclatorului serviciilor sociale. Tipurile de contracte se stabilesc de către autorităţile contractante, în condiţiile legii.</w:t>
      </w:r>
    </w:p>
    <w:p w14:paraId="2F7D8678" w14:textId="77777777" w:rsidR="00D55A92" w:rsidRPr="00066901" w:rsidRDefault="00D55A92" w:rsidP="00D55A92">
      <w:pPr>
        <w:spacing w:before="0" w:after="0"/>
        <w:jc w:val="both"/>
        <w:rPr>
          <w:color w:val="0070C0"/>
          <w:sz w:val="22"/>
          <w:szCs w:val="22"/>
        </w:rPr>
      </w:pPr>
    </w:p>
    <w:p w14:paraId="4F7E0089" w14:textId="4908FC40" w:rsidR="00D55A92" w:rsidRPr="00066901" w:rsidRDefault="00D55A92" w:rsidP="00D55A92">
      <w:pPr>
        <w:spacing w:before="0" w:after="0"/>
        <w:jc w:val="both"/>
        <w:rPr>
          <w:color w:val="0070C0"/>
          <w:sz w:val="22"/>
          <w:szCs w:val="22"/>
        </w:rPr>
      </w:pPr>
      <w:r w:rsidRPr="00066901">
        <w:rPr>
          <w:color w:val="0070C0"/>
          <w:sz w:val="22"/>
          <w:szCs w:val="22"/>
        </w:rPr>
        <w:t>Autorităţile contractante au obligaţia să prevadă în bugetele proprii fondurile necesare pentru finanţarea serviciilor sociale prevăzute în planurile anuale de acţiune.</w:t>
      </w:r>
    </w:p>
    <w:p w14:paraId="5B094C6F" w14:textId="7E58E5B8" w:rsidR="0038218E" w:rsidRPr="00066901" w:rsidRDefault="00D55A92" w:rsidP="00D55A92">
      <w:pPr>
        <w:spacing w:before="0" w:after="0"/>
        <w:jc w:val="both"/>
        <w:rPr>
          <w:color w:val="0070C0"/>
          <w:sz w:val="22"/>
          <w:szCs w:val="22"/>
        </w:rPr>
      </w:pPr>
      <w:r w:rsidRPr="00066901">
        <w:rPr>
          <w:color w:val="0070C0"/>
          <w:sz w:val="22"/>
          <w:szCs w:val="22"/>
        </w:rPr>
        <w:t>Finanţarea din fonduri publice a serviciilor sociale acordate de furnizorii publici şi privaţi de servicii sociale se realizează pe principiile concurenţei, eficienţei şi transparenţei şi se supune legislaţiei din domeniul achiziţiilor publice.</w:t>
      </w:r>
    </w:p>
    <w:p w14:paraId="5149B01A" w14:textId="12F5AB8A" w:rsidR="00EA692B" w:rsidRPr="00066901" w:rsidRDefault="00EA692B" w:rsidP="0038218E">
      <w:pPr>
        <w:spacing w:before="0" w:after="0"/>
        <w:jc w:val="both"/>
        <w:rPr>
          <w:color w:val="0070C0"/>
          <w:sz w:val="22"/>
          <w:szCs w:val="22"/>
        </w:rPr>
      </w:pPr>
    </w:p>
    <w:p w14:paraId="19FE33E2" w14:textId="69F0EEE2" w:rsidR="0038218E" w:rsidRPr="00066901" w:rsidRDefault="0038218E" w:rsidP="0038218E">
      <w:pPr>
        <w:spacing w:before="0" w:after="0"/>
        <w:jc w:val="both"/>
        <w:rPr>
          <w:color w:val="0070C0"/>
          <w:sz w:val="22"/>
          <w:szCs w:val="22"/>
        </w:rPr>
      </w:pPr>
      <w:r w:rsidRPr="00066901">
        <w:rPr>
          <w:color w:val="0070C0"/>
          <w:sz w:val="22"/>
          <w:szCs w:val="22"/>
        </w:rPr>
        <w:t>Convenţiile de parteneriat prevăzute se referă la cadrul de cooperare stabilit în urma negocierilor la nivel judeţean şi local sau între judeţe, între judeţe şi localităţi din judeţe diferite sau între localităţi din acelaşi judeţ cu scopul organizării şi dezvoltării serviciilor sociale acordate de către furnizorii implicaţi în parteneriat.</w:t>
      </w:r>
    </w:p>
    <w:p w14:paraId="56A74438" w14:textId="77777777" w:rsidR="0038218E" w:rsidRPr="00066901" w:rsidRDefault="0038218E" w:rsidP="0038218E">
      <w:pPr>
        <w:spacing w:before="0" w:after="0"/>
        <w:rPr>
          <w:color w:val="0070C0"/>
          <w:sz w:val="22"/>
          <w:szCs w:val="22"/>
        </w:rPr>
      </w:pPr>
    </w:p>
    <w:p w14:paraId="48191DAC" w14:textId="7230D6A4" w:rsidR="0038218E" w:rsidRPr="00066901" w:rsidRDefault="0038218E" w:rsidP="0038218E">
      <w:pPr>
        <w:spacing w:before="0" w:after="0"/>
        <w:rPr>
          <w:color w:val="0070C0"/>
          <w:sz w:val="22"/>
          <w:szCs w:val="22"/>
        </w:rPr>
      </w:pPr>
      <w:r w:rsidRPr="00066901">
        <w:rPr>
          <w:color w:val="0070C0"/>
          <w:sz w:val="22"/>
          <w:szCs w:val="22"/>
        </w:rPr>
        <w:t>Convenţiile de parteneriat cuprind:</w:t>
      </w:r>
    </w:p>
    <w:p w14:paraId="06942EA6" w14:textId="490A1CCE" w:rsidR="0038218E" w:rsidRPr="00066901" w:rsidRDefault="0038218E" w:rsidP="0038218E">
      <w:pPr>
        <w:numPr>
          <w:ilvl w:val="0"/>
          <w:numId w:val="14"/>
        </w:numPr>
        <w:spacing w:before="0" w:after="0"/>
        <w:jc w:val="both"/>
        <w:rPr>
          <w:color w:val="0070C0"/>
          <w:sz w:val="22"/>
          <w:szCs w:val="22"/>
        </w:rPr>
      </w:pPr>
      <w:r w:rsidRPr="00066901">
        <w:rPr>
          <w:color w:val="0070C0"/>
          <w:sz w:val="22"/>
          <w:szCs w:val="22"/>
        </w:rPr>
        <w:t>responsabilităţile partenerilor publici, privaţi implicaţi în furnizarea serviciilor sociale;</w:t>
      </w:r>
    </w:p>
    <w:p w14:paraId="7DCE3DA3" w14:textId="2C8CD92D" w:rsidR="0038218E" w:rsidRPr="00066901" w:rsidRDefault="0038218E" w:rsidP="0038218E">
      <w:pPr>
        <w:numPr>
          <w:ilvl w:val="0"/>
          <w:numId w:val="14"/>
        </w:numPr>
        <w:spacing w:before="0" w:after="0"/>
        <w:jc w:val="both"/>
        <w:rPr>
          <w:color w:val="0070C0"/>
          <w:sz w:val="22"/>
          <w:szCs w:val="22"/>
        </w:rPr>
      </w:pPr>
      <w:r w:rsidRPr="00066901">
        <w:rPr>
          <w:color w:val="0070C0"/>
          <w:sz w:val="22"/>
          <w:szCs w:val="22"/>
        </w:rPr>
        <w:t>programele locale de acordare a serviciilor sociale implementate de furnizorii publici de servicii sociale, pentru organizarea şi furnizarea de servicii sociale specializate şi de servicii de proximitate la nivelul consiliilor judeţene şi locale;</w:t>
      </w:r>
    </w:p>
    <w:p w14:paraId="6C1FA447" w14:textId="3662A98F" w:rsidR="0038218E" w:rsidRPr="00066901" w:rsidRDefault="0038218E" w:rsidP="0038218E">
      <w:pPr>
        <w:numPr>
          <w:ilvl w:val="0"/>
          <w:numId w:val="14"/>
        </w:numPr>
        <w:spacing w:before="0" w:after="0"/>
        <w:jc w:val="both"/>
        <w:rPr>
          <w:color w:val="0070C0"/>
          <w:sz w:val="22"/>
          <w:szCs w:val="22"/>
        </w:rPr>
      </w:pPr>
      <w:r w:rsidRPr="00066901">
        <w:rPr>
          <w:color w:val="0070C0"/>
          <w:sz w:val="22"/>
          <w:szCs w:val="22"/>
        </w:rPr>
        <w:t>contractele de acordare a serviciilor sociale încheiate între diferiţii furnizori, publici şi privaţi;</w:t>
      </w:r>
    </w:p>
    <w:p w14:paraId="14EE209F" w14:textId="2F504874" w:rsidR="0038218E" w:rsidRPr="00066901" w:rsidRDefault="0038218E" w:rsidP="0038218E">
      <w:pPr>
        <w:numPr>
          <w:ilvl w:val="0"/>
          <w:numId w:val="14"/>
        </w:numPr>
        <w:spacing w:before="0" w:after="0"/>
        <w:jc w:val="both"/>
        <w:rPr>
          <w:color w:val="0070C0"/>
          <w:sz w:val="22"/>
          <w:szCs w:val="22"/>
        </w:rPr>
      </w:pPr>
      <w:r w:rsidRPr="00066901">
        <w:rPr>
          <w:color w:val="0070C0"/>
          <w:sz w:val="22"/>
          <w:szCs w:val="22"/>
        </w:rPr>
        <w:t>sursele de finanţare şi estimarea nivelului acestora;</w:t>
      </w:r>
    </w:p>
    <w:p w14:paraId="0E662BBD" w14:textId="1069332E" w:rsidR="0038218E" w:rsidRPr="00066901" w:rsidRDefault="0038218E" w:rsidP="0038218E">
      <w:pPr>
        <w:numPr>
          <w:ilvl w:val="0"/>
          <w:numId w:val="14"/>
        </w:numPr>
        <w:spacing w:before="0" w:after="0"/>
        <w:jc w:val="both"/>
        <w:rPr>
          <w:color w:val="0070C0"/>
          <w:sz w:val="22"/>
          <w:szCs w:val="22"/>
        </w:rPr>
      </w:pPr>
      <w:r w:rsidRPr="00066901">
        <w:rPr>
          <w:color w:val="0070C0"/>
          <w:sz w:val="22"/>
          <w:szCs w:val="22"/>
        </w:rPr>
        <w:t>resursele umane implicate în acordarea serviciilor sociale;</w:t>
      </w:r>
    </w:p>
    <w:p w14:paraId="3B9B982F" w14:textId="7341AEC5" w:rsidR="00227612" w:rsidRPr="00066901" w:rsidRDefault="0038218E" w:rsidP="0038218E">
      <w:pPr>
        <w:numPr>
          <w:ilvl w:val="0"/>
          <w:numId w:val="14"/>
        </w:numPr>
        <w:spacing w:before="0" w:after="0"/>
        <w:jc w:val="both"/>
        <w:rPr>
          <w:color w:val="0070C0"/>
          <w:sz w:val="22"/>
          <w:szCs w:val="22"/>
        </w:rPr>
      </w:pPr>
      <w:r w:rsidRPr="00066901">
        <w:rPr>
          <w:color w:val="0070C0"/>
          <w:sz w:val="22"/>
          <w:szCs w:val="22"/>
        </w:rPr>
        <w:t>modalităţile de sancţionare a încălcării prevederilor convenţiei.</w:t>
      </w:r>
    </w:p>
    <w:p w14:paraId="36A5D12F" w14:textId="19B20065" w:rsidR="0038218E" w:rsidRPr="00066901" w:rsidRDefault="00EA692B" w:rsidP="00EA692B">
      <w:pPr>
        <w:jc w:val="both"/>
        <w:rPr>
          <w:color w:val="0070C0"/>
          <w:sz w:val="22"/>
          <w:szCs w:val="22"/>
        </w:rPr>
      </w:pPr>
      <w:r w:rsidRPr="00066901">
        <w:rPr>
          <w:color w:val="0070C0"/>
          <w:sz w:val="22"/>
          <w:szCs w:val="22"/>
        </w:rPr>
        <w:t>În conformitate cu prevederile Legii nr.98/2016 privind achizițiile publice, cu modificările și compeltările ulterioare, acordul-cadru este acordul încheiat în formă scrisă între una sau mai multe autorităţi contractante şi unul ori mai mulţi operatori economici care are ca obiect stabilirea termenilor şi condiţiilor care guvernează contractele de achiziţie publică ce urmează a fi atribuite într-o anumită perioadă, în special în ceea ce priveşte preţul şi, după caz, cantităţile avute în vedere.</w:t>
      </w:r>
    </w:p>
    <w:p w14:paraId="4E743028" w14:textId="5A683EDA" w:rsidR="00EA692B" w:rsidRPr="00066901" w:rsidRDefault="00EA692B" w:rsidP="00110F1E">
      <w:pPr>
        <w:rPr>
          <w:sz w:val="22"/>
          <w:szCs w:val="22"/>
        </w:rPr>
      </w:pPr>
    </w:p>
    <w:p w14:paraId="4617DD24" w14:textId="77777777" w:rsidR="00110F1E" w:rsidRPr="00066901" w:rsidRDefault="00110F1E" w:rsidP="00110F1E">
      <w:pPr>
        <w:rPr>
          <w:b/>
          <w:bCs/>
          <w:sz w:val="22"/>
          <w:szCs w:val="22"/>
        </w:rPr>
      </w:pPr>
      <w:r w:rsidRPr="00066901">
        <w:rPr>
          <w:b/>
          <w:bCs/>
          <w:sz w:val="22"/>
          <w:szCs w:val="22"/>
        </w:rPr>
        <w:t>Art. 1 Părţile</w:t>
      </w:r>
    </w:p>
    <w:p w14:paraId="1C8B9136" w14:textId="4FB64475" w:rsidR="00110F1E" w:rsidRPr="00066901" w:rsidRDefault="00110F1E" w:rsidP="00110F1E">
      <w:pPr>
        <w:numPr>
          <w:ilvl w:val="0"/>
          <w:numId w:val="3"/>
        </w:numPr>
        <w:jc w:val="both"/>
        <w:rPr>
          <w:sz w:val="22"/>
          <w:szCs w:val="22"/>
        </w:rPr>
      </w:pPr>
      <w:r w:rsidRPr="00066901">
        <w:rPr>
          <w:i/>
          <w:iCs/>
          <w:sz w:val="22"/>
          <w:szCs w:val="22"/>
          <w:lang w:eastAsia="sk-SK"/>
        </w:rPr>
        <w:t xml:space="preserve">denumirea completă a </w:t>
      </w:r>
      <w:r w:rsidR="00596B25" w:rsidRPr="00066901">
        <w:rPr>
          <w:i/>
          <w:iCs/>
          <w:sz w:val="22"/>
          <w:szCs w:val="22"/>
          <w:lang w:eastAsia="sk-SK"/>
        </w:rPr>
        <w:t>UAT/SPAS/ADI</w:t>
      </w:r>
      <w:r w:rsidRPr="00066901">
        <w:rPr>
          <w:sz w:val="22"/>
          <w:szCs w:val="22"/>
        </w:rPr>
        <w:t xml:space="preserve">, cu sediul în </w:t>
      </w:r>
      <w:r w:rsidRPr="00066901">
        <w:rPr>
          <w:i/>
          <w:iCs/>
          <w:sz w:val="22"/>
          <w:szCs w:val="22"/>
        </w:rPr>
        <w:t>adresa sediului</w:t>
      </w:r>
      <w:r w:rsidRPr="00066901">
        <w:rPr>
          <w:sz w:val="22"/>
          <w:szCs w:val="22"/>
        </w:rPr>
        <w:t xml:space="preserve">, codul fiscal ...............…, având calitatea de </w:t>
      </w:r>
      <w:r w:rsidRPr="00066901">
        <w:rPr>
          <w:b/>
          <w:bCs/>
          <w:sz w:val="22"/>
          <w:szCs w:val="22"/>
        </w:rPr>
        <w:t>Lider de proiect(Partener 1)</w:t>
      </w:r>
      <w:r w:rsidRPr="00066901">
        <w:rPr>
          <w:i/>
          <w:sz w:val="22"/>
          <w:szCs w:val="22"/>
        </w:rPr>
        <w:t>&lt;se vor insera datele de identificare ale liderului de parteneriat și conturile distincte deschise pe codurile de identificare fiscală ale acestuia la unitatea teritorială a Trezoreriei Statului&gt;</w:t>
      </w:r>
      <w:r w:rsidRPr="00066901">
        <w:rPr>
          <w:sz w:val="22"/>
          <w:szCs w:val="22"/>
        </w:rPr>
        <w:t>, astfel:</w:t>
      </w:r>
    </w:p>
    <w:p w14:paraId="314E8402" w14:textId="77777777" w:rsidR="00110F1E" w:rsidRPr="00066901" w:rsidRDefault="00110F1E" w:rsidP="00110F1E">
      <w:pPr>
        <w:jc w:val="both"/>
        <w:rPr>
          <w:sz w:val="22"/>
          <w:szCs w:val="22"/>
        </w:rPr>
      </w:pPr>
    </w:p>
    <w:p w14:paraId="2C2B0DD4" w14:textId="77777777" w:rsidR="00110F1E" w:rsidRPr="00066901" w:rsidRDefault="00110F1E" w:rsidP="00110F1E">
      <w:pPr>
        <w:jc w:val="both"/>
        <w:rPr>
          <w:sz w:val="22"/>
          <w:szCs w:val="22"/>
        </w:rPr>
      </w:pPr>
      <w:r w:rsidRPr="00066901">
        <w:rPr>
          <w:sz w:val="22"/>
          <w:szCs w:val="22"/>
        </w:rPr>
        <w:lastRenderedPageBreak/>
        <w:t>Contul de venituri (codul IBAN) în care se virează sumele aferente cererilor de rambursare</w:t>
      </w:r>
      <w:r w:rsidRPr="00066901">
        <w:rPr>
          <w:sz w:val="22"/>
          <w:szCs w:val="22"/>
          <w:vertAlign w:val="superscript"/>
        </w:rPr>
        <w:footnoteReference w:id="1"/>
      </w:r>
      <w:r w:rsidRPr="00066901">
        <w:rPr>
          <w:sz w:val="22"/>
          <w:szCs w:val="22"/>
        </w:rPr>
        <w:t>………</w:t>
      </w:r>
    </w:p>
    <w:p w14:paraId="0ABE5456" w14:textId="77777777" w:rsidR="00110F1E" w:rsidRPr="00066901" w:rsidRDefault="00110F1E" w:rsidP="00110F1E">
      <w:pPr>
        <w:jc w:val="both"/>
        <w:rPr>
          <w:sz w:val="22"/>
          <w:szCs w:val="22"/>
        </w:rPr>
      </w:pPr>
      <w:r w:rsidRPr="00066901">
        <w:rPr>
          <w:sz w:val="22"/>
          <w:szCs w:val="22"/>
        </w:rPr>
        <w:t>Denumirea/adresa unității Trezoreriei Statului: ……………………………</w:t>
      </w:r>
    </w:p>
    <w:p w14:paraId="42B6244F" w14:textId="77777777" w:rsidR="00110F1E" w:rsidRPr="00066901" w:rsidRDefault="00110F1E" w:rsidP="00110F1E">
      <w:pPr>
        <w:jc w:val="both"/>
        <w:rPr>
          <w:sz w:val="22"/>
          <w:szCs w:val="22"/>
        </w:rPr>
      </w:pPr>
    </w:p>
    <w:p w14:paraId="609BC5F6" w14:textId="77777777" w:rsidR="00110F1E" w:rsidRPr="00066901" w:rsidRDefault="00110F1E" w:rsidP="00110F1E">
      <w:pPr>
        <w:numPr>
          <w:ilvl w:val="0"/>
          <w:numId w:val="3"/>
        </w:numPr>
        <w:jc w:val="both"/>
        <w:rPr>
          <w:sz w:val="22"/>
          <w:szCs w:val="22"/>
        </w:rPr>
      </w:pPr>
      <w:r w:rsidRPr="00066901">
        <w:rPr>
          <w:i/>
          <w:iCs/>
          <w:sz w:val="22"/>
          <w:szCs w:val="22"/>
          <w:lang w:eastAsia="sk-SK"/>
        </w:rPr>
        <w:t>denumirea completă a organizaţiei</w:t>
      </w:r>
      <w:r w:rsidRPr="00066901">
        <w:rPr>
          <w:sz w:val="22"/>
          <w:szCs w:val="22"/>
        </w:rPr>
        <w:t xml:space="preserve">, cu sediul în </w:t>
      </w:r>
      <w:r w:rsidRPr="00066901">
        <w:rPr>
          <w:i/>
          <w:iCs/>
          <w:sz w:val="22"/>
          <w:szCs w:val="22"/>
        </w:rPr>
        <w:t>adresa sediului</w:t>
      </w:r>
      <w:r w:rsidRPr="00066901">
        <w:rPr>
          <w:sz w:val="22"/>
          <w:szCs w:val="22"/>
        </w:rPr>
        <w:t xml:space="preserve">,  codul fiscal …, având calitatea de </w:t>
      </w:r>
      <w:r w:rsidRPr="00066901">
        <w:rPr>
          <w:b/>
          <w:bCs/>
          <w:sz w:val="22"/>
          <w:szCs w:val="22"/>
        </w:rPr>
        <w:t>Partener 2</w:t>
      </w:r>
      <w:r w:rsidRPr="00066901">
        <w:rPr>
          <w:i/>
          <w:sz w:val="22"/>
          <w:szCs w:val="22"/>
        </w:rPr>
        <w:t>&lt;se vor insera datele de identificare ale partenerului și, dacă este cazul, conturile distincte deschise pe codurile de identificare fiscală ale acestuia la unitatea teritorială a Trezoreriei Statului&gt;, astfel:</w:t>
      </w:r>
    </w:p>
    <w:p w14:paraId="53065159" w14:textId="77777777" w:rsidR="00110F1E" w:rsidRPr="00066901" w:rsidRDefault="00110F1E" w:rsidP="00110F1E">
      <w:pPr>
        <w:jc w:val="both"/>
        <w:rPr>
          <w:sz w:val="22"/>
          <w:szCs w:val="22"/>
        </w:rPr>
      </w:pPr>
    </w:p>
    <w:p w14:paraId="346B9B26" w14:textId="77777777" w:rsidR="00110F1E" w:rsidRPr="00066901" w:rsidRDefault="00110F1E" w:rsidP="00110F1E">
      <w:pPr>
        <w:jc w:val="both"/>
        <w:rPr>
          <w:sz w:val="22"/>
          <w:szCs w:val="22"/>
        </w:rPr>
      </w:pPr>
      <w:r w:rsidRPr="00066901">
        <w:rPr>
          <w:sz w:val="22"/>
          <w:szCs w:val="22"/>
        </w:rPr>
        <w:t>Contul de venituri (codul IBAN) în care se virează sumele aferente cererilor de rambursare:………</w:t>
      </w:r>
    </w:p>
    <w:p w14:paraId="1F2BD626" w14:textId="77777777" w:rsidR="00110F1E" w:rsidRPr="00066901" w:rsidRDefault="00110F1E" w:rsidP="00110F1E">
      <w:pPr>
        <w:jc w:val="both"/>
        <w:rPr>
          <w:sz w:val="22"/>
          <w:szCs w:val="22"/>
        </w:rPr>
      </w:pPr>
      <w:r w:rsidRPr="00066901">
        <w:rPr>
          <w:sz w:val="22"/>
          <w:szCs w:val="22"/>
        </w:rPr>
        <w:t>Denumirea/adresa unității Trezoreriei Statului: ……………………………</w:t>
      </w:r>
    </w:p>
    <w:p w14:paraId="6FC3455F" w14:textId="77777777" w:rsidR="00110F1E" w:rsidRPr="00066901" w:rsidRDefault="00110F1E" w:rsidP="00110F1E">
      <w:pPr>
        <w:jc w:val="both"/>
        <w:rPr>
          <w:sz w:val="22"/>
          <w:szCs w:val="22"/>
        </w:rPr>
      </w:pPr>
    </w:p>
    <w:p w14:paraId="314937FC" w14:textId="77777777" w:rsidR="00110F1E" w:rsidRPr="00066901" w:rsidRDefault="00110F1E" w:rsidP="00110F1E">
      <w:pPr>
        <w:numPr>
          <w:ilvl w:val="0"/>
          <w:numId w:val="3"/>
        </w:numPr>
        <w:jc w:val="both"/>
        <w:rPr>
          <w:sz w:val="22"/>
          <w:szCs w:val="22"/>
        </w:rPr>
      </w:pPr>
      <w:r w:rsidRPr="00066901">
        <w:rPr>
          <w:i/>
          <w:iCs/>
          <w:sz w:val="22"/>
          <w:szCs w:val="22"/>
          <w:lang w:eastAsia="sk-SK"/>
        </w:rPr>
        <w:t>denumirea completă a organizaţiei</w:t>
      </w:r>
      <w:r w:rsidRPr="00066901">
        <w:rPr>
          <w:sz w:val="22"/>
          <w:szCs w:val="22"/>
        </w:rPr>
        <w:t xml:space="preserve">, cu sediul în </w:t>
      </w:r>
      <w:r w:rsidRPr="00066901">
        <w:rPr>
          <w:i/>
          <w:iCs/>
          <w:sz w:val="22"/>
          <w:szCs w:val="22"/>
        </w:rPr>
        <w:t>adresa sediului</w:t>
      </w:r>
      <w:r w:rsidRPr="00066901">
        <w:rPr>
          <w:sz w:val="22"/>
          <w:szCs w:val="22"/>
        </w:rPr>
        <w:t xml:space="preserve">,  codul fiscal …, având calitatea de </w:t>
      </w:r>
      <w:r w:rsidRPr="00066901">
        <w:rPr>
          <w:b/>
          <w:bCs/>
          <w:sz w:val="22"/>
          <w:szCs w:val="22"/>
        </w:rPr>
        <w:t>Partener n,</w:t>
      </w:r>
      <w:r w:rsidRPr="00066901">
        <w:rPr>
          <w:sz w:val="22"/>
          <w:szCs w:val="22"/>
        </w:rPr>
        <w:t xml:space="preserve"> unde </w:t>
      </w:r>
      <w:r w:rsidRPr="00066901">
        <w:rPr>
          <w:i/>
          <w:iCs/>
          <w:sz w:val="22"/>
          <w:szCs w:val="22"/>
        </w:rPr>
        <w:t>n= numărul total de membri ai parteneriatului</w:t>
      </w:r>
      <w:r w:rsidRPr="00066901">
        <w:rPr>
          <w:i/>
          <w:sz w:val="22"/>
          <w:szCs w:val="22"/>
        </w:rPr>
        <w:t>&lt;se vor insera datele de indentificare ale partenerului și conturile distincte deschise pe codurile de identificare fiscală ale acestuia la unitatea teritorială a Trezoreriei Statului, după modelul de mai sus&gt;.</w:t>
      </w:r>
    </w:p>
    <w:p w14:paraId="60F59CBB" w14:textId="77777777" w:rsidR="00110F1E" w:rsidRPr="00066901" w:rsidRDefault="00110F1E" w:rsidP="00110F1E">
      <w:pPr>
        <w:rPr>
          <w:sz w:val="22"/>
          <w:szCs w:val="22"/>
        </w:rPr>
      </w:pPr>
      <w:r w:rsidRPr="00066901">
        <w:rPr>
          <w:sz w:val="22"/>
          <w:szCs w:val="22"/>
        </w:rPr>
        <w:t>au convenit următoarele:</w:t>
      </w:r>
    </w:p>
    <w:p w14:paraId="498A9823" w14:textId="77777777" w:rsidR="00110F1E" w:rsidRPr="00066901" w:rsidRDefault="00110F1E" w:rsidP="00110F1E">
      <w:pPr>
        <w:rPr>
          <w:sz w:val="22"/>
          <w:szCs w:val="22"/>
        </w:rPr>
      </w:pPr>
    </w:p>
    <w:p w14:paraId="64FB4743" w14:textId="77777777" w:rsidR="00110F1E" w:rsidRPr="00066901" w:rsidRDefault="00110F1E" w:rsidP="00110F1E">
      <w:pPr>
        <w:rPr>
          <w:b/>
          <w:bCs/>
          <w:sz w:val="22"/>
          <w:szCs w:val="22"/>
        </w:rPr>
      </w:pPr>
      <w:r w:rsidRPr="00066901">
        <w:rPr>
          <w:b/>
          <w:bCs/>
          <w:sz w:val="22"/>
          <w:szCs w:val="22"/>
        </w:rPr>
        <w:t>Art. 2 Obiectul</w:t>
      </w:r>
    </w:p>
    <w:p w14:paraId="16E9B94C" w14:textId="335F0EE9" w:rsidR="00110F1E" w:rsidRPr="00066901" w:rsidRDefault="00110F1E" w:rsidP="00110F1E">
      <w:pPr>
        <w:numPr>
          <w:ilvl w:val="1"/>
          <w:numId w:val="2"/>
        </w:numPr>
        <w:jc w:val="both"/>
        <w:rPr>
          <w:sz w:val="22"/>
          <w:szCs w:val="22"/>
        </w:rPr>
      </w:pPr>
      <w:r w:rsidRPr="00066901">
        <w:rPr>
          <w:sz w:val="22"/>
          <w:szCs w:val="22"/>
        </w:rPr>
        <w:t>Obiectul acestui parteneriat este de a stabili drepturile şi obligaţiile părţilor, contribuţia financiară proprie a fiecărei părţi la bugetul proiectului, precum şi responsabilităţile ce le revin în implementarea activităţilor aferente proiectului [</w:t>
      </w:r>
      <w:r w:rsidRPr="00066901">
        <w:rPr>
          <w:i/>
          <w:iCs/>
          <w:sz w:val="22"/>
          <w:szCs w:val="22"/>
        </w:rPr>
        <w:t>titlul proiectului]</w:t>
      </w:r>
      <w:r w:rsidRPr="00066901">
        <w:rPr>
          <w:sz w:val="22"/>
          <w:szCs w:val="22"/>
        </w:rPr>
        <w:t>, care este depus în cadrul Planului Național de Redresare și Reziliență, Componenta C13 – REFORME SOCIALE, Investiția I</w:t>
      </w:r>
      <w:r w:rsidR="00596B25" w:rsidRPr="00066901">
        <w:rPr>
          <w:sz w:val="22"/>
          <w:szCs w:val="22"/>
        </w:rPr>
        <w:t>4</w:t>
      </w:r>
      <w:r w:rsidRPr="00066901">
        <w:rPr>
          <w:sz w:val="22"/>
          <w:szCs w:val="22"/>
        </w:rPr>
        <w:t xml:space="preserve"> -  </w:t>
      </w:r>
      <w:r w:rsidRPr="00066901">
        <w:rPr>
          <w:color w:val="0070C0"/>
          <w:sz w:val="22"/>
          <w:szCs w:val="22"/>
        </w:rPr>
        <w:t>„</w:t>
      </w:r>
      <w:r w:rsidR="00596B25" w:rsidRPr="00066901">
        <w:rPr>
          <w:color w:val="0070C0"/>
          <w:sz w:val="22"/>
          <w:szCs w:val="22"/>
        </w:rPr>
        <w:t xml:space="preserve">CREAREA UNEI REȚELE DE CENTRE DE ZI DE ASISTENȚĂ ȘI RECUPERARE PENTRU PERSOANE VÂRSTNICE </w:t>
      </w:r>
      <w:r w:rsidRPr="00066901">
        <w:rPr>
          <w:color w:val="0070C0"/>
          <w:sz w:val="22"/>
          <w:szCs w:val="22"/>
        </w:rPr>
        <w:t xml:space="preserve">", </w:t>
      </w:r>
      <w:r w:rsidRPr="00066901">
        <w:rPr>
          <w:sz w:val="22"/>
          <w:szCs w:val="22"/>
        </w:rPr>
        <w:t xml:space="preserve">apelul de proiecte PNRR/2022/C13/I1, precum și pe perioada de sustenabilitate și de valabilitate a contractului de finanțare. </w:t>
      </w:r>
    </w:p>
    <w:p w14:paraId="1F7657ED" w14:textId="57AD8292" w:rsidR="00110F1E" w:rsidRPr="00066901" w:rsidRDefault="00110F1E" w:rsidP="00110F1E">
      <w:pPr>
        <w:numPr>
          <w:ilvl w:val="1"/>
          <w:numId w:val="2"/>
        </w:numPr>
        <w:jc w:val="both"/>
        <w:rPr>
          <w:sz w:val="22"/>
          <w:szCs w:val="22"/>
        </w:rPr>
      </w:pPr>
      <w:r w:rsidRPr="00066901">
        <w:rPr>
          <w:sz w:val="22"/>
          <w:szCs w:val="22"/>
        </w:rPr>
        <w:t>Prezentul acord se constituie anexă la cererea de finanţare.</w:t>
      </w:r>
    </w:p>
    <w:p w14:paraId="1A17E53C" w14:textId="77777777" w:rsidR="00110F1E" w:rsidRPr="00066901" w:rsidRDefault="00110F1E" w:rsidP="00110F1E">
      <w:pPr>
        <w:ind w:left="576"/>
        <w:jc w:val="both"/>
        <w:rPr>
          <w:sz w:val="22"/>
          <w:szCs w:val="22"/>
        </w:rPr>
      </w:pPr>
    </w:p>
    <w:p w14:paraId="21C1E2E0" w14:textId="29B48DB8" w:rsidR="00110F1E" w:rsidRPr="00066901" w:rsidRDefault="00110F1E" w:rsidP="00110F1E">
      <w:pPr>
        <w:rPr>
          <w:b/>
          <w:bCs/>
          <w:sz w:val="22"/>
          <w:szCs w:val="22"/>
        </w:rPr>
      </w:pPr>
      <w:r w:rsidRPr="00066901">
        <w:rPr>
          <w:b/>
          <w:bCs/>
          <w:sz w:val="22"/>
          <w:szCs w:val="22"/>
        </w:rPr>
        <w:t>Art. 3 Roluri şi</w:t>
      </w:r>
      <w:r w:rsidR="00BF239E" w:rsidRPr="00066901">
        <w:rPr>
          <w:b/>
          <w:bCs/>
          <w:sz w:val="22"/>
          <w:szCs w:val="22"/>
        </w:rPr>
        <w:t xml:space="preserve"> </w:t>
      </w:r>
      <w:r w:rsidRPr="00066901">
        <w:rPr>
          <w:b/>
          <w:bCs/>
          <w:sz w:val="22"/>
          <w:szCs w:val="22"/>
        </w:rPr>
        <w:t>responsabilităţi în implementarea proiectului</w:t>
      </w:r>
    </w:p>
    <w:p w14:paraId="26296812" w14:textId="77777777" w:rsidR="00110F1E" w:rsidRPr="00066901" w:rsidRDefault="00110F1E" w:rsidP="00110F1E">
      <w:pPr>
        <w:rPr>
          <w:sz w:val="22"/>
          <w:szCs w:val="22"/>
        </w:rPr>
      </w:pPr>
      <w:r w:rsidRPr="00066901">
        <w:rPr>
          <w:sz w:val="22"/>
          <w:szCs w:val="22"/>
        </w:rPr>
        <w:t>(1) Rolurile şi responsabilităţile sunt descrise în tabelul de mai jos şi corespund prevederilor din Cererea de finanţare:</w:t>
      </w:r>
    </w:p>
    <w:p w14:paraId="1D8A32F6" w14:textId="77777777" w:rsidR="00110F1E" w:rsidRPr="00066901" w:rsidRDefault="00110F1E" w:rsidP="00110F1E">
      <w:pPr>
        <w:rPr>
          <w:sz w:val="22"/>
          <w:szCs w:val="22"/>
        </w:rPr>
      </w:pPr>
    </w:p>
    <w:tbl>
      <w:tblPr>
        <w:tblW w:w="8982" w:type="dxa"/>
        <w:tblInd w:w="90" w:type="dxa"/>
        <w:tblBorders>
          <w:bottom w:val="single" w:sz="4" w:space="0" w:color="808080"/>
          <w:insideH w:val="single" w:sz="4" w:space="0" w:color="808080"/>
        </w:tblBorders>
        <w:tblLook w:val="04A0" w:firstRow="1" w:lastRow="0" w:firstColumn="1" w:lastColumn="0" w:noHBand="0" w:noVBand="1"/>
      </w:tblPr>
      <w:tblGrid>
        <w:gridCol w:w="2541"/>
        <w:gridCol w:w="6441"/>
      </w:tblGrid>
      <w:tr w:rsidR="00110F1E" w:rsidRPr="00066901" w14:paraId="54CBEF0F" w14:textId="77777777" w:rsidTr="0026447C">
        <w:trPr>
          <w:trHeight w:val="441"/>
        </w:trPr>
        <w:tc>
          <w:tcPr>
            <w:tcW w:w="2541" w:type="dxa"/>
            <w:tcBorders>
              <w:top w:val="single" w:sz="4" w:space="0" w:color="808080"/>
              <w:left w:val="nil"/>
              <w:bottom w:val="single" w:sz="4" w:space="0" w:color="808080"/>
              <w:right w:val="nil"/>
            </w:tcBorders>
            <w:hideMark/>
          </w:tcPr>
          <w:p w14:paraId="59D1D897" w14:textId="29FAD40D" w:rsidR="00110F1E" w:rsidRPr="00066901" w:rsidRDefault="0057347C" w:rsidP="0026447C">
            <w:pPr>
              <w:tabs>
                <w:tab w:val="left" w:pos="1800"/>
              </w:tabs>
              <w:rPr>
                <w:b/>
                <w:bCs/>
                <w:sz w:val="22"/>
                <w:szCs w:val="22"/>
              </w:rPr>
            </w:pPr>
            <w:r w:rsidRPr="00066901">
              <w:rPr>
                <w:b/>
                <w:bCs/>
                <w:sz w:val="22"/>
                <w:szCs w:val="22"/>
              </w:rPr>
              <w:t>UAT/ADI</w:t>
            </w:r>
            <w:r w:rsidR="00110F1E" w:rsidRPr="00066901">
              <w:rPr>
                <w:b/>
                <w:bCs/>
                <w:sz w:val="22"/>
                <w:szCs w:val="22"/>
              </w:rPr>
              <w:tab/>
            </w:r>
          </w:p>
        </w:tc>
        <w:tc>
          <w:tcPr>
            <w:tcW w:w="6441" w:type="dxa"/>
            <w:tcBorders>
              <w:top w:val="single" w:sz="4" w:space="0" w:color="808080"/>
              <w:left w:val="nil"/>
              <w:bottom w:val="single" w:sz="4" w:space="0" w:color="808080"/>
              <w:right w:val="nil"/>
            </w:tcBorders>
            <w:hideMark/>
          </w:tcPr>
          <w:p w14:paraId="626EEECC" w14:textId="77777777" w:rsidR="00110F1E" w:rsidRPr="00066901" w:rsidRDefault="00110F1E" w:rsidP="0026447C">
            <w:pPr>
              <w:rPr>
                <w:b/>
                <w:bCs/>
                <w:sz w:val="22"/>
                <w:szCs w:val="22"/>
              </w:rPr>
            </w:pPr>
            <w:r w:rsidRPr="00066901">
              <w:rPr>
                <w:b/>
                <w:bCs/>
                <w:sz w:val="22"/>
                <w:szCs w:val="22"/>
              </w:rPr>
              <w:t>Roluri şi responsabilităţi</w:t>
            </w:r>
          </w:p>
        </w:tc>
      </w:tr>
      <w:tr w:rsidR="00110F1E" w:rsidRPr="00066901" w14:paraId="6A83C4A8" w14:textId="77777777" w:rsidTr="0026447C">
        <w:trPr>
          <w:trHeight w:val="1379"/>
        </w:trPr>
        <w:tc>
          <w:tcPr>
            <w:tcW w:w="2541" w:type="dxa"/>
            <w:tcBorders>
              <w:top w:val="single" w:sz="4" w:space="0" w:color="808080"/>
              <w:left w:val="nil"/>
              <w:bottom w:val="single" w:sz="4" w:space="0" w:color="808080"/>
              <w:right w:val="nil"/>
            </w:tcBorders>
            <w:hideMark/>
          </w:tcPr>
          <w:p w14:paraId="2E9F0252" w14:textId="77777777" w:rsidR="00110F1E" w:rsidRPr="00066901" w:rsidRDefault="00110F1E" w:rsidP="0026447C">
            <w:pPr>
              <w:spacing w:before="60" w:after="0"/>
              <w:jc w:val="both"/>
              <w:rPr>
                <w:b/>
                <w:sz w:val="22"/>
                <w:szCs w:val="22"/>
              </w:rPr>
            </w:pPr>
            <w:r w:rsidRPr="00066901">
              <w:rPr>
                <w:b/>
                <w:sz w:val="22"/>
                <w:szCs w:val="22"/>
              </w:rPr>
              <w:t>Lider de parteneriat (Partener 1)</w:t>
            </w:r>
          </w:p>
        </w:tc>
        <w:tc>
          <w:tcPr>
            <w:tcW w:w="6441" w:type="dxa"/>
            <w:tcBorders>
              <w:top w:val="single" w:sz="4" w:space="0" w:color="808080"/>
              <w:left w:val="nil"/>
              <w:bottom w:val="single" w:sz="4" w:space="0" w:color="808080"/>
              <w:right w:val="nil"/>
            </w:tcBorders>
            <w:hideMark/>
          </w:tcPr>
          <w:p w14:paraId="2528BE89" w14:textId="59CA6540" w:rsidR="00110F1E" w:rsidRPr="00066901" w:rsidRDefault="00110F1E" w:rsidP="0026447C">
            <w:pPr>
              <w:widowControl w:val="0"/>
              <w:autoSpaceDE w:val="0"/>
              <w:autoSpaceDN w:val="0"/>
              <w:adjustRightInd w:val="0"/>
              <w:spacing w:before="40" w:after="40"/>
              <w:jc w:val="both"/>
              <w:rPr>
                <w:i/>
                <w:iCs/>
                <w:sz w:val="22"/>
                <w:szCs w:val="22"/>
                <w:lang w:eastAsia="sk-SK"/>
              </w:rPr>
            </w:pPr>
            <w:r w:rsidRPr="00066901">
              <w:rPr>
                <w:i/>
                <w:iCs/>
                <w:sz w:val="22"/>
                <w:szCs w:val="22"/>
                <w:lang w:eastAsia="sk-SK"/>
              </w:rPr>
              <w:t>Se vor descrie activităţile şi subactivităţile pe care fiecare partener trebuie să le implementeze, în strânsă corelare cu informaţiile furnizate în cererea de finanţare</w:t>
            </w:r>
            <w:r w:rsidR="00BF239E" w:rsidRPr="00066901">
              <w:rPr>
                <w:i/>
                <w:iCs/>
                <w:sz w:val="22"/>
                <w:szCs w:val="22"/>
                <w:lang w:eastAsia="sk-SK"/>
              </w:rPr>
              <w:t xml:space="preserve"> </w:t>
            </w:r>
            <w:r w:rsidRPr="00066901">
              <w:rPr>
                <w:i/>
                <w:iCs/>
                <w:sz w:val="22"/>
                <w:szCs w:val="22"/>
                <w:lang w:eastAsia="sk-SK"/>
              </w:rPr>
              <w:t xml:space="preserve">(inclusiv pentru perioada de sustenabilitate a proiectului), inclusiv sub-activitățile privind derularea achizițiilor publice. </w:t>
            </w:r>
          </w:p>
          <w:p w14:paraId="0CD71E83" w14:textId="77777777" w:rsidR="00110F1E" w:rsidRPr="00066901" w:rsidRDefault="00110F1E" w:rsidP="0026447C">
            <w:pPr>
              <w:widowControl w:val="0"/>
              <w:autoSpaceDE w:val="0"/>
              <w:autoSpaceDN w:val="0"/>
              <w:adjustRightInd w:val="0"/>
              <w:spacing w:before="40" w:after="40"/>
              <w:jc w:val="both"/>
              <w:rPr>
                <w:i/>
                <w:iCs/>
                <w:sz w:val="22"/>
                <w:szCs w:val="22"/>
                <w:lang w:eastAsia="sk-SK"/>
              </w:rPr>
            </w:pPr>
            <w:r w:rsidRPr="00066901">
              <w:rPr>
                <w:i/>
                <w:iCs/>
                <w:sz w:val="22"/>
                <w:szCs w:val="22"/>
                <w:lang w:eastAsia="sk-SK"/>
              </w:rPr>
              <w:lastRenderedPageBreak/>
              <w:t>De asemenea, se va menționa valoarea estimată a fiecărei activități, defalcată pentru fiecare partener/lider de parteneriat</w:t>
            </w:r>
          </w:p>
          <w:p w14:paraId="54EB02DB" w14:textId="77777777" w:rsidR="00A37032" w:rsidRPr="00066901" w:rsidRDefault="00A37032" w:rsidP="0026447C">
            <w:pPr>
              <w:widowControl w:val="0"/>
              <w:autoSpaceDE w:val="0"/>
              <w:autoSpaceDN w:val="0"/>
              <w:adjustRightInd w:val="0"/>
              <w:spacing w:before="40" w:after="40"/>
              <w:jc w:val="both"/>
              <w:rPr>
                <w:i/>
                <w:iCs/>
                <w:color w:val="0070C0"/>
                <w:sz w:val="22"/>
                <w:szCs w:val="22"/>
                <w:lang w:eastAsia="sk-SK"/>
              </w:rPr>
            </w:pPr>
            <w:r w:rsidRPr="00066901">
              <w:rPr>
                <w:i/>
                <w:iCs/>
                <w:color w:val="0070C0"/>
                <w:sz w:val="22"/>
                <w:szCs w:val="22"/>
                <w:lang w:eastAsia="sk-SK"/>
              </w:rPr>
              <w:t>Se vor menționa activitățile care sunt în sarcina exclusivă a UAT, cum ar fi</w:t>
            </w:r>
            <w:r w:rsidR="00BF239E" w:rsidRPr="00066901">
              <w:rPr>
                <w:i/>
                <w:iCs/>
                <w:color w:val="0070C0"/>
                <w:sz w:val="22"/>
                <w:szCs w:val="22"/>
                <w:lang w:eastAsia="sk-SK"/>
              </w:rPr>
              <w:t xml:space="preserve">: </w:t>
            </w:r>
            <w:r w:rsidRPr="00066901">
              <w:rPr>
                <w:i/>
                <w:iCs/>
                <w:color w:val="0070C0"/>
                <w:sz w:val="22"/>
                <w:szCs w:val="22"/>
                <w:lang w:eastAsia="sk-SK"/>
              </w:rPr>
              <w:t xml:space="preserve"> stabilirea dreptului la servicii sociale ca măsură de asistență socială, încheirea contractelor de servicii sociale, includerea în bugetul UAT a sumelor necesare plății aferente acordării serviciilor sociale de către furnizorii cu care s-au încheiat contractele de servicii sociale etc.(coform atribuțiilor prevăzute de Legea nr.292/2011 și Legea nr.17/2000, în sarcina autorităților administrației publice locale).</w:t>
            </w:r>
          </w:p>
          <w:p w14:paraId="0C3DA27F" w14:textId="0226D7DD" w:rsidR="006B53F6" w:rsidRPr="00066901" w:rsidRDefault="006B53F6" w:rsidP="0026447C">
            <w:pPr>
              <w:widowControl w:val="0"/>
              <w:autoSpaceDE w:val="0"/>
              <w:autoSpaceDN w:val="0"/>
              <w:adjustRightInd w:val="0"/>
              <w:spacing w:before="40" w:after="40"/>
              <w:jc w:val="both"/>
              <w:rPr>
                <w:i/>
                <w:iCs/>
                <w:color w:val="0070C0"/>
                <w:sz w:val="22"/>
                <w:szCs w:val="22"/>
                <w:lang w:eastAsia="sk-SK"/>
              </w:rPr>
            </w:pPr>
            <w:r w:rsidRPr="00066901">
              <w:rPr>
                <w:i/>
                <w:iCs/>
                <w:color w:val="0070C0"/>
                <w:sz w:val="22"/>
                <w:szCs w:val="22"/>
                <w:lang w:eastAsia="sk-SK"/>
              </w:rPr>
              <w:t>Centru de</w:t>
            </w:r>
            <w:r w:rsidR="00BA6747" w:rsidRPr="00066901">
              <w:rPr>
                <w:i/>
                <w:iCs/>
                <w:color w:val="0070C0"/>
                <w:sz w:val="22"/>
                <w:szCs w:val="22"/>
                <w:lang w:eastAsia="sk-SK"/>
              </w:rPr>
              <w:t xml:space="preserve"> zi de asistență și recuperare</w:t>
            </w:r>
            <w:r w:rsidRPr="00066901">
              <w:rPr>
                <w:i/>
                <w:iCs/>
                <w:color w:val="0070C0"/>
                <w:sz w:val="22"/>
                <w:szCs w:val="22"/>
                <w:lang w:eastAsia="sk-SK"/>
              </w:rPr>
              <w:t xml:space="preserve"> înființat în cadrul proiectului v</w:t>
            </w:r>
            <w:r w:rsidR="00974732" w:rsidRPr="00066901">
              <w:rPr>
                <w:i/>
                <w:iCs/>
                <w:color w:val="0070C0"/>
                <w:sz w:val="22"/>
                <w:szCs w:val="22"/>
                <w:lang w:eastAsia="sk-SK"/>
              </w:rPr>
              <w:t>a</w:t>
            </w:r>
            <w:r w:rsidRPr="00066901">
              <w:rPr>
                <w:i/>
                <w:iCs/>
                <w:color w:val="0070C0"/>
                <w:sz w:val="22"/>
                <w:szCs w:val="22"/>
                <w:lang w:eastAsia="sk-SK"/>
              </w:rPr>
              <w:t xml:space="preserve"> funcționa în subordinea</w:t>
            </w:r>
            <w:r w:rsidR="00974732" w:rsidRPr="00066901">
              <w:rPr>
                <w:i/>
                <w:iCs/>
                <w:color w:val="0070C0"/>
                <w:sz w:val="22"/>
                <w:szCs w:val="22"/>
                <w:lang w:eastAsia="sk-SK"/>
              </w:rPr>
              <w:t xml:space="preserve"> </w:t>
            </w:r>
            <w:r w:rsidRPr="00066901">
              <w:rPr>
                <w:i/>
                <w:iCs/>
                <w:color w:val="0070C0"/>
                <w:sz w:val="22"/>
                <w:szCs w:val="22"/>
                <w:lang w:eastAsia="sk-SK"/>
              </w:rPr>
              <w:t>servici</w:t>
            </w:r>
            <w:r w:rsidR="00974732" w:rsidRPr="00066901">
              <w:rPr>
                <w:i/>
                <w:iCs/>
                <w:color w:val="0070C0"/>
                <w:sz w:val="22"/>
                <w:szCs w:val="22"/>
                <w:lang w:eastAsia="sk-SK"/>
              </w:rPr>
              <w:t>ului</w:t>
            </w:r>
            <w:r w:rsidRPr="00066901">
              <w:rPr>
                <w:i/>
                <w:iCs/>
                <w:color w:val="0070C0"/>
                <w:sz w:val="22"/>
                <w:szCs w:val="22"/>
                <w:lang w:eastAsia="sk-SK"/>
              </w:rPr>
              <w:t xml:space="preserve"> public de asistență socială.</w:t>
            </w:r>
          </w:p>
          <w:p w14:paraId="2733EC50" w14:textId="77777777" w:rsidR="00974732" w:rsidRPr="00066901" w:rsidRDefault="00974732" w:rsidP="0026447C">
            <w:pPr>
              <w:widowControl w:val="0"/>
              <w:autoSpaceDE w:val="0"/>
              <w:autoSpaceDN w:val="0"/>
              <w:adjustRightInd w:val="0"/>
              <w:spacing w:before="40" w:after="40"/>
              <w:jc w:val="both"/>
              <w:rPr>
                <w:i/>
                <w:iCs/>
                <w:color w:val="0070C0"/>
                <w:sz w:val="22"/>
                <w:szCs w:val="22"/>
                <w:lang w:eastAsia="sk-SK"/>
              </w:rPr>
            </w:pPr>
          </w:p>
          <w:p w14:paraId="5E86FF1D" w14:textId="77777777" w:rsidR="00974732" w:rsidRPr="00066901" w:rsidRDefault="00F81DF9" w:rsidP="0026447C">
            <w:pPr>
              <w:widowControl w:val="0"/>
              <w:autoSpaceDE w:val="0"/>
              <w:autoSpaceDN w:val="0"/>
              <w:adjustRightInd w:val="0"/>
              <w:spacing w:before="40" w:after="40"/>
              <w:jc w:val="both"/>
              <w:rPr>
                <w:i/>
                <w:iCs/>
                <w:color w:val="0070C0"/>
                <w:sz w:val="22"/>
                <w:szCs w:val="22"/>
                <w:lang w:eastAsia="sk-SK"/>
              </w:rPr>
            </w:pPr>
            <w:r w:rsidRPr="00066901">
              <w:rPr>
                <w:i/>
                <w:iCs/>
                <w:color w:val="0070C0"/>
                <w:sz w:val="22"/>
                <w:szCs w:val="22"/>
                <w:lang w:eastAsia="sk-SK"/>
              </w:rPr>
              <w:t xml:space="preserve">UAT </w:t>
            </w:r>
            <w:r w:rsidR="00BA6747" w:rsidRPr="00066901">
              <w:rPr>
                <w:i/>
                <w:iCs/>
                <w:color w:val="0070C0"/>
                <w:sz w:val="22"/>
                <w:szCs w:val="22"/>
                <w:lang w:eastAsia="sk-SK"/>
              </w:rPr>
              <w:t xml:space="preserve">poate </w:t>
            </w:r>
            <w:r w:rsidR="00BA6747" w:rsidRPr="00066901">
              <w:rPr>
                <w:b/>
                <w:bCs/>
                <w:i/>
                <w:iCs/>
                <w:color w:val="0070C0"/>
                <w:sz w:val="22"/>
                <w:szCs w:val="22"/>
                <w:lang w:eastAsia="sk-SK"/>
              </w:rPr>
              <w:t>încredința prestarea și gesionarea serviciilor sociale în cadrul centrului de zi de asistență și recuperare furnizorului/furnizorilor de servicii sociale partener/parteneri, prin încheierea unui contract de concesiune de servicii sociale</w:t>
            </w:r>
            <w:r w:rsidR="00E25FFF" w:rsidRPr="00066901">
              <w:rPr>
                <w:b/>
                <w:bCs/>
                <w:i/>
                <w:iCs/>
                <w:color w:val="0070C0"/>
                <w:sz w:val="22"/>
                <w:szCs w:val="22"/>
                <w:lang w:eastAsia="sk-SK"/>
              </w:rPr>
              <w:t>, încheiat în baza Legii nr.100/2016,</w:t>
            </w:r>
            <w:r w:rsidR="00E25FFF" w:rsidRPr="00066901">
              <w:rPr>
                <w:i/>
                <w:iCs/>
                <w:color w:val="0070C0"/>
                <w:sz w:val="22"/>
                <w:szCs w:val="22"/>
                <w:lang w:eastAsia="sk-SK"/>
              </w:rPr>
              <w:t xml:space="preserve"> cu modificările și completările ulterioare</w:t>
            </w:r>
            <w:r w:rsidR="00BA6747" w:rsidRPr="00066901">
              <w:rPr>
                <w:i/>
                <w:iCs/>
                <w:color w:val="0070C0"/>
                <w:sz w:val="22"/>
                <w:szCs w:val="22"/>
                <w:lang w:eastAsia="sk-SK"/>
              </w:rPr>
              <w:t>.</w:t>
            </w:r>
          </w:p>
          <w:p w14:paraId="4406F54A" w14:textId="77777777" w:rsidR="00974732" w:rsidRPr="00066901" w:rsidRDefault="00974732" w:rsidP="0026447C">
            <w:pPr>
              <w:widowControl w:val="0"/>
              <w:autoSpaceDE w:val="0"/>
              <w:autoSpaceDN w:val="0"/>
              <w:adjustRightInd w:val="0"/>
              <w:spacing w:before="40" w:after="40"/>
              <w:jc w:val="both"/>
              <w:rPr>
                <w:i/>
                <w:iCs/>
                <w:color w:val="0070C0"/>
                <w:sz w:val="22"/>
                <w:szCs w:val="22"/>
                <w:lang w:eastAsia="sk-SK"/>
              </w:rPr>
            </w:pPr>
          </w:p>
          <w:p w14:paraId="75DA8DB2" w14:textId="25F85CA5" w:rsidR="00BA6747" w:rsidRPr="00066901" w:rsidRDefault="00BA6747" w:rsidP="0026447C">
            <w:pPr>
              <w:widowControl w:val="0"/>
              <w:autoSpaceDE w:val="0"/>
              <w:autoSpaceDN w:val="0"/>
              <w:adjustRightInd w:val="0"/>
              <w:spacing w:before="40" w:after="40"/>
              <w:jc w:val="both"/>
              <w:rPr>
                <w:i/>
                <w:iCs/>
                <w:color w:val="0070C0"/>
                <w:sz w:val="22"/>
                <w:szCs w:val="22"/>
                <w:lang w:eastAsia="sk-SK"/>
              </w:rPr>
            </w:pPr>
            <w:r w:rsidRPr="00066901">
              <w:rPr>
                <w:i/>
                <w:iCs/>
                <w:color w:val="0070C0"/>
                <w:sz w:val="22"/>
                <w:szCs w:val="22"/>
                <w:lang w:eastAsia="sk-SK"/>
              </w:rPr>
              <w:t>În cadrul contractului de concesiune a serviciilor sociale acordate în CZAR co</w:t>
            </w:r>
            <w:r w:rsidR="00E56883" w:rsidRPr="00066901">
              <w:rPr>
                <w:i/>
                <w:iCs/>
                <w:color w:val="0070C0"/>
                <w:sz w:val="22"/>
                <w:szCs w:val="22"/>
                <w:lang w:eastAsia="sk-SK"/>
              </w:rPr>
              <w:t>n</w:t>
            </w:r>
            <w:r w:rsidRPr="00066901">
              <w:rPr>
                <w:i/>
                <w:iCs/>
                <w:color w:val="0070C0"/>
                <w:sz w:val="22"/>
                <w:szCs w:val="22"/>
                <w:lang w:eastAsia="sk-SK"/>
              </w:rPr>
              <w:t>traprestația este reprezentată de dreptul de a exploata serviciul</w:t>
            </w:r>
            <w:r w:rsidR="00E25FFF" w:rsidRPr="00066901">
              <w:rPr>
                <w:i/>
                <w:iCs/>
                <w:color w:val="0070C0"/>
                <w:sz w:val="22"/>
                <w:szCs w:val="22"/>
                <w:lang w:eastAsia="sk-SK"/>
              </w:rPr>
              <w:t xml:space="preserve">, </w:t>
            </w:r>
            <w:r w:rsidR="00E25FFF" w:rsidRPr="00066901">
              <w:rPr>
                <w:b/>
                <w:bCs/>
                <w:i/>
                <w:iCs/>
                <w:color w:val="0070C0"/>
                <w:sz w:val="22"/>
                <w:szCs w:val="22"/>
                <w:lang w:eastAsia="sk-SK"/>
              </w:rPr>
              <w:t>însoțit de plata pentru prestarea serviciilor către beneficiarii pentru care serviciul public de asistență socială a stabilit dreptul la asistență socială</w:t>
            </w:r>
            <w:r w:rsidR="00E25FFF" w:rsidRPr="00066901">
              <w:rPr>
                <w:i/>
                <w:iCs/>
                <w:color w:val="0070C0"/>
                <w:sz w:val="22"/>
                <w:szCs w:val="22"/>
                <w:lang w:eastAsia="sk-SK"/>
              </w:rPr>
              <w:t>, în conformitate cu prevederile Legii nr.17/2000</w:t>
            </w:r>
            <w:r w:rsidR="00AB5E34" w:rsidRPr="00066901">
              <w:rPr>
                <w:i/>
                <w:iCs/>
                <w:color w:val="0070C0"/>
                <w:sz w:val="22"/>
                <w:szCs w:val="22"/>
                <w:lang w:eastAsia="sk-SK"/>
              </w:rPr>
              <w:t>, precum și de alte contraprestații în funcție de riscurile de ....</w:t>
            </w:r>
          </w:p>
          <w:p w14:paraId="272250D5" w14:textId="6EE22CB8" w:rsidR="00E25FFF" w:rsidRPr="00066901" w:rsidRDefault="00E25FFF" w:rsidP="0026447C">
            <w:pPr>
              <w:widowControl w:val="0"/>
              <w:autoSpaceDE w:val="0"/>
              <w:autoSpaceDN w:val="0"/>
              <w:adjustRightInd w:val="0"/>
              <w:spacing w:before="40" w:after="40"/>
              <w:jc w:val="both"/>
              <w:rPr>
                <w:i/>
                <w:iCs/>
                <w:color w:val="0070C0"/>
                <w:sz w:val="22"/>
                <w:szCs w:val="22"/>
                <w:lang w:eastAsia="sk-SK"/>
              </w:rPr>
            </w:pPr>
          </w:p>
        </w:tc>
      </w:tr>
      <w:tr w:rsidR="00110F1E" w:rsidRPr="00066901" w14:paraId="6D9AE8E1" w14:textId="77777777" w:rsidTr="0026447C">
        <w:trPr>
          <w:trHeight w:val="427"/>
        </w:trPr>
        <w:tc>
          <w:tcPr>
            <w:tcW w:w="2541" w:type="dxa"/>
            <w:tcBorders>
              <w:top w:val="single" w:sz="4" w:space="0" w:color="808080"/>
              <w:left w:val="nil"/>
              <w:bottom w:val="single" w:sz="4" w:space="0" w:color="808080"/>
              <w:right w:val="nil"/>
            </w:tcBorders>
            <w:hideMark/>
          </w:tcPr>
          <w:p w14:paraId="5C1C5398" w14:textId="77777777" w:rsidR="00110F1E" w:rsidRPr="00066901" w:rsidRDefault="00110F1E" w:rsidP="0026447C">
            <w:pPr>
              <w:rPr>
                <w:sz w:val="22"/>
                <w:szCs w:val="22"/>
              </w:rPr>
            </w:pPr>
            <w:r w:rsidRPr="00066901">
              <w:rPr>
                <w:sz w:val="22"/>
                <w:szCs w:val="22"/>
              </w:rPr>
              <w:lastRenderedPageBreak/>
              <w:t>Partener 2</w:t>
            </w:r>
          </w:p>
        </w:tc>
        <w:tc>
          <w:tcPr>
            <w:tcW w:w="6441" w:type="dxa"/>
            <w:tcBorders>
              <w:top w:val="single" w:sz="4" w:space="0" w:color="808080"/>
              <w:left w:val="nil"/>
              <w:bottom w:val="single" w:sz="4" w:space="0" w:color="808080"/>
              <w:right w:val="nil"/>
            </w:tcBorders>
          </w:tcPr>
          <w:p w14:paraId="2619A14E" w14:textId="77777777" w:rsidR="0057347C" w:rsidRPr="00066901" w:rsidRDefault="00110F1E" w:rsidP="00BF239E">
            <w:pPr>
              <w:rPr>
                <w:sz w:val="22"/>
                <w:szCs w:val="22"/>
              </w:rPr>
            </w:pPr>
            <w:r w:rsidRPr="00066901">
              <w:rPr>
                <w:sz w:val="22"/>
                <w:szCs w:val="22"/>
              </w:rPr>
              <w:t>Idem</w:t>
            </w:r>
          </w:p>
          <w:p w14:paraId="45BFE402" w14:textId="29706E0E" w:rsidR="006B53F6" w:rsidRPr="00066901" w:rsidRDefault="006B53F6" w:rsidP="00AB5E34">
            <w:pPr>
              <w:jc w:val="both"/>
              <w:rPr>
                <w:sz w:val="22"/>
                <w:szCs w:val="22"/>
              </w:rPr>
            </w:pPr>
            <w:r w:rsidRPr="00066901">
              <w:rPr>
                <w:color w:val="0070C0"/>
                <w:sz w:val="22"/>
                <w:szCs w:val="22"/>
              </w:rPr>
              <w:t>Furnizorul privat de servicii sociale licențiat pentru</w:t>
            </w:r>
            <w:r w:rsidR="00E25FFF" w:rsidRPr="00066901">
              <w:rPr>
                <w:color w:val="0070C0"/>
                <w:sz w:val="22"/>
                <w:szCs w:val="22"/>
              </w:rPr>
              <w:t xml:space="preserve"> CZAR și/sau UID cu care UAT căruia i-a fost încredințat dreptul de a presta și gesiona CZAR/UID acordă serviciile sociale cu respectarea standardelor minime de calitate, condițiilor prevăzute în contractul de servicii sociale, cu respectarea priorității acordate persoanelor pentru care serviciul public de asistență socială a stabilit dreptul la asistență socială.</w:t>
            </w:r>
          </w:p>
        </w:tc>
      </w:tr>
      <w:tr w:rsidR="00110F1E" w:rsidRPr="00066901" w14:paraId="55243865" w14:textId="77777777" w:rsidTr="0026447C">
        <w:trPr>
          <w:trHeight w:val="441"/>
        </w:trPr>
        <w:tc>
          <w:tcPr>
            <w:tcW w:w="2541" w:type="dxa"/>
            <w:tcBorders>
              <w:top w:val="single" w:sz="4" w:space="0" w:color="808080"/>
              <w:left w:val="nil"/>
              <w:bottom w:val="single" w:sz="4" w:space="0" w:color="808080"/>
              <w:right w:val="nil"/>
            </w:tcBorders>
            <w:hideMark/>
          </w:tcPr>
          <w:p w14:paraId="6AE4FCDE" w14:textId="77777777" w:rsidR="00110F1E" w:rsidRPr="00066901" w:rsidRDefault="00110F1E" w:rsidP="0026447C">
            <w:pPr>
              <w:rPr>
                <w:sz w:val="22"/>
                <w:szCs w:val="22"/>
              </w:rPr>
            </w:pPr>
            <w:r w:rsidRPr="00066901">
              <w:rPr>
                <w:sz w:val="22"/>
                <w:szCs w:val="22"/>
              </w:rPr>
              <w:t>Partener  n</w:t>
            </w:r>
          </w:p>
        </w:tc>
        <w:tc>
          <w:tcPr>
            <w:tcW w:w="6441" w:type="dxa"/>
            <w:tcBorders>
              <w:top w:val="single" w:sz="4" w:space="0" w:color="808080"/>
              <w:left w:val="nil"/>
              <w:bottom w:val="single" w:sz="4" w:space="0" w:color="808080"/>
              <w:right w:val="nil"/>
            </w:tcBorders>
          </w:tcPr>
          <w:p w14:paraId="6DC5B7AC" w14:textId="77777777" w:rsidR="00110F1E" w:rsidRPr="00066901" w:rsidRDefault="00110F1E" w:rsidP="0026447C">
            <w:pPr>
              <w:rPr>
                <w:sz w:val="22"/>
                <w:szCs w:val="22"/>
              </w:rPr>
            </w:pPr>
            <w:r w:rsidRPr="00066901">
              <w:rPr>
                <w:sz w:val="22"/>
                <w:szCs w:val="22"/>
              </w:rPr>
              <w:t>Idem</w:t>
            </w:r>
          </w:p>
        </w:tc>
      </w:tr>
    </w:tbl>
    <w:p w14:paraId="69945EB8" w14:textId="4E5A9F56" w:rsidR="00110F1E" w:rsidRPr="00066901" w:rsidRDefault="00110F1E" w:rsidP="00110F1E">
      <w:pPr>
        <w:rPr>
          <w:sz w:val="22"/>
          <w:szCs w:val="22"/>
        </w:rPr>
      </w:pPr>
    </w:p>
    <w:p w14:paraId="059F9477" w14:textId="7A518D93" w:rsidR="006B53F6" w:rsidRPr="00066901" w:rsidRDefault="006B53F6" w:rsidP="00BA6747">
      <w:pPr>
        <w:jc w:val="both"/>
        <w:rPr>
          <w:color w:val="0070C0"/>
          <w:sz w:val="22"/>
          <w:szCs w:val="22"/>
        </w:rPr>
      </w:pPr>
      <w:r w:rsidRPr="00066901">
        <w:rPr>
          <w:color w:val="0070C0"/>
          <w:sz w:val="22"/>
          <w:szCs w:val="22"/>
        </w:rPr>
        <w:t xml:space="preserve">Parteneriatul cu furnizorii privaţi de servicii sociale nu poate avea ca obiect punerea la dispoziţia solicitantului a terenului pe care urmează să se construiască </w:t>
      </w:r>
      <w:r w:rsidR="00BA6747" w:rsidRPr="00066901">
        <w:rPr>
          <w:color w:val="0070C0"/>
          <w:sz w:val="22"/>
          <w:szCs w:val="22"/>
        </w:rPr>
        <w:t>centrul de zi de asistență și recuperare.</w:t>
      </w:r>
    </w:p>
    <w:p w14:paraId="13BF372E" w14:textId="77777777" w:rsidR="00BF239E" w:rsidRPr="00066901" w:rsidRDefault="00BF239E" w:rsidP="00110F1E">
      <w:pPr>
        <w:rPr>
          <w:sz w:val="22"/>
          <w:szCs w:val="22"/>
        </w:rPr>
      </w:pPr>
    </w:p>
    <w:p w14:paraId="7C02A57D" w14:textId="77777777" w:rsidR="00110F1E" w:rsidRPr="00066901" w:rsidRDefault="00110F1E" w:rsidP="00110F1E">
      <w:pPr>
        <w:keepNext/>
        <w:spacing w:after="0"/>
        <w:ind w:left="1008" w:hanging="1008"/>
        <w:outlineLvl w:val="4"/>
        <w:rPr>
          <w:sz w:val="22"/>
          <w:szCs w:val="22"/>
        </w:rPr>
      </w:pPr>
      <w:r w:rsidRPr="00066901">
        <w:rPr>
          <w:sz w:val="22"/>
          <w:szCs w:val="22"/>
        </w:rPr>
        <w:t>(2) Plăţile</w:t>
      </w:r>
    </w:p>
    <w:p w14:paraId="0C9394CA" w14:textId="77777777" w:rsidR="00110F1E" w:rsidRPr="00066901" w:rsidRDefault="00110F1E" w:rsidP="00110F1E">
      <w:pPr>
        <w:jc w:val="both"/>
        <w:rPr>
          <w:bCs/>
          <w:sz w:val="22"/>
          <w:szCs w:val="22"/>
        </w:rPr>
      </w:pPr>
      <w:r w:rsidRPr="00066901">
        <w:rPr>
          <w:sz w:val="22"/>
          <w:szCs w:val="22"/>
        </w:rPr>
        <w:t xml:space="preserve">Responsabilitățile privind derularea fluxurilor financiare se vor realiza în conformitate cu prevederile Ordonanţei de urgenţă a Guvernului nr. 124/2021 privind stabilirea cadrului </w:t>
      </w:r>
      <w:r w:rsidRPr="00066901">
        <w:rPr>
          <w:sz w:val="22"/>
          <w:szCs w:val="22"/>
        </w:rPr>
        <w:lastRenderedPageBreak/>
        <w:t>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Pr="00066901">
        <w:rPr>
          <w:bCs/>
          <w:sz w:val="22"/>
          <w:szCs w:val="22"/>
          <w:vertAlign w:val="superscript"/>
        </w:rPr>
        <w:footnoteReference w:id="2"/>
      </w:r>
      <w:r w:rsidRPr="00066901">
        <w:rPr>
          <w:bCs/>
          <w:sz w:val="22"/>
          <w:szCs w:val="22"/>
        </w:rPr>
        <w:t>.</w:t>
      </w:r>
    </w:p>
    <w:p w14:paraId="14BFBDE9" w14:textId="77777777" w:rsidR="00110F1E" w:rsidRPr="00066901" w:rsidRDefault="00110F1E" w:rsidP="00110F1E">
      <w:pPr>
        <w:pStyle w:val="ListParagraph"/>
        <w:numPr>
          <w:ilvl w:val="1"/>
          <w:numId w:val="2"/>
        </w:numPr>
        <w:jc w:val="both"/>
        <w:rPr>
          <w:rFonts w:ascii="Trebuchet MS" w:hAnsi="Trebuchet MS"/>
          <w:sz w:val="22"/>
          <w:szCs w:val="22"/>
        </w:rPr>
      </w:pPr>
      <w:r w:rsidRPr="00066901">
        <w:rPr>
          <w:rFonts w:ascii="Trebuchet MS" w:hAnsi="Trebuchet MS"/>
          <w:sz w:val="22"/>
          <w:szCs w:val="22"/>
        </w:rPr>
        <w:t xml:space="preserve">Se vor specifica conturile </w:t>
      </w:r>
      <w:r w:rsidRPr="00066901">
        <w:rPr>
          <w:rFonts w:ascii="Trebuchet MS" w:hAnsi="Trebuchet MS"/>
          <w:sz w:val="22"/>
          <w:szCs w:val="22"/>
          <w:lang w:val="it-IT"/>
        </w:rPr>
        <w:t>deschise pe numele liderului de parteneriat pentru activităţile proprii şi conturile deschise pe numele partenerilor pentru activitățile proprii ale acestora, în care se efectuează transferurile sumelor solicitate prin cererile de transfer.</w:t>
      </w:r>
    </w:p>
    <w:p w14:paraId="1AE553C9" w14:textId="76422815" w:rsidR="00110F1E" w:rsidRPr="00066901" w:rsidRDefault="00A37032" w:rsidP="00A37032">
      <w:pPr>
        <w:numPr>
          <w:ilvl w:val="1"/>
          <w:numId w:val="2"/>
        </w:numPr>
        <w:jc w:val="both"/>
        <w:rPr>
          <w:color w:val="0070C0"/>
          <w:sz w:val="22"/>
          <w:szCs w:val="22"/>
        </w:rPr>
      </w:pPr>
      <w:r w:rsidRPr="00066901">
        <w:rPr>
          <w:color w:val="0070C0"/>
          <w:sz w:val="22"/>
          <w:szCs w:val="22"/>
        </w:rPr>
        <w:t>Pentru perioada de sustenabilitate, după încheierea perioadei de finanțare din PNRR, se va specifica modul de transfer al sumelor aferente prestării serviciilor sociale</w:t>
      </w:r>
      <w:r w:rsidR="008A4CCA" w:rsidRPr="00066901">
        <w:rPr>
          <w:color w:val="0070C0"/>
          <w:sz w:val="22"/>
          <w:szCs w:val="22"/>
        </w:rPr>
        <w:t>, ca măsură de asistență socială</w:t>
      </w:r>
      <w:r w:rsidR="00E25FFF" w:rsidRPr="00066901">
        <w:rPr>
          <w:color w:val="0070C0"/>
          <w:sz w:val="22"/>
          <w:szCs w:val="22"/>
        </w:rPr>
        <w:t xml:space="preserve">, în conformitate cu prevederile art.20 din Legea nr.17/2000, </w:t>
      </w:r>
      <w:r w:rsidRPr="00066901">
        <w:rPr>
          <w:color w:val="0070C0"/>
          <w:sz w:val="22"/>
          <w:szCs w:val="22"/>
        </w:rPr>
        <w:t>în baza contrac</w:t>
      </w:r>
      <w:r w:rsidR="00E25FFF" w:rsidRPr="00066901">
        <w:rPr>
          <w:color w:val="0070C0"/>
          <w:sz w:val="22"/>
          <w:szCs w:val="22"/>
        </w:rPr>
        <w:t>tului/contractelor</w:t>
      </w:r>
      <w:r w:rsidRPr="00066901">
        <w:rPr>
          <w:color w:val="0070C0"/>
          <w:sz w:val="22"/>
          <w:szCs w:val="22"/>
        </w:rPr>
        <w:t xml:space="preserve"> de servicii sociale</w:t>
      </w:r>
      <w:r w:rsidR="00E25FFF" w:rsidRPr="00066901">
        <w:rPr>
          <w:color w:val="0070C0"/>
          <w:sz w:val="22"/>
          <w:szCs w:val="22"/>
        </w:rPr>
        <w:t>.</w:t>
      </w:r>
      <w:r w:rsidRPr="00066901">
        <w:rPr>
          <w:color w:val="0070C0"/>
          <w:sz w:val="22"/>
          <w:szCs w:val="22"/>
        </w:rPr>
        <w:t xml:space="preserve"> </w:t>
      </w:r>
    </w:p>
    <w:p w14:paraId="008E832F" w14:textId="77777777" w:rsidR="00A37032" w:rsidRPr="00066901" w:rsidRDefault="00A37032" w:rsidP="00A37032">
      <w:pPr>
        <w:numPr>
          <w:ilvl w:val="1"/>
          <w:numId w:val="2"/>
        </w:numPr>
        <w:rPr>
          <w:sz w:val="22"/>
          <w:szCs w:val="22"/>
        </w:rPr>
      </w:pPr>
    </w:p>
    <w:p w14:paraId="6ACC0C13" w14:textId="77777777" w:rsidR="00110F1E" w:rsidRPr="00066901" w:rsidRDefault="00110F1E" w:rsidP="00110F1E">
      <w:pPr>
        <w:rPr>
          <w:b/>
          <w:bCs/>
          <w:sz w:val="22"/>
          <w:szCs w:val="22"/>
        </w:rPr>
      </w:pPr>
      <w:r w:rsidRPr="00066901">
        <w:rPr>
          <w:b/>
          <w:bCs/>
          <w:sz w:val="22"/>
          <w:szCs w:val="22"/>
        </w:rPr>
        <w:t>Art. 4 Perioada de valabilitate a acordului de parteneriat</w:t>
      </w:r>
    </w:p>
    <w:p w14:paraId="30F82EBD" w14:textId="27951857" w:rsidR="00110F1E" w:rsidRPr="00066901" w:rsidRDefault="00110F1E" w:rsidP="00110F1E">
      <w:pPr>
        <w:jc w:val="both"/>
        <w:rPr>
          <w:ins w:id="1" w:author="Dorina Vicol" w:date="2023-03-14T10:35:00Z"/>
          <w:sz w:val="22"/>
          <w:szCs w:val="22"/>
        </w:rPr>
      </w:pPr>
      <w:r w:rsidRPr="00066901">
        <w:rPr>
          <w:sz w:val="22"/>
          <w:szCs w:val="22"/>
        </w:rPr>
        <w:t xml:space="preserve">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 </w:t>
      </w:r>
    </w:p>
    <w:p w14:paraId="076A524B" w14:textId="6D1FAE4A" w:rsidR="00CD04B3" w:rsidRPr="00066901" w:rsidRDefault="00CD04B3" w:rsidP="007E6B47">
      <w:pPr>
        <w:spacing w:before="0" w:after="0"/>
        <w:jc w:val="both"/>
        <w:rPr>
          <w:color w:val="0070C0"/>
          <w:sz w:val="22"/>
          <w:szCs w:val="22"/>
        </w:rPr>
      </w:pPr>
      <w:r w:rsidRPr="00066901">
        <w:rPr>
          <w:color w:val="0070C0"/>
          <w:sz w:val="22"/>
          <w:szCs w:val="22"/>
        </w:rPr>
        <w:t>Perioada de valabilitate a acordului de parteneriat este mai mare sau cel puțin egală cu perioada de valabilitate a contractului de finanțare care include perioada de implementare a proiectului și perioada de sustenabilitate a acestuia.</w:t>
      </w:r>
    </w:p>
    <w:p w14:paraId="732EC9A8" w14:textId="77777777" w:rsidR="007E6B47" w:rsidRPr="00066901" w:rsidRDefault="00CD04B3" w:rsidP="007E6B47">
      <w:pPr>
        <w:spacing w:before="0" w:after="0"/>
        <w:jc w:val="both"/>
        <w:rPr>
          <w:i/>
          <w:iCs/>
          <w:color w:val="0070C0"/>
          <w:sz w:val="22"/>
          <w:szCs w:val="22"/>
        </w:rPr>
      </w:pPr>
      <w:r w:rsidRPr="00066901">
        <w:rPr>
          <w:i/>
          <w:iCs/>
          <w:color w:val="0070C0"/>
          <w:sz w:val="22"/>
          <w:szCs w:val="22"/>
        </w:rPr>
        <w:t>Spre exemplu</w:t>
      </w:r>
      <w:r w:rsidR="007E6B47" w:rsidRPr="00066901">
        <w:rPr>
          <w:i/>
          <w:iCs/>
          <w:color w:val="0070C0"/>
          <w:sz w:val="22"/>
          <w:szCs w:val="22"/>
        </w:rPr>
        <w:t>:</w:t>
      </w:r>
    </w:p>
    <w:p w14:paraId="1427C574" w14:textId="6B15B30D" w:rsidR="007E6B47" w:rsidRPr="00066901" w:rsidRDefault="00CD04B3" w:rsidP="007E6B47">
      <w:pPr>
        <w:numPr>
          <w:ilvl w:val="0"/>
          <w:numId w:val="20"/>
        </w:numPr>
        <w:spacing w:before="0" w:after="0"/>
        <w:jc w:val="both"/>
        <w:rPr>
          <w:i/>
          <w:iCs/>
          <w:color w:val="0070C0"/>
          <w:sz w:val="22"/>
          <w:szCs w:val="22"/>
        </w:rPr>
      </w:pPr>
      <w:r w:rsidRPr="00066901">
        <w:rPr>
          <w:i/>
          <w:iCs/>
          <w:color w:val="0070C0"/>
          <w:sz w:val="22"/>
          <w:szCs w:val="22"/>
        </w:rPr>
        <w:t xml:space="preserve">în situația în care perioada de implementare a proiectului de </w:t>
      </w:r>
      <w:r w:rsidR="007E6B47" w:rsidRPr="00066901">
        <w:rPr>
          <w:i/>
          <w:iCs/>
          <w:color w:val="0070C0"/>
          <w:sz w:val="22"/>
          <w:szCs w:val="22"/>
        </w:rPr>
        <w:t>35</w:t>
      </w:r>
      <w:r w:rsidRPr="00066901">
        <w:rPr>
          <w:i/>
          <w:iCs/>
          <w:color w:val="0070C0"/>
          <w:sz w:val="22"/>
          <w:szCs w:val="22"/>
        </w:rPr>
        <w:t xml:space="preserve"> luni, </w:t>
      </w:r>
    </w:p>
    <w:p w14:paraId="5AEABC14" w14:textId="3BE8AA35" w:rsidR="007E6B47" w:rsidRPr="00066901" w:rsidRDefault="00CD04B3" w:rsidP="007E6B47">
      <w:pPr>
        <w:numPr>
          <w:ilvl w:val="0"/>
          <w:numId w:val="20"/>
        </w:numPr>
        <w:spacing w:before="0" w:after="0"/>
        <w:jc w:val="both"/>
        <w:rPr>
          <w:i/>
          <w:iCs/>
          <w:color w:val="0070C0"/>
          <w:sz w:val="22"/>
          <w:szCs w:val="22"/>
        </w:rPr>
      </w:pPr>
      <w:r w:rsidRPr="00066901">
        <w:rPr>
          <w:i/>
          <w:iCs/>
          <w:color w:val="0070C0"/>
          <w:sz w:val="22"/>
          <w:szCs w:val="22"/>
        </w:rPr>
        <w:t>perio</w:t>
      </w:r>
      <w:r w:rsidR="007E6B47" w:rsidRPr="00066901">
        <w:rPr>
          <w:i/>
          <w:iCs/>
          <w:color w:val="0070C0"/>
          <w:sz w:val="22"/>
          <w:szCs w:val="22"/>
        </w:rPr>
        <w:t>a</w:t>
      </w:r>
      <w:r w:rsidRPr="00066901">
        <w:rPr>
          <w:i/>
          <w:iCs/>
          <w:color w:val="0070C0"/>
          <w:sz w:val="22"/>
          <w:szCs w:val="22"/>
        </w:rPr>
        <w:t xml:space="preserve">da de valabilitate a contractului de finanțare este de </w:t>
      </w:r>
      <w:bookmarkStart w:id="2" w:name="_Hlk129682963"/>
      <w:r w:rsidR="007E6B47" w:rsidRPr="00066901">
        <w:rPr>
          <w:i/>
          <w:iCs/>
          <w:color w:val="0070C0"/>
          <w:sz w:val="22"/>
          <w:szCs w:val="22"/>
        </w:rPr>
        <w:t>35</w:t>
      </w:r>
      <w:r w:rsidRPr="00066901">
        <w:rPr>
          <w:i/>
          <w:iCs/>
          <w:color w:val="0070C0"/>
          <w:sz w:val="22"/>
          <w:szCs w:val="22"/>
        </w:rPr>
        <w:t xml:space="preserve"> luni + 5 ani</w:t>
      </w:r>
      <w:r w:rsidR="007E6B47" w:rsidRPr="00066901">
        <w:rPr>
          <w:i/>
          <w:iCs/>
          <w:color w:val="0070C0"/>
          <w:sz w:val="22"/>
          <w:szCs w:val="22"/>
        </w:rPr>
        <w:t xml:space="preserve"> (</w:t>
      </w:r>
      <w:bookmarkEnd w:id="2"/>
      <w:r w:rsidR="007E6B47" w:rsidRPr="00066901">
        <w:rPr>
          <w:i/>
          <w:iCs/>
          <w:color w:val="0070C0"/>
          <w:sz w:val="22"/>
          <w:szCs w:val="22"/>
        </w:rPr>
        <w:t>minim)</w:t>
      </w:r>
    </w:p>
    <w:p w14:paraId="3C25C9A0" w14:textId="6F12A335" w:rsidR="00110F1E" w:rsidRPr="00066901" w:rsidRDefault="00CD04B3" w:rsidP="00110F1E">
      <w:pPr>
        <w:numPr>
          <w:ilvl w:val="0"/>
          <w:numId w:val="20"/>
        </w:numPr>
        <w:spacing w:before="0" w:after="0"/>
        <w:jc w:val="both"/>
        <w:rPr>
          <w:i/>
          <w:iCs/>
          <w:color w:val="0070C0"/>
          <w:sz w:val="22"/>
          <w:szCs w:val="22"/>
        </w:rPr>
      </w:pPr>
      <w:r w:rsidRPr="00066901">
        <w:rPr>
          <w:i/>
          <w:iCs/>
          <w:color w:val="0070C0"/>
          <w:sz w:val="22"/>
          <w:szCs w:val="22"/>
        </w:rPr>
        <w:t xml:space="preserve">iar perioada </w:t>
      </w:r>
      <w:r w:rsidR="007E6B47" w:rsidRPr="00066901">
        <w:rPr>
          <w:i/>
          <w:iCs/>
          <w:color w:val="0070C0"/>
          <w:sz w:val="22"/>
          <w:szCs w:val="22"/>
        </w:rPr>
        <w:t xml:space="preserve">de valabilitate a </w:t>
      </w:r>
      <w:r w:rsidRPr="00066901">
        <w:rPr>
          <w:i/>
          <w:iCs/>
          <w:color w:val="0070C0"/>
          <w:sz w:val="22"/>
          <w:szCs w:val="22"/>
        </w:rPr>
        <w:t xml:space="preserve">acordului de parteneriat este ≥ </w:t>
      </w:r>
      <w:r w:rsidR="007E6B47" w:rsidRPr="00066901">
        <w:rPr>
          <w:i/>
          <w:iCs/>
          <w:color w:val="0070C0"/>
          <w:sz w:val="22"/>
          <w:szCs w:val="22"/>
        </w:rPr>
        <w:t>35</w:t>
      </w:r>
      <w:r w:rsidRPr="00066901">
        <w:rPr>
          <w:i/>
          <w:iCs/>
          <w:color w:val="0070C0"/>
          <w:sz w:val="22"/>
          <w:szCs w:val="22"/>
        </w:rPr>
        <w:t xml:space="preserve"> luni + 5 ani</w:t>
      </w:r>
      <w:r w:rsidR="007E6B47" w:rsidRPr="00066901">
        <w:rPr>
          <w:i/>
          <w:iCs/>
          <w:color w:val="0070C0"/>
          <w:sz w:val="22"/>
          <w:szCs w:val="22"/>
        </w:rPr>
        <w:t xml:space="preserve"> (minim)</w:t>
      </w:r>
      <w:r w:rsidRPr="00066901">
        <w:rPr>
          <w:i/>
          <w:iCs/>
          <w:color w:val="0070C0"/>
          <w:sz w:val="22"/>
          <w:szCs w:val="22"/>
        </w:rPr>
        <w:t>.</w:t>
      </w:r>
    </w:p>
    <w:p w14:paraId="390C1D11" w14:textId="20C3F5E9" w:rsidR="00BF239E" w:rsidRPr="00066901" w:rsidRDefault="00BF239E" w:rsidP="00BF239E">
      <w:pPr>
        <w:spacing w:before="0" w:after="0"/>
        <w:jc w:val="both"/>
        <w:rPr>
          <w:i/>
          <w:iCs/>
          <w:color w:val="0070C0"/>
          <w:sz w:val="22"/>
          <w:szCs w:val="22"/>
        </w:rPr>
      </w:pPr>
    </w:p>
    <w:p w14:paraId="18BDB23B" w14:textId="77777777" w:rsidR="00BF239E" w:rsidRPr="00066901" w:rsidRDefault="00BF239E" w:rsidP="00BF239E">
      <w:pPr>
        <w:spacing w:before="0" w:after="0"/>
        <w:jc w:val="both"/>
        <w:rPr>
          <w:i/>
          <w:iCs/>
          <w:color w:val="0070C0"/>
          <w:sz w:val="22"/>
          <w:szCs w:val="22"/>
        </w:rPr>
      </w:pPr>
    </w:p>
    <w:p w14:paraId="10B4C51C" w14:textId="77777777" w:rsidR="00110F1E" w:rsidRPr="00066901" w:rsidRDefault="00110F1E" w:rsidP="00110F1E">
      <w:pPr>
        <w:rPr>
          <w:b/>
          <w:bCs/>
          <w:sz w:val="22"/>
          <w:szCs w:val="22"/>
        </w:rPr>
      </w:pPr>
      <w:r w:rsidRPr="00066901">
        <w:rPr>
          <w:b/>
          <w:bCs/>
          <w:sz w:val="22"/>
          <w:szCs w:val="22"/>
        </w:rPr>
        <w:t>Art. 5 Drepturile şi obligaţiile liderului de parteneriat (Partenerului 1)</w:t>
      </w:r>
    </w:p>
    <w:p w14:paraId="01FA8FAE" w14:textId="77777777" w:rsidR="00110F1E" w:rsidRPr="00066901" w:rsidRDefault="00110F1E" w:rsidP="00110F1E">
      <w:pPr>
        <w:numPr>
          <w:ilvl w:val="1"/>
          <w:numId w:val="1"/>
        </w:numPr>
        <w:spacing w:after="0"/>
        <w:ind w:left="360"/>
        <w:rPr>
          <w:rFonts w:eastAsia="Calibri"/>
          <w:b/>
          <w:bCs/>
          <w:sz w:val="22"/>
          <w:szCs w:val="22"/>
        </w:rPr>
      </w:pPr>
      <w:r w:rsidRPr="00066901">
        <w:rPr>
          <w:rFonts w:eastAsia="Calibri"/>
          <w:b/>
          <w:bCs/>
          <w:sz w:val="22"/>
          <w:szCs w:val="22"/>
        </w:rPr>
        <w:t>Drepturile liderului de parteneriat</w:t>
      </w:r>
    </w:p>
    <w:p w14:paraId="0466A4C9" w14:textId="77777777" w:rsidR="00110F1E" w:rsidRPr="00066901" w:rsidRDefault="00110F1E" w:rsidP="00110F1E">
      <w:pPr>
        <w:jc w:val="both"/>
        <w:rPr>
          <w:sz w:val="22"/>
          <w:szCs w:val="22"/>
        </w:rPr>
      </w:pPr>
      <w:r w:rsidRPr="00066901">
        <w:rPr>
          <w:sz w:val="22"/>
          <w:szCs w:val="22"/>
        </w:rPr>
        <w:t>Liderul de proiect parteneriat are dreptul să solicite celorlalţi parteneri furnizarea oricăror informaţii şi documente legate de proiect, în scopul elaborării rapoartelor de progres, a cererilor de transfer și/sau a altor documente solicitate de coordonatorul de reformă și/sau investiție și de către alte instituții abilitate sau a verificării respectării normelor în vigoare privind atribuirea contractelor de achiziţie.</w:t>
      </w:r>
    </w:p>
    <w:p w14:paraId="70CC6AB1" w14:textId="77777777" w:rsidR="00110F1E" w:rsidRPr="00066901" w:rsidRDefault="00110F1E" w:rsidP="00110F1E">
      <w:pPr>
        <w:jc w:val="both"/>
        <w:rPr>
          <w:sz w:val="22"/>
          <w:szCs w:val="22"/>
        </w:rPr>
      </w:pPr>
    </w:p>
    <w:p w14:paraId="6D25F78F" w14:textId="77777777" w:rsidR="00110F1E" w:rsidRPr="00066901" w:rsidRDefault="00110F1E" w:rsidP="00110F1E">
      <w:pPr>
        <w:numPr>
          <w:ilvl w:val="1"/>
          <w:numId w:val="1"/>
        </w:numPr>
        <w:spacing w:after="0"/>
        <w:ind w:left="360"/>
        <w:rPr>
          <w:rFonts w:eastAsia="Calibri"/>
          <w:b/>
          <w:bCs/>
          <w:sz w:val="22"/>
          <w:szCs w:val="22"/>
        </w:rPr>
      </w:pPr>
      <w:r w:rsidRPr="00066901">
        <w:rPr>
          <w:rFonts w:eastAsia="Calibri"/>
          <w:b/>
          <w:bCs/>
          <w:sz w:val="22"/>
          <w:szCs w:val="22"/>
        </w:rPr>
        <w:t>Obligaţiile liderului de parteneriat</w:t>
      </w:r>
    </w:p>
    <w:p w14:paraId="64970FD3" w14:textId="77777777" w:rsidR="00110F1E" w:rsidRPr="00066901" w:rsidRDefault="00110F1E" w:rsidP="00110F1E">
      <w:pPr>
        <w:numPr>
          <w:ilvl w:val="0"/>
          <w:numId w:val="4"/>
        </w:numPr>
        <w:spacing w:after="0"/>
        <w:jc w:val="both"/>
        <w:rPr>
          <w:rFonts w:eastAsia="Calibri"/>
          <w:sz w:val="22"/>
          <w:szCs w:val="22"/>
        </w:rPr>
      </w:pPr>
      <w:r w:rsidRPr="00066901">
        <w:rPr>
          <w:rFonts w:eastAsia="Calibri"/>
          <w:sz w:val="22"/>
          <w:szCs w:val="22"/>
        </w:rPr>
        <w:t>Liderul de parteneriat (Partener 1) va semna Cererea de finanţare şi Contractul de finanţare.</w:t>
      </w:r>
    </w:p>
    <w:p w14:paraId="1246FAA1" w14:textId="77777777" w:rsidR="00110F1E" w:rsidRPr="00066901" w:rsidRDefault="00110F1E" w:rsidP="00110F1E">
      <w:pPr>
        <w:numPr>
          <w:ilvl w:val="0"/>
          <w:numId w:val="4"/>
        </w:numPr>
        <w:spacing w:after="0"/>
        <w:jc w:val="both"/>
        <w:rPr>
          <w:rFonts w:eastAsia="Calibri"/>
          <w:sz w:val="22"/>
          <w:szCs w:val="22"/>
        </w:rPr>
      </w:pPr>
      <w:r w:rsidRPr="00066901">
        <w:rPr>
          <w:rFonts w:eastAsia="Calibri"/>
          <w:sz w:val="22"/>
          <w:szCs w:val="22"/>
        </w:rPr>
        <w:t>Liderul de parteneriat (Partener 1) va consulta partenerii cu regularitate, îi va informa despre progresul în implementarea proiectului şi le va furniza copii ale rapoartelor de progres şi financiare.</w:t>
      </w:r>
    </w:p>
    <w:p w14:paraId="4809B852" w14:textId="701D610B" w:rsidR="00110F1E" w:rsidRPr="00066901" w:rsidRDefault="00110F1E" w:rsidP="00110F1E">
      <w:pPr>
        <w:numPr>
          <w:ilvl w:val="0"/>
          <w:numId w:val="4"/>
        </w:numPr>
        <w:spacing w:after="0"/>
        <w:jc w:val="both"/>
        <w:rPr>
          <w:rFonts w:eastAsia="Calibri"/>
          <w:sz w:val="22"/>
          <w:szCs w:val="22"/>
        </w:rPr>
      </w:pPr>
      <w:r w:rsidRPr="00066901">
        <w:rPr>
          <w:rFonts w:eastAsia="Calibri"/>
          <w:sz w:val="22"/>
          <w:szCs w:val="22"/>
        </w:rPr>
        <w:lastRenderedPageBreak/>
        <w:t xml:space="preserve">Propunerile pentru modificări importante ale proiectului (e.g. activităţi, parteneri etc.), trebuie să fie convenite cu partenerii înaintea solicitării aprobării de către </w:t>
      </w:r>
      <w:r w:rsidR="00596B25" w:rsidRPr="00066901">
        <w:rPr>
          <w:rFonts w:eastAsia="Calibri"/>
          <w:sz w:val="22"/>
          <w:szCs w:val="22"/>
        </w:rPr>
        <w:t>MMSS</w:t>
      </w:r>
      <w:r w:rsidRPr="00066901">
        <w:rPr>
          <w:rFonts w:eastAsia="Calibri"/>
          <w:sz w:val="22"/>
          <w:szCs w:val="22"/>
        </w:rPr>
        <w:t xml:space="preserve">. </w:t>
      </w:r>
    </w:p>
    <w:p w14:paraId="37F106B8" w14:textId="580E2F30" w:rsidR="00110F1E" w:rsidRPr="00066901" w:rsidRDefault="00110F1E" w:rsidP="00110F1E">
      <w:pPr>
        <w:numPr>
          <w:ilvl w:val="0"/>
          <w:numId w:val="4"/>
        </w:numPr>
        <w:spacing w:after="0"/>
        <w:jc w:val="both"/>
        <w:rPr>
          <w:rFonts w:eastAsia="Calibri"/>
          <w:sz w:val="22"/>
          <w:szCs w:val="22"/>
        </w:rPr>
      </w:pPr>
      <w:r w:rsidRPr="00066901">
        <w:rPr>
          <w:rFonts w:eastAsia="Calibri"/>
          <w:sz w:val="22"/>
          <w:szCs w:val="22"/>
        </w:rPr>
        <w:t xml:space="preserve">Liderul de parteneriat este responsabil cu transmiterea către </w:t>
      </w:r>
      <w:r w:rsidRPr="00066901">
        <w:rPr>
          <w:rFonts w:eastAsia="Calibri"/>
          <w:color w:val="0070C0"/>
          <w:sz w:val="22"/>
          <w:szCs w:val="22"/>
        </w:rPr>
        <w:t>M</w:t>
      </w:r>
      <w:r w:rsidR="00596B25" w:rsidRPr="00066901">
        <w:rPr>
          <w:rFonts w:eastAsia="Calibri"/>
          <w:color w:val="0070C0"/>
          <w:sz w:val="22"/>
          <w:szCs w:val="22"/>
        </w:rPr>
        <w:t>MSS</w:t>
      </w:r>
      <w:r w:rsidR="00596B25" w:rsidRPr="00066901">
        <w:rPr>
          <w:rFonts w:eastAsia="Calibri"/>
          <w:sz w:val="22"/>
          <w:szCs w:val="22"/>
        </w:rPr>
        <w:t xml:space="preserve"> </w:t>
      </w:r>
      <w:r w:rsidRPr="00066901">
        <w:rPr>
          <w:rFonts w:eastAsia="Calibri"/>
          <w:sz w:val="22"/>
          <w:szCs w:val="22"/>
        </w:rPr>
        <w:t xml:space="preserve">a cererilor de transfer, împreună cu documentele justificative, rapoartele de progres etc., conform prevederilor contractuale și procedurale. </w:t>
      </w:r>
    </w:p>
    <w:p w14:paraId="349B8E05" w14:textId="77777777" w:rsidR="00110F1E" w:rsidRPr="00066901" w:rsidRDefault="00110F1E" w:rsidP="00110F1E">
      <w:pPr>
        <w:numPr>
          <w:ilvl w:val="0"/>
          <w:numId w:val="4"/>
        </w:numPr>
        <w:spacing w:after="0"/>
        <w:jc w:val="both"/>
        <w:rPr>
          <w:rFonts w:eastAsia="Calibri"/>
          <w:sz w:val="22"/>
          <w:szCs w:val="22"/>
        </w:rPr>
      </w:pPr>
      <w:r w:rsidRPr="00066901">
        <w:rPr>
          <w:rFonts w:eastAsia="Calibri"/>
          <w:sz w:val="22"/>
          <w:szCs w:val="22"/>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şinaţională. Toate documentele vor fi păstrate până la închiderea oficială a Programului sau până la expirarea perioadei de durabilitate a proiectului, oricare intervine ultima. </w:t>
      </w:r>
    </w:p>
    <w:p w14:paraId="4EA4331A" w14:textId="77777777" w:rsidR="00110F1E" w:rsidRPr="00066901" w:rsidRDefault="00110F1E" w:rsidP="00110F1E">
      <w:pPr>
        <w:numPr>
          <w:ilvl w:val="0"/>
          <w:numId w:val="4"/>
        </w:numPr>
        <w:spacing w:after="0"/>
        <w:jc w:val="both"/>
        <w:rPr>
          <w:rFonts w:eastAsia="Calibri"/>
          <w:sz w:val="22"/>
          <w:szCs w:val="22"/>
        </w:rPr>
      </w:pPr>
      <w:r w:rsidRPr="00066901">
        <w:rPr>
          <w:rFonts w:eastAsia="Calibri"/>
          <w:sz w:val="22"/>
          <w:szCs w:val="22"/>
        </w:rPr>
        <w:t xml:space="preserve">În cazul în care autorităţile cu competenţe în gestionarea fondurilor europene constată neîndeplinirea sau îndeplinirea parţială a indicatorilor de rezultat/realizare/obiectivelor proiectului, în conformitate cu prevederile art. 12 din OUG nr. 124/2021, în funcție de gradul de realizare a indicatorilor de rezultat/țintelor/obiectivelor aferente activităților proprii, liderul de parteneriat și partenerii răspund proporțional sau în solidar pentru reducerile aplicate din sumele solicitate la transfer.  </w:t>
      </w:r>
    </w:p>
    <w:p w14:paraId="0C494BC2" w14:textId="77777777" w:rsidR="00110F1E" w:rsidRPr="00066901" w:rsidRDefault="00110F1E" w:rsidP="00110F1E">
      <w:pPr>
        <w:numPr>
          <w:ilvl w:val="0"/>
          <w:numId w:val="4"/>
        </w:numPr>
        <w:spacing w:after="0"/>
        <w:jc w:val="both"/>
        <w:rPr>
          <w:rFonts w:eastAsia="Calibri"/>
          <w:sz w:val="22"/>
          <w:szCs w:val="22"/>
        </w:rPr>
      </w:pPr>
      <w:r w:rsidRPr="00066901">
        <w:rPr>
          <w:rFonts w:eastAsia="Calibri"/>
          <w:sz w:val="22"/>
          <w:szCs w:val="22"/>
        </w:rPr>
        <w:t xml:space="preserve">În cazul unui prejudiciu, liderul de parteneriat răspunde solidar cu partenerul din vina căruia a fost cauzat prejudiciul. </w:t>
      </w:r>
    </w:p>
    <w:p w14:paraId="72EC06BF" w14:textId="77777777" w:rsidR="00110F1E" w:rsidRPr="00066901" w:rsidRDefault="00110F1E" w:rsidP="00110F1E">
      <w:pPr>
        <w:numPr>
          <w:ilvl w:val="0"/>
          <w:numId w:val="4"/>
        </w:numPr>
        <w:spacing w:after="0"/>
        <w:jc w:val="both"/>
        <w:rPr>
          <w:rFonts w:eastAsia="Calibri"/>
          <w:sz w:val="22"/>
          <w:szCs w:val="22"/>
        </w:rPr>
      </w:pPr>
      <w:r w:rsidRPr="00066901">
        <w:rPr>
          <w:rFonts w:eastAsia="Calibri"/>
          <w:sz w:val="22"/>
          <w:szCs w:val="22"/>
        </w:rPr>
        <w:t>În cazul rezilierii/revocării contractului/ordinului de finanțare, liderul de parteneriat și partenerii răspund în solidar pentru restituirea sumelor acordate pentru proiect.</w:t>
      </w:r>
    </w:p>
    <w:p w14:paraId="63CBD335" w14:textId="77777777" w:rsidR="00110F1E" w:rsidRPr="00066901" w:rsidRDefault="00110F1E" w:rsidP="00110F1E">
      <w:pPr>
        <w:numPr>
          <w:ilvl w:val="0"/>
          <w:numId w:val="4"/>
        </w:numPr>
        <w:spacing w:after="0"/>
        <w:jc w:val="both"/>
        <w:rPr>
          <w:sz w:val="22"/>
          <w:szCs w:val="22"/>
        </w:rPr>
      </w:pPr>
      <w:r w:rsidRPr="00066901">
        <w:rPr>
          <w:rFonts w:eastAsia="Calibri"/>
          <w:sz w:val="22"/>
          <w:szCs w:val="22"/>
        </w:rPr>
        <w:t xml:space="preserve">Liderul de parteneriat este responsabil pentru neregulile identificate în cadrul proiectului aferente cheltuielilor proprii. </w:t>
      </w:r>
      <w:r w:rsidRPr="00066901">
        <w:rPr>
          <w:sz w:val="22"/>
          <w:szCs w:val="22"/>
        </w:rPr>
        <w:t xml:space="preserve">Liderul de parteneriat precum și partenerii cuprind în bugetele acestora </w:t>
      </w:r>
      <w:r w:rsidRPr="00066901">
        <w:rPr>
          <w:bCs/>
          <w:sz w:val="22"/>
          <w:szCs w:val="22"/>
        </w:rPr>
        <w:t>sumele pentru creditele de angajament şi creditele bugetare în limita sumei necesare finanțării valorii corespunzătoare</w:t>
      </w:r>
      <w:r w:rsidRPr="00066901">
        <w:rPr>
          <w:sz w:val="22"/>
          <w:szCs w:val="22"/>
        </w:rPr>
        <w:t xml:space="preserve"> activității/activităților proprii din proiect, asumate conform prevederilor acordului de parteneriat, anexă la contractul/ordinul de finanțare. </w:t>
      </w:r>
    </w:p>
    <w:p w14:paraId="1D7281FB" w14:textId="77777777" w:rsidR="00110F1E" w:rsidRPr="00066901" w:rsidRDefault="00110F1E" w:rsidP="00110F1E">
      <w:pPr>
        <w:numPr>
          <w:ilvl w:val="0"/>
          <w:numId w:val="4"/>
        </w:numPr>
        <w:spacing w:after="0"/>
        <w:jc w:val="both"/>
        <w:rPr>
          <w:sz w:val="22"/>
          <w:szCs w:val="22"/>
        </w:rPr>
      </w:pPr>
      <w:r w:rsidRPr="00066901">
        <w:rPr>
          <w:sz w:val="22"/>
          <w:szCs w:val="22"/>
        </w:rPr>
        <w:t xml:space="preserve">Liderul de parteneriat este responsabil cu transmiterea cererilor de transfer pentru plățile ce urmează a fi efectuate, cât și pentru cererile de transfer distincte ce conțin cheltuieli deja efectuate, către coordonatorul de investiții, conform prevederilor contractului de finanțare. </w:t>
      </w:r>
    </w:p>
    <w:p w14:paraId="4CF138F9" w14:textId="77777777" w:rsidR="00110F1E" w:rsidRPr="00066901" w:rsidRDefault="00110F1E" w:rsidP="00110F1E">
      <w:pPr>
        <w:numPr>
          <w:ilvl w:val="0"/>
          <w:numId w:val="4"/>
        </w:numPr>
        <w:spacing w:after="0"/>
        <w:jc w:val="both"/>
        <w:rPr>
          <w:sz w:val="22"/>
          <w:szCs w:val="22"/>
        </w:rPr>
      </w:pPr>
      <w:r w:rsidRPr="00066901">
        <w:rPr>
          <w:sz w:val="22"/>
          <w:szCs w:val="22"/>
        </w:rPr>
        <w:t>Liderul de parteneriat are obligația deschiderii conturilor corespunzătoare în vederea primirii de la coordonatorul de reformă/de investiții a sumelor solicitate prin cererile de transfer pentru plățile ce urmează a fi efectuate.</w:t>
      </w:r>
    </w:p>
    <w:p w14:paraId="5D238A89" w14:textId="77777777" w:rsidR="00110F1E" w:rsidRPr="00066901" w:rsidRDefault="00110F1E" w:rsidP="00110F1E">
      <w:pPr>
        <w:numPr>
          <w:ilvl w:val="0"/>
          <w:numId w:val="4"/>
        </w:numPr>
        <w:spacing w:after="0"/>
        <w:jc w:val="both"/>
        <w:rPr>
          <w:sz w:val="22"/>
          <w:szCs w:val="22"/>
        </w:rPr>
      </w:pPr>
      <w:r w:rsidRPr="00066901">
        <w:rPr>
          <w:sz w:val="22"/>
          <w:szCs w:val="22"/>
        </w:rPr>
        <w:t>Liderul de parteneriat are obligația de a respecta prevederile legislaţiei naţionale și comunitare în vigoare în domeniul achiziţiilor publice, ajutorului de stat, egalității de şanse, dezvoltării durabile, bunei gestiuni financiare, informării şi publicității în implementarea activităților proprii.</w:t>
      </w:r>
    </w:p>
    <w:p w14:paraId="3786A10E" w14:textId="77777777" w:rsidR="00110F1E" w:rsidRPr="00066901" w:rsidRDefault="00110F1E" w:rsidP="00110F1E">
      <w:pPr>
        <w:jc w:val="both"/>
        <w:rPr>
          <w:b/>
          <w:bCs/>
          <w:sz w:val="22"/>
          <w:szCs w:val="22"/>
        </w:rPr>
      </w:pPr>
      <w:r w:rsidRPr="00066901">
        <w:rPr>
          <w:b/>
          <w:bCs/>
          <w:sz w:val="22"/>
          <w:szCs w:val="22"/>
        </w:rPr>
        <w:t>Art. 6 Drepturile şi obligaţiile partenerilor</w:t>
      </w:r>
    </w:p>
    <w:p w14:paraId="42DD7685" w14:textId="77777777" w:rsidR="00110F1E" w:rsidRPr="00066901" w:rsidRDefault="00110F1E" w:rsidP="00110F1E">
      <w:pPr>
        <w:jc w:val="both"/>
        <w:rPr>
          <w:sz w:val="22"/>
          <w:szCs w:val="22"/>
        </w:rPr>
      </w:pPr>
    </w:p>
    <w:p w14:paraId="45189D64" w14:textId="77777777" w:rsidR="00110F1E" w:rsidRPr="00066901" w:rsidRDefault="00110F1E" w:rsidP="00110F1E">
      <w:pPr>
        <w:numPr>
          <w:ilvl w:val="0"/>
          <w:numId w:val="5"/>
        </w:numPr>
        <w:spacing w:after="0"/>
        <w:ind w:left="360"/>
        <w:jc w:val="both"/>
        <w:rPr>
          <w:rFonts w:eastAsia="Calibri"/>
          <w:b/>
          <w:bCs/>
          <w:sz w:val="22"/>
          <w:szCs w:val="22"/>
        </w:rPr>
      </w:pPr>
      <w:r w:rsidRPr="00066901">
        <w:rPr>
          <w:rFonts w:eastAsia="Calibri"/>
          <w:b/>
          <w:bCs/>
          <w:sz w:val="22"/>
          <w:szCs w:val="22"/>
        </w:rPr>
        <w:t>Drepturile Partenerilor 2, 3, n</w:t>
      </w:r>
    </w:p>
    <w:p w14:paraId="5C5ACD55" w14:textId="5E915B16" w:rsidR="00110F1E" w:rsidRPr="00066901" w:rsidRDefault="00110F1E" w:rsidP="00110F1E">
      <w:pPr>
        <w:numPr>
          <w:ilvl w:val="0"/>
          <w:numId w:val="6"/>
        </w:numPr>
        <w:spacing w:after="0"/>
        <w:jc w:val="both"/>
        <w:rPr>
          <w:rFonts w:eastAsia="Calibri"/>
          <w:sz w:val="22"/>
          <w:szCs w:val="22"/>
        </w:rPr>
      </w:pPr>
      <w:r w:rsidRPr="00066901">
        <w:rPr>
          <w:rFonts w:eastAsia="Calibri"/>
          <w:sz w:val="22"/>
          <w:szCs w:val="22"/>
        </w:rPr>
        <w:t xml:space="preserve">Cheltuielile angajate de Partenerii 2, 3, n, sunt eligibile în acelaşi fel ca şi cheltuielile angajate de către liderul de parteneriat corespunzător activității/activităților proprii din proiect. Partenerii au dreptul, prin transfer de </w:t>
      </w:r>
      <w:r w:rsidRPr="00066901">
        <w:rPr>
          <w:rFonts w:eastAsia="Calibri"/>
          <w:sz w:val="22"/>
          <w:szCs w:val="22"/>
        </w:rPr>
        <w:lastRenderedPageBreak/>
        <w:t xml:space="preserve">către </w:t>
      </w:r>
      <w:r w:rsidR="00596B25" w:rsidRPr="00066901">
        <w:rPr>
          <w:rFonts w:eastAsia="Calibri"/>
          <w:color w:val="0070C0"/>
          <w:sz w:val="22"/>
          <w:szCs w:val="22"/>
        </w:rPr>
        <w:t>MMSS</w:t>
      </w:r>
      <w:r w:rsidRPr="00066901">
        <w:rPr>
          <w:rFonts w:eastAsia="Calibri"/>
          <w:color w:val="0070C0"/>
          <w:sz w:val="22"/>
          <w:szCs w:val="22"/>
        </w:rPr>
        <w:t xml:space="preserve">, </w:t>
      </w:r>
      <w:r w:rsidRPr="00066901">
        <w:rPr>
          <w:rFonts w:eastAsia="Calibri"/>
          <w:sz w:val="22"/>
          <w:szCs w:val="22"/>
        </w:rPr>
        <w:t>la fondurile obţinute din procesul de rambursare pentru cheltuielile angajate de către aceştia, care au fost certificate ca eligibile.</w:t>
      </w:r>
    </w:p>
    <w:p w14:paraId="22842513" w14:textId="77777777" w:rsidR="00110F1E" w:rsidRPr="00066901" w:rsidRDefault="00110F1E" w:rsidP="00110F1E">
      <w:pPr>
        <w:numPr>
          <w:ilvl w:val="0"/>
          <w:numId w:val="6"/>
        </w:numPr>
        <w:spacing w:after="0"/>
        <w:jc w:val="both"/>
        <w:rPr>
          <w:rFonts w:eastAsia="Calibri"/>
          <w:sz w:val="22"/>
          <w:szCs w:val="22"/>
        </w:rPr>
      </w:pPr>
      <w:r w:rsidRPr="00066901">
        <w:rPr>
          <w:rFonts w:eastAsia="Calibri"/>
          <w:sz w:val="22"/>
          <w:szCs w:val="22"/>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428F12A8" w14:textId="20D84730" w:rsidR="00110F1E" w:rsidRPr="00066901" w:rsidRDefault="00110F1E" w:rsidP="00110F1E">
      <w:pPr>
        <w:numPr>
          <w:ilvl w:val="0"/>
          <w:numId w:val="6"/>
        </w:numPr>
        <w:spacing w:after="0"/>
        <w:jc w:val="both"/>
        <w:rPr>
          <w:rFonts w:eastAsia="Calibri"/>
          <w:sz w:val="22"/>
          <w:szCs w:val="22"/>
        </w:rPr>
      </w:pPr>
      <w:r w:rsidRPr="00066901">
        <w:rPr>
          <w:rFonts w:eastAsia="Calibri"/>
          <w:sz w:val="22"/>
          <w:szCs w:val="22"/>
        </w:rPr>
        <w:t xml:space="preserve">Partenerii au dreptul să fie consultaţi, de către liderul de parteneriat, în privinţa propunerilor pentru modificări importante ale proiectului (e.g. activităţi, parteneri etc.), înaintea solicitării aprobării de către </w:t>
      </w:r>
      <w:r w:rsidR="00596B25" w:rsidRPr="00066901">
        <w:rPr>
          <w:rFonts w:eastAsia="Calibri"/>
          <w:color w:val="0070C0"/>
          <w:sz w:val="22"/>
          <w:szCs w:val="22"/>
        </w:rPr>
        <w:t>MMSS</w:t>
      </w:r>
      <w:r w:rsidRPr="00066901">
        <w:rPr>
          <w:rFonts w:eastAsia="Calibri"/>
          <w:color w:val="0070C0"/>
          <w:sz w:val="22"/>
          <w:szCs w:val="22"/>
        </w:rPr>
        <w:t>.</w:t>
      </w:r>
    </w:p>
    <w:p w14:paraId="05CB9F2F" w14:textId="77777777" w:rsidR="00110F1E" w:rsidRPr="00066901" w:rsidRDefault="00110F1E" w:rsidP="00110F1E">
      <w:pPr>
        <w:jc w:val="both"/>
        <w:rPr>
          <w:sz w:val="22"/>
          <w:szCs w:val="22"/>
        </w:rPr>
      </w:pPr>
    </w:p>
    <w:p w14:paraId="6FA693FB" w14:textId="77777777" w:rsidR="00110F1E" w:rsidRPr="00066901" w:rsidRDefault="00110F1E" w:rsidP="00110F1E">
      <w:pPr>
        <w:numPr>
          <w:ilvl w:val="0"/>
          <w:numId w:val="5"/>
        </w:numPr>
        <w:spacing w:after="0"/>
        <w:ind w:left="360"/>
        <w:jc w:val="both"/>
        <w:rPr>
          <w:rFonts w:eastAsia="Calibri"/>
          <w:b/>
          <w:bCs/>
          <w:sz w:val="22"/>
          <w:szCs w:val="22"/>
        </w:rPr>
      </w:pPr>
      <w:r w:rsidRPr="00066901">
        <w:rPr>
          <w:rFonts w:eastAsia="Calibri"/>
          <w:b/>
          <w:bCs/>
          <w:sz w:val="22"/>
          <w:szCs w:val="22"/>
        </w:rPr>
        <w:t>Obligaţiile Partenerilor 2, 3, n</w:t>
      </w:r>
    </w:p>
    <w:p w14:paraId="6487F014"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Partenerii au obligaţia de a respecta prevederile legislaţiei naţionale și comunitare în vigoare în domeniul achiziţiilor publice, ajutorului de stat, egalității de şanse, dezvoltării durabile, bunei gestiuni financiare, informării şi publicității în implementarea activităților proprii.</w:t>
      </w:r>
    </w:p>
    <w:p w14:paraId="4E121EAF"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Partenerii sunt obligaţi să pună la dispoziţia liderului de parteneriat documentaţiile de atribuire elaborate în cadrul procedurii de atribuire a contractelor de achiziţie publică, spre verificare.</w:t>
      </w:r>
    </w:p>
    <w:p w14:paraId="282FFD3D"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Partenerii sunt obligaţi să transmită copii conforme cu originalul după documentaţiile complete de atribuire elaborate în cadrul procedurii de atribuire a contractelor de achiziţie publică, în scopul elaborării cererilor de transfer.</w:t>
      </w:r>
    </w:p>
    <w:p w14:paraId="5412C295"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 xml:space="preserve">Partenerii sunt obligaţi să transmită copii conforme cu originalul după documentele justificative, în scopul elaborării cererilor de  transfer. </w:t>
      </w:r>
    </w:p>
    <w:p w14:paraId="6EBFBB86"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 xml:space="preserve">Pentru decontarea cheltuielilor rambursabile, </w:t>
      </w:r>
      <w:r w:rsidRPr="00066901">
        <w:rPr>
          <w:rFonts w:eastAsia="Calibri"/>
          <w:b/>
          <w:bCs/>
          <w:sz w:val="22"/>
          <w:szCs w:val="22"/>
        </w:rPr>
        <w:t>fiecare partener va depune la liderul de parteneriat o cerere de transfer pentru cheltuielile efectuate conform acordului de parteneriat şi toate documentele justificative</w:t>
      </w:r>
      <w:r w:rsidRPr="00066901">
        <w:rPr>
          <w:rFonts w:eastAsia="Calibri"/>
          <w:sz w:val="22"/>
          <w:szCs w:val="22"/>
        </w:rPr>
        <w:t>, inclusiv dosarul achiziţiilor publice  derulate de aceştia.</w:t>
      </w:r>
    </w:p>
    <w:p w14:paraId="4C89E503" w14:textId="3C3737BB"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 xml:space="preserve">Partenerii sunt obligaţi să pună la dispoziția </w:t>
      </w:r>
      <w:r w:rsidR="00596B25" w:rsidRPr="00066901">
        <w:rPr>
          <w:rFonts w:eastAsia="Calibri"/>
          <w:color w:val="0070C0"/>
          <w:sz w:val="22"/>
          <w:szCs w:val="22"/>
        </w:rPr>
        <w:t>MMSS</w:t>
      </w:r>
      <w:r w:rsidRPr="00066901">
        <w:rPr>
          <w:rFonts w:eastAsia="Calibri"/>
          <w:color w:val="0070C0"/>
          <w:sz w:val="22"/>
          <w:szCs w:val="22"/>
        </w:rPr>
        <w:t xml:space="preserve"> </w:t>
      </w:r>
      <w:r w:rsidRPr="00066901">
        <w:rPr>
          <w:rFonts w:eastAsia="Calibri"/>
          <w:sz w:val="22"/>
          <w:szCs w:val="22"/>
        </w:rPr>
        <w:t>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61237C21"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295DE83D"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Partenerii sunt obligaţi să furnizeze liderului de parteneriat orice informaţii sau documente privind implementarea Proiectului, în scopul elaborării rapoartelor de progres.</w:t>
      </w:r>
    </w:p>
    <w:p w14:paraId="12A3355E" w14:textId="77777777" w:rsidR="00110F1E" w:rsidRPr="00066901" w:rsidRDefault="00110F1E" w:rsidP="00110F1E">
      <w:pPr>
        <w:numPr>
          <w:ilvl w:val="0"/>
          <w:numId w:val="7"/>
        </w:numPr>
        <w:spacing w:after="0"/>
        <w:jc w:val="both"/>
        <w:rPr>
          <w:rFonts w:eastAsia="Calibri"/>
          <w:sz w:val="22"/>
          <w:szCs w:val="22"/>
        </w:rPr>
      </w:pPr>
      <w:r w:rsidRPr="00066901">
        <w:rPr>
          <w:rFonts w:ascii="Calibri" w:eastAsia="Calibri" w:hAnsi="Calibri" w:cs="Calibri"/>
          <w:sz w:val="22"/>
          <w:szCs w:val="22"/>
        </w:rPr>
        <w:t>Ȋ</w:t>
      </w:r>
      <w:r w:rsidRPr="00066901">
        <w:rPr>
          <w:rFonts w:eastAsia="Calibri"/>
          <w:sz w:val="22"/>
          <w:szCs w:val="22"/>
        </w:rPr>
        <w:t>n cazul în care autorităţile cu competenţe în gestionarea fondurilor europene constată neîndeplinirea sau îndeplinirea parţială a indicatorilor de rezultat/</w:t>
      </w:r>
      <w:r w:rsidRPr="00066901" w:rsidDel="002C5F34">
        <w:rPr>
          <w:rFonts w:eastAsia="Calibri"/>
          <w:sz w:val="22"/>
          <w:szCs w:val="22"/>
        </w:rPr>
        <w:t xml:space="preserve"> </w:t>
      </w:r>
      <w:r w:rsidRPr="00066901">
        <w:rPr>
          <w:rFonts w:eastAsia="Calibri"/>
          <w:sz w:val="22"/>
          <w:szCs w:val="22"/>
        </w:rPr>
        <w:t xml:space="preserve">obiectivelor/țintelor proiectului, în conformitate cu prevederile art. 12 din OUG nr. 124/2021, partenerii răspund proporțional sau în solidar pentru reducerile aplicate din sumele solicitate  spre transfer.  </w:t>
      </w:r>
    </w:p>
    <w:p w14:paraId="1A431C63" w14:textId="1E23EED4"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lastRenderedPageBreak/>
        <w:t xml:space="preserve">Partenerii au obligaţia de a restitui </w:t>
      </w:r>
      <w:r w:rsidR="00596B25" w:rsidRPr="00066901">
        <w:rPr>
          <w:rFonts w:eastAsia="Calibri"/>
          <w:color w:val="0070C0"/>
          <w:sz w:val="22"/>
          <w:szCs w:val="22"/>
        </w:rPr>
        <w:t>MMSS</w:t>
      </w:r>
      <w:r w:rsidRPr="00066901">
        <w:rPr>
          <w:rFonts w:eastAsia="Calibri"/>
          <w:color w:val="0070C0"/>
          <w:sz w:val="22"/>
          <w:szCs w:val="22"/>
        </w:rPr>
        <w:t xml:space="preserve">, </w:t>
      </w:r>
      <w:r w:rsidRPr="00066901">
        <w:rPr>
          <w:rFonts w:eastAsia="Calibri"/>
          <w:sz w:val="22"/>
          <w:szCs w:val="22"/>
        </w:rPr>
        <w:t>orice  sumă ce constituie plată nedatorată/sume necuvenite plătite în cadrul prezentului contract de finanţare, în termen de 5 zile lucrătoare de la data primirii notificării.</w:t>
      </w:r>
    </w:p>
    <w:p w14:paraId="1BA4AF26"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17E00C97"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094FB0C9"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513DBDC6"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În cazul unui prejudiciu, partenerul din vina căruia a fost cauzat prejudiciul răspunde solidar cu liderul de proiect.</w:t>
      </w:r>
    </w:p>
    <w:p w14:paraId="48A63BF5"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2C56F67A"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Partenerii pe numele cărora a fost emis titlul de creanță au obligația restituirii sumelor cuprinse în acestea și asigurarea din resurse proprii a contravalorii acestora.</w:t>
      </w:r>
    </w:p>
    <w:p w14:paraId="1F3A834F"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În cazul rezilierii/revocării contractului/ordinului de finanțare, liderul de parteneriat și partenerii răspund în solidar pentru restituirea sumelor acordate pentru proiect.</w:t>
      </w:r>
    </w:p>
    <w:p w14:paraId="22CC3123" w14:textId="58FD12AF"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 xml:space="preserve">Partenerul este ținut de respectarea de către liderul de parteneriat a termenului de restituire menționat în decizia de reziliere a sumelor solicitate de </w:t>
      </w:r>
      <w:r w:rsidR="00596B25" w:rsidRPr="00066901">
        <w:rPr>
          <w:rFonts w:eastAsia="Calibri"/>
          <w:color w:val="0070C0"/>
          <w:sz w:val="22"/>
          <w:szCs w:val="22"/>
        </w:rPr>
        <w:t>MMSS</w:t>
      </w:r>
      <w:r w:rsidRPr="00066901">
        <w:rPr>
          <w:rFonts w:eastAsia="Calibri"/>
          <w:color w:val="0070C0"/>
          <w:sz w:val="22"/>
          <w:szCs w:val="22"/>
        </w:rPr>
        <w:t>.</w:t>
      </w:r>
    </w:p>
    <w:p w14:paraId="0E85D17A"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 xml:space="preserve">Partenerii, împreună cu liderul de parteneriat, cuprind în </w:t>
      </w:r>
      <w:r w:rsidRPr="00066901">
        <w:rPr>
          <w:sz w:val="22"/>
          <w:szCs w:val="22"/>
        </w:rPr>
        <w:t xml:space="preserve">bugetele acestora </w:t>
      </w:r>
      <w:r w:rsidRPr="00066901">
        <w:rPr>
          <w:bCs/>
          <w:sz w:val="22"/>
          <w:szCs w:val="22"/>
        </w:rPr>
        <w:t>sumele pentru creditele de angajament şi creditele bugetare în limita sumei necesare finanțării valorii corespunzătoare</w:t>
      </w:r>
      <w:r w:rsidRPr="00066901">
        <w:rPr>
          <w:sz w:val="22"/>
          <w:szCs w:val="22"/>
        </w:rPr>
        <w:t xml:space="preserve"> activității/activităților proprii din proiect, asumate conform prevederilor acordului de parteneriat, anexă la contractul/ordinul de finanțare.</w:t>
      </w:r>
    </w:p>
    <w:p w14:paraId="3EC1ECEB" w14:textId="77777777" w:rsidR="00110F1E" w:rsidRPr="00066901" w:rsidRDefault="00110F1E" w:rsidP="00110F1E">
      <w:pPr>
        <w:numPr>
          <w:ilvl w:val="0"/>
          <w:numId w:val="7"/>
        </w:numPr>
        <w:spacing w:after="0"/>
        <w:jc w:val="both"/>
        <w:rPr>
          <w:rFonts w:eastAsia="Calibri"/>
          <w:sz w:val="22"/>
          <w:szCs w:val="22"/>
        </w:rPr>
      </w:pPr>
      <w:r w:rsidRPr="00066901">
        <w:rPr>
          <w:rFonts w:eastAsia="Calibri"/>
          <w:sz w:val="22"/>
          <w:szCs w:val="22"/>
        </w:rPr>
        <w:t>Partenerul are obligația ca activitățile/lucrările realizate în cadrul proiectului să contribuie la unul din cele șase obiective de mediu, considerate conforme cu principiul de "a nu prejudicia în mod semnificativ" (DSNH – "Do No Significant Harm"), prevăzute în Comunicarea Comisiei  - Orientări tehnice privind aplicarea principiului de "a nu aduce prejudicii semnificative" în temeiul Regulamentului privind Mecanismul de redresare și reziliență (2021/C58/01).</w:t>
      </w:r>
    </w:p>
    <w:p w14:paraId="30AAC4AB" w14:textId="77777777" w:rsidR="00110F1E" w:rsidRPr="00066901" w:rsidRDefault="00110F1E" w:rsidP="00110F1E">
      <w:pPr>
        <w:jc w:val="both"/>
        <w:rPr>
          <w:sz w:val="22"/>
          <w:szCs w:val="22"/>
        </w:rPr>
      </w:pPr>
    </w:p>
    <w:p w14:paraId="2247B109" w14:textId="77777777" w:rsidR="00110F1E" w:rsidRPr="00066901" w:rsidRDefault="00110F1E" w:rsidP="00110F1E">
      <w:pPr>
        <w:jc w:val="both"/>
        <w:rPr>
          <w:b/>
          <w:bCs/>
          <w:sz w:val="22"/>
          <w:szCs w:val="22"/>
        </w:rPr>
      </w:pPr>
      <w:r w:rsidRPr="00066901">
        <w:rPr>
          <w:b/>
          <w:bCs/>
          <w:sz w:val="22"/>
          <w:szCs w:val="22"/>
        </w:rPr>
        <w:t xml:space="preserve">Art. 8. Achiziții publice </w:t>
      </w:r>
    </w:p>
    <w:p w14:paraId="335F62BD" w14:textId="5AF6BCEA" w:rsidR="00110F1E" w:rsidRPr="00066901" w:rsidRDefault="00110F1E" w:rsidP="00110F1E">
      <w:pPr>
        <w:numPr>
          <w:ilvl w:val="0"/>
          <w:numId w:val="8"/>
        </w:numPr>
        <w:spacing w:after="0"/>
        <w:jc w:val="both"/>
        <w:rPr>
          <w:rFonts w:eastAsia="Calibri"/>
          <w:sz w:val="22"/>
          <w:szCs w:val="22"/>
        </w:rPr>
      </w:pPr>
      <w:r w:rsidRPr="00066901">
        <w:rPr>
          <w:rFonts w:eastAsia="Calibri"/>
          <w:sz w:val="22"/>
          <w:szCs w:val="22"/>
        </w:rPr>
        <w:t xml:space="preserve">Achiziţiile în cadrul proiectului vor fi făcute de către membrii parteneriatului, cu respectarea legislației în vigoare, a condiţiilor din contractul de finanţare şi a instrucţiunilor emise de </w:t>
      </w:r>
      <w:r w:rsidR="00066901" w:rsidRPr="00066901">
        <w:rPr>
          <w:rFonts w:eastAsia="Calibri"/>
          <w:color w:val="0070C0"/>
          <w:sz w:val="22"/>
          <w:szCs w:val="22"/>
        </w:rPr>
        <w:t>MIPE</w:t>
      </w:r>
      <w:r w:rsidRPr="00066901">
        <w:rPr>
          <w:rFonts w:eastAsia="Calibri"/>
          <w:sz w:val="22"/>
          <w:szCs w:val="22"/>
        </w:rPr>
        <w:t xml:space="preserve"> și/sau alte organisme abilitate.</w:t>
      </w:r>
    </w:p>
    <w:p w14:paraId="6D5BB689" w14:textId="77777777" w:rsidR="00110F1E" w:rsidRPr="00066901" w:rsidRDefault="00110F1E" w:rsidP="00110F1E">
      <w:pPr>
        <w:jc w:val="both"/>
        <w:rPr>
          <w:sz w:val="22"/>
          <w:szCs w:val="22"/>
        </w:rPr>
      </w:pPr>
    </w:p>
    <w:p w14:paraId="0021183E" w14:textId="77777777" w:rsidR="00066901" w:rsidRDefault="00066901" w:rsidP="00110F1E">
      <w:pPr>
        <w:jc w:val="both"/>
        <w:rPr>
          <w:b/>
          <w:bCs/>
          <w:sz w:val="22"/>
          <w:szCs w:val="22"/>
        </w:rPr>
      </w:pPr>
    </w:p>
    <w:p w14:paraId="7276A9B7" w14:textId="77777777" w:rsidR="00110F1E" w:rsidRPr="00066901" w:rsidRDefault="00110F1E" w:rsidP="00110F1E">
      <w:pPr>
        <w:jc w:val="both"/>
        <w:rPr>
          <w:b/>
          <w:bCs/>
          <w:sz w:val="22"/>
          <w:szCs w:val="22"/>
        </w:rPr>
      </w:pPr>
      <w:r w:rsidRPr="00066901">
        <w:rPr>
          <w:b/>
          <w:bCs/>
          <w:sz w:val="22"/>
          <w:szCs w:val="22"/>
        </w:rPr>
        <w:lastRenderedPageBreak/>
        <w:t>Art. 9. Proprietatea</w:t>
      </w:r>
    </w:p>
    <w:p w14:paraId="4D59CCBD" w14:textId="73FBD04A" w:rsidR="00110F1E" w:rsidRPr="00066901" w:rsidRDefault="00110F1E" w:rsidP="00110F1E">
      <w:pPr>
        <w:numPr>
          <w:ilvl w:val="0"/>
          <w:numId w:val="9"/>
        </w:numPr>
        <w:spacing w:after="0"/>
        <w:jc w:val="both"/>
        <w:rPr>
          <w:rFonts w:eastAsia="Calibri"/>
          <w:sz w:val="22"/>
          <w:szCs w:val="22"/>
        </w:rPr>
      </w:pPr>
      <w:r w:rsidRPr="00066901">
        <w:rPr>
          <w:rFonts w:eastAsia="Calibri"/>
          <w:sz w:val="22"/>
          <w:szCs w:val="22"/>
        </w:rPr>
        <w:t>Părţile au obligaţia să menţină proprietatea imobilului construit, a bunurilor achiziționate şi natura activităţii pentru care s-a acordat finanţare, pe o perioadă de cel puţin 5 ani de la data efectuării plăţii finale/de dare în exploatare şi să asigure exploatarea şi întreţinerea în această perioadă.</w:t>
      </w:r>
    </w:p>
    <w:p w14:paraId="091040DC" w14:textId="77777777" w:rsidR="00110F1E" w:rsidRPr="00066901" w:rsidRDefault="00110F1E" w:rsidP="00110F1E">
      <w:pPr>
        <w:numPr>
          <w:ilvl w:val="0"/>
          <w:numId w:val="9"/>
        </w:numPr>
        <w:spacing w:after="0"/>
        <w:jc w:val="both"/>
        <w:rPr>
          <w:rFonts w:eastAsia="Calibri"/>
          <w:sz w:val="22"/>
          <w:szCs w:val="22"/>
        </w:rPr>
      </w:pPr>
      <w:r w:rsidRPr="00066901">
        <w:rPr>
          <w:rFonts w:eastAsia="Calibri"/>
          <w:sz w:val="22"/>
          <w:szCs w:val="22"/>
        </w:rPr>
        <w:t>Înainte de sfârşitul proiectului, părţile/partenerii vor conveni asupra modului de acordare a dreptului de utilizare a imobilului, echipamentelor, bunurilor, etc. ce au făcut obiectul proiectului. Copii ale titlurilor de transfer vor fi ataşate raportului final.</w:t>
      </w:r>
    </w:p>
    <w:p w14:paraId="4F94F55D" w14:textId="77777777" w:rsidR="00110F1E" w:rsidRPr="00066901" w:rsidRDefault="00110F1E" w:rsidP="00110F1E">
      <w:pPr>
        <w:numPr>
          <w:ilvl w:val="0"/>
          <w:numId w:val="9"/>
        </w:numPr>
        <w:spacing w:after="0"/>
        <w:jc w:val="both"/>
        <w:rPr>
          <w:rFonts w:eastAsia="Calibri"/>
          <w:sz w:val="22"/>
          <w:szCs w:val="22"/>
        </w:rPr>
      </w:pPr>
      <w:r w:rsidRPr="00066901">
        <w:rPr>
          <w:rFonts w:eastAsia="Calibri"/>
          <w:sz w:val="22"/>
          <w:szCs w:val="22"/>
        </w:rPr>
        <w:t>Părţile au obligaţia de a asigura funcţionarea tuturor bunurilor, echipamentelor etc. ce au făcut obiectul finanţărilor nerambursabile, la locul de desfăşurare a proiectului şi exclusiv în scopul pentru care au fost achiziţionate.</w:t>
      </w:r>
    </w:p>
    <w:p w14:paraId="2095C887" w14:textId="1E72A3A4" w:rsidR="00110F1E" w:rsidRPr="00066901" w:rsidRDefault="00110F1E" w:rsidP="00110F1E">
      <w:pPr>
        <w:numPr>
          <w:ilvl w:val="0"/>
          <w:numId w:val="9"/>
        </w:numPr>
        <w:spacing w:after="0"/>
        <w:jc w:val="both"/>
        <w:rPr>
          <w:rFonts w:eastAsia="Calibri"/>
          <w:sz w:val="22"/>
          <w:szCs w:val="22"/>
        </w:rPr>
      </w:pPr>
      <w:r w:rsidRPr="00066901">
        <w:rPr>
          <w:rFonts w:eastAsia="Calibri"/>
          <w:sz w:val="22"/>
          <w:szCs w:val="22"/>
        </w:rPr>
        <w:t xml:space="preserve">Părţile au obligaţia  să folosească conform scopului destinat și să nu vândă sau să înstrăineze, sub orice formă  obiectele / bunurile, fie ele mobile sau imobile finanțate prin PNRR, pe o perioadă de 5 ani de la data efectuării plăţii finale. </w:t>
      </w:r>
    </w:p>
    <w:p w14:paraId="3FB52F90" w14:textId="77777777" w:rsidR="00110F1E" w:rsidRPr="00066901" w:rsidRDefault="00110F1E" w:rsidP="00110F1E">
      <w:pPr>
        <w:jc w:val="both"/>
        <w:rPr>
          <w:b/>
          <w:bCs/>
          <w:sz w:val="22"/>
          <w:szCs w:val="22"/>
        </w:rPr>
      </w:pPr>
      <w:r w:rsidRPr="00066901">
        <w:rPr>
          <w:b/>
          <w:bCs/>
          <w:sz w:val="22"/>
          <w:szCs w:val="22"/>
        </w:rPr>
        <w:t>Art. 10. Confidențialitate</w:t>
      </w:r>
    </w:p>
    <w:p w14:paraId="24EE6B0D" w14:textId="2EFC8EB0" w:rsidR="00110F1E" w:rsidRPr="00066901" w:rsidRDefault="00110F1E" w:rsidP="00110F1E">
      <w:pPr>
        <w:numPr>
          <w:ilvl w:val="0"/>
          <w:numId w:val="10"/>
        </w:numPr>
        <w:spacing w:after="0"/>
        <w:jc w:val="both"/>
        <w:rPr>
          <w:rFonts w:eastAsia="Calibri"/>
          <w:sz w:val="22"/>
          <w:szCs w:val="22"/>
        </w:rPr>
      </w:pPr>
      <w:r w:rsidRPr="00066901">
        <w:rPr>
          <w:rFonts w:eastAsia="Calibri"/>
          <w:sz w:val="22"/>
          <w:szCs w:val="22"/>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w:t>
      </w:r>
      <w:r w:rsidR="00066901" w:rsidRPr="00066901">
        <w:rPr>
          <w:rFonts w:eastAsia="Calibri"/>
          <w:sz w:val="22"/>
          <w:szCs w:val="22"/>
        </w:rPr>
        <w:t xml:space="preserve"> </w:t>
      </w:r>
      <w:r w:rsidRPr="00066901">
        <w:rPr>
          <w:rFonts w:eastAsia="Calibri"/>
          <w:sz w:val="22"/>
          <w:szCs w:val="22"/>
        </w:rPr>
        <w:t>confidenţiale doar în scopul de a-şi îndeplini obligaţiile din prezentul Acord de Parteneriat.</w:t>
      </w:r>
    </w:p>
    <w:p w14:paraId="7666B9BF" w14:textId="77777777" w:rsidR="00110F1E" w:rsidRPr="00066901" w:rsidRDefault="00110F1E" w:rsidP="00110F1E">
      <w:pPr>
        <w:jc w:val="both"/>
        <w:rPr>
          <w:b/>
          <w:bCs/>
          <w:sz w:val="22"/>
          <w:szCs w:val="22"/>
        </w:rPr>
      </w:pPr>
      <w:bookmarkStart w:id="3" w:name="_GoBack"/>
      <w:bookmarkEnd w:id="3"/>
      <w:r w:rsidRPr="00066901">
        <w:rPr>
          <w:b/>
          <w:bCs/>
          <w:sz w:val="22"/>
          <w:szCs w:val="22"/>
        </w:rPr>
        <w:t>Art. 11 Legea aplicabilă</w:t>
      </w:r>
    </w:p>
    <w:p w14:paraId="5DF0CD8B" w14:textId="77777777" w:rsidR="00110F1E" w:rsidRPr="00066901" w:rsidRDefault="00110F1E" w:rsidP="00110F1E">
      <w:pPr>
        <w:numPr>
          <w:ilvl w:val="0"/>
          <w:numId w:val="11"/>
        </w:numPr>
        <w:spacing w:after="0"/>
        <w:jc w:val="both"/>
        <w:rPr>
          <w:rFonts w:eastAsia="Calibri"/>
          <w:sz w:val="22"/>
          <w:szCs w:val="22"/>
        </w:rPr>
      </w:pPr>
      <w:r w:rsidRPr="00066901">
        <w:rPr>
          <w:rFonts w:eastAsia="Calibri"/>
          <w:sz w:val="22"/>
          <w:szCs w:val="22"/>
        </w:rPr>
        <w:t>Prezentului Acord i se va aplica şi va fi interpretat în conformitate cu legea română.</w:t>
      </w:r>
    </w:p>
    <w:p w14:paraId="7A0A42C1" w14:textId="77777777" w:rsidR="00110F1E" w:rsidRPr="00066901" w:rsidRDefault="00110F1E" w:rsidP="00110F1E">
      <w:pPr>
        <w:numPr>
          <w:ilvl w:val="0"/>
          <w:numId w:val="11"/>
        </w:numPr>
        <w:spacing w:after="0"/>
        <w:jc w:val="both"/>
        <w:rPr>
          <w:rFonts w:eastAsia="Calibri"/>
          <w:sz w:val="22"/>
          <w:szCs w:val="22"/>
        </w:rPr>
      </w:pPr>
      <w:r w:rsidRPr="00066901">
        <w:rPr>
          <w:rFonts w:eastAsia="Calibri"/>
          <w:sz w:val="22"/>
          <w:szCs w:val="22"/>
        </w:rP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76AFF094" w14:textId="77777777" w:rsidR="00110F1E" w:rsidRPr="00066901" w:rsidRDefault="00110F1E" w:rsidP="00110F1E">
      <w:pPr>
        <w:jc w:val="both"/>
        <w:rPr>
          <w:b/>
          <w:bCs/>
          <w:sz w:val="22"/>
          <w:szCs w:val="22"/>
        </w:rPr>
      </w:pPr>
      <w:r w:rsidRPr="00066901">
        <w:rPr>
          <w:b/>
          <w:bCs/>
          <w:sz w:val="22"/>
          <w:szCs w:val="22"/>
        </w:rPr>
        <w:t>Art. 12 Dispoziţii finale</w:t>
      </w:r>
    </w:p>
    <w:p w14:paraId="56AD5161" w14:textId="77777777" w:rsidR="00110F1E" w:rsidRPr="00066901" w:rsidRDefault="00110F1E" w:rsidP="00110F1E">
      <w:pPr>
        <w:jc w:val="both"/>
        <w:rPr>
          <w:sz w:val="22"/>
          <w:szCs w:val="22"/>
        </w:rPr>
      </w:pPr>
      <w:r w:rsidRPr="00066901">
        <w:rPr>
          <w:sz w:val="22"/>
          <w:szCs w:val="22"/>
        </w:rPr>
        <w:t>Toate posibilele dispute rezultate din prezentul acord sau în legătură cu el, pe care părţile nu le pot soluţiona pe cale amiabilă, vor fi soluţionate de instanţele competente.</w:t>
      </w:r>
    </w:p>
    <w:p w14:paraId="5217DA91" w14:textId="77777777" w:rsidR="00110F1E" w:rsidRPr="00066901" w:rsidRDefault="00110F1E" w:rsidP="00110F1E">
      <w:pPr>
        <w:jc w:val="both"/>
        <w:rPr>
          <w:sz w:val="22"/>
          <w:szCs w:val="22"/>
        </w:rPr>
      </w:pPr>
    </w:p>
    <w:p w14:paraId="7828CED4" w14:textId="77777777" w:rsidR="00110F1E" w:rsidRPr="00066901" w:rsidRDefault="00110F1E" w:rsidP="00110F1E">
      <w:pPr>
        <w:jc w:val="both"/>
        <w:rPr>
          <w:sz w:val="22"/>
          <w:szCs w:val="22"/>
        </w:rPr>
      </w:pPr>
      <w:r w:rsidRPr="00066901">
        <w:rPr>
          <w:sz w:val="22"/>
          <w:szCs w:val="22"/>
        </w:rPr>
        <w:t xml:space="preserve">Întocmit în </w:t>
      </w:r>
      <w:r w:rsidRPr="00066901">
        <w:rPr>
          <w:i/>
          <w:iCs/>
          <w:sz w:val="22"/>
          <w:szCs w:val="22"/>
          <w:shd w:val="clear" w:color="auto" w:fill="E0E0E0"/>
          <w:lang w:eastAsia="sk-SK"/>
        </w:rPr>
        <w:t>număr de exemplare</w:t>
      </w:r>
      <w:r w:rsidRPr="00066901">
        <w:rPr>
          <w:sz w:val="22"/>
          <w:szCs w:val="22"/>
        </w:rPr>
        <w:t>, în limba română, câte unul pentru fiecare parte şi un original pentru cererea de finanţare.</w:t>
      </w:r>
    </w:p>
    <w:p w14:paraId="50939945" w14:textId="77777777" w:rsidR="00110F1E" w:rsidRPr="00066901" w:rsidRDefault="00110F1E" w:rsidP="00110F1E">
      <w:pPr>
        <w:rPr>
          <w:sz w:val="22"/>
          <w:szCs w:val="22"/>
        </w:rPr>
      </w:pPr>
      <w:r w:rsidRPr="00066901">
        <w:rPr>
          <w:sz w:val="22"/>
          <w:szCs w:val="22"/>
        </w:rPr>
        <w:t>Semnături</w:t>
      </w:r>
    </w:p>
    <w:tbl>
      <w:tblPr>
        <w:tblW w:w="0" w:type="auto"/>
        <w:tblBorders>
          <w:insideH w:val="single" w:sz="4" w:space="0" w:color="808080"/>
        </w:tblBorders>
        <w:tblLook w:val="04A0" w:firstRow="1" w:lastRow="0" w:firstColumn="1" w:lastColumn="0" w:noHBand="0" w:noVBand="1"/>
      </w:tblPr>
      <w:tblGrid>
        <w:gridCol w:w="1664"/>
        <w:gridCol w:w="4478"/>
        <w:gridCol w:w="1414"/>
        <w:gridCol w:w="1470"/>
      </w:tblGrid>
      <w:tr w:rsidR="00110F1E" w:rsidRPr="00066901" w14:paraId="404DD3A6" w14:textId="77777777" w:rsidTr="0026447C">
        <w:tc>
          <w:tcPr>
            <w:tcW w:w="1728" w:type="dxa"/>
            <w:tcBorders>
              <w:top w:val="single" w:sz="4" w:space="0" w:color="808080"/>
              <w:left w:val="nil"/>
              <w:bottom w:val="single" w:sz="4" w:space="0" w:color="808080"/>
              <w:right w:val="nil"/>
            </w:tcBorders>
            <w:hideMark/>
          </w:tcPr>
          <w:p w14:paraId="496BC874" w14:textId="77777777" w:rsidR="00110F1E" w:rsidRPr="00066901" w:rsidRDefault="00110F1E" w:rsidP="0026447C">
            <w:pPr>
              <w:rPr>
                <w:sz w:val="22"/>
                <w:szCs w:val="22"/>
              </w:rPr>
            </w:pPr>
            <w:r w:rsidRPr="00066901">
              <w:rPr>
                <w:sz w:val="22"/>
                <w:szCs w:val="22"/>
              </w:rPr>
              <w:t>Lider de parteneriat (Partener 1)</w:t>
            </w:r>
          </w:p>
        </w:tc>
        <w:tc>
          <w:tcPr>
            <w:tcW w:w="4860" w:type="dxa"/>
            <w:tcBorders>
              <w:top w:val="single" w:sz="4" w:space="0" w:color="808080"/>
              <w:left w:val="nil"/>
              <w:bottom w:val="single" w:sz="4" w:space="0" w:color="808080"/>
              <w:right w:val="nil"/>
            </w:tcBorders>
            <w:hideMark/>
          </w:tcPr>
          <w:p w14:paraId="46F5E28E" w14:textId="77777777" w:rsidR="00110F1E" w:rsidRPr="00066901" w:rsidRDefault="00110F1E" w:rsidP="0026447C">
            <w:pPr>
              <w:widowControl w:val="0"/>
              <w:autoSpaceDE w:val="0"/>
              <w:autoSpaceDN w:val="0"/>
              <w:adjustRightInd w:val="0"/>
              <w:spacing w:before="40" w:after="40"/>
              <w:rPr>
                <w:i/>
                <w:iCs/>
                <w:sz w:val="22"/>
                <w:szCs w:val="22"/>
                <w:lang w:eastAsia="sk-SK"/>
              </w:rPr>
            </w:pPr>
            <w:r w:rsidRPr="00066901">
              <w:rPr>
                <w:i/>
                <w:iCs/>
                <w:sz w:val="22"/>
                <w:szCs w:val="22"/>
                <w:lang w:eastAsia="sk-SK"/>
              </w:rPr>
              <w:t>Numele, prenumele şi funcţia reprezentantului legal al organizației/instituției</w:t>
            </w:r>
          </w:p>
        </w:tc>
        <w:tc>
          <w:tcPr>
            <w:tcW w:w="1440" w:type="dxa"/>
            <w:tcBorders>
              <w:top w:val="single" w:sz="4" w:space="0" w:color="808080"/>
              <w:left w:val="nil"/>
              <w:bottom w:val="single" w:sz="4" w:space="0" w:color="808080"/>
              <w:right w:val="nil"/>
            </w:tcBorders>
            <w:hideMark/>
          </w:tcPr>
          <w:p w14:paraId="62014850" w14:textId="77777777" w:rsidR="00110F1E" w:rsidRPr="00066901" w:rsidRDefault="00110F1E" w:rsidP="0026447C">
            <w:pPr>
              <w:widowControl w:val="0"/>
              <w:autoSpaceDE w:val="0"/>
              <w:autoSpaceDN w:val="0"/>
              <w:adjustRightInd w:val="0"/>
              <w:spacing w:before="40" w:after="40"/>
              <w:rPr>
                <w:i/>
                <w:iCs/>
                <w:sz w:val="22"/>
                <w:szCs w:val="22"/>
                <w:lang w:eastAsia="sk-SK"/>
              </w:rPr>
            </w:pPr>
            <w:r w:rsidRPr="00066901">
              <w:rPr>
                <w:i/>
                <w:iCs/>
                <w:sz w:val="22"/>
                <w:szCs w:val="22"/>
                <w:lang w:eastAsia="sk-SK"/>
              </w:rPr>
              <w:t>Semnătura</w:t>
            </w:r>
          </w:p>
        </w:tc>
        <w:tc>
          <w:tcPr>
            <w:tcW w:w="1548" w:type="dxa"/>
            <w:tcBorders>
              <w:top w:val="single" w:sz="4" w:space="0" w:color="808080"/>
              <w:left w:val="nil"/>
              <w:bottom w:val="single" w:sz="4" w:space="0" w:color="808080"/>
              <w:right w:val="nil"/>
            </w:tcBorders>
            <w:hideMark/>
          </w:tcPr>
          <w:p w14:paraId="66400006" w14:textId="77777777" w:rsidR="00110F1E" w:rsidRPr="00066901" w:rsidRDefault="00110F1E" w:rsidP="0026447C">
            <w:pPr>
              <w:widowControl w:val="0"/>
              <w:autoSpaceDE w:val="0"/>
              <w:autoSpaceDN w:val="0"/>
              <w:adjustRightInd w:val="0"/>
              <w:spacing w:before="40" w:after="40"/>
              <w:rPr>
                <w:i/>
                <w:iCs/>
                <w:sz w:val="22"/>
                <w:szCs w:val="22"/>
                <w:lang w:eastAsia="sk-SK"/>
              </w:rPr>
            </w:pPr>
            <w:r w:rsidRPr="00066901">
              <w:rPr>
                <w:i/>
                <w:iCs/>
                <w:sz w:val="22"/>
                <w:szCs w:val="22"/>
                <w:lang w:eastAsia="sk-SK"/>
              </w:rPr>
              <w:t>Data şi locul semnării</w:t>
            </w:r>
          </w:p>
        </w:tc>
      </w:tr>
      <w:tr w:rsidR="00110F1E" w:rsidRPr="00066901" w14:paraId="5F6E9EDC" w14:textId="77777777" w:rsidTr="0026447C">
        <w:tc>
          <w:tcPr>
            <w:tcW w:w="1728" w:type="dxa"/>
            <w:tcBorders>
              <w:top w:val="single" w:sz="4" w:space="0" w:color="808080"/>
              <w:left w:val="nil"/>
              <w:bottom w:val="single" w:sz="4" w:space="0" w:color="808080"/>
              <w:right w:val="nil"/>
            </w:tcBorders>
            <w:hideMark/>
          </w:tcPr>
          <w:p w14:paraId="04BD6F9C" w14:textId="77777777" w:rsidR="00110F1E" w:rsidRPr="00066901" w:rsidRDefault="00110F1E" w:rsidP="0026447C">
            <w:pPr>
              <w:rPr>
                <w:sz w:val="22"/>
                <w:szCs w:val="22"/>
              </w:rPr>
            </w:pPr>
            <w:r w:rsidRPr="00066901">
              <w:rPr>
                <w:sz w:val="22"/>
                <w:szCs w:val="22"/>
              </w:rPr>
              <w:t>Partener 2</w:t>
            </w:r>
          </w:p>
        </w:tc>
        <w:tc>
          <w:tcPr>
            <w:tcW w:w="4860" w:type="dxa"/>
            <w:tcBorders>
              <w:top w:val="single" w:sz="4" w:space="0" w:color="808080"/>
              <w:left w:val="nil"/>
              <w:bottom w:val="single" w:sz="4" w:space="0" w:color="808080"/>
              <w:right w:val="nil"/>
            </w:tcBorders>
            <w:hideMark/>
          </w:tcPr>
          <w:p w14:paraId="726F6127" w14:textId="77777777" w:rsidR="00110F1E" w:rsidRPr="00066901" w:rsidRDefault="00110F1E" w:rsidP="0026447C">
            <w:pPr>
              <w:widowControl w:val="0"/>
              <w:autoSpaceDE w:val="0"/>
              <w:autoSpaceDN w:val="0"/>
              <w:adjustRightInd w:val="0"/>
              <w:spacing w:before="40" w:after="40"/>
              <w:rPr>
                <w:i/>
                <w:iCs/>
                <w:sz w:val="22"/>
                <w:szCs w:val="22"/>
                <w:lang w:eastAsia="sk-SK"/>
              </w:rPr>
            </w:pPr>
            <w:r w:rsidRPr="00066901">
              <w:rPr>
                <w:i/>
                <w:iCs/>
                <w:sz w:val="22"/>
                <w:szCs w:val="22"/>
                <w:lang w:eastAsia="sk-SK"/>
              </w:rPr>
              <w:t>Numele, prenumele şi funcţia reprezentantului legal al organizației/instituției</w:t>
            </w:r>
          </w:p>
        </w:tc>
        <w:tc>
          <w:tcPr>
            <w:tcW w:w="1440" w:type="dxa"/>
            <w:tcBorders>
              <w:top w:val="single" w:sz="4" w:space="0" w:color="808080"/>
              <w:left w:val="nil"/>
              <w:bottom w:val="single" w:sz="4" w:space="0" w:color="808080"/>
              <w:right w:val="nil"/>
            </w:tcBorders>
            <w:hideMark/>
          </w:tcPr>
          <w:p w14:paraId="35EEF8D3" w14:textId="77777777" w:rsidR="00110F1E" w:rsidRPr="00066901" w:rsidRDefault="00110F1E" w:rsidP="0026447C">
            <w:pPr>
              <w:widowControl w:val="0"/>
              <w:autoSpaceDE w:val="0"/>
              <w:autoSpaceDN w:val="0"/>
              <w:adjustRightInd w:val="0"/>
              <w:spacing w:before="40" w:after="40"/>
              <w:rPr>
                <w:i/>
                <w:iCs/>
                <w:sz w:val="22"/>
                <w:szCs w:val="22"/>
                <w:lang w:eastAsia="sk-SK"/>
              </w:rPr>
            </w:pPr>
            <w:r w:rsidRPr="00066901">
              <w:rPr>
                <w:i/>
                <w:iCs/>
                <w:sz w:val="22"/>
                <w:szCs w:val="22"/>
                <w:lang w:eastAsia="sk-SK"/>
              </w:rPr>
              <w:t>Semnătura</w:t>
            </w:r>
          </w:p>
        </w:tc>
        <w:tc>
          <w:tcPr>
            <w:tcW w:w="1548" w:type="dxa"/>
            <w:tcBorders>
              <w:top w:val="single" w:sz="4" w:space="0" w:color="808080"/>
              <w:left w:val="nil"/>
              <w:bottom w:val="single" w:sz="4" w:space="0" w:color="808080"/>
              <w:right w:val="nil"/>
            </w:tcBorders>
            <w:hideMark/>
          </w:tcPr>
          <w:p w14:paraId="2BCC809C" w14:textId="77777777" w:rsidR="00110F1E" w:rsidRPr="00066901" w:rsidRDefault="00110F1E" w:rsidP="0026447C">
            <w:pPr>
              <w:widowControl w:val="0"/>
              <w:autoSpaceDE w:val="0"/>
              <w:autoSpaceDN w:val="0"/>
              <w:adjustRightInd w:val="0"/>
              <w:spacing w:before="40" w:after="40"/>
              <w:rPr>
                <w:i/>
                <w:iCs/>
                <w:sz w:val="22"/>
                <w:szCs w:val="22"/>
                <w:lang w:eastAsia="sk-SK"/>
              </w:rPr>
            </w:pPr>
            <w:r w:rsidRPr="00066901">
              <w:rPr>
                <w:i/>
                <w:iCs/>
                <w:sz w:val="22"/>
                <w:szCs w:val="22"/>
                <w:lang w:eastAsia="sk-SK"/>
              </w:rPr>
              <w:t>Data şi locul semnării</w:t>
            </w:r>
          </w:p>
        </w:tc>
      </w:tr>
      <w:tr w:rsidR="00110F1E" w:rsidRPr="000D1A9F" w14:paraId="347A63CE" w14:textId="77777777" w:rsidTr="0026447C">
        <w:tc>
          <w:tcPr>
            <w:tcW w:w="1728" w:type="dxa"/>
            <w:tcBorders>
              <w:top w:val="single" w:sz="4" w:space="0" w:color="808080"/>
              <w:left w:val="nil"/>
              <w:bottom w:val="single" w:sz="4" w:space="0" w:color="808080"/>
              <w:right w:val="nil"/>
            </w:tcBorders>
            <w:hideMark/>
          </w:tcPr>
          <w:p w14:paraId="31D154FC" w14:textId="77777777" w:rsidR="00110F1E" w:rsidRPr="00066901" w:rsidRDefault="00110F1E" w:rsidP="0026447C">
            <w:pPr>
              <w:rPr>
                <w:sz w:val="22"/>
                <w:szCs w:val="22"/>
              </w:rPr>
            </w:pPr>
            <w:r w:rsidRPr="00066901">
              <w:rPr>
                <w:sz w:val="22"/>
                <w:szCs w:val="22"/>
              </w:rPr>
              <w:t>Partener n</w:t>
            </w:r>
          </w:p>
        </w:tc>
        <w:tc>
          <w:tcPr>
            <w:tcW w:w="4860" w:type="dxa"/>
            <w:tcBorders>
              <w:top w:val="single" w:sz="4" w:space="0" w:color="808080"/>
              <w:left w:val="nil"/>
              <w:bottom w:val="single" w:sz="4" w:space="0" w:color="808080"/>
              <w:right w:val="nil"/>
            </w:tcBorders>
            <w:hideMark/>
          </w:tcPr>
          <w:p w14:paraId="46B61313" w14:textId="77777777" w:rsidR="00110F1E" w:rsidRPr="00066901" w:rsidRDefault="00110F1E" w:rsidP="0026447C">
            <w:pPr>
              <w:widowControl w:val="0"/>
              <w:autoSpaceDE w:val="0"/>
              <w:autoSpaceDN w:val="0"/>
              <w:adjustRightInd w:val="0"/>
              <w:spacing w:before="40" w:after="40"/>
              <w:rPr>
                <w:i/>
                <w:iCs/>
                <w:sz w:val="22"/>
                <w:szCs w:val="22"/>
                <w:lang w:eastAsia="sk-SK"/>
              </w:rPr>
            </w:pPr>
            <w:r w:rsidRPr="00066901">
              <w:rPr>
                <w:i/>
                <w:iCs/>
                <w:sz w:val="22"/>
                <w:szCs w:val="22"/>
                <w:lang w:eastAsia="sk-SK"/>
              </w:rPr>
              <w:t>Numele, prenumele şi funcţia reprezentantului legal al organizației/instituției</w:t>
            </w:r>
          </w:p>
        </w:tc>
        <w:tc>
          <w:tcPr>
            <w:tcW w:w="1440" w:type="dxa"/>
            <w:tcBorders>
              <w:top w:val="single" w:sz="4" w:space="0" w:color="808080"/>
              <w:left w:val="nil"/>
              <w:bottom w:val="single" w:sz="4" w:space="0" w:color="808080"/>
              <w:right w:val="nil"/>
            </w:tcBorders>
            <w:hideMark/>
          </w:tcPr>
          <w:p w14:paraId="52069D56" w14:textId="77777777" w:rsidR="00110F1E" w:rsidRPr="00066901" w:rsidRDefault="00110F1E" w:rsidP="0026447C">
            <w:pPr>
              <w:widowControl w:val="0"/>
              <w:autoSpaceDE w:val="0"/>
              <w:autoSpaceDN w:val="0"/>
              <w:adjustRightInd w:val="0"/>
              <w:spacing w:before="40" w:after="40"/>
              <w:rPr>
                <w:i/>
                <w:iCs/>
                <w:sz w:val="22"/>
                <w:szCs w:val="22"/>
                <w:lang w:eastAsia="sk-SK"/>
              </w:rPr>
            </w:pPr>
            <w:r w:rsidRPr="00066901">
              <w:rPr>
                <w:i/>
                <w:iCs/>
                <w:sz w:val="22"/>
                <w:szCs w:val="22"/>
                <w:lang w:eastAsia="sk-SK"/>
              </w:rPr>
              <w:t>Semnătura</w:t>
            </w:r>
          </w:p>
        </w:tc>
        <w:tc>
          <w:tcPr>
            <w:tcW w:w="1548" w:type="dxa"/>
            <w:tcBorders>
              <w:top w:val="single" w:sz="4" w:space="0" w:color="808080"/>
              <w:left w:val="nil"/>
              <w:bottom w:val="single" w:sz="4" w:space="0" w:color="808080"/>
              <w:right w:val="nil"/>
            </w:tcBorders>
            <w:hideMark/>
          </w:tcPr>
          <w:p w14:paraId="62CED97C" w14:textId="77777777" w:rsidR="00110F1E" w:rsidRPr="000D1A9F" w:rsidRDefault="00110F1E" w:rsidP="0026447C">
            <w:pPr>
              <w:widowControl w:val="0"/>
              <w:autoSpaceDE w:val="0"/>
              <w:autoSpaceDN w:val="0"/>
              <w:adjustRightInd w:val="0"/>
              <w:spacing w:before="40" w:after="40"/>
              <w:rPr>
                <w:i/>
                <w:iCs/>
                <w:sz w:val="22"/>
                <w:szCs w:val="22"/>
                <w:lang w:eastAsia="sk-SK"/>
              </w:rPr>
            </w:pPr>
            <w:r w:rsidRPr="00066901">
              <w:rPr>
                <w:i/>
                <w:iCs/>
                <w:sz w:val="22"/>
                <w:szCs w:val="22"/>
                <w:lang w:eastAsia="sk-SK"/>
              </w:rPr>
              <w:t>Data şi locul semnării</w:t>
            </w:r>
          </w:p>
        </w:tc>
      </w:tr>
    </w:tbl>
    <w:p w14:paraId="3134287F" w14:textId="77777777" w:rsidR="00A512D7" w:rsidRDefault="00A512D7" w:rsidP="00066901"/>
    <w:sectPr w:rsidR="00A512D7" w:rsidSect="0013664F">
      <w:headerReference w:type="default" r:id="rId7"/>
      <w:footerReference w:type="default" r:id="rId8"/>
      <w:pgSz w:w="11906" w:h="16838"/>
      <w:pgMar w:top="1440" w:right="1440" w:bottom="1135"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ACB97" w16cex:dateUtc="2023-03-14T08:31:00Z"/>
  <w16cex:commentExtensible w16cex:durableId="27BAF0E5" w16cex:dateUtc="2023-03-14T11:11:00Z"/>
  <w16cex:commentExtensible w16cex:durableId="27B1CBF8" w16cex:dateUtc="2023-03-07T12:43:00Z"/>
  <w16cex:commentExtensible w16cex:durableId="27BAEA55" w16cex:dateUtc="2023-03-14T10:43:00Z"/>
  <w16cex:commentExtensible w16cex:durableId="27BAEB38" w16cex:dateUtc="2023-03-14T1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433B90" w16cid:durableId="27BACB97"/>
  <w16cid:commentId w16cid:paraId="6F7577AC" w16cid:durableId="27BAF0E5"/>
  <w16cid:commentId w16cid:paraId="58FA41F3" w16cid:durableId="27B1CBF8"/>
  <w16cid:commentId w16cid:paraId="1B329FC6" w16cid:durableId="27BAEA55"/>
  <w16cid:commentId w16cid:paraId="1D7676AB" w16cid:durableId="27BAEB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B76EF" w14:textId="77777777" w:rsidR="002D04EA" w:rsidRDefault="002D04EA" w:rsidP="00110F1E">
      <w:pPr>
        <w:spacing w:before="0" w:after="0"/>
      </w:pPr>
      <w:r>
        <w:separator/>
      </w:r>
    </w:p>
  </w:endnote>
  <w:endnote w:type="continuationSeparator" w:id="0">
    <w:p w14:paraId="6E76B476" w14:textId="77777777" w:rsidR="002D04EA" w:rsidRDefault="002D04EA" w:rsidP="00110F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740C7" w14:textId="2F365112" w:rsidR="002A1870" w:rsidRDefault="002A1870" w:rsidP="002A1870">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3C797" w14:textId="77777777" w:rsidR="002D04EA" w:rsidRDefault="002D04EA" w:rsidP="00110F1E">
      <w:pPr>
        <w:spacing w:before="0" w:after="0"/>
      </w:pPr>
      <w:r>
        <w:separator/>
      </w:r>
    </w:p>
  </w:footnote>
  <w:footnote w:type="continuationSeparator" w:id="0">
    <w:p w14:paraId="25CAAFFC" w14:textId="77777777" w:rsidR="002D04EA" w:rsidRDefault="002D04EA" w:rsidP="00110F1E">
      <w:pPr>
        <w:spacing w:before="0" w:after="0"/>
      </w:pPr>
      <w:r>
        <w:continuationSeparator/>
      </w:r>
    </w:p>
  </w:footnote>
  <w:footnote w:id="1">
    <w:p w14:paraId="76B05D69" w14:textId="77777777" w:rsidR="00110F1E" w:rsidRPr="00A96862" w:rsidRDefault="00110F1E" w:rsidP="00110F1E">
      <w:pPr>
        <w:pStyle w:val="FootnoteText"/>
        <w:jc w:val="both"/>
        <w:rPr>
          <w:szCs w:val="16"/>
        </w:rPr>
      </w:pPr>
      <w:r w:rsidRPr="00A96862">
        <w:rPr>
          <w:rStyle w:val="FootnoteReference"/>
        </w:rPr>
        <w:footnoteRef/>
      </w:r>
      <w:r w:rsidRPr="00A96862">
        <w:rPr>
          <w:szCs w:val="16"/>
        </w:rPr>
        <w:t>Se vor avea în vedere prevederile art. 26 alin (8) din Normele metodologice aprobate prin H.G. nr. 209/2022;</w:t>
      </w:r>
    </w:p>
    <w:p w14:paraId="66FC7336" w14:textId="77777777" w:rsidR="00110F1E" w:rsidRDefault="00110F1E" w:rsidP="00110F1E">
      <w:pPr>
        <w:pStyle w:val="FootnoteText"/>
      </w:pPr>
    </w:p>
  </w:footnote>
  <w:footnote w:id="2">
    <w:p w14:paraId="7DDCD85F" w14:textId="77777777" w:rsidR="00110F1E" w:rsidRPr="000D1D73" w:rsidRDefault="00110F1E" w:rsidP="00110F1E">
      <w:pPr>
        <w:pStyle w:val="FootnoteText"/>
        <w:rPr>
          <w:szCs w:val="16"/>
        </w:rPr>
      </w:pPr>
      <w:r w:rsidRPr="000D1D73">
        <w:rPr>
          <w:rStyle w:val="FootnoteReference"/>
          <w:szCs w:val="16"/>
        </w:rPr>
        <w:footnoteRef/>
      </w:r>
      <w:r w:rsidRPr="000D1D73">
        <w:rPr>
          <w:szCs w:val="16"/>
        </w:rPr>
        <w:t xml:space="preserve"> A se vedea art. 8 alin (1) din OUG nr. 40/2015).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6950D" w14:textId="02213529" w:rsidR="002A1870" w:rsidRDefault="002A1870">
    <w:pPr>
      <w:pStyle w:val="Header"/>
    </w:pPr>
    <w:r>
      <w:rPr>
        <w:noProof/>
        <w:lang w:val="en-GB" w:eastAsia="en-GB"/>
      </w:rPr>
      <w:drawing>
        <wp:anchor distT="0" distB="0" distL="114300" distR="114300" simplePos="0" relativeHeight="251659264" behindDoc="0" locked="0" layoutInCell="1" allowOverlap="1" wp14:anchorId="4F010524" wp14:editId="7A67A029">
          <wp:simplePos x="0" y="0"/>
          <wp:positionH relativeFrom="margin">
            <wp:align>center</wp:align>
          </wp:positionH>
          <wp:positionV relativeFrom="paragraph">
            <wp:posOffset>-210185</wp:posOffset>
          </wp:positionV>
          <wp:extent cx="6750050" cy="792480"/>
          <wp:effectExtent l="0" t="0" r="0" b="762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59A0"/>
    <w:multiLevelType w:val="hybridMultilevel"/>
    <w:tmpl w:val="9418F380"/>
    <w:lvl w:ilvl="0" w:tplc="58FC46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C40C6"/>
    <w:multiLevelType w:val="hybridMultilevel"/>
    <w:tmpl w:val="52F85DF8"/>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0DE369A1"/>
    <w:multiLevelType w:val="hybridMultilevel"/>
    <w:tmpl w:val="0D2CB902"/>
    <w:lvl w:ilvl="0" w:tplc="75408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2B406E"/>
    <w:multiLevelType w:val="hybridMultilevel"/>
    <w:tmpl w:val="95F43244"/>
    <w:lvl w:ilvl="0" w:tplc="F26CB6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9F4A64"/>
    <w:multiLevelType w:val="hybridMultilevel"/>
    <w:tmpl w:val="E4F6759E"/>
    <w:lvl w:ilvl="0" w:tplc="5DD62EC0">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5" w15:restartNumberingAfterBreak="0">
    <w:nsid w:val="2E041741"/>
    <w:multiLevelType w:val="hybridMultilevel"/>
    <w:tmpl w:val="24121186"/>
    <w:lvl w:ilvl="0" w:tplc="FDAE9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16547"/>
    <w:multiLevelType w:val="hybridMultilevel"/>
    <w:tmpl w:val="59407BE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435204D"/>
    <w:multiLevelType w:val="hybridMultilevel"/>
    <w:tmpl w:val="A85EB820"/>
    <w:lvl w:ilvl="0" w:tplc="A002DEF8">
      <w:start w:val="1"/>
      <w:numFmt w:val="lowerLetter"/>
      <w:lvlText w:val="%1)"/>
      <w:lvlJc w:val="left"/>
      <w:pPr>
        <w:ind w:left="1080" w:hanging="360"/>
      </w:pPr>
      <w:rPr>
        <w:rFonts w:hint="default"/>
      </w:rPr>
    </w:lvl>
    <w:lvl w:ilvl="1" w:tplc="143EE506">
      <w:start w:val="1"/>
      <w:numFmt w:val="upperLetter"/>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2167D12"/>
    <w:multiLevelType w:val="hybridMultilevel"/>
    <w:tmpl w:val="24DC5196"/>
    <w:lvl w:ilvl="0" w:tplc="5CAEDA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865E05"/>
    <w:multiLevelType w:val="hybridMultilevel"/>
    <w:tmpl w:val="3B2EBE2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BA25D43"/>
    <w:multiLevelType w:val="hybridMultilevel"/>
    <w:tmpl w:val="1C24FB04"/>
    <w:lvl w:ilvl="0" w:tplc="42B6D522">
      <w:start w:val="1"/>
      <w:numFmt w:val="lowerLetter"/>
      <w:lvlText w:val="%1)"/>
      <w:lvlJc w:val="left"/>
      <w:pPr>
        <w:ind w:left="660" w:hanging="360"/>
      </w:pPr>
      <w:rPr>
        <w:rFonts w:hint="default"/>
      </w:rPr>
    </w:lvl>
    <w:lvl w:ilvl="1" w:tplc="04180019" w:tentative="1">
      <w:start w:val="1"/>
      <w:numFmt w:val="lowerLetter"/>
      <w:lvlText w:val="%2."/>
      <w:lvlJc w:val="left"/>
      <w:pPr>
        <w:ind w:left="1380" w:hanging="360"/>
      </w:pPr>
    </w:lvl>
    <w:lvl w:ilvl="2" w:tplc="0418001B" w:tentative="1">
      <w:start w:val="1"/>
      <w:numFmt w:val="lowerRoman"/>
      <w:lvlText w:val="%3."/>
      <w:lvlJc w:val="right"/>
      <w:pPr>
        <w:ind w:left="2100" w:hanging="180"/>
      </w:pPr>
    </w:lvl>
    <w:lvl w:ilvl="3" w:tplc="0418000F" w:tentative="1">
      <w:start w:val="1"/>
      <w:numFmt w:val="decimal"/>
      <w:lvlText w:val="%4."/>
      <w:lvlJc w:val="left"/>
      <w:pPr>
        <w:ind w:left="2820" w:hanging="360"/>
      </w:pPr>
    </w:lvl>
    <w:lvl w:ilvl="4" w:tplc="04180019" w:tentative="1">
      <w:start w:val="1"/>
      <w:numFmt w:val="lowerLetter"/>
      <w:lvlText w:val="%5."/>
      <w:lvlJc w:val="left"/>
      <w:pPr>
        <w:ind w:left="3540" w:hanging="360"/>
      </w:pPr>
    </w:lvl>
    <w:lvl w:ilvl="5" w:tplc="0418001B" w:tentative="1">
      <w:start w:val="1"/>
      <w:numFmt w:val="lowerRoman"/>
      <w:lvlText w:val="%6."/>
      <w:lvlJc w:val="right"/>
      <w:pPr>
        <w:ind w:left="4260" w:hanging="180"/>
      </w:pPr>
    </w:lvl>
    <w:lvl w:ilvl="6" w:tplc="0418000F" w:tentative="1">
      <w:start w:val="1"/>
      <w:numFmt w:val="decimal"/>
      <w:lvlText w:val="%7."/>
      <w:lvlJc w:val="left"/>
      <w:pPr>
        <w:ind w:left="4980" w:hanging="360"/>
      </w:pPr>
    </w:lvl>
    <w:lvl w:ilvl="7" w:tplc="04180019" w:tentative="1">
      <w:start w:val="1"/>
      <w:numFmt w:val="lowerLetter"/>
      <w:lvlText w:val="%8."/>
      <w:lvlJc w:val="left"/>
      <w:pPr>
        <w:ind w:left="5700" w:hanging="360"/>
      </w:pPr>
    </w:lvl>
    <w:lvl w:ilvl="8" w:tplc="0418001B" w:tentative="1">
      <w:start w:val="1"/>
      <w:numFmt w:val="lowerRoman"/>
      <w:lvlText w:val="%9."/>
      <w:lvlJc w:val="right"/>
      <w:pPr>
        <w:ind w:left="6420" w:hanging="180"/>
      </w:pPr>
    </w:lvl>
  </w:abstractNum>
  <w:abstractNum w:abstractNumId="12" w15:restartNumberingAfterBreak="0">
    <w:nsid w:val="4DD11475"/>
    <w:multiLevelType w:val="multilevel"/>
    <w:tmpl w:val="8E5E44B4"/>
    <w:lvl w:ilvl="0">
      <w:start w:val="1"/>
      <w:numFmt w:val="decimal"/>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FF61C07"/>
    <w:multiLevelType w:val="hybridMultilevel"/>
    <w:tmpl w:val="68B0B1D2"/>
    <w:lvl w:ilvl="0" w:tplc="319449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FF4E25"/>
    <w:multiLevelType w:val="hybridMultilevel"/>
    <w:tmpl w:val="6A92CE7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B47F03"/>
    <w:multiLevelType w:val="hybridMultilevel"/>
    <w:tmpl w:val="0F56B432"/>
    <w:lvl w:ilvl="0" w:tplc="D6A05172">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6" w15:restartNumberingAfterBreak="0">
    <w:nsid w:val="75811F23"/>
    <w:multiLevelType w:val="hybridMultilevel"/>
    <w:tmpl w:val="D59A0652"/>
    <w:lvl w:ilvl="0" w:tplc="9E0494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E0064E"/>
    <w:multiLevelType w:val="hybridMultilevel"/>
    <w:tmpl w:val="9C2CC00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15:restartNumberingAfterBreak="0">
    <w:nsid w:val="7FD15AA9"/>
    <w:multiLevelType w:val="hybridMultilevel"/>
    <w:tmpl w:val="919C7C2E"/>
    <w:lvl w:ilvl="0" w:tplc="50ECBE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3"/>
  </w:num>
  <w:num w:numId="6">
    <w:abstractNumId w:val="18"/>
  </w:num>
  <w:num w:numId="7">
    <w:abstractNumId w:val="9"/>
  </w:num>
  <w:num w:numId="8">
    <w:abstractNumId w:val="16"/>
  </w:num>
  <w:num w:numId="9">
    <w:abstractNumId w:val="3"/>
  </w:num>
  <w:num w:numId="10">
    <w:abstractNumId w:val="0"/>
  </w:num>
  <w:num w:numId="11">
    <w:abstractNumId w:val="2"/>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6"/>
  </w:num>
  <w:num w:numId="15">
    <w:abstractNumId w:val="15"/>
  </w:num>
  <w:num w:numId="16">
    <w:abstractNumId w:val="14"/>
  </w:num>
  <w:num w:numId="17">
    <w:abstractNumId w:val="11"/>
  </w:num>
  <w:num w:numId="18">
    <w:abstractNumId w:val="10"/>
  </w:num>
  <w:num w:numId="19">
    <w:abstractNumId w:val="4"/>
  </w:num>
  <w:num w:numId="2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rina Vicol">
    <w15:presenceInfo w15:providerId="None" w15:userId="Dorina Vico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F1E"/>
    <w:rsid w:val="00020E74"/>
    <w:rsid w:val="00066901"/>
    <w:rsid w:val="000A4750"/>
    <w:rsid w:val="00110F1E"/>
    <w:rsid w:val="0013664F"/>
    <w:rsid w:val="00141E8A"/>
    <w:rsid w:val="0022057D"/>
    <w:rsid w:val="00227612"/>
    <w:rsid w:val="002A1870"/>
    <w:rsid w:val="002D04EA"/>
    <w:rsid w:val="003018C7"/>
    <w:rsid w:val="00310A10"/>
    <w:rsid w:val="0038218E"/>
    <w:rsid w:val="004879D1"/>
    <w:rsid w:val="0057347C"/>
    <w:rsid w:val="00596B25"/>
    <w:rsid w:val="006B53F6"/>
    <w:rsid w:val="007E1D1B"/>
    <w:rsid w:val="007E6B47"/>
    <w:rsid w:val="008A4CCA"/>
    <w:rsid w:val="008E7EA9"/>
    <w:rsid w:val="00945F24"/>
    <w:rsid w:val="00974732"/>
    <w:rsid w:val="00A3005C"/>
    <w:rsid w:val="00A37032"/>
    <w:rsid w:val="00A512D7"/>
    <w:rsid w:val="00A72DCC"/>
    <w:rsid w:val="00AB5E34"/>
    <w:rsid w:val="00AF544C"/>
    <w:rsid w:val="00B25DF1"/>
    <w:rsid w:val="00B52E05"/>
    <w:rsid w:val="00B60A91"/>
    <w:rsid w:val="00B95801"/>
    <w:rsid w:val="00B9796C"/>
    <w:rsid w:val="00BA6747"/>
    <w:rsid w:val="00BD6E0E"/>
    <w:rsid w:val="00BF239E"/>
    <w:rsid w:val="00CA2106"/>
    <w:rsid w:val="00CD04B3"/>
    <w:rsid w:val="00D55A92"/>
    <w:rsid w:val="00E25FFF"/>
    <w:rsid w:val="00E566FB"/>
    <w:rsid w:val="00E56883"/>
    <w:rsid w:val="00EA692B"/>
    <w:rsid w:val="00F41DFB"/>
    <w:rsid w:val="00F81D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BCFE5"/>
  <w15:chartTrackingRefBased/>
  <w15:docId w15:val="{8DE464CF-0F3A-45FE-AA65-4E825447F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0F1E"/>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Paragraph,Citation List,ANNEX,bu,B,b1,Bullet 1,bullet 1,body,b Char Char Char,b Char Char Char Char Char Char,b Char Char,References"/>
    <w:basedOn w:val="Normal"/>
    <w:link w:val="ListParagraphChar"/>
    <w:uiPriority w:val="34"/>
    <w:qFormat/>
    <w:rsid w:val="00110F1E"/>
    <w:pPr>
      <w:spacing w:after="0"/>
      <w:ind w:left="720"/>
    </w:pPr>
    <w:rPr>
      <w:rFonts w:ascii="Calibri" w:eastAsia="Calibri" w:hAnsi="Calibri"/>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qFormat/>
    <w:rsid w:val="00110F1E"/>
    <w:pPr>
      <w:spacing w:before="0" w:after="0"/>
    </w:pPr>
    <w:rPr>
      <w:sz w:val="16"/>
      <w:szCs w:val="20"/>
    </w:rPr>
  </w:style>
  <w:style w:type="character" w:customStyle="1" w:styleId="FootnoteTextChar">
    <w:name w:val="Footnote Text Char"/>
    <w:basedOn w:val="DefaultParagraphFont"/>
    <w:uiPriority w:val="99"/>
    <w:semiHidden/>
    <w:rsid w:val="00110F1E"/>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10F1E"/>
    <w:rPr>
      <w:vertAlign w:val="superscript"/>
    </w:rPr>
  </w:style>
  <w:style w:type="character" w:customStyle="1" w:styleId="ListParagraphChar">
    <w:name w:val="List Paragraph Char"/>
    <w:aliases w:val="Akapit z listą BS Char,Outlines a.b.c. Char,List_Paragraph Char,Multilevel para_II Char,Akapit z lista BS Char,List Paragraph1 Char,Paragraph Char,Citation List Char,ANNEX Char,bu Char,B Char,b1 Char,Bullet 1 Char,bullet 1 Char"/>
    <w:link w:val="ListParagraph"/>
    <w:uiPriority w:val="34"/>
    <w:qFormat/>
    <w:locked/>
    <w:rsid w:val="00110F1E"/>
    <w:rPr>
      <w:rFonts w:ascii="Calibri" w:eastAsia="Calibri" w:hAnsi="Calibri" w:cs="Times New Roman"/>
      <w:sz w:val="20"/>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110F1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16 Point Char Char,EN Footnote Reference Char Char,Footnote symbol Char Char"/>
    <w:basedOn w:val="Normal"/>
    <w:next w:val="Normal"/>
    <w:link w:val="FootnoteReference"/>
    <w:uiPriority w:val="99"/>
    <w:qFormat/>
    <w:rsid w:val="00110F1E"/>
    <w:pPr>
      <w:spacing w:before="0" w:after="160" w:line="240" w:lineRule="exact"/>
    </w:pPr>
    <w:rPr>
      <w:rFonts w:asciiTheme="minorHAnsi" w:eastAsiaTheme="minorHAnsi" w:hAnsiTheme="minorHAnsi" w:cstheme="minorBidi"/>
      <w:sz w:val="22"/>
      <w:szCs w:val="22"/>
      <w:vertAlign w:val="superscript"/>
    </w:rPr>
  </w:style>
  <w:style w:type="paragraph" w:styleId="Header">
    <w:name w:val="header"/>
    <w:basedOn w:val="Normal"/>
    <w:link w:val="HeaderChar"/>
    <w:uiPriority w:val="99"/>
    <w:unhideWhenUsed/>
    <w:rsid w:val="002A1870"/>
    <w:pPr>
      <w:tabs>
        <w:tab w:val="center" w:pos="4513"/>
        <w:tab w:val="right" w:pos="9026"/>
      </w:tabs>
      <w:spacing w:before="0" w:after="0"/>
    </w:pPr>
  </w:style>
  <w:style w:type="character" w:customStyle="1" w:styleId="HeaderChar">
    <w:name w:val="Header Char"/>
    <w:basedOn w:val="DefaultParagraphFont"/>
    <w:link w:val="Header"/>
    <w:uiPriority w:val="99"/>
    <w:rsid w:val="002A1870"/>
    <w:rPr>
      <w:rFonts w:ascii="Trebuchet MS" w:eastAsia="Times New Roman" w:hAnsi="Trebuchet MS" w:cs="Times New Roman"/>
      <w:sz w:val="20"/>
      <w:szCs w:val="24"/>
    </w:rPr>
  </w:style>
  <w:style w:type="paragraph" w:styleId="Footer">
    <w:name w:val="footer"/>
    <w:basedOn w:val="Normal"/>
    <w:link w:val="FooterChar"/>
    <w:uiPriority w:val="99"/>
    <w:unhideWhenUsed/>
    <w:rsid w:val="002A1870"/>
    <w:pPr>
      <w:tabs>
        <w:tab w:val="center" w:pos="4513"/>
        <w:tab w:val="right" w:pos="9026"/>
      </w:tabs>
      <w:spacing w:before="0" w:after="0"/>
    </w:pPr>
  </w:style>
  <w:style w:type="character" w:customStyle="1" w:styleId="FooterChar">
    <w:name w:val="Footer Char"/>
    <w:basedOn w:val="DefaultParagraphFont"/>
    <w:link w:val="Footer"/>
    <w:uiPriority w:val="99"/>
    <w:rsid w:val="002A1870"/>
    <w:rPr>
      <w:rFonts w:ascii="Trebuchet MS" w:eastAsia="Times New Roman" w:hAnsi="Trebuchet MS" w:cs="Times New Roman"/>
      <w:sz w:val="20"/>
      <w:szCs w:val="24"/>
    </w:rPr>
  </w:style>
  <w:style w:type="character" w:styleId="CommentReference">
    <w:name w:val="annotation reference"/>
    <w:basedOn w:val="DefaultParagraphFont"/>
    <w:uiPriority w:val="99"/>
    <w:semiHidden/>
    <w:unhideWhenUsed/>
    <w:rsid w:val="00596B25"/>
    <w:rPr>
      <w:sz w:val="16"/>
      <w:szCs w:val="16"/>
    </w:rPr>
  </w:style>
  <w:style w:type="paragraph" w:styleId="CommentText">
    <w:name w:val="annotation text"/>
    <w:basedOn w:val="Normal"/>
    <w:link w:val="CommentTextChar"/>
    <w:uiPriority w:val="99"/>
    <w:semiHidden/>
    <w:unhideWhenUsed/>
    <w:rsid w:val="00596B25"/>
    <w:rPr>
      <w:szCs w:val="20"/>
    </w:rPr>
  </w:style>
  <w:style w:type="character" w:customStyle="1" w:styleId="CommentTextChar">
    <w:name w:val="Comment Text Char"/>
    <w:basedOn w:val="DefaultParagraphFont"/>
    <w:link w:val="CommentText"/>
    <w:uiPriority w:val="99"/>
    <w:semiHidden/>
    <w:rsid w:val="00596B25"/>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596B25"/>
    <w:rPr>
      <w:b/>
      <w:bCs/>
    </w:rPr>
  </w:style>
  <w:style w:type="character" w:customStyle="1" w:styleId="CommentSubjectChar">
    <w:name w:val="Comment Subject Char"/>
    <w:basedOn w:val="CommentTextChar"/>
    <w:link w:val="CommentSubject"/>
    <w:uiPriority w:val="99"/>
    <w:semiHidden/>
    <w:rsid w:val="00596B25"/>
    <w:rPr>
      <w:rFonts w:ascii="Trebuchet MS" w:eastAsia="Times New Roman" w:hAnsi="Trebuchet MS" w:cs="Times New Roman"/>
      <w:b/>
      <w:bCs/>
      <w:sz w:val="20"/>
      <w:szCs w:val="20"/>
    </w:rPr>
  </w:style>
  <w:style w:type="paragraph" w:styleId="Revision">
    <w:name w:val="Revision"/>
    <w:hidden/>
    <w:uiPriority w:val="99"/>
    <w:semiHidden/>
    <w:rsid w:val="00CD04B3"/>
    <w:pPr>
      <w:spacing w:after="0" w:line="240" w:lineRule="auto"/>
    </w:pPr>
    <w:rPr>
      <w:rFonts w:ascii="Trebuchet MS" w:eastAsia="Times New Roman" w:hAnsi="Trebuchet MS" w:cs="Times New Roman"/>
      <w:sz w:val="20"/>
      <w:szCs w:val="24"/>
    </w:rPr>
  </w:style>
  <w:style w:type="paragraph" w:styleId="BalloonText">
    <w:name w:val="Balloon Text"/>
    <w:basedOn w:val="Normal"/>
    <w:link w:val="BalloonTextChar"/>
    <w:uiPriority w:val="99"/>
    <w:semiHidden/>
    <w:unhideWhenUsed/>
    <w:rsid w:val="00A72DC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DC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75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6/09/relationships/commentsIds" Target="commentsId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964</TotalTime>
  <Pages>11</Pages>
  <Words>4895</Words>
  <Characters>27902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Cristina Moldovan</cp:lastModifiedBy>
  <cp:revision>7</cp:revision>
  <dcterms:created xsi:type="dcterms:W3CDTF">2023-03-14T10:56:00Z</dcterms:created>
  <dcterms:modified xsi:type="dcterms:W3CDTF">2023-03-23T06:25:00Z</dcterms:modified>
</cp:coreProperties>
</file>