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2E2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13B1D55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8832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ab/>
      </w:r>
    </w:p>
    <w:p w14:paraId="03E12D6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bookmarkStart w:id="0" w:name="_heading=h.gjdgxs" w:colFirst="0" w:colLast="0"/>
    <w:bookmarkEnd w:id="0"/>
    <w:p w14:paraId="7098AFFF" w14:textId="77777777" w:rsidR="002736C8" w:rsidRPr="0006454E" w:rsidRDefault="00CF3BB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0"/>
          <w:id w:val="-735089532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 DE FINANȚARE</w:t>
          </w:r>
        </w:sdtContent>
      </w:sdt>
    </w:p>
    <w:p w14:paraId="471CC33B" w14:textId="5F19ADBE" w:rsidR="002736C8" w:rsidRPr="0006454E" w:rsidRDefault="00FC418F" w:rsidP="006C024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……</w:t>
      </w:r>
      <w:proofErr w:type="gramStart"/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…..</w:t>
      </w:r>
      <w:proofErr w:type="gram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57A9097" w14:textId="77777777" w:rsidR="002736C8" w:rsidRPr="0006454E" w:rsidRDefault="00CF3BB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1"/>
          <w:id w:val="139239044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finanțat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prin</w:t>
          </w:r>
          <w:proofErr w:type="spellEnd"/>
        </w:sdtContent>
      </w:sdt>
    </w:p>
    <w:p w14:paraId="3A09C8B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Reziliență</w:t>
      </w:r>
      <w:proofErr w:type="spellEnd"/>
    </w:p>
    <w:p w14:paraId="246723B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4677"/>
          <w:tab w:val="left" w:pos="6765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3D15B7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AF1BCE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CUPRINS</w:t>
      </w:r>
    </w:p>
    <w:p w14:paraId="25CA886D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Părțile</w:t>
      </w:r>
      <w:proofErr w:type="spellEnd"/>
    </w:p>
    <w:p w14:paraId="65E08839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71D6EF9C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B32C0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AC17C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2"/>
          <w:id w:val="-2017369476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Obiectul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0E18F8F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3"/>
          <w:id w:val="-2096083205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Durata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42D7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7421133B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IV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</w:p>
    <w:p w14:paraId="33EBB8F1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MCID,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OIPSI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implementare</w:t>
      </w:r>
      <w:proofErr w:type="spellEnd"/>
    </w:p>
    <w:p w14:paraId="7522CECA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"/>
          <w:id w:val="1201660337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Drepturile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obligațiile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Beneficiarii</w:t>
          </w:r>
          <w:proofErr w:type="spellEnd"/>
        </w:sdtContent>
      </w:sdt>
    </w:p>
    <w:p w14:paraId="5364020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3EAEE76A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"/>
          <w:id w:val="-1248566726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56F0A6A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6936F42A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"/>
          <w:id w:val="-147922573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7C41EDBC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"/>
          <w:id w:val="122995872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</w:sdtContent>
      </w:sdt>
    </w:p>
    <w:p w14:paraId="084A3684" w14:textId="77777777" w:rsidR="002736C8" w:rsidRPr="0006454E" w:rsidRDefault="00FC418F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21A2B1D" w14:textId="77777777" w:rsidR="002736C8" w:rsidRPr="0006454E" w:rsidRDefault="00CF3BB8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8"/>
          <w:id w:val="-1244798871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0F4C41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2914587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</w:p>
    <w:p w14:paraId="0C919A9B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9"/>
          <w:id w:val="210999538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48E4DE96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XIII</w:t>
      </w:r>
      <w:r w:rsidRPr="0006454E">
        <w:rPr>
          <w:rFonts w:ascii="Trebuchet MS" w:eastAsia="Trebuchet MS" w:hAnsi="Trebuchet MS" w:cs="Trebuchet MS"/>
          <w:sz w:val="22"/>
          <w:szCs w:val="22"/>
        </w:rPr>
        <w:t>–</w:t>
      </w:r>
      <w:sdt>
        <w:sdtPr>
          <w:rPr>
            <w:rFonts w:ascii="Trebuchet MS" w:hAnsi="Trebuchet MS"/>
          </w:rPr>
          <w:tag w:val="goog_rdk_10"/>
          <w:id w:val="1320769152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Soluționarea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litigiilor</w:t>
          </w:r>
          <w:proofErr w:type="spellEnd"/>
        </w:sdtContent>
      </w:sdt>
    </w:p>
    <w:p w14:paraId="0F3BF5C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XIV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</w:t>
      </w:r>
      <w:proofErr w:type="spellEnd"/>
    </w:p>
    <w:p w14:paraId="0A500871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</w:p>
    <w:p w14:paraId="3B609F48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1"/>
          <w:id w:val="-91385583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-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04CB6AE5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0AD08F96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2"/>
          <w:id w:val="989683598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7E213066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A4AC12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00DFBD1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XXI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22652A37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E114F2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177CD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51C9C6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5AA0E2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ECC1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D65AD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A67F5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53A6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1E29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38CEB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</w:pPr>
      <w:bookmarkStart w:id="1" w:name="_heading=h.30j0zll" w:colFirst="0" w:colLast="0"/>
      <w:bookmarkEnd w:id="1"/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Având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vedere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:</w:t>
      </w:r>
    </w:p>
    <w:p w14:paraId="675FFF20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8CB5FFD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</w:p>
    <w:p w14:paraId="5D2E664B" w14:textId="77777777" w:rsidR="002736C8" w:rsidRPr="0006454E" w:rsidRDefault="00CF3BB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3"/>
          <w:id w:val="644089391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2018/1046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iulie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normele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aplicabile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bugetului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general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Uniunii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modificare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Regulamentelor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nr. 1296/2013, (UE) nr. 1301/2013, (UE) nr. 1303/2013, (UE) nr. 1304/2013, (UE) nr. 1309/2013, (UE) nr. 1316/2013, (UE) nr. 223/2014, (UE) nr. 283/2014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Deciziei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541/2014/UE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nr. 966/2012</w:t>
          </w:r>
        </w:sdtContent>
      </w:sdt>
    </w:p>
    <w:p w14:paraId="58172EF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03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(CID)</w:t>
      </w:r>
    </w:p>
    <w:p w14:paraId="0C71FD9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2020/2094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instrument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COVID-19;</w:t>
      </w:r>
    </w:p>
    <w:p w14:paraId="0C1A82B8" w14:textId="77777777" w:rsidR="002736C8" w:rsidRPr="0006454E" w:rsidRDefault="00CF3BB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4"/>
          <w:id w:val="-1844083958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2021/240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10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februarie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2021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instituire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Instrument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sprijin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tehnic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0157FC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38215/15.04.2021,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ședința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(MIPE)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14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3D47C5F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2655/THG/10.11.2021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23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B3F21A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728117/10.11.2021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14.942.153.000 EUR;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finanţelor</w:t>
      </w:r>
      <w:proofErr w:type="spellEnd"/>
    </w:p>
    <w:p w14:paraId="575B7B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(PNRR);</w:t>
      </w:r>
    </w:p>
    <w:p w14:paraId="6BA395F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aprobată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 </w:t>
      </w:r>
      <w:proofErr w:type="spellStart"/>
      <w:r w:rsidR="00CF3BB8">
        <w:fldChar w:fldCharType="begin"/>
      </w:r>
      <w:r w:rsidR="00CF3BB8">
        <w:instrText>HYPERLINK "https://legislatie.just.ro/Public/DetaliiDocumentAfis/246791" \h</w:instrText>
      </w:r>
      <w:r w:rsidR="00CF3BB8"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nr. 230/2021</w:t>
      </w:r>
      <w:r w:rsidR="00CF3BB8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DBC74C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nr.134/2021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</w:t>
      </w:r>
      <w:proofErr w:type="spellStart"/>
      <w:r w:rsidR="00CF3BB8">
        <w:fldChar w:fldCharType="begin"/>
      </w:r>
      <w:r w:rsidR="00CF3BB8">
        <w:instrText>HYPERLINK "https://legislatie.just.ro/Public/DetaliiDocumentAfis/249885" \h</w:instrText>
      </w:r>
      <w:r w:rsidR="00CF3BB8"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Acordului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împrumut</w:t>
      </w:r>
      <w:proofErr w:type="spellEnd"/>
      <w:r w:rsidR="00CF3BB8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București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26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Bruxelles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1D8C68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4458A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70/2022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grave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obţinerea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</w:p>
    <w:p w14:paraId="6AE4FF6F" w14:textId="5B60A5E6" w:rsidR="002736C8" w:rsidRPr="0006454E" w:rsidDel="000167A0" w:rsidRDefault="000167A0">
      <w:pPr>
        <w:spacing w:after="120"/>
        <w:ind w:left="0" w:hanging="2"/>
        <w:jc w:val="both"/>
        <w:rPr>
          <w:del w:id="2" w:author="Elena Cosma" w:date="2023-09-22T07:07:00Z"/>
          <w:rFonts w:ascii="Trebuchet MS" w:eastAsia="Arial" w:hAnsi="Trebuchet MS" w:cs="Arial"/>
          <w:sz w:val="22"/>
          <w:szCs w:val="22"/>
          <w:highlight w:val="white"/>
        </w:rPr>
      </w:pPr>
      <w:ins w:id="3" w:author="Elena Cosma" w:date="2023-09-22T07:07:00Z"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-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Legea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 98/2016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privind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achizițiile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publice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 cu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modificările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și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completările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  <w:proofErr w:type="spellStart"/>
        <w:r w:rsidRPr="000167A0">
          <w:rPr>
            <w:rFonts w:ascii="Trebuchet MS" w:eastAsia="Trebuchet MS" w:hAnsi="Trebuchet MS" w:cs="Trebuchet MS"/>
            <w:sz w:val="22"/>
            <w:szCs w:val="22"/>
          </w:rPr>
          <w:t>ulterioare</w:t>
        </w:r>
        <w:proofErr w:type="spellEnd"/>
        <w:r w:rsidRPr="000167A0">
          <w:rPr>
            <w:rFonts w:ascii="Trebuchet MS" w:eastAsia="Trebuchet MS" w:hAnsi="Trebuchet MS" w:cs="Trebuchet MS"/>
            <w:sz w:val="22"/>
            <w:szCs w:val="22"/>
          </w:rPr>
          <w:t>;</w:t>
        </w:r>
      </w:ins>
      <w:del w:id="4" w:author="Elena Cosma" w:date="2023-09-22T07:07:00Z">
        <w:r w:rsidR="00FC418F" w:rsidRPr="0006454E" w:rsidDel="000167A0">
          <w:rPr>
            <w:rFonts w:ascii="Trebuchet MS" w:eastAsia="Trebuchet MS" w:hAnsi="Trebuchet MS" w:cs="Trebuchet MS"/>
            <w:sz w:val="22"/>
            <w:szCs w:val="22"/>
          </w:rPr>
          <w:delText xml:space="preserve">- Ordonanţei de urgență a Guvernului nr. 89/2022 privind unele măsuri pentru adoptarea sistemului de guvernanță a </w:delText>
        </w:r>
        <w:r w:rsidR="00FC418F" w:rsidRPr="0006454E" w:rsidDel="000167A0">
          <w:rPr>
            <w:rFonts w:ascii="Trebuchet MS" w:eastAsia="Trebuchet MS" w:hAnsi="Trebuchet MS" w:cs="Trebuchet MS"/>
            <w:sz w:val="22"/>
            <w:szCs w:val="22"/>
          </w:rPr>
          <w:lastRenderedPageBreak/>
          <w:delText>Platformei de cloud guvernamental, precum și pentru stabilirea cadrului legal de organizare și funcționare a infrastructurilor informati</w:delText>
        </w:r>
        <w:r w:rsidR="00FC418F" w:rsidRPr="0006454E" w:rsidDel="000167A0">
          <w:rPr>
            <w:rFonts w:ascii="Trebuchet MS" w:eastAsia="Trebuchet MS" w:hAnsi="Trebuchet MS" w:cs="Trebuchet MS"/>
          </w:rPr>
          <w:delText>ce și a serviciilor de tip cloud în procesul de transformare digital;</w:delText>
        </w:r>
      </w:del>
    </w:p>
    <w:p w14:paraId="6E282C3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348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14:paraId="788BDFC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914747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1.Părțile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10C4C2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75E482E" w14:textId="042CE05F" w:rsidR="002736C8" w:rsidRPr="0006454E" w:rsidDel="000167A0" w:rsidRDefault="00FC418F">
      <w:pPr>
        <w:spacing w:after="120"/>
        <w:ind w:left="0" w:hanging="2"/>
        <w:jc w:val="both"/>
        <w:rPr>
          <w:del w:id="5" w:author="Elena Cosma" w:date="2023-09-22T07:07:00Z"/>
          <w:rFonts w:ascii="Trebuchet MS" w:eastAsia="Trebuchet MS" w:hAnsi="Trebuchet MS" w:cs="Trebuchet MS"/>
          <w:sz w:val="22"/>
          <w:szCs w:val="22"/>
        </w:rPr>
      </w:pPr>
      <w:del w:id="6" w:author="Elena Cosma" w:date="2023-09-22T07:07:00Z">
        <w:r w:rsidRPr="0006454E" w:rsidDel="000167A0">
          <w:rPr>
            <w:rFonts w:ascii="Trebuchet MS" w:eastAsia="Trebuchet MS" w:hAnsi="Trebuchet MS" w:cs="Trebuchet MS"/>
            <w:sz w:val="22"/>
            <w:szCs w:val="22"/>
          </w:rPr>
          <w:delText xml:space="preserve">Ministerul Cercetării, Inovării și Digitalizării, denumit în continuare MCID, în calitate de </w:delText>
        </w:r>
        <w:r w:rsidRPr="0006454E" w:rsidDel="000167A0">
          <w:rPr>
            <w:rFonts w:ascii="Trebuchet MS" w:eastAsia="Trebuchet MS" w:hAnsi="Trebuchet MS" w:cs="Trebuchet MS"/>
            <w:color w:val="000000"/>
            <w:sz w:val="22"/>
            <w:szCs w:val="22"/>
          </w:rPr>
          <w:delText>coordon</w:delText>
        </w:r>
        <w:r w:rsidRPr="0006454E" w:rsidDel="000167A0">
          <w:rPr>
            <w:rFonts w:ascii="Trebuchet MS" w:eastAsia="Trebuchet MS" w:hAnsi="Trebuchet MS" w:cs="Trebuchet MS"/>
            <w:sz w:val="22"/>
            <w:szCs w:val="22"/>
          </w:rPr>
          <w:delText xml:space="preserve">ator de reforme și investiții pentru Planul Național de Redresare și Reziliență, Componenta C7. </w:delText>
        </w:r>
        <w:r w:rsidRPr="0006454E" w:rsidDel="000167A0">
          <w:rPr>
            <w:rFonts w:ascii="Trebuchet MS" w:eastAsia="Trebuchet MS" w:hAnsi="Trebuchet MS" w:cs="Trebuchet MS"/>
            <w:i/>
            <w:sz w:val="22"/>
            <w:szCs w:val="22"/>
          </w:rPr>
          <w:delText>Transformare digita</w:delText>
        </w:r>
        <w:r w:rsidRPr="0006454E" w:rsidDel="000167A0">
          <w:rPr>
            <w:rFonts w:ascii="Trebuchet MS" w:eastAsia="Trebuchet MS" w:hAnsi="Trebuchet MS" w:cs="Trebuchet MS"/>
            <w:i/>
            <w:iCs/>
            <w:sz w:val="22"/>
            <w:szCs w:val="22"/>
          </w:rPr>
          <w:delText xml:space="preserve">lă </w:delText>
        </w:r>
      </w:del>
      <w:customXmlDelRangeStart w:id="7" w:author="Elena Cosma" w:date="2023-09-22T07:07:00Z"/>
      <w:sdt>
        <w:sdtPr>
          <w:rPr>
            <w:rFonts w:ascii="Trebuchet MS" w:eastAsia="Trebuchet MS" w:hAnsi="Trebuchet MS" w:cs="Trebuchet MS"/>
            <w:i/>
            <w:iCs/>
            <w:sz w:val="22"/>
            <w:szCs w:val="22"/>
          </w:rPr>
          <w:tag w:val="goog_rdk_15"/>
          <w:id w:val="2035770592"/>
        </w:sdtPr>
        <w:sdtEndPr>
          <w:rPr>
            <w:i w:val="0"/>
            <w:iCs w:val="0"/>
          </w:rPr>
        </w:sdtEndPr>
        <w:sdtContent>
          <w:customXmlDelRangeEnd w:id="7"/>
          <w:del w:id="8" w:author="Elena Cosma" w:date="2023-09-22T07:07:00Z">
            <w:r w:rsidRPr="0006454E" w:rsidDel="000167A0">
              <w:rPr>
                <w:rFonts w:ascii="Trebuchet MS" w:eastAsia="Trebuchet MS" w:hAnsi="Trebuchet MS" w:cs="Trebuchet MS"/>
                <w:sz w:val="22"/>
                <w:szCs w:val="22"/>
              </w:rPr>
              <w:delText>și finanțator, având sediul principal înregistrat în muni</w:delText>
            </w:r>
          </w:del>
          <w:customXmlDelRangeStart w:id="9" w:author="Elena Cosma" w:date="2023-09-22T07:07:00Z"/>
        </w:sdtContent>
      </w:sdt>
      <w:customXmlDelRangeEnd w:id="9"/>
      <w:del w:id="10" w:author="Elena Cosma" w:date="2023-09-22T07:07:00Z">
        <w:r w:rsidRPr="0006454E" w:rsidDel="000167A0">
          <w:rPr>
            <w:rFonts w:ascii="Trebuchet MS" w:eastAsia="Trebuchet MS" w:hAnsi="Trebuchet MS" w:cs="Trebuchet MS"/>
            <w:sz w:val="22"/>
            <w:szCs w:val="22"/>
          </w:rPr>
          <w:delText>cipiul Buc</w:delText>
        </w:r>
        <w:r w:rsidRPr="0006454E" w:rsidDel="000167A0">
          <w:rPr>
            <w:rFonts w:ascii="Trebuchet MS" w:eastAsia="Trebuchet MS" w:hAnsi="Trebuchet MS" w:cs="Trebuchet MS"/>
            <w:color w:val="000000"/>
            <w:sz w:val="22"/>
            <w:szCs w:val="22"/>
          </w:rPr>
          <w:delText>urești, str. Mendeleev nr. 21-25, sector 1, cod poștal 010362, România, telefon +4021 303.21.20, fax -, poștă electronică: office@research.gov.ro, cod de înregistrare fiscală 43516588, reprezentat legal de domnul Sebastian-Ioan Burduja, ministru,</w:delText>
        </w:r>
      </w:del>
    </w:p>
    <w:p w14:paraId="2703E880" w14:textId="315EC884" w:rsidR="002736C8" w:rsidRPr="0006454E" w:rsidDel="000167A0" w:rsidRDefault="00CF3BB8">
      <w:pPr>
        <w:spacing w:after="120"/>
        <w:ind w:left="0" w:hanging="2"/>
        <w:jc w:val="both"/>
        <w:rPr>
          <w:del w:id="11" w:author="Elena Cosma" w:date="2023-09-22T07:07:00Z"/>
          <w:rFonts w:ascii="Trebuchet MS" w:eastAsia="Trebuchet MS" w:hAnsi="Trebuchet MS" w:cs="Trebuchet MS"/>
          <w:sz w:val="22"/>
          <w:szCs w:val="22"/>
        </w:rPr>
      </w:pPr>
      <w:customXmlDelRangeStart w:id="12" w:author="Elena Cosma" w:date="2023-09-22T07:07:00Z"/>
      <w:sdt>
        <w:sdtPr>
          <w:rPr>
            <w:rFonts w:ascii="Trebuchet MS" w:hAnsi="Trebuchet MS"/>
          </w:rPr>
          <w:tag w:val="goog_rdk_16"/>
          <w:id w:val="730045767"/>
        </w:sdtPr>
        <w:sdtEndPr/>
        <w:sdtContent>
          <w:customXmlDelRangeEnd w:id="12"/>
          <w:del w:id="13" w:author="Elena Cosma" w:date="2023-09-22T07:07:00Z">
            <w:r w:rsidR="00FC418F" w:rsidRPr="0006454E" w:rsidDel="000167A0">
              <w:rPr>
                <w:rFonts w:ascii="Trebuchet MS" w:eastAsia="Arial" w:hAnsi="Trebuchet MS" w:cs="Arial"/>
                <w:sz w:val="22"/>
                <w:szCs w:val="22"/>
              </w:rPr>
              <w:delText>și</w:delText>
            </w:r>
          </w:del>
          <w:customXmlDelRangeStart w:id="14" w:author="Elena Cosma" w:date="2023-09-22T07:07:00Z"/>
        </w:sdtContent>
      </w:sdt>
      <w:customXmlDelRangeEnd w:id="14"/>
    </w:p>
    <w:p w14:paraId="5BFB3D88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Promovarea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OIPSI,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municipiul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Bucuresti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Bulevardul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nr. 14, sector/5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050706,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telefon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0213052899 ,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fax 0213032997,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fonduri.oipsi@adr.gov.ro, cod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42283735,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doamna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Ana-Maria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Bușoniu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director general,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</w:p>
    <w:p w14:paraId="50746BBD" w14:textId="77777777" w:rsidR="002736C8" w:rsidRPr="0006454E" w:rsidRDefault="00CF3BB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7"/>
          <w:id w:val="334735718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</w:p>
    <w:p w14:paraId="1D5609A1" w14:textId="74244023" w:rsidR="002736C8" w:rsidRPr="0006454E" w:rsidRDefault="006D5606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calitate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beneficiar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având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sediul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principal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……………………….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România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telefon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fax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electronică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fiscală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reprezentată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legal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domnul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functie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,</w:t>
      </w:r>
    </w:p>
    <w:p w14:paraId="757A11D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70B63E2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jos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B03BBD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9498EFB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2.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35FEFA4B" w14:textId="77777777" w:rsidR="002736C8" w:rsidRPr="0006454E" w:rsidRDefault="00FC418F">
      <w:pPr>
        <w:numPr>
          <w:ilvl w:val="2"/>
          <w:numId w:val="8"/>
        </w:numPr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contextul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1D4D130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C69CBEC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gen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genurile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C0DA06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„zi”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zi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E79085A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include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4421506" w14:textId="10C97289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juridic general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desfășoară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Ministerul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Inovării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(MCID),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(ADR)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Promovarea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(OIPSI),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Raporturile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guvernate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62D6717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Trimiterile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subsecvente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D8A404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devine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invalidă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neafectate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eforturile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care s-a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018EBF2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interpretată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7206920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contradicţii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diferenţe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prevalează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DABAC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acronimele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  <w:r w:rsidRPr="0006454E">
        <w:rPr>
          <w:rFonts w:ascii="Trebuchet MS" w:eastAsia="Trebuchet MS" w:hAnsi="Trebuchet MS" w:cs="Trebuchet MS"/>
          <w:color w:val="FF0000"/>
          <w:sz w:val="22"/>
          <w:szCs w:val="22"/>
        </w:rPr>
        <w:t xml:space="preserve"> </w:t>
      </w:r>
    </w:p>
    <w:p w14:paraId="075F9E0F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A3F5E3E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0F6496" w14:textId="77777777" w:rsidR="002736C8" w:rsidRPr="0006454E" w:rsidRDefault="00CF3BB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21"/>
          <w:id w:val="-130199167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Obiectul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2592B645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08673E93" w14:textId="29E9BB41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15" w:name="_heading=h.3znysh7" w:colFirst="0" w:colLast="0"/>
      <w:bookmarkEnd w:id="15"/>
      <w:r w:rsidRPr="0006454E">
        <w:rPr>
          <w:rFonts w:ascii="Trebuchet MS" w:eastAsia="Trebuchet MS" w:hAnsi="Trebuchet MS" w:cs="Trebuchet MS"/>
          <w:b/>
          <w:sz w:val="22"/>
          <w:szCs w:val="22"/>
        </w:rPr>
        <w:t>Art. 1.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158F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</w:p>
    <w:p w14:paraId="230DB471" w14:textId="07800967" w:rsidR="002736C8" w:rsidRPr="0006454E" w:rsidRDefault="00FC418F" w:rsidP="00705CC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del w:id="16" w:author="user" w:date="2023-06-07T11:40:00Z">
        <w:r w:rsidRPr="00916757" w:rsidDel="00943637">
          <w:rPr>
            <w:rFonts w:ascii="Trebuchet MS" w:eastAsia="Trebuchet MS" w:hAnsi="Trebuchet MS" w:cs="Trebuchet MS"/>
            <w:color w:val="000000"/>
            <w:sz w:val="22"/>
            <w:szCs w:val="22"/>
            <w:highlight w:val="yellow"/>
            <w:rPrChange w:id="17" w:author="user" w:date="2023-06-07T11:27:00Z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rPrChange>
          </w:rPr>
          <w:delText>1</w:delText>
        </w:r>
        <w:r w:rsidR="0000044D" w:rsidRPr="00916757" w:rsidDel="00943637">
          <w:rPr>
            <w:rFonts w:ascii="Trebuchet MS" w:eastAsia="Trebuchet MS" w:hAnsi="Trebuchet MS" w:cs="Trebuchet MS"/>
            <w:color w:val="000000"/>
            <w:sz w:val="22"/>
            <w:szCs w:val="22"/>
            <w:highlight w:val="yellow"/>
            <w:rPrChange w:id="18" w:author="user" w:date="2023-06-07T11:27:00Z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rPrChange>
          </w:rPr>
          <w:delText>88</w:delText>
        </w:r>
        <w:r w:rsidRPr="00916757" w:rsidDel="00943637">
          <w:rPr>
            <w:rFonts w:ascii="Trebuchet MS" w:eastAsia="Trebuchet MS" w:hAnsi="Trebuchet MS" w:cs="Trebuchet MS"/>
            <w:color w:val="000000"/>
            <w:sz w:val="22"/>
            <w:szCs w:val="22"/>
            <w:highlight w:val="yellow"/>
            <w:rPrChange w:id="19" w:author="user" w:date="2023-06-07T11:27:00Z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rPrChange>
          </w:rPr>
          <w:delText xml:space="preserve"> </w:delText>
        </w:r>
      </w:del>
      <w:ins w:id="20" w:author="user" w:date="2023-06-07T11:40:00Z">
        <w:r w:rsidR="00943637">
          <w:rPr>
            <w:rFonts w:ascii="Trebuchet MS" w:eastAsia="Trebuchet MS" w:hAnsi="Trebuchet MS" w:cs="Trebuchet MS"/>
            <w:color w:val="000000"/>
            <w:sz w:val="22"/>
            <w:szCs w:val="22"/>
            <w:highlight w:val="yellow"/>
          </w:rPr>
          <w:t>178</w:t>
        </w:r>
        <w:r w:rsidR="00943637" w:rsidRPr="00916757">
          <w:rPr>
            <w:rFonts w:ascii="Trebuchet MS" w:eastAsia="Trebuchet MS" w:hAnsi="Trebuchet MS" w:cs="Trebuchet MS"/>
            <w:color w:val="000000"/>
            <w:sz w:val="22"/>
            <w:szCs w:val="22"/>
            <w:highlight w:val="yellow"/>
            <w:rPrChange w:id="21" w:author="user" w:date="2023-06-07T11:27:00Z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rPrChange>
          </w:rPr>
          <w:t xml:space="preserve"> </w:t>
        </w:r>
      </w:ins>
      <w:r w:rsidRPr="00916757">
        <w:rPr>
          <w:rFonts w:ascii="Trebuchet MS" w:eastAsia="Trebuchet MS" w:hAnsi="Trebuchet MS" w:cs="Trebuchet MS"/>
          <w:color w:val="000000"/>
          <w:sz w:val="22"/>
          <w:szCs w:val="22"/>
          <w:highlight w:val="yellow"/>
          <w:rPrChange w:id="22" w:author="user" w:date="2023-06-07T11:27:00Z">
            <w:rPr>
              <w:rFonts w:ascii="Trebuchet MS" w:eastAsia="Trebuchet MS" w:hAnsi="Trebuchet MS" w:cs="Trebuchet MS"/>
              <w:color w:val="000000"/>
              <w:sz w:val="22"/>
              <w:szCs w:val="22"/>
            </w:rPr>
          </w:rPrChange>
        </w:rPr>
        <w:t>-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705CC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sdt>
        <w:sdtPr>
          <w:rPr>
            <w:rFonts w:ascii="Trebuchet MS" w:hAnsi="Trebuchet MS"/>
          </w:rPr>
          <w:tag w:val="goog_rdk_22"/>
          <w:id w:val="-440450191"/>
          <w:showingPlcHdr/>
        </w:sdtPr>
        <w:sdtEndPr/>
        <w:sdtContent>
          <w:r w:rsidR="00705CC8" w:rsidRPr="0006454E">
            <w:rPr>
              <w:rFonts w:ascii="Trebuchet MS" w:hAnsi="Trebuchet MS"/>
            </w:rPr>
            <w:t xml:space="preserve">     </w:t>
          </w:r>
        </w:sdtContent>
      </w:sdt>
    </w:p>
    <w:p w14:paraId="5FD02133" w14:textId="7BD40498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acorduri-cadru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del w:id="23" w:author="Elena Cosma" w:date="2023-09-22T07:09:00Z">
        <w:r w:rsidRPr="0006454E" w:rsidDel="00925D74">
          <w:rPr>
            <w:rFonts w:ascii="Trebuchet MS" w:eastAsia="Trebuchet MS" w:hAnsi="Trebuchet MS" w:cs="Trebuchet MS"/>
            <w:sz w:val="22"/>
            <w:szCs w:val="22"/>
          </w:rPr>
          <w:delText xml:space="preserve"> Ordonanţei de urgență a Guvernului nr. 89/2022 și a</w:delText>
        </w:r>
      </w:del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graficul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Cloud-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Guvernamental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E969B0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2C780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A8AC76E" w14:textId="77777777" w:rsidR="002736C8" w:rsidRPr="0006454E" w:rsidRDefault="00CF3BB8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4"/>
          <w:id w:val="-527723149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1 –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cererea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9119A35" w14:textId="77777777" w:rsidR="002736C8" w:rsidRPr="0006454E" w:rsidRDefault="00FC418F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2 - Model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55CC87" w14:textId="77777777" w:rsidR="002736C8" w:rsidRPr="0006454E" w:rsidRDefault="002736C8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D9438D2" w14:textId="77777777" w:rsidR="002736C8" w:rsidRPr="0006454E" w:rsidRDefault="00CF3BB8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5"/>
          <w:id w:val="-866753480"/>
        </w:sdtPr>
        <w:sdtEndPr/>
        <w:sdtContent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II -</w:t>
          </w:r>
          <w:r w:rsidR="00FC418F" w:rsidRPr="0006454E">
            <w:rPr>
              <w:rFonts w:ascii="Trebuchet MS" w:eastAsia="Arial" w:hAnsi="Trebuchet MS"/>
              <w:sz w:val="22"/>
              <w:szCs w:val="22"/>
            </w:rPr>
            <w:tab/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Durata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finanțare</w:t>
          </w:r>
          <w:proofErr w:type="spellEnd"/>
        </w:sdtContent>
      </w:sdt>
    </w:p>
    <w:p w14:paraId="3A54D21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30BA0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3.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</w:p>
    <w:p w14:paraId="5021F582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produce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ultima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1D45252" w14:textId="154B2841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</w:t>
      </w:r>
      <w:r w:rsidR="00D50C53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D50C5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extinsă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0966E25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4B04FEB0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la:</w:t>
      </w:r>
    </w:p>
    <w:p w14:paraId="19AB87CC" w14:textId="7B5CF895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916757">
        <w:rPr>
          <w:rFonts w:ascii="Trebuchet MS" w:eastAsia="Trebuchet MS" w:hAnsi="Trebuchet MS" w:cs="Trebuchet MS"/>
          <w:color w:val="000000"/>
          <w:sz w:val="22"/>
          <w:szCs w:val="22"/>
          <w:highlight w:val="yellow"/>
          <w:rPrChange w:id="24" w:author="user" w:date="2023-06-07T11:27:00Z">
            <w:rPr>
              <w:rFonts w:ascii="Trebuchet MS" w:eastAsia="Trebuchet MS" w:hAnsi="Trebuchet MS" w:cs="Trebuchet MS"/>
              <w:color w:val="000000"/>
              <w:sz w:val="22"/>
              <w:szCs w:val="22"/>
            </w:rPr>
          </w:rPrChange>
        </w:rPr>
        <w:t>Măsura</w:t>
      </w:r>
      <w:proofErr w:type="spellEnd"/>
      <w:r w:rsidRPr="00916757">
        <w:rPr>
          <w:rFonts w:ascii="Trebuchet MS" w:eastAsia="Trebuchet MS" w:hAnsi="Trebuchet MS" w:cs="Trebuchet MS"/>
          <w:color w:val="000000"/>
          <w:sz w:val="22"/>
          <w:szCs w:val="22"/>
          <w:highlight w:val="yellow"/>
          <w:rPrChange w:id="25" w:author="user" w:date="2023-06-07T11:27:00Z">
            <w:rPr>
              <w:rFonts w:ascii="Trebuchet MS" w:eastAsia="Trebuchet MS" w:hAnsi="Trebuchet MS" w:cs="Trebuchet MS"/>
              <w:color w:val="000000"/>
              <w:sz w:val="22"/>
              <w:szCs w:val="22"/>
            </w:rPr>
          </w:rPrChange>
        </w:rPr>
        <w:t xml:space="preserve"> </w:t>
      </w:r>
      <w:del w:id="26" w:author="user" w:date="2023-06-07T11:40:00Z">
        <w:r w:rsidRPr="00916757" w:rsidDel="00943637">
          <w:rPr>
            <w:rFonts w:ascii="Trebuchet MS" w:eastAsia="Trebuchet MS" w:hAnsi="Trebuchet MS" w:cs="Trebuchet MS"/>
            <w:color w:val="000000"/>
            <w:sz w:val="22"/>
            <w:szCs w:val="22"/>
            <w:highlight w:val="yellow"/>
            <w:rPrChange w:id="27" w:author="user" w:date="2023-06-07T11:27:00Z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rPrChange>
          </w:rPr>
          <w:delText>1</w:delText>
        </w:r>
        <w:r w:rsidR="00722A83" w:rsidRPr="00916757" w:rsidDel="00943637">
          <w:rPr>
            <w:rFonts w:ascii="Trebuchet MS" w:eastAsia="Trebuchet MS" w:hAnsi="Trebuchet MS" w:cs="Trebuchet MS"/>
            <w:color w:val="000000"/>
            <w:sz w:val="22"/>
            <w:szCs w:val="22"/>
            <w:highlight w:val="yellow"/>
            <w:rPrChange w:id="28" w:author="user" w:date="2023-06-07T11:27:00Z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rPrChange>
          </w:rPr>
          <w:delText>88</w:delText>
        </w:r>
        <w:r w:rsidRPr="0006454E" w:rsidDel="00943637">
          <w:rPr>
            <w:rFonts w:ascii="Trebuchet MS" w:eastAsia="Trebuchet MS" w:hAnsi="Trebuchet MS" w:cs="Trebuchet MS"/>
            <w:color w:val="000000"/>
            <w:sz w:val="22"/>
            <w:szCs w:val="22"/>
          </w:rPr>
          <w:delText xml:space="preserve"> </w:delText>
        </w:r>
      </w:del>
      <w:ins w:id="29" w:author="user" w:date="2023-06-07T11:40:00Z">
        <w:r w:rsidR="00943637">
          <w:rPr>
            <w:rFonts w:ascii="Trebuchet MS" w:eastAsia="Trebuchet MS" w:hAnsi="Trebuchet MS" w:cs="Trebuchet MS"/>
            <w:color w:val="000000"/>
            <w:sz w:val="22"/>
            <w:szCs w:val="22"/>
          </w:rPr>
          <w:t>178</w:t>
        </w:r>
        <w:r w:rsidR="00943637" w:rsidRPr="0006454E">
          <w:rPr>
            <w:rFonts w:ascii="Trebuchet MS" w:eastAsia="Trebuchet MS" w:hAnsi="Trebuchet MS" w:cs="Trebuchet MS"/>
            <w:color w:val="000000"/>
            <w:sz w:val="22"/>
            <w:szCs w:val="22"/>
          </w:rPr>
          <w:t xml:space="preserve"> </w:t>
        </w:r>
      </w:ins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– termen: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</w:p>
    <w:p w14:paraId="6D738334" w14:textId="560A15F2" w:rsidR="002736C8" w:rsidRPr="0006454E" w:rsidRDefault="00FC418F" w:rsidP="00B61B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 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20D59C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DBEC22" w14:textId="77777777" w:rsidR="002736C8" w:rsidRPr="0006454E" w:rsidRDefault="00FC41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III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8FE9A1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A6B0222" w14:textId="77777777" w:rsidR="002736C8" w:rsidRPr="0006454E" w:rsidRDefault="00CF3B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30"/>
          <w:id w:val="893700224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Art. 4.1.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Valoarea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163DA3A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5BBF437" w14:textId="1B967FF1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TVA,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</w:t>
      </w:r>
      <w:r w:rsidR="00B23746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euro.</w:t>
      </w:r>
    </w:p>
    <w:p w14:paraId="344F2971" w14:textId="77777777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Cuantumul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.(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1)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BF5B1A3" w14:textId="77777777" w:rsidR="002736C8" w:rsidRPr="0006454E" w:rsidRDefault="00CF3BB8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31"/>
          <w:id w:val="859546661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pot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solicita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majorarea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valorii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totale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exclusiv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contribuție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proprie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neeligibilă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angajamentul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asigurării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resurse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disponibilitatea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76EE1894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731E8F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Art. 4.2.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cheltuielilor</w:t>
      </w:r>
      <w:proofErr w:type="spellEnd"/>
    </w:p>
    <w:p w14:paraId="40C327AB" w14:textId="77777777" w:rsidR="002736C8" w:rsidRPr="0006454E" w:rsidRDefault="002736C8">
      <w:pPr>
        <w:tabs>
          <w:tab w:val="left" w:pos="630"/>
          <w:tab w:val="left" w:pos="720"/>
          <w:tab w:val="left" w:pos="99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D5A018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ghidul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6B6B72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art. 1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B05CD21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89B4739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neconformităților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808468D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757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4.3.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sumelor</w:t>
      </w:r>
      <w:proofErr w:type="spellEnd"/>
    </w:p>
    <w:p w14:paraId="43413A3B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63B796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4.3.1–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</w:t>
      </w:r>
    </w:p>
    <w:p w14:paraId="6486BA46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A505E5" w14:textId="17BD2215" w:rsidR="002736C8" w:rsidRPr="0006454E" w:rsidRDefault="00100D62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0" w:name="_heading=h.2et92p0" w:colFirst="0" w:colLast="0"/>
      <w:bookmarkEnd w:id="30"/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DFDC57" w14:textId="77777777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MCID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14A748" w14:textId="44EE88C1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6625F68" w14:textId="4B3AD0CD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</w:t>
      </w:r>
    </w:p>
    <w:p w14:paraId="76F2E1FC" w14:textId="575E0079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MCID </w:t>
      </w:r>
      <w:sdt>
        <w:sdtPr>
          <w:rPr>
            <w:rFonts w:ascii="Trebuchet MS" w:hAnsi="Trebuchet MS"/>
          </w:rPr>
          <w:tag w:val="goog_rdk_32"/>
          <w:id w:val="2018104594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cumulate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D46C24" w14:textId="3C6E9B01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ultimei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D83DAE" w:rsidRPr="0006454E">
        <w:rPr>
          <w:rFonts w:ascii="Trebuchet MS" w:eastAsia="Trebuchet MS" w:hAnsi="Trebuchet MS" w:cs="Trebuchet MS"/>
          <w:sz w:val="22"/>
          <w:szCs w:val="22"/>
        </w:rPr>
        <w:t>c</w:t>
      </w:r>
      <w:r w:rsidR="00D83DAE" w:rsidRPr="0006454E">
        <w:rPr>
          <w:rFonts w:ascii="Trebuchet MS" w:eastAsia="Trebuchet MS" w:hAnsi="Trebuchet MS" w:cs="Trebuchet MS"/>
          <w:sz w:val="22"/>
          <w:szCs w:val="22"/>
          <w:lang w:val="ro-RO"/>
        </w:rPr>
        <w:t>ătre Beneficiar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prelungit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45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459AFD" w14:textId="6411EF82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D83DAE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757A3B2" w14:textId="68D4912B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94375F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82F9797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4D750F9" w14:textId="3D5D7FB5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Fonduri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</w:p>
    <w:p w14:paraId="334A477C" w14:textId="5FE16CD6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publica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nationala</w:t>
      </w:r>
      <w:proofErr w:type="spellEnd"/>
    </w:p>
    <w:p w14:paraId="43A53085" w14:textId="6E1BD048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TVA</w:t>
      </w:r>
    </w:p>
    <w:p w14:paraId="33433B4E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46E2C6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4.3.2 –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</w:t>
      </w:r>
      <w:proofErr w:type="spellEnd"/>
    </w:p>
    <w:p w14:paraId="7B768BAF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DD9BCE7" w14:textId="6970CFB0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r w:rsidR="0094375F" w:rsidRPr="0006454E">
        <w:rPr>
          <w:rFonts w:ascii="Trebuchet MS" w:eastAsia="Trebuchet MS" w:hAnsi="Trebuchet MS" w:cs="Trebuchet MS"/>
          <w:sz w:val="22"/>
          <w:szCs w:val="22"/>
        </w:rPr>
        <w:t>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309500" w14:textId="27DC7B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 </w:t>
      </w:r>
      <w:sdt>
        <w:sdtPr>
          <w:rPr>
            <w:rFonts w:ascii="Trebuchet MS" w:hAnsi="Trebuchet MS"/>
          </w:rPr>
          <w:tag w:val="goog_rdk_33"/>
          <w:id w:val="-2117747868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63D10BD9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OIPSI/MCID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5C05E91" w14:textId="7D501F81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Ministerul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stat,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asistenței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FF8DF9B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A70B9C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</w:t>
      </w:r>
      <w:sdt>
        <w:sdtPr>
          <w:rPr>
            <w:rFonts w:ascii="Trebuchet MS" w:hAnsi="Trebuchet MS"/>
          </w:rPr>
          <w:tag w:val="goog_rdk_34"/>
          <w:id w:val="1582023710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(4). </w:t>
      </w:r>
    </w:p>
    <w:p w14:paraId="67A29AE8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</w:p>
    <w:p w14:paraId="641DA0A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1" w:name="_heading=h.tyjcwt" w:colFirst="0" w:colLast="0"/>
      <w:bookmarkEnd w:id="31"/>
    </w:p>
    <w:p w14:paraId="5FAA0A5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5.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5"/>
          <w:id w:val="140857286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Drepturile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obligațiile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5C020E" w14:textId="77777777" w:rsidR="002736C8" w:rsidRPr="0006454E" w:rsidRDefault="00CF3BB8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6"/>
          <w:id w:val="-1487464162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MIPE;</w:t>
      </w:r>
    </w:p>
    <w:p w14:paraId="79C78104" w14:textId="77777777" w:rsidR="002736C8" w:rsidRPr="0006454E" w:rsidRDefault="00CF3BB8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7"/>
          <w:id w:val="-489180985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scurt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concluziile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recomandările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serviciile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orizontal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 cu impact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br/>
        <w:t>art. 1;</w:t>
      </w:r>
    </w:p>
    <w:p w14:paraId="75AD5D8D" w14:textId="77777777" w:rsidR="002736C8" w:rsidRPr="0006454E" w:rsidRDefault="00CF3BB8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8"/>
          <w:id w:val="867484853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acorda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asistență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clarificărilor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1;</w:t>
      </w:r>
    </w:p>
    <w:p w14:paraId="16EAE808" w14:textId="77777777" w:rsidR="002736C8" w:rsidRPr="0006454E" w:rsidRDefault="00CF3BB8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9"/>
          <w:id w:val="-1467806285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management (administrative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),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3;</w:t>
      </w:r>
    </w:p>
    <w:p w14:paraId="4CD42D7B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bazându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-se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500/2002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2E1B8D4" w14:textId="77777777" w:rsidR="002736C8" w:rsidRPr="0006454E" w:rsidRDefault="00CF3BB8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0"/>
          <w:id w:val="-365836898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acțiuni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justiție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deturnate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287C5B22" w14:textId="77777777" w:rsidR="002736C8" w:rsidRPr="0006454E" w:rsidRDefault="00CF3BB8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1"/>
          <w:id w:val="-169622164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finalizează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întocmirea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Legii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contenciosului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554/2004,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constituie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stingerii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susceptibil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silită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dispozițiilor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art. 32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5C0F115" w14:textId="5717068A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cuprinderii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mișcare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procurorul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trimiterea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pot fi recuperate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5ED9949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demarează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verbal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71E332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9D2A6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-verbale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4704C9D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sdt>
        <w:sdtPr>
          <w:rPr>
            <w:rFonts w:ascii="Trebuchet MS" w:hAnsi="Trebuchet MS"/>
          </w:rPr>
          <w:tag w:val="goog_rdk_42"/>
          <w:id w:val="312378377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exprimate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moneda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33820C5" w14:textId="77777777" w:rsidR="002736C8" w:rsidRPr="0006454E" w:rsidRDefault="00CF3BB8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3"/>
          <w:id w:val="-1662996644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4"/>
          <w:id w:val="-86621475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condițiilor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pentru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efectuarea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transferurilor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respectiv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ex-post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procedurile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achiziție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realizate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conform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acordurilor-cadru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autoriza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4DD13F" w14:textId="77777777" w:rsidR="002736C8" w:rsidRPr="0006454E" w:rsidRDefault="00CF3BB8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5"/>
          <w:id w:val="1655264603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>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6"/>
          <w:id w:val="-732386554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monitoriza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planului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acțiune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regăsesc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fac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analizând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615A1F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capacitatea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administrativă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determinate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decontate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8CB1107" w14:textId="77777777" w:rsidR="002736C8" w:rsidRPr="0006454E" w:rsidRDefault="00CF3BB8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7"/>
          <w:id w:val="1932081524"/>
        </w:sdtPr>
        <w:sdtEndPr/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asociată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1593B78" w14:textId="769862BD" w:rsidR="002736C8" w:rsidRPr="0006454E" w:rsidRDefault="00CF3BB8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8"/>
          <w:id w:val="181551824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</w:t>
          </w:r>
          <w:r w:rsid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MIPE.</w:t>
      </w:r>
    </w:p>
    <w:p w14:paraId="674B4315" w14:textId="77777777" w:rsidR="002736C8" w:rsidRPr="0006454E" w:rsidRDefault="002736C8">
      <w:pPr>
        <w:tabs>
          <w:tab w:val="left" w:pos="720"/>
        </w:tabs>
        <w:ind w:left="0" w:right="-4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4D596A53" w14:textId="77777777" w:rsidR="002736C8" w:rsidRPr="0006454E" w:rsidRDefault="00FC418F">
      <w:pPr>
        <w:tabs>
          <w:tab w:val="left" w:pos="0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6.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50C8FE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transparent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irevocabil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necondiționat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49"/>
          <w:id w:val="-1037655765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documente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, date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83BA61F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360B1D3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F92DF31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089383D" w14:textId="77777777" w:rsidR="002736C8" w:rsidRPr="0006454E" w:rsidRDefault="00CF3BB8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0"/>
          <w:id w:val="1289860839"/>
        </w:sdtPr>
        <w:sdtEndPr/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întocmi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transmite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rapoartele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progres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documentele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justificative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termenele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formatul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specificat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4B3F430B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neconcordanțe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1, anterior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încadrarea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4FBD064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sdt>
        <w:sdtPr>
          <w:rPr>
            <w:rFonts w:ascii="Trebuchet MS" w:hAnsi="Trebuchet MS"/>
          </w:rPr>
          <w:tag w:val="goog_rdk_51"/>
          <w:id w:val="709221655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B766C89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despre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determina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decide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92EA64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necuvenite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DAEAC58" w14:textId="17D0BEE6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2"/>
          <w:id w:val="571243717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. Orice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opozabilă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împrejurare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1673A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rămase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1;</w:t>
      </w:r>
    </w:p>
    <w:p w14:paraId="0560872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3"/>
          <w:id w:val="-548070767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inclusiv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pun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desfăşurare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audit; </w:t>
      </w:r>
    </w:p>
    <w:p w14:paraId="632E55D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MIPE/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4"/>
          <w:id w:val="1818145616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plan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deficiențelor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s-au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3A0BF94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entitățile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un impact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48E23E66" w14:textId="77777777" w:rsidR="002736C8" w:rsidRPr="0006454E" w:rsidRDefault="00FC418F">
      <w:pPr>
        <w:numPr>
          <w:ilvl w:val="0"/>
          <w:numId w:val="13"/>
        </w:numPr>
        <w:tabs>
          <w:tab w:val="left" w:pos="284"/>
          <w:tab w:val="left" w:pos="567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statistice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precădere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EPPO/OLAF/DLAF/DNA,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EPPO/OLAF/DLAF/DNA,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copii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certificate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fie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acceptate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uzual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semnăturii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Acolo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hârtie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A809A49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securitatea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exercitarea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2ABA415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fac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(</w:t>
      </w:r>
      <w:proofErr w:type="spellStart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directe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Curții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stabilirii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contravențiilor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DC290FF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control/audit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european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1C415889" w14:textId="08D58301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ceda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favoarea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achiziție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1, c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del w:id="32" w:author="Elena Cosma" w:date="2023-09-22T07:09:00Z">
        <w:r w:rsidRPr="0006454E" w:rsidDel="00925D74">
          <w:rPr>
            <w:rFonts w:ascii="Trebuchet MS" w:eastAsia="Trebuchet MS" w:hAnsi="Trebuchet MS" w:cs="Trebuchet MS"/>
            <w:sz w:val="22"/>
            <w:szCs w:val="22"/>
          </w:rPr>
          <w:delText>prevederilor Ordonanței de urgență a Guvernului nr. 89/2022</w:delText>
        </w:r>
      </w:del>
      <w:proofErr w:type="spellStart"/>
      <w:ins w:id="33" w:author="Elena Cosma" w:date="2023-09-22T07:09:00Z">
        <w:r w:rsidR="00925D74">
          <w:rPr>
            <w:rFonts w:ascii="Trebuchet MS" w:eastAsia="Trebuchet MS" w:hAnsi="Trebuchet MS" w:cs="Trebuchet MS"/>
            <w:sz w:val="22"/>
            <w:szCs w:val="22"/>
          </w:rPr>
          <w:t>legislației</w:t>
        </w:r>
        <w:proofErr w:type="spellEnd"/>
        <w:r w:rsidR="00925D74"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  <w:proofErr w:type="spellStart"/>
        <w:r w:rsidR="00925D74">
          <w:rPr>
            <w:rFonts w:ascii="Trebuchet MS" w:eastAsia="Trebuchet MS" w:hAnsi="Trebuchet MS" w:cs="Trebuchet MS"/>
            <w:sz w:val="22"/>
            <w:szCs w:val="22"/>
          </w:rPr>
          <w:t>în</w:t>
        </w:r>
        <w:proofErr w:type="spellEnd"/>
        <w:r w:rsidR="00925D74">
          <w:rPr>
            <w:rFonts w:ascii="Trebuchet MS" w:eastAsia="Trebuchet MS" w:hAnsi="Trebuchet MS" w:cs="Trebuchet MS"/>
            <w:sz w:val="22"/>
            <w:szCs w:val="22"/>
          </w:rPr>
          <w:t xml:space="preserve"> </w:t>
        </w:r>
        <w:proofErr w:type="spellStart"/>
        <w:r w:rsidR="00925D74">
          <w:rPr>
            <w:rFonts w:ascii="Trebuchet MS" w:eastAsia="Trebuchet MS" w:hAnsi="Trebuchet MS" w:cs="Trebuchet MS"/>
            <w:sz w:val="22"/>
            <w:szCs w:val="22"/>
          </w:rPr>
          <w:t>vigoare</w:t>
        </w:r>
      </w:ins>
      <w:proofErr w:type="spellEnd"/>
      <w:r w:rsidRPr="0006454E">
        <w:rPr>
          <w:rFonts w:ascii="Trebuchet MS" w:hAnsi="Trebuchet MS"/>
          <w:sz w:val="16"/>
          <w:szCs w:val="16"/>
        </w:rPr>
        <w:t xml:space="preserve"> </w:t>
      </w:r>
    </w:p>
    <w:p w14:paraId="11EE47B4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evidență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folosind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analitice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distincte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reconcilierea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7D418640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bune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la art. 1,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original,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regulamentele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sub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restituirii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rambursate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lipsă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55C8387D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arhiva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permiterii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entităților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controlul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auditarea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; </w:t>
      </w:r>
    </w:p>
    <w:p w14:paraId="7D2BFB55" w14:textId="77777777" w:rsidR="002736C8" w:rsidRPr="0006454E" w:rsidRDefault="002736C8">
      <w:pPr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B55E99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49EFD7B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3383B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7.  </w:t>
      </w:r>
    </w:p>
    <w:p w14:paraId="0050BD1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4735C12" w14:textId="314074B1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responsabilităţile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interne;</w:t>
      </w:r>
    </w:p>
    <w:p w14:paraId="489FFF4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scop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protecţia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personal;</w:t>
      </w:r>
    </w:p>
    <w:p w14:paraId="3D10F56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art.1;</w:t>
      </w:r>
    </w:p>
    <w:p w14:paraId="4EA32325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3.</w:t>
      </w:r>
    </w:p>
    <w:p w14:paraId="63881B28" w14:textId="77777777" w:rsidR="002736C8" w:rsidRPr="0006454E" w:rsidRDefault="00FC418F">
      <w:pPr>
        <w:numPr>
          <w:ilvl w:val="0"/>
          <w:numId w:val="23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reguli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principii:</w:t>
      </w:r>
    </w:p>
    <w:p w14:paraId="7786A9C4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42BB50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concurenţă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nediscriminatoriu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BCD561E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interesaţi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F6D7EB0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vulnerabilităților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6A1EBD9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selecţie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</w:t>
      </w:r>
      <w:proofErr w:type="spellEnd"/>
      <w:r w:rsidRPr="0006454E">
        <w:rPr>
          <w:rFonts w:ascii="Trebuchet MS" w:eastAsia="Arial" w:hAnsi="Trebuchet MS" w:cs="Arial"/>
        </w:rPr>
        <w:t xml:space="preserve">, precum </w:t>
      </w:r>
      <w:proofErr w:type="spellStart"/>
      <w:r w:rsidRPr="0006454E">
        <w:rPr>
          <w:rFonts w:ascii="Trebuchet MS" w:eastAsia="Arial" w:hAnsi="Trebuchet MS" w:cs="Arial"/>
        </w:rPr>
        <w:t>și</w:t>
      </w:r>
      <w:proofErr w:type="spellEnd"/>
      <w:r w:rsidRPr="0006454E">
        <w:rPr>
          <w:rFonts w:ascii="Trebuchet MS" w:eastAsia="Arial" w:hAnsi="Trebuchet MS" w:cs="Arial"/>
        </w:rPr>
        <w:t xml:space="preserve"> ulterior </w:t>
      </w:r>
      <w:proofErr w:type="spellStart"/>
      <w:r w:rsidRPr="0006454E">
        <w:rPr>
          <w:rFonts w:ascii="Trebuchet MS" w:eastAsia="Arial" w:hAnsi="Trebuchet MS" w:cs="Arial"/>
        </w:rPr>
        <w:t>acestei</w:t>
      </w:r>
      <w:proofErr w:type="spellEnd"/>
      <w:r w:rsidRPr="0006454E">
        <w:rPr>
          <w:rFonts w:ascii="Trebuchet MS" w:eastAsia="Arial" w:hAnsi="Trebuchet MS" w:cs="Arial"/>
        </w:rPr>
        <w:t xml:space="preserve"> </w:t>
      </w:r>
      <w:proofErr w:type="spellStart"/>
      <w:proofErr w:type="gramStart"/>
      <w:r w:rsidRPr="0006454E">
        <w:rPr>
          <w:rFonts w:ascii="Trebuchet MS" w:eastAsia="Arial" w:hAnsi="Trebuchet MS" w:cs="Arial"/>
        </w:rPr>
        <w:t>proceduri</w:t>
      </w:r>
      <w:proofErr w:type="spellEnd"/>
      <w:r w:rsidRPr="0006454E">
        <w:rPr>
          <w:rFonts w:ascii="Trebuchet MS" w:eastAsia="Arial" w:hAnsi="Trebuchet MS" w:cs="Arial"/>
        </w:rPr>
        <w:t>;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proofErr w:type="gramEnd"/>
    </w:p>
    <w:p w14:paraId="5CE1A95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beneficia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programe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82B443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EE45C8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lastRenderedPageBreak/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69BF6902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F2C5F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8. </w:t>
      </w:r>
    </w:p>
    <w:p w14:paraId="144A0999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modificat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completat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modalităţi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14:paraId="775EE442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conţinutului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contract;</w:t>
      </w:r>
    </w:p>
    <w:p w14:paraId="0E67A23A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aditional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clauzelor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8C7546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lit. 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OIPSI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normativ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1FEACC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236CCDF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7B5E4F8A" w14:textId="77777777" w:rsidR="002736C8" w:rsidRPr="0006454E" w:rsidRDefault="002736C8">
      <w:pPr>
        <w:spacing w:line="228" w:lineRule="auto"/>
        <w:ind w:left="0" w:right="14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C1E5ABD" w14:textId="77777777" w:rsidR="002736C8" w:rsidRPr="0006454E" w:rsidRDefault="00FC418F">
      <w:pPr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Art.9.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conflict.</w:t>
      </w:r>
    </w:p>
    <w:p w14:paraId="638BFD5E" w14:textId="77777777" w:rsidR="002736C8" w:rsidRPr="0006454E" w:rsidRDefault="002736C8">
      <w:pPr>
        <w:ind w:left="0" w:right="21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C83F0F8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5"/>
          <w:id w:val="1599977822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3CC00A3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54118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Art.10. </w:t>
      </w:r>
    </w:p>
    <w:p w14:paraId="6A31616D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special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737655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standardizate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comparabile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PNRR:</w:t>
      </w:r>
    </w:p>
    <w:p w14:paraId="7F8F4549" w14:textId="77777777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74E9C50" w14:textId="77777777" w:rsidR="00FD79C3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subcontractantului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intern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7CF34A0" w14:textId="7DAD9589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textul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Aranjamentelor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1322D2B7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sens.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9FA823C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(5)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doilea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paragraf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A6303C6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94A3D0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parțial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respective din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ordinelor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5D3716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16F64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(OLAF),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(CCE)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(EPPO), DLAF, DNA,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Audit</w:t>
      </w:r>
    </w:p>
    <w:p w14:paraId="4AF2A682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11. </w:t>
      </w:r>
    </w:p>
    <w:p w14:paraId="59EAA3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lângă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84549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11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4ADF602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4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 (2)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0C3535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20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justificarea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obiectivelor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cerere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060F552" w14:textId="77777777" w:rsidR="002736C8" w:rsidRPr="0006454E" w:rsidRDefault="00FC418F">
      <w:p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ani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finale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care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justifica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22AFED8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prerogativelor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enunțate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23945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213508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(OLAF)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883/2013</w:t>
      </w:r>
      <w:r w:rsidRPr="0006454E">
        <w:rPr>
          <w:rFonts w:ascii="Trebuchet MS" w:hAnsi="Trebuchet MS"/>
          <w:vertAlign w:val="superscript"/>
        </w:rPr>
        <w:footnoteReference w:id="1"/>
      </w:r>
      <w:sdt>
        <w:sdtPr>
          <w:rPr>
            <w:rFonts w:ascii="Trebuchet MS" w:hAnsi="Trebuchet MS"/>
          </w:rPr>
          <w:tag w:val="goog_rdk_56"/>
          <w:id w:val="-1469112395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nr. 2185/96</w:t>
          </w:r>
        </w:sdtContent>
      </w:sdt>
      <w:r w:rsidRPr="0006454E">
        <w:rPr>
          <w:rFonts w:ascii="Trebuchet MS" w:hAnsi="Trebuchet MS"/>
          <w:vertAlign w:val="superscript"/>
        </w:rPr>
        <w:footnoteReference w:id="2"/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FC5CE1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(EPPO)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2017/1939,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competent; </w:t>
      </w:r>
    </w:p>
    <w:p w14:paraId="7A841002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(CCE),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287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(TFUE)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257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76708A0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precum: DLAF, 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Audit. </w:t>
      </w:r>
    </w:p>
    <w:p w14:paraId="06C2AB2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cooperează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alineatul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lor.</w:t>
      </w:r>
    </w:p>
    <w:p w14:paraId="752DE15E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competent,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amplasamentele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EPPO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public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directă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7C2BD54C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A2B215" w14:textId="77777777" w:rsidR="002736C8" w:rsidRPr="0006454E" w:rsidRDefault="00CF3BB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7"/>
          <w:id w:val="137788972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</w:t>
          </w:r>
          <w:proofErr w:type="spellEnd"/>
        </w:sdtContent>
      </w:sdt>
    </w:p>
    <w:p w14:paraId="549691A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F5E1B6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12. -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484DAADD" w14:textId="3E38499B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evoluția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A0AA76" w14:textId="77777777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acuratețea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corelarea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înscrise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culegerea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interpelări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respingerii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propunerilor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B86A54" w14:textId="3CE97F53" w:rsidR="002736C8" w:rsidRPr="0006454E" w:rsidRDefault="00CF3BB8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8"/>
          <w:id w:val="-1956772741"/>
        </w:sdtPr>
        <w:sdtEndPr/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ins w:id="34" w:author="Elena Cosma" w:date="2023-09-22T07:11:00Z">
            <w:r>
              <w:rPr>
                <w:rFonts w:ascii="Trebuchet MS" w:eastAsia="Arial" w:hAnsi="Trebuchet MS" w:cs="Arial"/>
                <w:sz w:val="22"/>
                <w:szCs w:val="22"/>
              </w:rPr>
              <w:t xml:space="preserve"> </w:t>
            </w:r>
          </w:ins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ADR,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efectueze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controlul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evaluarea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cuprinși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D3DCDB" w14:textId="2AF1E8B5" w:rsidR="002736C8" w:rsidRPr="0006454E" w:rsidDel="00CF3BB8" w:rsidRDefault="00FC418F">
      <w:pPr>
        <w:numPr>
          <w:ilvl w:val="0"/>
          <w:numId w:val="34"/>
        </w:numPr>
        <w:ind w:left="0" w:hanging="2"/>
        <w:jc w:val="both"/>
        <w:rPr>
          <w:del w:id="35" w:author="Elena Cosma" w:date="2023-09-22T07:11:00Z"/>
          <w:rFonts w:ascii="Trebuchet MS" w:eastAsia="Trebuchet MS" w:hAnsi="Trebuchet MS" w:cs="Trebuchet MS"/>
          <w:sz w:val="22"/>
          <w:szCs w:val="22"/>
        </w:rPr>
      </w:pPr>
      <w:del w:id="36" w:author="Elena Cosma" w:date="2023-09-22T07:11:00Z">
        <w:r w:rsidRPr="0006454E" w:rsidDel="00CF3BB8">
          <w:rPr>
            <w:rFonts w:ascii="Trebuchet MS" w:eastAsia="Trebuchet MS" w:hAnsi="Trebuchet MS" w:cs="Trebuchet MS"/>
            <w:sz w:val="22"/>
            <w:szCs w:val="22"/>
          </w:rPr>
          <w:delText xml:space="preserve">monitorizarea îndeplinirii indicatorilor post implementare: pentru a păstra contribuția din fonduri europene, prin monitorizarea realizată la nivelul Beneficiarilor timp de 5 ani de la efectuarea plăților finale aferente măsurilor/investițiilor prevăzute la art. 1, MCID și ADR, prin OIPSI, se asigură că nu s-au înregistrat modificări substanțiale asupra acestora. </w:delText>
        </w:r>
      </w:del>
    </w:p>
    <w:p w14:paraId="1FCC63D9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1F4EB3" w14:textId="77777777" w:rsidR="002736C8" w:rsidRPr="0006454E" w:rsidRDefault="00CF3BB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9"/>
          <w:id w:val="75818692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B252E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13. </w:t>
      </w:r>
    </w:p>
    <w:p w14:paraId="7F6E55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6C6050C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5BC80A4" w14:textId="77777777" w:rsidR="002736C8" w:rsidRPr="0006454E" w:rsidRDefault="00FC418F">
      <w:pPr>
        <w:numPr>
          <w:ilvl w:val="0"/>
          <w:numId w:val="35"/>
        </w:numPr>
        <w:tabs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B9FE0E8" w14:textId="77777777" w:rsidR="002736C8" w:rsidRPr="0006454E" w:rsidRDefault="00FC418F">
      <w:pPr>
        <w:numPr>
          <w:ilvl w:val="0"/>
          <w:numId w:val="35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introducerea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de management al PNRR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lit. d)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83E924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</w:p>
    <w:p w14:paraId="6293E125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fluxurilor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E3124D4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septembrie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însoțite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CE;</w:t>
      </w:r>
    </w:p>
    <w:p w14:paraId="1E5EB16F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standard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operațională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</w:p>
    <w:p w14:paraId="31C9AFB0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5CDE7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998DE06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art. 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lit. a)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datele-limită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iunie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an.</w:t>
      </w:r>
    </w:p>
    <w:p w14:paraId="588A747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A36687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X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</w:p>
    <w:p w14:paraId="61A12CB2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3C98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Art. 14.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52BFF9FF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menţionate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  <w:t>art.31 din OUG nr. 124/2021, MIPE</w:t>
      </w:r>
      <w:sdt>
        <w:sdtPr>
          <w:rPr>
            <w:rFonts w:ascii="Trebuchet MS" w:hAnsi="Trebuchet MS"/>
          </w:rPr>
          <w:tag w:val="goog_rdk_60"/>
          <w:id w:val="1990120567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administrative,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MIPE/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E68494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>MIPE</w:t>
      </w:r>
      <w:sdt>
        <w:sdtPr>
          <w:rPr>
            <w:rFonts w:ascii="Trebuchet MS" w:hAnsi="Trebuchet MS"/>
          </w:rPr>
          <w:tag w:val="goog_rdk_61"/>
          <w:id w:val="861704979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dobanzi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din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B78EC8C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91774FA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fortuit</w:t>
      </w:r>
      <w:proofErr w:type="spellEnd"/>
    </w:p>
    <w:p w14:paraId="53EF648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1F144E0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15. </w:t>
      </w:r>
    </w:p>
    <w:p w14:paraId="3FEBFC13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Niciuna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vina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B322F4E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</w:p>
    <w:p w14:paraId="2F4DAB56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îndreptăţite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atrage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civilă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1B2E093" w14:textId="77777777" w:rsidR="002736C8" w:rsidRPr="0006454E" w:rsidRDefault="002736C8">
      <w:pPr>
        <w:widowControl w:val="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5E5B8A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CEAABCC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16. </w:t>
      </w:r>
    </w:p>
    <w:p w14:paraId="51CDBC2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5CB8E8F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sdt>
        <w:sdtPr>
          <w:rPr>
            <w:rFonts w:ascii="Trebuchet MS" w:hAnsi="Trebuchet MS"/>
          </w:rPr>
          <w:tag w:val="goog_rdk_62"/>
          <w:id w:val="-1313713422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înțelege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extern,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imprevizibil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absolut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invincibil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inevitabil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împiedică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parţiale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sus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imposibilitate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extrem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costisitoare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CCECED5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calamitățile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cutremure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inundații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alunecări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teren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război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revoluție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embargo.</w:t>
      </w:r>
    </w:p>
    <w:p w14:paraId="64E19F90" w14:textId="7B67C958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dovedi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eliberat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are </w:t>
      </w:r>
      <w:sdt>
        <w:sdtPr>
          <w:rPr>
            <w:rFonts w:ascii="Trebuchet MS" w:hAnsi="Trebuchet MS"/>
          </w:rPr>
          <w:tag w:val="goog_rdk_63"/>
          <w:id w:val="1757942739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EB33D8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consecinţelor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D4BC17F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lipsa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4B2F7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5685AF9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pe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mare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3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întâlni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F76B02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vertAlign w:val="superscript"/>
        </w:rPr>
        <w:footnoteReference w:id="3"/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aşa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1351,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287/2009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civil,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exonerator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57510D74" w14:textId="77777777" w:rsidR="002736C8" w:rsidRPr="0006454E" w:rsidRDefault="002736C8">
      <w:pPr>
        <w:ind w:left="0" w:right="115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B7DFEF2" w14:textId="77777777" w:rsidR="002736C8" w:rsidRPr="0006454E" w:rsidRDefault="00CF3BB8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4"/>
          <w:id w:val="77661300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BAA61A9" w14:textId="77777777" w:rsidR="002736C8" w:rsidRPr="0006454E" w:rsidRDefault="002736C8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2713869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17.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C8DC778" w14:textId="315E249E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,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del w:id="37" w:author="Elena Cosma" w:date="2023-09-22T07:11:00Z">
        <w:r w:rsidRPr="0006454E" w:rsidDel="00CF3BB8">
          <w:rPr>
            <w:rFonts w:ascii="Trebuchet MS" w:eastAsia="Trebuchet MS" w:hAnsi="Trebuchet MS" w:cs="Trebuchet MS"/>
            <w:sz w:val="22"/>
            <w:szCs w:val="22"/>
          </w:rPr>
          <w:delText>/ cu menținerea obligațiilor privind sustenabilitatea investiției</w:delText>
        </w:r>
      </w:del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5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ani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 </w:t>
      </w:r>
    </w:p>
    <w:p w14:paraId="162A30B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9AD7E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E5AB94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art.3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5"/>
          <w:id w:val="-2105258847"/>
        </w:sdtPr>
        <w:sdtEndPr>
          <w:rPr>
            <w:rFonts w:eastAsia="Times New Roman" w:cs="Times New Roman"/>
            <w:sz w:val="24"/>
            <w:szCs w:val="24"/>
          </w:rPr>
        </w:sdtEndPr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alin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. (5)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(6).</w:t>
          </w:r>
        </w:sdtContent>
      </w:sdt>
    </w:p>
    <w:p w14:paraId="698391EB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924E51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7753A6F" w14:textId="77777777" w:rsidR="002736C8" w:rsidRPr="0006454E" w:rsidRDefault="00CF3B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66"/>
          <w:id w:val="129376865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XIII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Soluționarea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litigiilor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</w:sdtContent>
      </w:sdt>
    </w:p>
    <w:p w14:paraId="474F8C1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1BD368D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Art.18. </w:t>
      </w:r>
    </w:p>
    <w:p w14:paraId="62E298E9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trebuie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acționeze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dispute, controverse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neînţelegeri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sdt>
        <w:sdtPr>
          <w:rPr>
            <w:rFonts w:ascii="Trebuchet MS" w:hAnsi="Trebuchet MS"/>
          </w:rPr>
          <w:tag w:val="goog_rdk_67"/>
          <w:id w:val="1098986589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proofErr w:type="gramStart"/>
          <w:r w:rsidRPr="0006454E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prezentului</w:t>
          </w:r>
          <w:proofErr w:type="spellEnd"/>
          <w:proofErr w:type="gram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contract de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.</w:t>
          </w:r>
        </w:sdtContent>
      </w:sdt>
    </w:p>
    <w:p w14:paraId="2A110CBF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ajung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adresa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judecătoreşti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B22B6A7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DC61882" w14:textId="77777777" w:rsidR="002736C8" w:rsidRPr="0006454E" w:rsidRDefault="002736C8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3A7062D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XIV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</w:p>
    <w:p w14:paraId="59A4A2B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C044E48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19.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mijloace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termen,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C3BF24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CA6AA1" w14:textId="3576567B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20. -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8"/>
          <w:id w:val="799187434"/>
        </w:sdtPr>
        <w:sdtEndPr/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</w:t>
      </w:r>
      <w:r w:rsidR="00025065" w:rsidRPr="0006454E">
        <w:rPr>
          <w:rFonts w:ascii="Trebuchet MS" w:eastAsia="Trebuchet MS" w:hAnsi="Trebuchet MS" w:cs="Trebuchet MS"/>
          <w:sz w:val="22"/>
          <w:szCs w:val="22"/>
        </w:rPr>
        <w:t>t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3A697E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23F090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 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14:paraId="09D0C3C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F30EF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 21.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reglementate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interpretează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F93097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6DF7A0B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9"/>
          <w:id w:val="40942212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–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659C0F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C4D0D8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22.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componentelor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principalii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grupul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0C3A8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2D07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786E6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582FA92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7799FA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22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FEF8D82" w14:textId="3CA699CC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66FED9" w14:textId="304BBF92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011DBA" w14:textId="77777777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149004" w14:textId="77777777" w:rsidR="002736C8" w:rsidRPr="0006454E" w:rsidRDefault="00CF3BB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0"/>
          <w:id w:val="-112731001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–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13E5B07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B0666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23.</w:t>
      </w:r>
    </w:p>
    <w:p w14:paraId="23546F35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audit/control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departamentele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proprietatea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intelectuală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rigori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.</w:t>
      </w:r>
    </w:p>
    <w:p w14:paraId="793B0151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exonerate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 (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1)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7AE820D" w14:textId="77777777" w:rsidR="002736C8" w:rsidRPr="0006454E" w:rsidRDefault="00FC418F">
      <w:pPr>
        <w:numPr>
          <w:ilvl w:val="0"/>
          <w:numId w:val="18"/>
        </w:numPr>
        <w:tabs>
          <w:tab w:val="left" w:pos="426"/>
        </w:tabs>
        <w:spacing w:after="5" w:line="224" w:lineRule="auto"/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CC00FD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F2D03F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CFD4E6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B4B58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24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BA5EC0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stocarea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71"/>
          <w:id w:val="8805491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2016/679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protecția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persoanelor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fizice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privește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prelucrarea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datelor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caracter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personal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libera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circulație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gram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</w:t>
          </w:r>
          <w:proofErr w:type="gram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acestor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date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Directivei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95/46/CE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scop statistic.</w:t>
      </w:r>
    </w:p>
    <w:p w14:paraId="675C30C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C89F5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95539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20B4041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0EEB4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25. </w:t>
      </w:r>
    </w:p>
    <w:p w14:paraId="18660B92" w14:textId="57A4388B" w:rsidR="002736C8" w:rsidRPr="0006454E" w:rsidRDefault="00CF3BB8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2"/>
          <w:id w:val="286937579"/>
        </w:sdtPr>
        <w:sdtEndPr>
          <w:rPr>
            <w:rFonts w:eastAsia="Trebuchet MS" w:cs="Trebuchet MS"/>
            <w:sz w:val="22"/>
            <w:szCs w:val="22"/>
          </w:rPr>
        </w:sdtEnd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>sunt</w:t>
      </w:r>
      <w:r w:rsidR="007F0C80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responsabili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afișând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emblema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declarație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următorul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conținut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: „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Uniunea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NextGenerationEU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“,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oferirea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concrete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proporționale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public diverse,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mass-media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publicul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larg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PNRR. Această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DD699A9" w14:textId="77777777" w:rsidR="002736C8" w:rsidRPr="0006454E" w:rsidRDefault="00FC418F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4CD1B60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color w:val="000000"/>
        </w:rPr>
      </w:pPr>
    </w:p>
    <w:p w14:paraId="2440BE8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62DAEDC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3E1D5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26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armonizarea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observațiilor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9D0E48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DDC3CC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27.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exemplar,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electronic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1566E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1A85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18E3B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Arial" w:hAnsi="Trebuchet MS" w:cs="Arial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5DE12E" wp14:editId="319470D6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3409950" cy="170878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8079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2ABC1D9B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ADR prin Organismul Intermediar pentru Promovarea Societății Informaționale                                                                         </w:t>
                            </w:r>
                          </w:p>
                          <w:p w14:paraId="0DC887B9" w14:textId="4B386580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Nume: </w:t>
                            </w:r>
                            <w:r w:rsidR="007F0C80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</w:p>
                          <w:p w14:paraId="610B717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Director General                                                                </w:t>
                            </w:r>
                          </w:p>
                          <w:p w14:paraId="0F0CB0FC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74EE63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7866492F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495DE12E" id="_x0000_s1026" style="position:absolute;left:0;text-align:left;margin-left:258pt;margin-top:0;width:268.5pt;height:13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1B8079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Pentru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         </w:t>
                      </w:r>
                    </w:p>
                    <w:p w14:paraId="2ABC1D9B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ADR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Organismul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Intermediar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pentru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Promovarea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Societății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Informaționale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</w:t>
                      </w:r>
                    </w:p>
                    <w:p w14:paraId="0DC887B9" w14:textId="4B386580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</w:t>
                      </w:r>
                      <w:r w:rsidR="007F0C80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</w:p>
                    <w:p w14:paraId="610B717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Funcția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Director General                                                                </w:t>
                      </w:r>
                    </w:p>
                    <w:p w14:paraId="0F0CB0FC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:</w:t>
                      </w:r>
                    </w:p>
                    <w:p w14:paraId="74EE63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7866492F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6B99464" wp14:editId="387E8138">
                <wp:simplePos x="0" y="0"/>
                <wp:positionH relativeFrom="column">
                  <wp:posOffset>-203199</wp:posOffset>
                </wp:positionH>
                <wp:positionV relativeFrom="paragraph">
                  <wp:posOffset>0</wp:posOffset>
                </wp:positionV>
                <wp:extent cx="3267075" cy="1914525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7225" y="2827500"/>
                          <a:ext cx="32575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AB74B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1FA9E547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Ministerul Cercetării, Inovării și Digitalizării                                                                           </w:t>
                            </w:r>
                          </w:p>
                          <w:p w14:paraId="53CDA93C" w14:textId="448E4739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Nume: </w:t>
                            </w:r>
                            <w:r w:rsidR="007F0C80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</w:p>
                          <w:p w14:paraId="13E257D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Ministru                                                                 </w:t>
                            </w:r>
                          </w:p>
                          <w:p w14:paraId="6D507BF0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43AFA62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44867C63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26B99464" id="_x0000_s1027" style="position:absolute;left:0;text-align:left;margin-left:-16pt;margin-top:0;width:257.25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6FAB74B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Pentru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         </w:t>
                      </w:r>
                    </w:p>
                    <w:p w14:paraId="1FA9E547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Ministerul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Cercetării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Inovării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și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Digitalizării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</w:t>
                      </w:r>
                    </w:p>
                    <w:p w14:paraId="53CDA93C" w14:textId="448E4739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</w:t>
                      </w:r>
                      <w:r w:rsidR="007F0C80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</w:p>
                    <w:p w14:paraId="13E257D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Funcția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Ministru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</w:t>
                      </w:r>
                    </w:p>
                    <w:p w14:paraId="6D507BF0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:</w:t>
                      </w:r>
                    </w:p>
                    <w:p w14:paraId="43AFA62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44867C63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48817A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2A3FA75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7036EF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9C533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DC8014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CE659A3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830005B" wp14:editId="148A9A0C">
                <wp:simplePos x="0" y="0"/>
                <wp:positionH relativeFrom="column">
                  <wp:posOffset>1308100</wp:posOffset>
                </wp:positionH>
                <wp:positionV relativeFrom="paragraph">
                  <wp:posOffset>101600</wp:posOffset>
                </wp:positionV>
                <wp:extent cx="3409950" cy="1708785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20AAF2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594ADC4E" w14:textId="606F9D9A" w:rsidR="002736C8" w:rsidRDefault="00025065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Beneficiar</w:t>
                            </w:r>
                            <w:r w:rsidR="00FC418F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</w:t>
                            </w:r>
                          </w:p>
                          <w:p w14:paraId="27F286BC" w14:textId="34FE180E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Nume: </w:t>
                            </w:r>
                          </w:p>
                          <w:p w14:paraId="1E27B171" w14:textId="12ED9546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</w:t>
                            </w:r>
                          </w:p>
                          <w:p w14:paraId="73CEF90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6634EF4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17CCD110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6830005B" id="_x0000_s1028" style="position:absolute;left:0;text-align:left;margin-left:103pt;margin-top:8pt;width:268.5pt;height:13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2D20AAF2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594ADC4E" w14:textId="606F9D9A" w:rsidR="002736C8" w:rsidRDefault="00025065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Beneficiar</w:t>
                      </w:r>
                      <w:proofErr w:type="spellEnd"/>
                      <w:r w:rsidR="00FC418F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</w:t>
                      </w:r>
                    </w:p>
                    <w:p w14:paraId="27F286BC" w14:textId="34FE180E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Nume: </w:t>
                      </w:r>
                    </w:p>
                    <w:p w14:paraId="1E27B171" w14:textId="12ED9546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</w:t>
                      </w:r>
                    </w:p>
                    <w:p w14:paraId="73CEF90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6634EF4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17CCD110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3C098F5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5CBECB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B46187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B24F5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3E7536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C7747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70D0B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7977A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0EF1F9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09C0EB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DEC7B8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44C0B71" w14:textId="53F62F8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645FAB4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53A38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11B8B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8D2096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CBEDBE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107FF7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DF84E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BFAF0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4E1C9D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136DD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0EBD05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r w:rsidRPr="0006454E">
        <w:rPr>
          <w:rFonts w:ascii="Trebuchet MS" w:eastAsia="Trebuchet MS" w:hAnsi="Trebuchet MS" w:cs="Trebuchet MS"/>
          <w:b/>
          <w:u w:val="single"/>
        </w:rPr>
        <w:t xml:space="preserve">Ministerul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Cercetării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Inovării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Digitalizării</w:t>
      </w:r>
      <w:proofErr w:type="spellEnd"/>
    </w:p>
    <w:p w14:paraId="21A4894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032289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Economică</w:t>
      </w:r>
      <w:proofErr w:type="spellEnd"/>
    </w:p>
    <w:p w14:paraId="5F4C794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28B6DD8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A5E4A0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4BE1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08E4B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Viza CFPP,</w:t>
      </w:r>
    </w:p>
    <w:p w14:paraId="103A20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EF9D4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371A05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920BA2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Juridică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Relația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Parlamentul</w:t>
      </w:r>
      <w:proofErr w:type="spellEnd"/>
    </w:p>
    <w:p w14:paraId="5792BC9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73EEF6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7435E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44431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CFC7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Consilier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juridic,</w:t>
      </w:r>
    </w:p>
    <w:p w14:paraId="47BE890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9C61C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5F30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E60CF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Generală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Gestiune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Coordonare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PNRR</w:t>
      </w:r>
    </w:p>
    <w:p w14:paraId="538CDB30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 General,</w:t>
      </w:r>
    </w:p>
    <w:p w14:paraId="6AA6C0A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A3A30D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56FB3D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52365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FC54A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848F7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24C632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84FE6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4216FF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D144C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493FC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92127FC" w14:textId="3B38043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F079A4F" w14:textId="11B7B619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FD1980D" w14:textId="36C302B0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24AFD37" w14:textId="41E11AAC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807D534" w14:textId="44AF138C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B8DB675" w14:textId="569D5CC0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FC1F11" w14:textId="7C40CFE6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74AD27" w14:textId="77777777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F8AD9AC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Organismul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Intermediar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Promovarea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- ADR</w:t>
      </w:r>
    </w:p>
    <w:p w14:paraId="7CCD74A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100E3F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A37391A" w14:textId="77777777" w:rsidR="002736C8" w:rsidRPr="0006454E" w:rsidRDefault="00CF3BB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3"/>
          <w:id w:val="-154983331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Serviciul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Juridic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resurse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umane</w:t>
          </w:r>
          <w:proofErr w:type="spellEnd"/>
        </w:sdtContent>
      </w:sdt>
    </w:p>
    <w:p w14:paraId="43966C5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CC733E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011EE6C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988539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DFC500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397F9E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285AAF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A05FA2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Director Adjunct DESC</w:t>
      </w:r>
    </w:p>
    <w:p w14:paraId="125B21B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D29E22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AD660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D38DA7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921CA1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051C8E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C95919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0FE82B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EE9061C" w14:textId="77777777" w:rsidR="002736C8" w:rsidRPr="0006454E" w:rsidRDefault="00CF3BB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4"/>
          <w:id w:val="313375325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Ofițeri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verificare</w:t>
          </w:r>
          <w:proofErr w:type="spellEnd"/>
        </w:sdtContent>
      </w:sdt>
    </w:p>
    <w:p w14:paraId="5C9C4E6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78339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5FD27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1AECE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BFE946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F5E3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71E9CC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706F1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306334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8DA518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A7777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FA7CEB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3B140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211E2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321C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23C37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5B224BD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DC4E3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sectPr w:rsidR="002736C8" w:rsidRPr="0006454E">
      <w:footerReference w:type="default" r:id="rId8"/>
      <w:footerReference w:type="first" r:id="rId9"/>
      <w:pgSz w:w="11906" w:h="16838"/>
      <w:pgMar w:top="990" w:right="926" w:bottom="900" w:left="108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D8D2" w14:textId="77777777" w:rsidR="00A6573C" w:rsidRDefault="00FC418F">
      <w:pPr>
        <w:spacing w:line="240" w:lineRule="auto"/>
        <w:ind w:left="0" w:hanging="2"/>
      </w:pPr>
      <w:r>
        <w:separator/>
      </w:r>
    </w:p>
  </w:endnote>
  <w:endnote w:type="continuationSeparator" w:id="0">
    <w:p w14:paraId="7A9F1001" w14:textId="77777777" w:rsidR="00A6573C" w:rsidRDefault="00FC418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025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2</w:t>
    </w:r>
    <w:r>
      <w:rPr>
        <w:color w:val="000000"/>
      </w:rPr>
      <w:fldChar w:fldCharType="end"/>
    </w:r>
  </w:p>
  <w:p w14:paraId="60C50093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92B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1</w:t>
    </w:r>
    <w:r>
      <w:rPr>
        <w:color w:val="000000"/>
      </w:rPr>
      <w:fldChar w:fldCharType="end"/>
    </w:r>
  </w:p>
  <w:p w14:paraId="7D5DDB16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0869" w14:textId="77777777" w:rsidR="00A6573C" w:rsidRDefault="00FC418F">
      <w:pPr>
        <w:spacing w:line="240" w:lineRule="auto"/>
        <w:ind w:left="0" w:hanging="2"/>
      </w:pPr>
      <w:r>
        <w:separator/>
      </w:r>
    </w:p>
  </w:footnote>
  <w:footnote w:type="continuationSeparator" w:id="0">
    <w:p w14:paraId="20F57991" w14:textId="77777777" w:rsidR="00A6573C" w:rsidRDefault="00FC418F">
      <w:pPr>
        <w:spacing w:line="240" w:lineRule="auto"/>
        <w:ind w:left="0" w:hanging="2"/>
      </w:pPr>
      <w:r>
        <w:continuationSeparator/>
      </w:r>
    </w:p>
  </w:footnote>
  <w:footnote w:id="1">
    <w:p w14:paraId="36A402E1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(UE, Euratom) nr. 883/2013 al </w:t>
      </w:r>
      <w:proofErr w:type="spellStart"/>
      <w:r>
        <w:rPr>
          <w:color w:val="000000"/>
          <w:sz w:val="20"/>
          <w:szCs w:val="20"/>
        </w:rPr>
        <w:t>Parlamentului</w:t>
      </w:r>
      <w:proofErr w:type="spellEnd"/>
      <w:r>
        <w:rPr>
          <w:color w:val="000000"/>
          <w:sz w:val="20"/>
          <w:szCs w:val="20"/>
        </w:rPr>
        <w:t xml:space="preserve"> European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din 11 </w:t>
      </w:r>
      <w:proofErr w:type="spellStart"/>
      <w:r>
        <w:rPr>
          <w:color w:val="000000"/>
          <w:sz w:val="20"/>
          <w:szCs w:val="20"/>
        </w:rPr>
        <w:t>septembrie</w:t>
      </w:r>
      <w:proofErr w:type="spellEnd"/>
      <w:r>
        <w:rPr>
          <w:color w:val="000000"/>
          <w:sz w:val="20"/>
          <w:szCs w:val="20"/>
        </w:rPr>
        <w:t xml:space="preserve"> 2013 </w:t>
      </w:r>
      <w:proofErr w:type="spellStart"/>
      <w:r>
        <w:rPr>
          <w:color w:val="000000"/>
          <w:sz w:val="20"/>
          <w:szCs w:val="20"/>
        </w:rPr>
        <w:t>privind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investigațiile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efectuate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Oficiul</w:t>
      </w:r>
      <w:proofErr w:type="spellEnd"/>
      <w:r>
        <w:rPr>
          <w:color w:val="000000"/>
          <w:sz w:val="20"/>
          <w:szCs w:val="20"/>
        </w:rPr>
        <w:t xml:space="preserve"> European de </w:t>
      </w:r>
      <w:proofErr w:type="spellStart"/>
      <w:r>
        <w:rPr>
          <w:color w:val="000000"/>
          <w:sz w:val="20"/>
          <w:szCs w:val="20"/>
        </w:rPr>
        <w:t>Luptă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Antifraudă</w:t>
      </w:r>
      <w:proofErr w:type="spellEnd"/>
      <w:r>
        <w:rPr>
          <w:color w:val="000000"/>
          <w:sz w:val="20"/>
          <w:szCs w:val="20"/>
        </w:rPr>
        <w:t xml:space="preserve"> (OLAF)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abrogare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(CE) nr. 1073/1999 al </w:t>
      </w:r>
      <w:proofErr w:type="spellStart"/>
      <w:r>
        <w:rPr>
          <w:color w:val="000000"/>
          <w:sz w:val="20"/>
          <w:szCs w:val="20"/>
        </w:rPr>
        <w:t>Parlamentului</w:t>
      </w:r>
      <w:proofErr w:type="spellEnd"/>
      <w:r>
        <w:rPr>
          <w:color w:val="000000"/>
          <w:sz w:val="20"/>
          <w:szCs w:val="20"/>
        </w:rPr>
        <w:t xml:space="preserve"> European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(Euratom) nr. 1074/1999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(JO L 248, 18/09/2013, p. 1).</w:t>
      </w:r>
    </w:p>
  </w:footnote>
  <w:footnote w:id="2">
    <w:p w14:paraId="4D0F3B18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(Euratom, CE) nr. 2185/1996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din 11 </w:t>
      </w:r>
      <w:proofErr w:type="spellStart"/>
      <w:r>
        <w:rPr>
          <w:color w:val="000000"/>
          <w:sz w:val="20"/>
          <w:szCs w:val="20"/>
        </w:rPr>
        <w:t>noiembrie</w:t>
      </w:r>
      <w:proofErr w:type="spellEnd"/>
      <w:r>
        <w:rPr>
          <w:color w:val="000000"/>
          <w:sz w:val="20"/>
          <w:szCs w:val="20"/>
        </w:rPr>
        <w:t xml:space="preserve"> 1996 </w:t>
      </w:r>
      <w:proofErr w:type="spellStart"/>
      <w:r>
        <w:rPr>
          <w:color w:val="000000"/>
          <w:sz w:val="20"/>
          <w:szCs w:val="20"/>
        </w:rPr>
        <w:t>privind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controalele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inspecțiile</w:t>
      </w:r>
      <w:proofErr w:type="spell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fața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locului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efectuate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Comisie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în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scopul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protejării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intereselor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financiare</w:t>
      </w:r>
      <w:proofErr w:type="spellEnd"/>
      <w:r>
        <w:rPr>
          <w:color w:val="000000"/>
          <w:sz w:val="20"/>
          <w:szCs w:val="20"/>
        </w:rPr>
        <w:t xml:space="preserve"> ale </w:t>
      </w:r>
      <w:proofErr w:type="spellStart"/>
      <w:r>
        <w:rPr>
          <w:color w:val="000000"/>
          <w:sz w:val="20"/>
          <w:szCs w:val="20"/>
        </w:rPr>
        <w:t>Comunităților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Europene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împotriva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fraudei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a</w:t>
      </w:r>
      <w:proofErr w:type="gram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altor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abateri</w:t>
      </w:r>
      <w:proofErr w:type="spellEnd"/>
      <w:r>
        <w:rPr>
          <w:color w:val="000000"/>
          <w:sz w:val="20"/>
          <w:szCs w:val="20"/>
        </w:rPr>
        <w:t xml:space="preserve"> (JO L 292, 15/11/1996, p. 2).</w:t>
      </w:r>
    </w:p>
  </w:footnote>
  <w:footnote w:id="3">
    <w:p w14:paraId="5C5ADAE3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În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conformitate</w:t>
      </w:r>
      <w:proofErr w:type="spellEnd"/>
      <w:r>
        <w:rPr>
          <w:color w:val="000000"/>
          <w:sz w:val="20"/>
          <w:szCs w:val="20"/>
        </w:rPr>
        <w:t xml:space="preserve"> cu </w:t>
      </w:r>
      <w:proofErr w:type="spellStart"/>
      <w:proofErr w:type="gramStart"/>
      <w:r>
        <w:rPr>
          <w:color w:val="000000"/>
          <w:sz w:val="20"/>
          <w:szCs w:val="20"/>
        </w:rPr>
        <w:t>prevederile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art.</w:t>
      </w:r>
      <w:proofErr w:type="gram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1351, </w:t>
      </w:r>
      <w:proofErr w:type="spellStart"/>
      <w:r>
        <w:rPr>
          <w:rFonts w:ascii="Trebuchet MS" w:eastAsia="Trebuchet MS" w:hAnsi="Trebuchet MS" w:cs="Trebuchet MS"/>
          <w:color w:val="000000"/>
          <w:sz w:val="16"/>
          <w:szCs w:val="16"/>
        </w:rPr>
        <w:t>alin</w:t>
      </w:r>
      <w:proofErr w:type="spell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(3) din </w:t>
      </w:r>
      <w:proofErr w:type="spellStart"/>
      <w:r>
        <w:rPr>
          <w:rFonts w:ascii="Trebuchet MS" w:eastAsia="Trebuchet MS" w:hAnsi="Trebuchet MS" w:cs="Trebuchet MS"/>
          <w:color w:val="000000"/>
          <w:sz w:val="16"/>
          <w:szCs w:val="16"/>
        </w:rPr>
        <w:t>Legea</w:t>
      </w:r>
      <w:proofErr w:type="spell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nr. 287/2009 </w:t>
      </w:r>
      <w:proofErr w:type="spellStart"/>
      <w:r>
        <w:rPr>
          <w:rFonts w:ascii="Trebuchet MS" w:eastAsia="Trebuchet MS" w:hAnsi="Trebuchet MS" w:cs="Trebuchet MS"/>
          <w:color w:val="000000"/>
          <w:sz w:val="16"/>
          <w:szCs w:val="16"/>
        </w:rPr>
        <w:t>Codul</w:t>
      </w:r>
      <w:proofErr w:type="spell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civil</w:t>
      </w:r>
      <w:r>
        <w:rPr>
          <w:color w:val="000000"/>
          <w:sz w:val="20"/>
          <w:szCs w:val="20"/>
        </w:rPr>
        <w:t xml:space="preserve"> “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cazul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fortuit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este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un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eveniment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care nu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poate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fi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prevăzut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şi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nici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împiedicat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de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către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cel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care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ar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fi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fost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chemat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să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răspundă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dacă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evenimentul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nu s-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ar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fi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produs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”.</w:t>
      </w:r>
    </w:p>
    <w:p w14:paraId="248C2822" w14:textId="77777777" w:rsidR="002736C8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50A"/>
    <w:multiLevelType w:val="multilevel"/>
    <w:tmpl w:val="6B88B28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" w15:restartNumberingAfterBreak="0">
    <w:nsid w:val="02CE3BF6"/>
    <w:multiLevelType w:val="multilevel"/>
    <w:tmpl w:val="2070A9E6"/>
    <w:lvl w:ilvl="0">
      <w:start w:val="1"/>
      <w:numFmt w:val="lowerLetter"/>
      <w:pStyle w:val="Heading3"/>
      <w:lvlText w:val="%1)"/>
      <w:lvlJc w:val="left"/>
      <w:pPr>
        <w:ind w:left="720" w:hanging="36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4280FD6"/>
    <w:multiLevelType w:val="multilevel"/>
    <w:tmpl w:val="91E4467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403E24"/>
    <w:multiLevelType w:val="multilevel"/>
    <w:tmpl w:val="48EE56B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4" w15:restartNumberingAfterBreak="0">
    <w:nsid w:val="0F6B2FAD"/>
    <w:multiLevelType w:val="multilevel"/>
    <w:tmpl w:val="94CA80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06E719B"/>
    <w:multiLevelType w:val="multilevel"/>
    <w:tmpl w:val="3FDC2974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6" w15:restartNumberingAfterBreak="0">
    <w:nsid w:val="12B847D6"/>
    <w:multiLevelType w:val="multilevel"/>
    <w:tmpl w:val="207C993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4D44F0"/>
    <w:multiLevelType w:val="multilevel"/>
    <w:tmpl w:val="F5684F6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8" w15:restartNumberingAfterBreak="0">
    <w:nsid w:val="2D3E6D60"/>
    <w:multiLevelType w:val="multilevel"/>
    <w:tmpl w:val="B792DE12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D641361"/>
    <w:multiLevelType w:val="multilevel"/>
    <w:tmpl w:val="4AB47316"/>
    <w:lvl w:ilvl="0">
      <w:start w:val="1"/>
      <w:numFmt w:val="decimal"/>
      <w:pStyle w:val="Achievement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0" w15:restartNumberingAfterBreak="0">
    <w:nsid w:val="2DE1399A"/>
    <w:multiLevelType w:val="multilevel"/>
    <w:tmpl w:val="3428606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1" w15:restartNumberingAfterBreak="0">
    <w:nsid w:val="315F4B1A"/>
    <w:multiLevelType w:val="multilevel"/>
    <w:tmpl w:val="B7BEA9F6"/>
    <w:lvl w:ilvl="0">
      <w:start w:val="2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1B51DF4"/>
    <w:multiLevelType w:val="multilevel"/>
    <w:tmpl w:val="B162AD6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56B0238"/>
    <w:multiLevelType w:val="multilevel"/>
    <w:tmpl w:val="85FC8B2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4" w15:restartNumberingAfterBreak="0">
    <w:nsid w:val="37A02DDE"/>
    <w:multiLevelType w:val="multilevel"/>
    <w:tmpl w:val="B90A2ADA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5" w15:restartNumberingAfterBreak="0">
    <w:nsid w:val="37BD7D44"/>
    <w:multiLevelType w:val="hybridMultilevel"/>
    <w:tmpl w:val="CBA05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56E67"/>
    <w:multiLevelType w:val="multilevel"/>
    <w:tmpl w:val="646AAF3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7" w15:restartNumberingAfterBreak="0">
    <w:nsid w:val="3CC6471A"/>
    <w:multiLevelType w:val="multilevel"/>
    <w:tmpl w:val="E12A93C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CF82858"/>
    <w:multiLevelType w:val="multilevel"/>
    <w:tmpl w:val="DCCE6FC2"/>
    <w:lvl w:ilvl="0">
      <w:start w:val="1"/>
      <w:numFmt w:val="decimal"/>
      <w:pStyle w:val="StandardL9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9" w15:restartNumberingAfterBreak="0">
    <w:nsid w:val="3E836530"/>
    <w:multiLevelType w:val="multilevel"/>
    <w:tmpl w:val="6914B52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0" w15:restartNumberingAfterBreak="0">
    <w:nsid w:val="44C16168"/>
    <w:multiLevelType w:val="multilevel"/>
    <w:tmpl w:val="16E24E8A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1" w15:restartNumberingAfterBreak="0">
    <w:nsid w:val="4746100C"/>
    <w:multiLevelType w:val="hybridMultilevel"/>
    <w:tmpl w:val="AD0C2E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97737"/>
    <w:multiLevelType w:val="multilevel"/>
    <w:tmpl w:val="908A7EDC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4A76611D"/>
    <w:multiLevelType w:val="multilevel"/>
    <w:tmpl w:val="B2C6F67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D144496"/>
    <w:multiLevelType w:val="multilevel"/>
    <w:tmpl w:val="F9A00B0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5" w15:restartNumberingAfterBreak="0">
    <w:nsid w:val="4E887089"/>
    <w:multiLevelType w:val="multilevel"/>
    <w:tmpl w:val="27426DF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6" w15:restartNumberingAfterBreak="0">
    <w:nsid w:val="516D17C5"/>
    <w:multiLevelType w:val="multilevel"/>
    <w:tmpl w:val="4CF27404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9FA2247"/>
    <w:multiLevelType w:val="multilevel"/>
    <w:tmpl w:val="7D20BF6A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8" w15:restartNumberingAfterBreak="0">
    <w:nsid w:val="5A12348D"/>
    <w:multiLevelType w:val="multilevel"/>
    <w:tmpl w:val="7F50888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E3C78CC"/>
    <w:multiLevelType w:val="multilevel"/>
    <w:tmpl w:val="F02A159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0972810"/>
    <w:multiLevelType w:val="multilevel"/>
    <w:tmpl w:val="522E1B4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396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1" w15:restartNumberingAfterBreak="0">
    <w:nsid w:val="72C07C1F"/>
    <w:multiLevelType w:val="multilevel"/>
    <w:tmpl w:val="F258C72E"/>
    <w:lvl w:ilvl="0">
      <w:start w:val="1"/>
      <w:numFmt w:val="bullet"/>
      <w:lvlText w:val="✔"/>
      <w:lvlJc w:val="left"/>
      <w:pPr>
        <w:ind w:left="14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4B75030"/>
    <w:multiLevelType w:val="multilevel"/>
    <w:tmpl w:val="22C4285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3" w15:restartNumberingAfterBreak="0">
    <w:nsid w:val="766C6317"/>
    <w:multiLevelType w:val="multilevel"/>
    <w:tmpl w:val="82AECF1E"/>
    <w:lvl w:ilvl="0">
      <w:start w:val="1"/>
      <w:numFmt w:val="decimal"/>
      <w:lvlText w:val="(%1)"/>
      <w:lvlJc w:val="left"/>
      <w:pPr>
        <w:ind w:left="720" w:hanging="360"/>
      </w:pPr>
      <w:rPr>
        <w:rFonts w:ascii="Trebuchet MS" w:eastAsia="Trebuchet MS" w:hAnsi="Trebuchet MS" w:cs="Trebuchet MS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76B54880"/>
    <w:multiLevelType w:val="multilevel"/>
    <w:tmpl w:val="2B1AFB0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5" w15:restartNumberingAfterBreak="0">
    <w:nsid w:val="7AC3699D"/>
    <w:multiLevelType w:val="multilevel"/>
    <w:tmpl w:val="DA0800B8"/>
    <w:lvl w:ilvl="0">
      <w:start w:val="1"/>
      <w:numFmt w:val="lowerLetter"/>
      <w:lvlText w:val="%1)"/>
      <w:lvlJc w:val="left"/>
      <w:pPr>
        <w:ind w:left="7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8" w:hanging="180"/>
      </w:pPr>
      <w:rPr>
        <w:vertAlign w:val="baseline"/>
      </w:rPr>
    </w:lvl>
  </w:abstractNum>
  <w:abstractNum w:abstractNumId="36" w15:restartNumberingAfterBreak="0">
    <w:nsid w:val="7C3E1E75"/>
    <w:multiLevelType w:val="multilevel"/>
    <w:tmpl w:val="348EB22E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num w:numId="1" w16cid:durableId="2098672686">
    <w:abstractNumId w:val="22"/>
  </w:num>
  <w:num w:numId="2" w16cid:durableId="1671178599">
    <w:abstractNumId w:val="1"/>
  </w:num>
  <w:num w:numId="3" w16cid:durableId="279190282">
    <w:abstractNumId w:val="9"/>
  </w:num>
  <w:num w:numId="4" w16cid:durableId="833106578">
    <w:abstractNumId w:val="24"/>
  </w:num>
  <w:num w:numId="5" w16cid:durableId="262225077">
    <w:abstractNumId w:val="8"/>
  </w:num>
  <w:num w:numId="6" w16cid:durableId="1823499596">
    <w:abstractNumId w:val="18"/>
  </w:num>
  <w:num w:numId="7" w16cid:durableId="1617441938">
    <w:abstractNumId w:val="27"/>
  </w:num>
  <w:num w:numId="8" w16cid:durableId="1854301912">
    <w:abstractNumId w:val="32"/>
  </w:num>
  <w:num w:numId="9" w16cid:durableId="1722708907">
    <w:abstractNumId w:val="2"/>
  </w:num>
  <w:num w:numId="10" w16cid:durableId="1590967081">
    <w:abstractNumId w:val="25"/>
  </w:num>
  <w:num w:numId="11" w16cid:durableId="1330989063">
    <w:abstractNumId w:val="4"/>
  </w:num>
  <w:num w:numId="12" w16cid:durableId="833453369">
    <w:abstractNumId w:val="34"/>
  </w:num>
  <w:num w:numId="13" w16cid:durableId="1211383772">
    <w:abstractNumId w:val="17"/>
  </w:num>
  <w:num w:numId="14" w16cid:durableId="133645196">
    <w:abstractNumId w:val="3"/>
  </w:num>
  <w:num w:numId="15" w16cid:durableId="1281916201">
    <w:abstractNumId w:val="26"/>
  </w:num>
  <w:num w:numId="16" w16cid:durableId="2127891087">
    <w:abstractNumId w:val="10"/>
  </w:num>
  <w:num w:numId="17" w16cid:durableId="1250964631">
    <w:abstractNumId w:val="23"/>
  </w:num>
  <w:num w:numId="18" w16cid:durableId="806245478">
    <w:abstractNumId w:val="12"/>
  </w:num>
  <w:num w:numId="19" w16cid:durableId="1642078204">
    <w:abstractNumId w:val="7"/>
  </w:num>
  <w:num w:numId="20" w16cid:durableId="1252740554">
    <w:abstractNumId w:val="36"/>
  </w:num>
  <w:num w:numId="21" w16cid:durableId="1932473268">
    <w:abstractNumId w:val="0"/>
  </w:num>
  <w:num w:numId="22" w16cid:durableId="1254970919">
    <w:abstractNumId w:val="13"/>
  </w:num>
  <w:num w:numId="23" w16cid:durableId="1682274682">
    <w:abstractNumId w:val="11"/>
  </w:num>
  <w:num w:numId="24" w16cid:durableId="726416311">
    <w:abstractNumId w:val="33"/>
  </w:num>
  <w:num w:numId="25" w16cid:durableId="1203715316">
    <w:abstractNumId w:val="6"/>
  </w:num>
  <w:num w:numId="26" w16cid:durableId="281301089">
    <w:abstractNumId w:val="14"/>
  </w:num>
  <w:num w:numId="27" w16cid:durableId="1196575386">
    <w:abstractNumId w:val="31"/>
  </w:num>
  <w:num w:numId="28" w16cid:durableId="1858233179">
    <w:abstractNumId w:val="30"/>
  </w:num>
  <w:num w:numId="29" w16cid:durableId="1340539954">
    <w:abstractNumId w:val="29"/>
  </w:num>
  <w:num w:numId="30" w16cid:durableId="40978012">
    <w:abstractNumId w:val="16"/>
  </w:num>
  <w:num w:numId="31" w16cid:durableId="210120584">
    <w:abstractNumId w:val="28"/>
  </w:num>
  <w:num w:numId="32" w16cid:durableId="998268554">
    <w:abstractNumId w:val="19"/>
  </w:num>
  <w:num w:numId="33" w16cid:durableId="1719817916">
    <w:abstractNumId w:val="20"/>
  </w:num>
  <w:num w:numId="34" w16cid:durableId="848451114">
    <w:abstractNumId w:val="35"/>
  </w:num>
  <w:num w:numId="35" w16cid:durableId="500390888">
    <w:abstractNumId w:val="5"/>
  </w:num>
  <w:num w:numId="36" w16cid:durableId="404299726">
    <w:abstractNumId w:val="21"/>
  </w:num>
  <w:num w:numId="37" w16cid:durableId="510678025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ena Cosma">
    <w15:presenceInfo w15:providerId="None" w15:userId="Elena Cosma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6C8"/>
    <w:rsid w:val="0000044D"/>
    <w:rsid w:val="000167A0"/>
    <w:rsid w:val="00025065"/>
    <w:rsid w:val="0006454E"/>
    <w:rsid w:val="000A343C"/>
    <w:rsid w:val="000E310D"/>
    <w:rsid w:val="00100D62"/>
    <w:rsid w:val="002736C8"/>
    <w:rsid w:val="002A31D5"/>
    <w:rsid w:val="002F4BDD"/>
    <w:rsid w:val="003D3CAA"/>
    <w:rsid w:val="00674647"/>
    <w:rsid w:val="006B1683"/>
    <w:rsid w:val="006C024D"/>
    <w:rsid w:val="006D5606"/>
    <w:rsid w:val="00705CC8"/>
    <w:rsid w:val="00722A83"/>
    <w:rsid w:val="007F0C80"/>
    <w:rsid w:val="008025B3"/>
    <w:rsid w:val="00816B71"/>
    <w:rsid w:val="00880491"/>
    <w:rsid w:val="00916757"/>
    <w:rsid w:val="00925D74"/>
    <w:rsid w:val="00943637"/>
    <w:rsid w:val="0094375F"/>
    <w:rsid w:val="009744CE"/>
    <w:rsid w:val="00A01B36"/>
    <w:rsid w:val="00A6573C"/>
    <w:rsid w:val="00B158F8"/>
    <w:rsid w:val="00B23746"/>
    <w:rsid w:val="00B61B93"/>
    <w:rsid w:val="00C20D41"/>
    <w:rsid w:val="00CF3BB8"/>
    <w:rsid w:val="00D50C53"/>
    <w:rsid w:val="00D83DAE"/>
    <w:rsid w:val="00FC418F"/>
    <w:rsid w:val="00FD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34541"/>
  <w15:docId w15:val="{1620B106-3B80-4CA6-AEE1-8C898BAD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jc w:val="both"/>
    </w:pPr>
    <w:rPr>
      <w:rFonts w:ascii="Arial" w:hAnsi="Arial" w:cs="Arial"/>
      <w:b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i/>
      <w:sz w:val="22"/>
      <w:szCs w:val="20"/>
      <w:u w:val="single"/>
      <w:lang w:val="ro-RO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numId w:val="2"/>
      </w:numPr>
      <w:ind w:left="-1" w:hanging="1"/>
      <w:jc w:val="both"/>
      <w:outlineLvl w:val="2"/>
    </w:pPr>
    <w:rPr>
      <w:b/>
      <w:i/>
      <w:sz w:val="22"/>
      <w:szCs w:val="20"/>
      <w:u w:val="single"/>
      <w:lang w:val="ro-RO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both"/>
      <w:outlineLvl w:val="3"/>
    </w:pPr>
    <w:rPr>
      <w:rFonts w:ascii="Arial" w:hAnsi="Arial" w:cs="Arial"/>
      <w:b/>
      <w:sz w:val="28"/>
      <w:lang w:val="fr-FR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0" w:right="-4" w:firstLine="0"/>
      <w:jc w:val="center"/>
      <w:outlineLvl w:val="4"/>
    </w:pPr>
    <w:rPr>
      <w:rFonts w:ascii="Arial" w:hAnsi="Arial" w:cs="Arial"/>
      <w:b/>
      <w:lang w:val="ro-RO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ind w:left="0" w:right="-4" w:firstLine="0"/>
      <w:jc w:val="both"/>
      <w:outlineLvl w:val="5"/>
    </w:pPr>
    <w:rPr>
      <w:rFonts w:ascii="Arial" w:hAnsi="Arial" w:cs="Arial"/>
      <w:b/>
      <w:bCs/>
      <w:color w:val="FF0000"/>
      <w:lang w:val="ro-RO"/>
    </w:rPr>
  </w:style>
  <w:style w:type="paragraph" w:styleId="Heading7">
    <w:name w:val="heading 7"/>
    <w:basedOn w:val="Normal"/>
    <w:next w:val="Normal"/>
    <w:pPr>
      <w:keepNext/>
      <w:tabs>
        <w:tab w:val="left" w:pos="2520"/>
      </w:tabs>
      <w:jc w:val="center"/>
      <w:outlineLvl w:val="6"/>
    </w:pPr>
    <w:rPr>
      <w:rFonts w:ascii="Arial" w:hAnsi="Arial" w:cs="Arial"/>
      <w:b/>
      <w:lang w:val="ro-RO"/>
    </w:rPr>
  </w:style>
  <w:style w:type="paragraph" w:styleId="Heading8">
    <w:name w:val="heading 8"/>
    <w:basedOn w:val="Normal"/>
    <w:next w:val="Normal"/>
    <w:pPr>
      <w:keepNext/>
      <w:spacing w:before="60"/>
      <w:ind w:left="705" w:hanging="705"/>
      <w:jc w:val="both"/>
      <w:outlineLvl w:val="7"/>
    </w:pPr>
    <w:rPr>
      <w:b/>
      <w:bCs/>
      <w:sz w:val="22"/>
      <w:szCs w:val="22"/>
      <w:lang w:val="ro-RO"/>
    </w:rPr>
  </w:style>
  <w:style w:type="paragraph" w:styleId="Heading9">
    <w:name w:val="heading 9"/>
    <w:basedOn w:val="Normal"/>
    <w:next w:val="Normal"/>
    <w:pPr>
      <w:keepNext/>
      <w:ind w:left="0" w:right="-4" w:firstLine="0"/>
      <w:jc w:val="both"/>
      <w:outlineLvl w:val="8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rebuchet MS" w:hAnsi="Trebuchet MS" w:cs="Trebuchet MS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4z0">
    <w:name w:val="WW8Num4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rebuchet MS" w:hAnsi="Trebuchet MS" w:cs="Trebuchet MS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rebuchet MS" w:eastAsia="Times New Roman" w:hAnsi="Trebuchet MS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rebuchet MS" w:eastAsia="Calibri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 w:eastAsia="en-US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4z0">
    <w:name w:val="WW8Num14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16z0">
    <w:name w:val="WW8Num16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7z0">
    <w:name w:val="WW8Num17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20z0">
    <w:name w:val="WW8Num20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3">
    <w:name w:val="WW8Num22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Trebuchet MS" w:hAnsi="Trebuchet MS" w:cs="Times New Roman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0z0">
    <w:name w:val="WW8NumSt40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1">
    <w:name w:val="WW8NumSt40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2">
    <w:name w:val="WW8NumSt40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3">
    <w:name w:val="WW8NumSt40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4">
    <w:name w:val="WW8NumSt40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6">
    <w:name w:val="WW8NumSt40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0z7">
    <w:name w:val="WW8NumSt40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41z0">
    <w:name w:val="WW8NumSt4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1">
    <w:name w:val="WW8NumSt4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2">
    <w:name w:val="WW8NumSt4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1z3">
    <w:name w:val="WW8NumSt41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6">
    <w:name w:val="WW8NumSt4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1z7">
    <w:name w:val="WW8NumSt4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vts6">
    <w:name w:val="rvts6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5">
    <w:name w:val="rvts5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basedOn w:val="CommentText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2"/>
      <w:effect w:val="none"/>
      <w:vertAlign w:val="baseline"/>
      <w:cs w:val="0"/>
      <w:em w:val="none"/>
      <w:lang w:val="ro-RO"/>
    </w:rPr>
  </w:style>
  <w:style w:type="character" w:customStyle="1" w:styleId="Heading1Char">
    <w:name w:val="Heading 1 Char"/>
    <w:rPr>
      <w:rFonts w:ascii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7Car">
    <w:name w:val="Standard_7 Car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Emphasis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Normal"/>
    <w:next w:val="BodyText"/>
    <w:pPr>
      <w:jc w:val="center"/>
    </w:pPr>
    <w:rPr>
      <w:b/>
      <w:sz w:val="22"/>
      <w:szCs w:val="20"/>
      <w:lang w:val="ro-RO"/>
    </w:rPr>
  </w:style>
  <w:style w:type="paragraph" w:styleId="BodyText">
    <w:name w:val="Body Text"/>
    <w:basedOn w:val="Normal"/>
    <w:pPr>
      <w:jc w:val="both"/>
    </w:pPr>
    <w:rPr>
      <w:sz w:val="22"/>
      <w:szCs w:val="20"/>
      <w:lang w:val="ro-RO"/>
    </w:r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rPr>
      <w:rFonts w:ascii="Arial" w:hAnsi="Arial" w:cs="Arial"/>
      <w:b/>
      <w:sz w:val="28"/>
      <w:lang w:val="ro-RO"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720" w:firstLine="0"/>
      <w:jc w:val="both"/>
    </w:pPr>
    <w:rPr>
      <w:szCs w:val="20"/>
      <w:lang w:val="fr-FR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ind w:left="0" w:right="-4" w:firstLine="0"/>
      <w:jc w:val="both"/>
    </w:pPr>
    <w:rPr>
      <w:rFonts w:ascii="Arial" w:hAnsi="Arial" w:cs="Arial"/>
      <w:lang w:val="ro-RO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EndnoteText">
    <w:name w:val="endnote text"/>
    <w:basedOn w:val="Normal"/>
    <w:rPr>
      <w:sz w:val="20"/>
      <w:szCs w:val="20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BlockText">
    <w:name w:val="Block Text"/>
    <w:basedOn w:val="Normal"/>
    <w:pPr>
      <w:ind w:left="720" w:right="-4" w:firstLine="0"/>
      <w:jc w:val="both"/>
    </w:pPr>
    <w:rPr>
      <w:rFonts w:ascii="Arial" w:hAnsi="Arial" w:cs="Arial"/>
      <w:lang w:val="ro-RO"/>
    </w:rPr>
  </w:style>
  <w:style w:type="paragraph" w:styleId="BodyTextIndent2">
    <w:name w:val="Body Text Indent 2"/>
    <w:basedOn w:val="Normal"/>
    <w:pPr>
      <w:keepNext/>
      <w:ind w:left="708" w:firstLine="0"/>
      <w:jc w:val="both"/>
      <w:outlineLvl w:val="1"/>
    </w:pPr>
    <w:rPr>
      <w:rFonts w:ascii="Arial" w:hAnsi="Arial" w:cs="Arial"/>
      <w:bCs/>
      <w:lang w:val="ro-RO"/>
    </w:rPr>
  </w:style>
  <w:style w:type="paragraph" w:styleId="BodyText3">
    <w:name w:val="Body Text 3"/>
    <w:basedOn w:val="Normal"/>
    <w:pPr>
      <w:keepNext/>
      <w:jc w:val="both"/>
      <w:outlineLvl w:val="1"/>
    </w:pPr>
    <w:rPr>
      <w:rFonts w:ascii="Arial" w:hAnsi="Arial" w:cs="Arial"/>
      <w:bCs/>
      <w:lang w:val="ro-RO"/>
    </w:rPr>
  </w:style>
  <w:style w:type="paragraph" w:styleId="BodyTextIndent3">
    <w:name w:val="Body Text Indent 3"/>
    <w:basedOn w:val="Normal"/>
    <w:pPr>
      <w:ind w:left="1080" w:firstLine="0"/>
      <w:jc w:val="both"/>
    </w:pPr>
    <w:rPr>
      <w:rFonts w:ascii="Arial" w:hAnsi="Arial" w:cs="Arial"/>
      <w:lang w:val="ro-RO"/>
    </w:rPr>
  </w:style>
  <w:style w:type="paragraph" w:styleId="NormalWeb">
    <w:name w:val="Normal (Web)"/>
    <w:basedOn w:val="Normal"/>
    <w:pPr>
      <w:spacing w:before="150" w:after="150"/>
      <w:ind w:left="675" w:right="525" w:firstLine="0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chievement">
    <w:name w:val="Achievement"/>
    <w:basedOn w:val="Normal"/>
    <w:pPr>
      <w:numPr>
        <w:numId w:val="3"/>
      </w:numPr>
      <w:ind w:left="-1" w:hanging="1"/>
    </w:p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pPr>
      <w:ind w:left="720" w:firstLine="0"/>
    </w:pPr>
  </w:style>
  <w:style w:type="paragraph" w:customStyle="1" w:styleId="ListParagraph1">
    <w:name w:val="List Paragraph1"/>
    <w:aliases w:val="numbered list,2,OBC Bullet,Normal 1,Task Body,Viñetas (Inicio Parrafo),Paragrafo elenco,3 Txt tabla,Zerrenda-paragrafoa,Fiche List Paragraph,Dot pt,F5 List Paragraph,No Spacing1,List Paragraph Char Char Char,Indicator Tex"/>
    <w:basedOn w:val="Normal"/>
    <w:pPr>
      <w:ind w:left="708" w:firstLine="0"/>
    </w:pPr>
  </w:style>
  <w:style w:type="paragraph" w:customStyle="1" w:styleId="Standard7">
    <w:name w:val="Standard_7"/>
    <w:basedOn w:val="Normal"/>
    <w:next w:val="Normal"/>
    <w:pPr>
      <w:tabs>
        <w:tab w:val="left" w:pos="4320"/>
      </w:tabs>
      <w:spacing w:after="240"/>
      <w:ind w:left="4321" w:hanging="4321"/>
      <w:jc w:val="both"/>
      <w:outlineLvl w:val="6"/>
    </w:pPr>
    <w:rPr>
      <w:szCs w:val="20"/>
    </w:rPr>
  </w:style>
  <w:style w:type="paragraph" w:customStyle="1" w:styleId="P68B1DB1-Normal11">
    <w:name w:val="P68B1DB1-Normal11"/>
    <w:basedOn w:val="Normal"/>
    <w:pPr>
      <w:spacing w:after="160" w:line="252" w:lineRule="auto"/>
    </w:pPr>
    <w:rPr>
      <w:b/>
      <w:szCs w:val="20"/>
    </w:rPr>
  </w:style>
  <w:style w:type="paragraph" w:customStyle="1" w:styleId="P68B1DB1-Normal12">
    <w:name w:val="P68B1DB1-Normal12"/>
    <w:basedOn w:val="Normal"/>
    <w:pPr>
      <w:spacing w:after="160" w:line="252" w:lineRule="auto"/>
    </w:pPr>
    <w:rPr>
      <w:b/>
      <w:szCs w:val="20"/>
    </w:rPr>
  </w:style>
  <w:style w:type="paragraph" w:customStyle="1" w:styleId="P68B1DB1-ListParagraph13">
    <w:name w:val="P68B1DB1-ListParagraph13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ListParagraph14">
    <w:name w:val="P68B1DB1-ListParagraph14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Standard7019">
    <w:name w:val="P68B1DB1-Standard7019"/>
    <w:basedOn w:val="Standard7"/>
  </w:style>
  <w:style w:type="paragraph" w:customStyle="1" w:styleId="P68B1DB1-ListParagraph20">
    <w:name w:val="P68B1DB1-ListParagraph20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FootnoteText38">
    <w:name w:val="P68B1DB1-FootnoteText38"/>
    <w:basedOn w:val="FootnoteText"/>
  </w:style>
  <w:style w:type="paragraph" w:customStyle="1" w:styleId="StandardL9">
    <w:name w:val="Standard L9"/>
    <w:basedOn w:val="Normal"/>
    <w:next w:val="BodyText3"/>
    <w:pPr>
      <w:numPr>
        <w:numId w:val="6"/>
      </w:numPr>
      <w:spacing w:after="240"/>
      <w:ind w:left="-1" w:hanging="1"/>
      <w:jc w:val="both"/>
      <w:outlineLvl w:val="8"/>
    </w:pPr>
    <w:rPr>
      <w:szCs w:val="20"/>
    </w:rPr>
  </w:style>
  <w:style w:type="paragraph" w:customStyle="1" w:styleId="StandardL8">
    <w:name w:val="Standard L8"/>
    <w:basedOn w:val="Normal"/>
    <w:next w:val="BodyText2"/>
    <w:pPr>
      <w:spacing w:after="240"/>
      <w:jc w:val="both"/>
      <w:outlineLvl w:val="7"/>
    </w:pPr>
    <w:rPr>
      <w:szCs w:val="20"/>
    </w:rPr>
  </w:style>
  <w:style w:type="paragraph" w:customStyle="1" w:styleId="StandardL7">
    <w:name w:val="Standard L7"/>
    <w:basedOn w:val="Normal"/>
    <w:next w:val="Normal"/>
    <w:pPr>
      <w:spacing w:after="240"/>
      <w:jc w:val="both"/>
      <w:outlineLvl w:val="6"/>
    </w:pPr>
    <w:rPr>
      <w:szCs w:val="20"/>
    </w:rPr>
  </w:style>
  <w:style w:type="paragraph" w:customStyle="1" w:styleId="StandardL6">
    <w:name w:val="Standard L6"/>
    <w:basedOn w:val="Normal"/>
    <w:next w:val="Normal"/>
    <w:pPr>
      <w:spacing w:after="240"/>
      <w:jc w:val="both"/>
      <w:outlineLvl w:val="5"/>
    </w:pPr>
    <w:rPr>
      <w:szCs w:val="20"/>
    </w:rPr>
  </w:style>
  <w:style w:type="paragraph" w:customStyle="1" w:styleId="StandardL5">
    <w:name w:val="Standard L5"/>
    <w:basedOn w:val="Normal"/>
    <w:next w:val="Normal"/>
    <w:pPr>
      <w:spacing w:after="240"/>
      <w:jc w:val="both"/>
      <w:outlineLvl w:val="4"/>
    </w:pPr>
    <w:rPr>
      <w:szCs w:val="20"/>
    </w:rPr>
  </w:style>
  <w:style w:type="paragraph" w:customStyle="1" w:styleId="StandardL4">
    <w:name w:val="Standard L4"/>
    <w:basedOn w:val="Normal"/>
    <w:next w:val="BodyText3"/>
    <w:pPr>
      <w:spacing w:after="240"/>
      <w:jc w:val="both"/>
      <w:outlineLvl w:val="3"/>
    </w:pPr>
    <w:rPr>
      <w:szCs w:val="20"/>
    </w:rPr>
  </w:style>
  <w:style w:type="paragraph" w:customStyle="1" w:styleId="StandardL3">
    <w:name w:val="Standard L3"/>
    <w:basedOn w:val="Normal"/>
    <w:next w:val="BodyText2"/>
    <w:pPr>
      <w:spacing w:after="240"/>
      <w:jc w:val="both"/>
      <w:outlineLvl w:val="2"/>
    </w:pPr>
    <w:rPr>
      <w:szCs w:val="20"/>
    </w:rPr>
  </w:style>
  <w:style w:type="paragraph" w:customStyle="1" w:styleId="StandardL2">
    <w:name w:val="Standard L2"/>
    <w:basedOn w:val="Normal"/>
    <w:next w:val="Normal"/>
    <w:pPr>
      <w:spacing w:after="240"/>
      <w:jc w:val="both"/>
      <w:outlineLvl w:val="1"/>
    </w:pPr>
    <w:rPr>
      <w:szCs w:val="20"/>
    </w:rPr>
  </w:style>
  <w:style w:type="paragraph" w:customStyle="1" w:styleId="1">
    <w:name w:val="1"/>
    <w:basedOn w:val="Normal"/>
    <w:pPr>
      <w:spacing w:after="160" w:line="240" w:lineRule="atLeast"/>
      <w:jc w:val="both"/>
    </w:pPr>
    <w:rPr>
      <w:sz w:val="20"/>
      <w:szCs w:val="20"/>
      <w:vertAlign w:val="superscript"/>
    </w:rPr>
  </w:style>
  <w:style w:type="paragraph" w:styleId="Revision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character" w:customStyle="1" w:styleId="l5tlu1">
    <w:name w:val="l5tlu1"/>
    <w:rPr>
      <w:b/>
      <w:bCs/>
      <w:color w:val="000000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customStyle="1" w:styleId="salnttl">
    <w:name w:val="s_aln_tt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salnbdy">
    <w:name w:val="s_aln_bdy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rPr>
      <w:w w:val="100"/>
      <w:position w:val="-1"/>
      <w:effect w:val="none"/>
      <w:vertAlign w:val="baseline"/>
      <w:cs w:val="0"/>
      <w:em w:val="none"/>
    </w:rPr>
  </w:style>
  <w:style w:type="character" w:customStyle="1" w:styleId="spar">
    <w:name w:val="s_p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lgi">
    <w:name w:val="s_lgi"/>
    <w:rPr>
      <w:w w:val="100"/>
      <w:position w:val="-1"/>
      <w:effect w:val="none"/>
      <w:vertAlign w:val="baseline"/>
      <w:cs w:val="0"/>
      <w:em w:val="none"/>
    </w:rPr>
  </w:style>
  <w:style w:type="table" w:customStyle="1" w:styleId="TableGrid1">
    <w:name w:val="Table Grid1"/>
    <w:basedOn w:val="TableNormal"/>
    <w:next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FontStyle31">
    <w:name w:val="Font Style31"/>
    <w:rPr>
      <w:rFonts w:ascii="Arial" w:hAnsi="Arial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Default">
    <w:name w:val="Default"/>
    <w:basedOn w:val="Normal"/>
    <w:pPr>
      <w:suppressAutoHyphens/>
      <w:autoSpaceDE w:val="0"/>
      <w:autoSpaceDN w:val="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D7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xdmhluI4tMdwDtv9qP0cuMH/OA==">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9124</Words>
  <Characters>52012</Characters>
  <Application>Microsoft Office Word</Application>
  <DocSecurity>0</DocSecurity>
  <Lines>433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MIPE-DGMMRR</dc:creator>
  <cp:lastModifiedBy>Elena Cosma</cp:lastModifiedBy>
  <cp:revision>13</cp:revision>
  <dcterms:created xsi:type="dcterms:W3CDTF">2022-06-30T13:47:00Z</dcterms:created>
  <dcterms:modified xsi:type="dcterms:W3CDTF">2023-09-22T04:12:00Z</dcterms:modified>
</cp:coreProperties>
</file>