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07049085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5528E9A0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6E673E87" w14:textId="490EF998" w:rsidR="005374E4" w:rsidRPr="00F82606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3" w:name="_Hlk501531294"/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>î</w:t>
      </w:r>
      <w:bookmarkStart w:id="4" w:name="_GoBack"/>
      <w:bookmarkEnd w:id="4"/>
      <w:r w:rsidRPr="0048194D">
        <w:rPr>
          <w:rFonts w:asciiTheme="minorHAnsi" w:hAnsiTheme="minorHAnsi"/>
          <w:sz w:val="22"/>
          <w:szCs w:val="22"/>
          <w:lang w:val="ro-RO"/>
        </w:rPr>
        <w:t xml:space="preserve">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3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56F72E2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66E1B">
        <w:rPr>
          <w:rFonts w:asciiTheme="minorHAnsi" w:hAnsiTheme="minorHAnsi"/>
          <w:bCs/>
          <w:sz w:val="22"/>
          <w:szCs w:val="22"/>
          <w:lang w:val="ro-RO"/>
        </w:rPr>
      </w:r>
      <w:r w:rsidR="00B66E1B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66E1B">
        <w:rPr>
          <w:rFonts w:asciiTheme="minorHAnsi" w:hAnsiTheme="minorHAnsi"/>
          <w:bCs/>
          <w:sz w:val="22"/>
          <w:szCs w:val="22"/>
          <w:lang w:val="ro-RO"/>
        </w:rPr>
      </w:r>
      <w:r w:rsidR="00B66E1B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66E1B">
        <w:rPr>
          <w:rFonts w:asciiTheme="minorHAnsi" w:hAnsiTheme="minorHAnsi"/>
          <w:bCs/>
          <w:sz w:val="22"/>
          <w:szCs w:val="22"/>
          <w:lang w:val="ro-RO"/>
        </w:rPr>
      </w:r>
      <w:r w:rsidR="00B66E1B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66E1B">
        <w:rPr>
          <w:rFonts w:asciiTheme="minorHAnsi" w:hAnsiTheme="minorHAnsi"/>
          <w:bCs/>
          <w:sz w:val="22"/>
          <w:szCs w:val="22"/>
          <w:lang w:val="ro-RO"/>
        </w:rPr>
      </w:r>
      <w:r w:rsidR="00B66E1B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005FCEA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D21BCF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5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5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6F5A4666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74599D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4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.  </w:t>
            </w:r>
            <w:r w:rsidR="0074599D" w:rsidRPr="0074599D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Măsuri de sprijin pentru categoriile de persoane vulnerabile pentru compensarea prețului la energie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24716792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74599D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74599D" w:rsidRPr="0074599D">
              <w:rPr>
                <w:rFonts w:asciiTheme="minorHAnsi" w:hAnsiTheme="minorHAnsi"/>
                <w:sz w:val="22"/>
                <w:szCs w:val="22"/>
                <w:lang w:val="ro-RO"/>
              </w:rPr>
              <w:t>9iv - Creșterea accesului la servicii accesibile, sustenabile și de înaltă calitate, inclusiv asistență medicală și servicii sociale de interes general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344D1C5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C394EE9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6E3B8FA9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9"/>
      <w:footerReference w:type="default" r:id="rId10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D2540" w14:textId="77777777" w:rsidR="00B66E1B" w:rsidRPr="00280C0F" w:rsidRDefault="00B66E1B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D508FB1" w14:textId="77777777" w:rsidR="00B66E1B" w:rsidRPr="00280C0F" w:rsidRDefault="00B66E1B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5E3EE" w14:textId="77777777" w:rsidR="00B66E1B" w:rsidRPr="00280C0F" w:rsidRDefault="00B66E1B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2AEAFA9C" w14:textId="77777777" w:rsidR="00B66E1B" w:rsidRPr="00280C0F" w:rsidRDefault="00B66E1B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0029A86E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5061CF4B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</w:t>
    </w:r>
    <w:r w:rsidR="00666948">
      <w:rPr>
        <w:rFonts w:ascii="Trebuchet MS" w:hAnsi="Trebuchet MS" w:cs="Arial"/>
        <w:i/>
        <w:color w:val="1F497D"/>
        <w:sz w:val="18"/>
        <w:szCs w:val="18"/>
        <w:lang w:val="ro-RO"/>
      </w:rPr>
      <w:t>apelului</w:t>
    </w:r>
    <w:r w:rsidR="00666948"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de proiecte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POCA/</w:t>
    </w:r>
    <w:r w:rsidR="00CA26A0">
      <w:rPr>
        <w:rFonts w:ascii="Trebuchet MS" w:hAnsi="Trebuchet MS" w:cs="Arial"/>
        <w:i/>
        <w:color w:val="1F497D"/>
        <w:sz w:val="18"/>
        <w:szCs w:val="18"/>
      </w:rPr>
      <w:t>1148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74599D">
      <w:rPr>
        <w:rFonts w:ascii="Trebuchet MS" w:hAnsi="Trebuchet MS" w:cs="Arial"/>
        <w:i/>
        <w:color w:val="1F497D"/>
        <w:sz w:val="18"/>
        <w:szCs w:val="18"/>
      </w:rPr>
      <w:t>4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542D2">
      <w:rPr>
        <w:rFonts w:ascii="Trebuchet MS" w:hAnsi="Trebuchet MS" w:cs="Arial"/>
        <w:i/>
        <w:color w:val="1F497D"/>
        <w:sz w:val="18"/>
        <w:szCs w:val="18"/>
      </w:rPr>
      <w:t>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74599D">
      <w:rPr>
        <w:rFonts w:ascii="Trebuchet MS" w:hAnsi="Trebuchet MS" w:cs="Arial"/>
        <w:i/>
        <w:color w:val="1F497D"/>
        <w:sz w:val="18"/>
        <w:szCs w:val="18"/>
      </w:rPr>
      <w:t>8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/202</w:t>
    </w:r>
    <w:r w:rsidR="00691CD2">
      <w:rPr>
        <w:rFonts w:ascii="Trebuchet MS" w:hAnsi="Trebuchet MS" w:cs="Arial"/>
        <w:i/>
        <w:color w:val="1F497D"/>
        <w:sz w:val="18"/>
        <w:szCs w:val="18"/>
      </w:rPr>
      <w:t>3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42D2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49F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27532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2E1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4B7D"/>
    <w:rsid w:val="00425BCB"/>
    <w:rsid w:val="00426852"/>
    <w:rsid w:val="00427250"/>
    <w:rsid w:val="00430C9E"/>
    <w:rsid w:val="004346C4"/>
    <w:rsid w:val="00434C1C"/>
    <w:rsid w:val="004364EB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2661D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15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2B40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4F5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5E50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015B"/>
    <w:rsid w:val="00661F8F"/>
    <w:rsid w:val="00661FBB"/>
    <w:rsid w:val="006640AE"/>
    <w:rsid w:val="00664A26"/>
    <w:rsid w:val="00664A3A"/>
    <w:rsid w:val="006661E1"/>
    <w:rsid w:val="006666BE"/>
    <w:rsid w:val="00666948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1CD2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599D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4A5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1B63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A791E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6E1B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546F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5E13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4C9B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26A0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BCF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2FA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2606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424B7D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4784C-A204-445C-9BA6-4F9DF89B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1092</Words>
  <Characters>6336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7414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cristian.airinei</dc:creator>
  <cp:lastModifiedBy>Claudia Vasilca</cp:lastModifiedBy>
  <cp:revision>17</cp:revision>
  <cp:lastPrinted>2019-05-28T09:16:00Z</cp:lastPrinted>
  <dcterms:created xsi:type="dcterms:W3CDTF">2021-08-17T08:47:00Z</dcterms:created>
  <dcterms:modified xsi:type="dcterms:W3CDTF">2023-09-28T12:45:00Z</dcterms:modified>
</cp:coreProperties>
</file>