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D0219" w14:textId="77777777" w:rsidR="000A74E5" w:rsidRDefault="00000000">
      <w:pPr>
        <w:pStyle w:val="BodyText"/>
        <w:spacing w:before="3"/>
        <w:jc w:val="right"/>
        <w:rPr>
          <w:i w:val="0"/>
          <w:sz w:val="24"/>
          <w:szCs w:val="24"/>
        </w:rPr>
      </w:pPr>
      <w:bookmarkStart w:id="0" w:name="_Hlk98341524"/>
      <w:r>
        <w:rPr>
          <w:i w:val="0"/>
          <w:sz w:val="24"/>
          <w:szCs w:val="24"/>
        </w:rPr>
        <w:t>Anexa nr. 1 la ghid</w:t>
      </w:r>
    </w:p>
    <w:p w14:paraId="20366009" w14:textId="77777777" w:rsidR="000A74E5" w:rsidRPr="00221005" w:rsidRDefault="000A74E5">
      <w:pPr>
        <w:tabs>
          <w:tab w:val="left" w:pos="8655"/>
        </w:tabs>
        <w:ind w:left="585"/>
        <w:rPr>
          <w:position w:val="48"/>
          <w:sz w:val="24"/>
          <w:szCs w:val="24"/>
          <w:lang w:val="pt-BR" w:eastAsia="en-GB"/>
          <w:rPrChange w:id="1" w:author="Doina Musatescu" w:date="2023-11-15T14:53:00Z">
            <w:rPr>
              <w:position w:val="48"/>
              <w:sz w:val="24"/>
              <w:szCs w:val="24"/>
              <w:lang w:val="en-GB" w:eastAsia="en-GB"/>
            </w:rPr>
          </w:rPrChange>
        </w:rPr>
      </w:pPr>
    </w:p>
    <w:p w14:paraId="610F02EC" w14:textId="77777777" w:rsidR="000A74E5" w:rsidRPr="00221005" w:rsidRDefault="000A74E5">
      <w:pPr>
        <w:tabs>
          <w:tab w:val="left" w:pos="8655"/>
        </w:tabs>
        <w:ind w:left="585"/>
        <w:rPr>
          <w:position w:val="48"/>
          <w:sz w:val="24"/>
          <w:szCs w:val="24"/>
          <w:lang w:val="pt-BR" w:eastAsia="en-GB"/>
          <w:rPrChange w:id="2" w:author="Doina Musatescu" w:date="2023-11-15T14:53:00Z">
            <w:rPr>
              <w:position w:val="48"/>
              <w:sz w:val="24"/>
              <w:szCs w:val="24"/>
              <w:lang w:val="en-GB" w:eastAsia="en-GB"/>
            </w:rPr>
          </w:rPrChange>
        </w:rPr>
      </w:pPr>
    </w:p>
    <w:p w14:paraId="17F006C8" w14:textId="77777777" w:rsidR="000A74E5" w:rsidRDefault="00000000">
      <w:pPr>
        <w:tabs>
          <w:tab w:val="left" w:pos="8655"/>
        </w:tabs>
        <w:ind w:left="585"/>
        <w:rPr>
          <w:sz w:val="24"/>
          <w:szCs w:val="24"/>
        </w:rPr>
      </w:pPr>
      <w:r>
        <w:rPr>
          <w:position w:val="48"/>
          <w:sz w:val="24"/>
          <w:szCs w:val="24"/>
        </w:rPr>
        <w:tab/>
      </w:r>
    </w:p>
    <w:p w14:paraId="6E40E179" w14:textId="77777777" w:rsidR="000A74E5" w:rsidRDefault="000A74E5">
      <w:pPr>
        <w:pStyle w:val="BodyText"/>
        <w:rPr>
          <w:i w:val="0"/>
          <w:sz w:val="24"/>
          <w:szCs w:val="24"/>
        </w:rPr>
      </w:pPr>
    </w:p>
    <w:p w14:paraId="4A16CF59" w14:textId="77777777" w:rsidR="000A74E5" w:rsidRDefault="000A74E5">
      <w:pPr>
        <w:pStyle w:val="BodyText"/>
        <w:rPr>
          <w:i w:val="0"/>
          <w:sz w:val="24"/>
          <w:szCs w:val="24"/>
        </w:rPr>
      </w:pPr>
    </w:p>
    <w:p w14:paraId="681D74DA" w14:textId="77777777" w:rsidR="000A74E5" w:rsidRDefault="000A74E5">
      <w:pPr>
        <w:pStyle w:val="BodyText"/>
        <w:rPr>
          <w:i w:val="0"/>
          <w:sz w:val="24"/>
          <w:szCs w:val="24"/>
        </w:rPr>
      </w:pPr>
    </w:p>
    <w:p w14:paraId="4D18C223" w14:textId="77777777" w:rsidR="000A74E5" w:rsidRDefault="000A74E5">
      <w:pPr>
        <w:pStyle w:val="BodyText"/>
        <w:rPr>
          <w:i w:val="0"/>
          <w:sz w:val="24"/>
          <w:szCs w:val="24"/>
        </w:rPr>
      </w:pPr>
    </w:p>
    <w:p w14:paraId="49DC849E" w14:textId="77777777" w:rsidR="000A74E5" w:rsidRDefault="00000000">
      <w:pPr>
        <w:pStyle w:val="BodyText"/>
        <w:spacing w:before="6"/>
        <w:rPr>
          <w:i w:val="0"/>
          <w:sz w:val="24"/>
          <w:szCs w:val="24"/>
        </w:rPr>
      </w:pPr>
      <w:r>
        <w:rPr>
          <w:noProof/>
          <w:sz w:val="24"/>
          <w:szCs w:val="24"/>
          <w:lang w:eastAsia="ro-RO"/>
        </w:rPr>
        <mc:AlternateContent>
          <mc:Choice Requires="wps">
            <w:drawing>
              <wp:anchor distT="0" distB="0" distL="0" distR="0" simplePos="0" relativeHeight="251661312" behindDoc="1" locked="0" layoutInCell="1" allowOverlap="1" wp14:anchorId="3C57B781" wp14:editId="072143FE">
                <wp:simplePos x="0" y="0"/>
                <wp:positionH relativeFrom="page">
                  <wp:posOffset>906780</wp:posOffset>
                </wp:positionH>
                <wp:positionV relativeFrom="paragraph">
                  <wp:posOffset>187325</wp:posOffset>
                </wp:positionV>
                <wp:extent cx="5839460" cy="685800"/>
                <wp:effectExtent l="0" t="0" r="27940" b="19050"/>
                <wp:wrapTopAndBottom/>
                <wp:docPr id="9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685800"/>
                        </a:xfrm>
                        <a:prstGeom prst="rect">
                          <a:avLst/>
                        </a:prstGeom>
                        <a:solidFill>
                          <a:srgbClr val="CCCCCC"/>
                        </a:solidFill>
                        <a:ln w="12191">
                          <a:solidFill>
                            <a:srgbClr val="000000"/>
                          </a:solidFill>
                          <a:prstDash val="solid"/>
                          <a:miter lim="800000"/>
                        </a:ln>
                      </wps:spPr>
                      <wps:txbx>
                        <w:txbxContent>
                          <w:p w14:paraId="63A12358" w14:textId="77777777" w:rsidR="000A74E5" w:rsidRDefault="000A74E5">
                            <w:pPr>
                              <w:spacing w:line="252" w:lineRule="exact"/>
                              <w:ind w:left="1574" w:right="1574"/>
                              <w:jc w:val="center"/>
                              <w:rPr>
                                <w:b/>
                              </w:rPr>
                            </w:pPr>
                          </w:p>
                          <w:p w14:paraId="37D5C647" w14:textId="77777777" w:rsidR="000A74E5" w:rsidRDefault="00000000">
                            <w:pPr>
                              <w:spacing w:line="252" w:lineRule="exact"/>
                              <w:ind w:left="1574" w:right="1574"/>
                              <w:jc w:val="center"/>
                              <w:rPr>
                                <w:b/>
                              </w:rPr>
                            </w:pPr>
                            <w:r>
                              <w:rPr>
                                <w:b/>
                              </w:rPr>
                              <w:t xml:space="preserve">PLANUL NAȚIONAL DE REDRESARE ȘI REZILIENȚĂ Componenta C6. Energie </w:t>
                            </w:r>
                          </w:p>
                          <w:p w14:paraId="1F246D6F" w14:textId="77777777" w:rsidR="000A74E5" w:rsidRDefault="000A74E5">
                            <w:pPr>
                              <w:spacing w:line="252" w:lineRule="exact"/>
                              <w:ind w:left="1574" w:right="1574"/>
                              <w:jc w:val="center"/>
                              <w:rPr>
                                <w:b/>
                              </w:rPr>
                            </w:pPr>
                          </w:p>
                        </w:txbxContent>
                      </wps:txbx>
                      <wps:bodyPr rot="0" vert="horz" wrap="square" lIns="0" tIns="0" rIns="0" bIns="0" anchor="t" anchorCtr="0" upright="1">
                        <a:noAutofit/>
                      </wps:bodyPr>
                    </wps:wsp>
                  </a:graphicData>
                </a:graphic>
              </wp:anchor>
            </w:drawing>
          </mc:Choice>
          <mc:Fallback>
            <w:pict>
              <v:shapetype w14:anchorId="3C57B781" id="_x0000_t202" coordsize="21600,21600" o:spt="202" path="m,l,21600r21600,l21600,xe">
                <v:stroke joinstyle="miter"/>
                <v:path gradientshapeok="t" o:connecttype="rect"/>
              </v:shapetype>
              <v:shape id="Text Box 95" o:spid="_x0000_s1026" type="#_x0000_t202" style="position:absolute;margin-left:71.4pt;margin-top:14.75pt;width:459.8pt;height:54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" fillcolor="#ccc" strokeweight=".33864mm">
                <v:textbox inset="0,0,0,0">
                  <w:txbxContent>
                    <w:p w14:paraId="63A12358" w14:textId="77777777" w:rsidR="000A74E5" w:rsidRDefault="000A74E5">
                      <w:pPr>
                        <w:spacing w:line="252" w:lineRule="exact"/>
                        <w:ind w:left="1574" w:right="1574"/>
                        <w:jc w:val="center"/>
                        <w:rPr>
                          <w:b/>
                        </w:rPr>
                      </w:pPr>
                    </w:p>
                    <w:p w14:paraId="37D5C647" w14:textId="77777777" w:rsidR="000A74E5" w:rsidRDefault="00000000">
                      <w:pPr>
                        <w:spacing w:line="252" w:lineRule="exact"/>
                        <w:ind w:left="1574" w:right="1574"/>
                        <w:jc w:val="center"/>
                        <w:rPr>
                          <w:b/>
                        </w:rPr>
                      </w:pPr>
                      <w:r>
                        <w:rPr>
                          <w:b/>
                        </w:rPr>
                        <w:t xml:space="preserve">PLANUL NAȚIONAL DE REDRESARE ȘI REZILIENȚĂ Componenta C6. Energie </w:t>
                      </w:r>
                    </w:p>
                    <w:p w14:paraId="1F246D6F" w14:textId="77777777" w:rsidR="000A74E5" w:rsidRDefault="000A74E5">
                      <w:pPr>
                        <w:spacing w:line="252" w:lineRule="exact"/>
                        <w:ind w:left="1574" w:right="1574"/>
                        <w:jc w:val="center"/>
                        <w:rPr>
                          <w:b/>
                        </w:rPr>
                      </w:pPr>
                    </w:p>
                  </w:txbxContent>
                </v:textbox>
                <w10:wrap type="topAndBottom" anchorx="page"/>
              </v:shape>
            </w:pict>
          </mc:Fallback>
        </mc:AlternateContent>
      </w:r>
    </w:p>
    <w:p w14:paraId="2BD87B50" w14:textId="77777777" w:rsidR="000A74E5" w:rsidRDefault="000A74E5">
      <w:pPr>
        <w:pStyle w:val="BodyText"/>
        <w:rPr>
          <w:i w:val="0"/>
          <w:sz w:val="24"/>
          <w:szCs w:val="24"/>
        </w:rPr>
      </w:pPr>
    </w:p>
    <w:p w14:paraId="2AFF84B4" w14:textId="77777777" w:rsidR="000A74E5" w:rsidRDefault="000A74E5">
      <w:pPr>
        <w:pStyle w:val="BodyText"/>
        <w:rPr>
          <w:i w:val="0"/>
          <w:sz w:val="24"/>
          <w:szCs w:val="24"/>
        </w:rPr>
      </w:pPr>
    </w:p>
    <w:p w14:paraId="2792C2A9" w14:textId="77777777" w:rsidR="000A74E5" w:rsidRDefault="000A74E5">
      <w:pPr>
        <w:pStyle w:val="BodyText"/>
        <w:rPr>
          <w:i w:val="0"/>
          <w:sz w:val="24"/>
          <w:szCs w:val="24"/>
        </w:rPr>
      </w:pPr>
    </w:p>
    <w:p w14:paraId="44429BFF" w14:textId="77777777" w:rsidR="000A74E5" w:rsidRDefault="000A74E5">
      <w:pPr>
        <w:pStyle w:val="BodyText"/>
        <w:rPr>
          <w:i w:val="0"/>
          <w:sz w:val="24"/>
          <w:szCs w:val="24"/>
        </w:rPr>
      </w:pPr>
    </w:p>
    <w:p w14:paraId="4A674DDE" w14:textId="77777777" w:rsidR="000A74E5" w:rsidRDefault="00000000">
      <w:pPr>
        <w:pStyle w:val="BodyText"/>
        <w:spacing w:before="3"/>
        <w:jc w:val="center"/>
        <w:rPr>
          <w:b/>
          <w:i w:val="0"/>
          <w:sz w:val="28"/>
          <w:szCs w:val="28"/>
        </w:rPr>
      </w:pPr>
      <w:r>
        <w:rPr>
          <w:b/>
          <w:i w:val="0"/>
          <w:sz w:val="28"/>
          <w:szCs w:val="28"/>
        </w:rPr>
        <w:t>Cerere de finanțare</w:t>
      </w:r>
    </w:p>
    <w:p w14:paraId="78231B61" w14:textId="77777777" w:rsidR="000A74E5" w:rsidRDefault="000A74E5">
      <w:pPr>
        <w:pStyle w:val="BodyText"/>
        <w:rPr>
          <w:i w:val="0"/>
          <w:sz w:val="24"/>
          <w:szCs w:val="24"/>
        </w:rPr>
      </w:pPr>
    </w:p>
    <w:p w14:paraId="75DE615B" w14:textId="77777777" w:rsidR="000A74E5" w:rsidRDefault="000A74E5">
      <w:pPr>
        <w:pStyle w:val="BodyText"/>
        <w:rPr>
          <w:i w:val="0"/>
          <w:sz w:val="24"/>
          <w:szCs w:val="24"/>
        </w:rPr>
      </w:pPr>
    </w:p>
    <w:p w14:paraId="6F49C97B" w14:textId="77777777" w:rsidR="000A74E5" w:rsidRDefault="000A74E5">
      <w:pPr>
        <w:pStyle w:val="BodyText"/>
        <w:rPr>
          <w:i w:val="0"/>
          <w:sz w:val="24"/>
          <w:szCs w:val="24"/>
        </w:rPr>
      </w:pPr>
    </w:p>
    <w:p w14:paraId="7CC36366" w14:textId="77777777" w:rsidR="000A74E5" w:rsidRDefault="000A74E5">
      <w:pPr>
        <w:pStyle w:val="BodyText"/>
        <w:spacing w:before="9"/>
        <w:rPr>
          <w:i w:val="0"/>
          <w:sz w:val="24"/>
          <w:szCs w:val="24"/>
        </w:rPr>
      </w:pPr>
    </w:p>
    <w:p w14:paraId="6EC939A9" w14:textId="77777777" w:rsidR="000A74E5" w:rsidRDefault="00000000">
      <w:pPr>
        <w:pStyle w:val="Heading1"/>
        <w:spacing w:line="252" w:lineRule="exact"/>
        <w:ind w:left="0"/>
        <w:jc w:val="center"/>
        <w:rPr>
          <w:sz w:val="24"/>
          <w:szCs w:val="24"/>
        </w:rPr>
      </w:pPr>
      <w:r>
        <w:rPr>
          <w:sz w:val="24"/>
          <w:szCs w:val="24"/>
        </w:rPr>
        <w:t xml:space="preserve">Măsura de investiții </w:t>
      </w:r>
    </w:p>
    <w:p w14:paraId="38B6011B" w14:textId="77777777" w:rsidR="000A74E5" w:rsidRDefault="00000000">
      <w:pPr>
        <w:spacing w:line="252" w:lineRule="exact"/>
        <w:ind w:right="687"/>
        <w:jc w:val="center"/>
        <w:rPr>
          <w:b/>
          <w:bCs/>
          <w:sz w:val="24"/>
          <w:szCs w:val="24"/>
        </w:rPr>
      </w:pPr>
      <w:r>
        <w:rPr>
          <w:b/>
          <w:bCs/>
          <w:sz w:val="24"/>
          <w:szCs w:val="24"/>
        </w:rPr>
        <w:t xml:space="preserve">I5 Asigurarea eficienței energetice în sectorul industrial </w:t>
      </w:r>
    </w:p>
    <w:p w14:paraId="39553443" w14:textId="77777777" w:rsidR="000A74E5" w:rsidRDefault="000A74E5">
      <w:pPr>
        <w:spacing w:line="252" w:lineRule="exact"/>
        <w:ind w:right="687"/>
        <w:jc w:val="center"/>
        <w:rPr>
          <w:sz w:val="24"/>
          <w:szCs w:val="24"/>
        </w:rPr>
      </w:pPr>
    </w:p>
    <w:p w14:paraId="14C2C4CF" w14:textId="77777777" w:rsidR="000A74E5" w:rsidRDefault="000A74E5">
      <w:pPr>
        <w:spacing w:line="252" w:lineRule="exact"/>
        <w:ind w:right="687"/>
        <w:jc w:val="center"/>
        <w:rPr>
          <w:sz w:val="24"/>
          <w:szCs w:val="24"/>
        </w:rPr>
      </w:pPr>
    </w:p>
    <w:p w14:paraId="0F050435" w14:textId="77777777" w:rsidR="000A74E5" w:rsidRDefault="00000000">
      <w:pPr>
        <w:spacing w:line="252" w:lineRule="exact"/>
        <w:ind w:right="2"/>
        <w:jc w:val="center"/>
        <w:rPr>
          <w:sz w:val="24"/>
          <w:szCs w:val="24"/>
        </w:rPr>
      </w:pPr>
      <w:r>
        <w:rPr>
          <w:sz w:val="24"/>
          <w:szCs w:val="24"/>
        </w:rPr>
        <w:t>Titlul</w:t>
      </w:r>
      <w:r>
        <w:rPr>
          <w:spacing w:val="-2"/>
          <w:sz w:val="24"/>
          <w:szCs w:val="24"/>
        </w:rPr>
        <w:t xml:space="preserve"> </w:t>
      </w:r>
      <w:r>
        <w:rPr>
          <w:sz w:val="24"/>
          <w:szCs w:val="24"/>
        </w:rPr>
        <w:t>Proiectului</w:t>
      </w:r>
    </w:p>
    <w:p w14:paraId="4E7F11E9" w14:textId="77777777" w:rsidR="000A74E5" w:rsidRDefault="000A74E5">
      <w:pPr>
        <w:pStyle w:val="BodyText"/>
        <w:rPr>
          <w:i w:val="0"/>
          <w:sz w:val="24"/>
          <w:szCs w:val="24"/>
        </w:rPr>
      </w:pPr>
    </w:p>
    <w:p w14:paraId="7BDEFB5F" w14:textId="77777777" w:rsidR="000A74E5" w:rsidRDefault="00000000">
      <w:pPr>
        <w:pStyle w:val="BodyText"/>
        <w:spacing w:before="4"/>
        <w:jc w:val="center"/>
        <w:rPr>
          <w:i w:val="0"/>
          <w:sz w:val="24"/>
          <w:szCs w:val="24"/>
        </w:rPr>
      </w:pPr>
      <w:r>
        <w:rPr>
          <w:i w:val="0"/>
          <w:sz w:val="24"/>
          <w:szCs w:val="24"/>
        </w:rPr>
        <w:t>.........................................................................</w:t>
      </w:r>
    </w:p>
    <w:p w14:paraId="345E62A6" w14:textId="77777777" w:rsidR="000A74E5" w:rsidRDefault="000A74E5">
      <w:pPr>
        <w:pStyle w:val="Heading1"/>
        <w:ind w:left="0"/>
        <w:jc w:val="center"/>
        <w:rPr>
          <w:sz w:val="24"/>
          <w:szCs w:val="24"/>
        </w:rPr>
      </w:pPr>
    </w:p>
    <w:p w14:paraId="23FB4CF4" w14:textId="77777777" w:rsidR="000A74E5" w:rsidRDefault="000A74E5">
      <w:pPr>
        <w:pStyle w:val="Heading1"/>
        <w:ind w:left="0"/>
        <w:jc w:val="center"/>
        <w:rPr>
          <w:sz w:val="24"/>
          <w:szCs w:val="24"/>
        </w:rPr>
      </w:pPr>
    </w:p>
    <w:p w14:paraId="7AC3ED86" w14:textId="77777777" w:rsidR="000A74E5" w:rsidRDefault="00000000">
      <w:pPr>
        <w:spacing w:line="252" w:lineRule="exact"/>
        <w:ind w:right="2"/>
        <w:jc w:val="center"/>
        <w:rPr>
          <w:sz w:val="24"/>
          <w:szCs w:val="24"/>
        </w:rPr>
      </w:pPr>
      <w:r>
        <w:rPr>
          <w:sz w:val="24"/>
          <w:szCs w:val="24"/>
        </w:rPr>
        <w:t>Solicitant</w:t>
      </w:r>
    </w:p>
    <w:p w14:paraId="497C396C" w14:textId="77777777" w:rsidR="000A74E5" w:rsidRDefault="000A74E5">
      <w:pPr>
        <w:spacing w:line="252" w:lineRule="exact"/>
        <w:ind w:right="2"/>
        <w:jc w:val="center"/>
        <w:rPr>
          <w:i/>
          <w:sz w:val="24"/>
          <w:szCs w:val="24"/>
        </w:rPr>
      </w:pPr>
    </w:p>
    <w:p w14:paraId="3DB3B4EF" w14:textId="77777777" w:rsidR="000A74E5" w:rsidRDefault="000A74E5">
      <w:pPr>
        <w:pStyle w:val="BodyText"/>
        <w:spacing w:before="10"/>
        <w:rPr>
          <w:b/>
          <w:i w:val="0"/>
          <w:sz w:val="24"/>
          <w:szCs w:val="24"/>
        </w:rPr>
      </w:pPr>
    </w:p>
    <w:p w14:paraId="3231005A" w14:textId="77777777" w:rsidR="000A74E5" w:rsidRDefault="00000000">
      <w:pPr>
        <w:pStyle w:val="BodyText"/>
        <w:spacing w:before="4"/>
        <w:jc w:val="center"/>
        <w:rPr>
          <w:i w:val="0"/>
          <w:sz w:val="24"/>
          <w:szCs w:val="24"/>
        </w:rPr>
      </w:pPr>
      <w:r>
        <w:rPr>
          <w:i w:val="0"/>
          <w:sz w:val="24"/>
          <w:szCs w:val="24"/>
        </w:rPr>
        <w:t>.........................................................................</w:t>
      </w:r>
    </w:p>
    <w:p w14:paraId="1CE75A22" w14:textId="77777777" w:rsidR="000A74E5" w:rsidRDefault="00000000">
      <w:pPr>
        <w:rPr>
          <w:iCs/>
          <w:sz w:val="24"/>
          <w:szCs w:val="24"/>
        </w:rPr>
      </w:pPr>
      <w:r>
        <w:rPr>
          <w:i/>
          <w:sz w:val="24"/>
          <w:szCs w:val="24"/>
        </w:rPr>
        <w:br w:type="page"/>
      </w:r>
    </w:p>
    <w:p w14:paraId="7279913B" w14:textId="77777777" w:rsidR="000A74E5" w:rsidRDefault="000A74E5"/>
    <w:p w14:paraId="3CC57E31" w14:textId="77777777" w:rsidR="000A74E5" w:rsidRDefault="00000000">
      <w:pPr>
        <w:pStyle w:val="Heading1"/>
        <w:numPr>
          <w:ilvl w:val="0"/>
          <w:numId w:val="1"/>
        </w:numPr>
        <w:tabs>
          <w:tab w:val="left" w:pos="918"/>
          <w:tab w:val="left" w:pos="9942"/>
        </w:tabs>
        <w:jc w:val="both"/>
        <w:rPr>
          <w:sz w:val="24"/>
          <w:szCs w:val="24"/>
        </w:rPr>
      </w:pPr>
      <w:bookmarkStart w:id="3" w:name="_bookmark0"/>
      <w:bookmarkEnd w:id="3"/>
      <w:r>
        <w:rPr>
          <w:sz w:val="24"/>
          <w:szCs w:val="24"/>
          <w:shd w:val="clear" w:color="auto" w:fill="8DB3E1"/>
        </w:rPr>
        <w:t>Solicitant</w:t>
      </w:r>
      <w:r>
        <w:rPr>
          <w:sz w:val="24"/>
          <w:szCs w:val="24"/>
          <w:shd w:val="clear" w:color="auto" w:fill="8DB3E1"/>
        </w:rPr>
        <w:tab/>
      </w:r>
    </w:p>
    <w:p w14:paraId="7F86FE15" w14:textId="77777777" w:rsidR="000A74E5" w:rsidRDefault="000A74E5">
      <w:pPr>
        <w:pStyle w:val="BodyText"/>
        <w:spacing w:before="1"/>
        <w:rPr>
          <w:b/>
          <w:sz w:val="24"/>
          <w:szCs w:val="24"/>
        </w:rPr>
      </w:pPr>
    </w:p>
    <w:p w14:paraId="78CE5520" w14:textId="77777777" w:rsidR="000A74E5" w:rsidRDefault="00000000">
      <w:pPr>
        <w:pStyle w:val="Heading1"/>
        <w:numPr>
          <w:ilvl w:val="0"/>
          <w:numId w:val="2"/>
        </w:numPr>
        <w:jc w:val="both"/>
        <w:rPr>
          <w:sz w:val="24"/>
          <w:szCs w:val="24"/>
        </w:rPr>
      </w:pPr>
      <w:r>
        <w:rPr>
          <w:sz w:val="24"/>
          <w:szCs w:val="24"/>
        </w:rPr>
        <w:t>DATE</w:t>
      </w:r>
      <w:r>
        <w:rPr>
          <w:spacing w:val="-3"/>
          <w:sz w:val="24"/>
          <w:szCs w:val="24"/>
        </w:rPr>
        <w:t xml:space="preserve"> </w:t>
      </w:r>
      <w:r>
        <w:rPr>
          <w:sz w:val="24"/>
          <w:szCs w:val="24"/>
        </w:rPr>
        <w:t>DE</w:t>
      </w:r>
      <w:r>
        <w:rPr>
          <w:spacing w:val="-3"/>
          <w:sz w:val="24"/>
          <w:szCs w:val="24"/>
        </w:rPr>
        <w:t xml:space="preserve"> </w:t>
      </w:r>
      <w:r>
        <w:rPr>
          <w:sz w:val="24"/>
          <w:szCs w:val="24"/>
        </w:rPr>
        <w:t>IDENTIFICARE</w:t>
      </w:r>
    </w:p>
    <w:p w14:paraId="1EA4A33D" w14:textId="77777777" w:rsidR="000A74E5" w:rsidRDefault="000A74E5">
      <w:pPr>
        <w:pStyle w:val="BodyText"/>
        <w:spacing w:before="10"/>
        <w:rPr>
          <w:b/>
          <w:i w:val="0"/>
          <w:sz w:val="24"/>
          <w:szCs w:val="24"/>
        </w:rPr>
      </w:pPr>
    </w:p>
    <w:p w14:paraId="2D172351" w14:textId="77777777" w:rsidR="000A74E5" w:rsidRDefault="00000000">
      <w:pPr>
        <w:spacing w:after="3"/>
        <w:ind w:left="696"/>
        <w:jc w:val="both"/>
        <w:rPr>
          <w:b/>
          <w:sz w:val="24"/>
          <w:szCs w:val="24"/>
        </w:rPr>
      </w:pPr>
      <w:r>
        <w:rPr>
          <w:b/>
          <w:sz w:val="24"/>
          <w:szCs w:val="24"/>
        </w:rPr>
        <w:t>Denumire</w:t>
      </w:r>
      <w:r>
        <w:rPr>
          <w:b/>
          <w:spacing w:val="-2"/>
          <w:sz w:val="24"/>
          <w:szCs w:val="24"/>
        </w:rPr>
        <w:t xml:space="preserve"> </w:t>
      </w:r>
      <w:r>
        <w:rPr>
          <w:b/>
          <w:sz w:val="24"/>
          <w:szCs w:val="24"/>
        </w:rPr>
        <w:t>(obligatoriu)</w:t>
      </w:r>
    </w:p>
    <w:p w14:paraId="6BB2B131"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696F6702" wp14:editId="71CFA38C">
                <wp:extent cx="5853430" cy="173990"/>
                <wp:effectExtent l="3810" t="1905" r="635" b="0"/>
                <wp:docPr id="95" name="Group 92"/>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96" name="AutoShape 93"/>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92"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">
                <o:lock v:ext="edit" aspectratio="f"/>
                <v:shape id="AutoShape 93" o:spid="_x0000_s1026" o:spt="100" style="position:absolute;left:0;top:0;height:274;width:9218;" fillcolor="#000000" filled="t" stroked="f" coordsize="9218,274" o:gfxdata="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OM3iy5AAAA2wAA&#10;AA8AAAAAAAAAAQAgAAAAIgAAAGRycy9kb3ducmV2LnhtbFBLAQIUABQAAAAIAIdO4kAzLwWeOwAA&#10;ADkAAAAQAAAAAAAAAAEAIAAAAAgBAABkcnMvc2hhcGV4bWwueG1sUEsFBgAAAAAGAAYAWwEAALID&#10;AAAAAA==&#10;" path="m9208,0l10,0,0,0,0,10,0,264,0,274,10,274,9208,274,9208,264,10,264,10,10,9208,10,9208,0xm9218,0l9208,0,9208,10,9208,264,9208,274,9218,274,9218,264,9218,10,9218,0xe">
                  <v:path o:connectlocs="9208,0;10,0;0,0;0,10;0,264;0,274;10,274;9208,274;9208,264;10,264;10,10;9208,10;9208,0;9218,0;9208,0;9208,10;9208,264;9208,274;9218,274;9218,264;9218,10;9218,0" o:connectangles="0,0,0,0,0,0,0,0,0,0,0,0,0,0,0,0,0,0,0,0,0,0"/>
                  <v:fill on="t" focussize="0,0"/>
                  <v:stroke on="f"/>
                  <v:imagedata o:title=""/>
                  <o:lock v:ext="edit" aspectratio="f"/>
                </v:shape>
                <w10:wrap type="none"/>
                <w10:anchorlock/>
              </v:group>
            </w:pict>
          </mc:Fallback>
        </mc:AlternateContent>
      </w:r>
    </w:p>
    <w:p w14:paraId="41448BAD" w14:textId="77777777" w:rsidR="000A74E5" w:rsidRDefault="00000000">
      <w:pPr>
        <w:pStyle w:val="Heading1"/>
        <w:spacing w:line="215" w:lineRule="exact"/>
        <w:rPr>
          <w:sz w:val="24"/>
          <w:szCs w:val="24"/>
        </w:rPr>
      </w:pPr>
      <w:r>
        <w:rPr>
          <w:sz w:val="24"/>
          <w:szCs w:val="24"/>
        </w:rPr>
        <w:t>Tipul</w:t>
      </w:r>
      <w:r>
        <w:rPr>
          <w:spacing w:val="-3"/>
          <w:sz w:val="24"/>
          <w:szCs w:val="24"/>
        </w:rPr>
        <w:t xml:space="preserve"> </w:t>
      </w:r>
      <w:r>
        <w:rPr>
          <w:sz w:val="24"/>
          <w:szCs w:val="24"/>
        </w:rPr>
        <w:t>întreprinderii</w:t>
      </w:r>
      <w:r>
        <w:rPr>
          <w:spacing w:val="-3"/>
          <w:sz w:val="24"/>
          <w:szCs w:val="24"/>
        </w:rPr>
        <w:t xml:space="preserve"> </w:t>
      </w:r>
      <w:r>
        <w:rPr>
          <w:sz w:val="24"/>
          <w:szCs w:val="24"/>
        </w:rPr>
        <w:t>(obligatoriu)</w:t>
      </w:r>
    </w:p>
    <w:p w14:paraId="7DAF54D2"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45C21A4F" wp14:editId="42782AA1">
                <wp:extent cx="5847080" cy="167640"/>
                <wp:effectExtent l="13335" t="7620" r="6985" b="5715"/>
                <wp:docPr id="9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ln>
                      </wps:spPr>
                      <wps:txbx>
                        <w:txbxContent>
                          <w:p w14:paraId="7B5B9671" w14:textId="77777777" w:rsidR="000A74E5" w:rsidRDefault="000A74E5">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45C21A4F" id="Text Box 91" o:spid="_x0000_s1027"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" filled="f" strokeweight=".48pt">
                <v:textbox inset="0,0,0,0">
                  <w:txbxContent>
                    <w:p w14:paraId="7B5B9671" w14:textId="77777777" w:rsidR="000A74E5" w:rsidRDefault="000A74E5">
                      <w:pPr>
                        <w:spacing w:line="252" w:lineRule="exact"/>
                        <w:ind w:left="105"/>
                        <w:rPr>
                          <w:b/>
                          <w:i/>
                        </w:rPr>
                      </w:pPr>
                    </w:p>
                  </w:txbxContent>
                </v:textbox>
                <w10:anchorlock/>
              </v:shape>
            </w:pict>
          </mc:Fallback>
        </mc:AlternateContent>
      </w:r>
    </w:p>
    <w:p w14:paraId="4A55E87C" w14:textId="77777777" w:rsidR="000A74E5" w:rsidRDefault="00000000">
      <w:pPr>
        <w:spacing w:line="215" w:lineRule="exact"/>
        <w:ind w:left="696"/>
        <w:rPr>
          <w:b/>
          <w:sz w:val="24"/>
          <w:szCs w:val="24"/>
        </w:rPr>
      </w:pPr>
      <w:r>
        <w:rPr>
          <w:b/>
          <w:sz w:val="24"/>
          <w:szCs w:val="24"/>
        </w:rPr>
        <w:t>Cod</w:t>
      </w:r>
      <w:r>
        <w:rPr>
          <w:b/>
          <w:spacing w:val="-4"/>
          <w:sz w:val="24"/>
          <w:szCs w:val="24"/>
        </w:rPr>
        <w:t xml:space="preserve"> </w:t>
      </w:r>
      <w:r>
        <w:rPr>
          <w:b/>
          <w:sz w:val="24"/>
          <w:szCs w:val="24"/>
        </w:rPr>
        <w:t>fiscal</w:t>
      </w:r>
      <w:r>
        <w:rPr>
          <w:b/>
          <w:spacing w:val="-2"/>
          <w:sz w:val="24"/>
          <w:szCs w:val="24"/>
        </w:rPr>
        <w:t xml:space="preserve"> </w:t>
      </w:r>
      <w:r>
        <w:rPr>
          <w:b/>
          <w:sz w:val="24"/>
          <w:szCs w:val="24"/>
        </w:rPr>
        <w:t>(obligatoriu)</w:t>
      </w:r>
    </w:p>
    <w:p w14:paraId="5CC4C1F9"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17084BD7" wp14:editId="3452396B">
                <wp:extent cx="5853430" cy="173990"/>
                <wp:effectExtent l="3810" t="1270" r="635" b="0"/>
                <wp:docPr id="92" name="Group 89"/>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93" name="AutoShape 90"/>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89"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">
                <o:lock v:ext="edit" aspectratio="f"/>
                <v:shape id="AutoShape 90" o:spid="_x0000_s1026" o:spt="100" style="position:absolute;left:0;top:0;height:274;width:9218;" fillcolor="#000000" filled="t" stroked="f" coordsize="9218,274" o:gfxdata="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320ugAAANsA&#10;AAAPAAAAAAAAAAEAIAAAACIAAABkcnMvZG93bnJldi54bWxQSwECFAAUAAAACACHTuJAMy8FnjsA&#10;AAA5AAAAEAAAAAAAAAABACAAAAAJAQAAZHJzL3NoYXBleG1sLnhtbFBLBQYAAAAABgAGAFsBAACz&#10;AwAAAAA=&#10;" path="m9208,264l10,264,0,264,0,274,10,274,9208,274,9208,264xm9208,0l10,0,0,0,0,10,0,264,10,264,10,10,9208,10,9208,0xm9218,264l9208,264,9208,274,9218,274,9218,264xm9218,0l9208,0,9208,10,9208,264,9218,264,9218,10,9218,0xe">
                  <v:path o:connectlocs="9208,264;10,264;0,264;0,274;10,274;9208,274;9208,264;9208,0;10,0;0,0;0,10;0,10;0,264;10,264;10,10;9208,10;9208,0;9218,264;9208,264;9208,274;9218,274;9218,264;9218,0;9208,0;9208,10;9208,10;9208,264;9218,264;9218,10;9218,10;9218,0" o:connectangles="0,0,0,0,0,0,0,0,0,0,0,0,0,0,0,0,0,0,0,0,0,0,0,0,0,0,0,0,0,0,0"/>
                  <v:fill on="t" focussize="0,0"/>
                  <v:stroke on="f"/>
                  <v:imagedata o:title=""/>
                  <o:lock v:ext="edit" aspectratio="f"/>
                </v:shape>
                <w10:wrap type="none"/>
                <w10:anchorlock/>
              </v:group>
            </w:pict>
          </mc:Fallback>
        </mc:AlternateContent>
      </w:r>
    </w:p>
    <w:p w14:paraId="03526100" w14:textId="77777777" w:rsidR="000A74E5" w:rsidRDefault="000A74E5">
      <w:pPr>
        <w:pStyle w:val="BodyText"/>
        <w:rPr>
          <w:i w:val="0"/>
          <w:sz w:val="24"/>
          <w:szCs w:val="24"/>
        </w:rPr>
      </w:pPr>
    </w:p>
    <w:p w14:paraId="0A5FF3ED" w14:textId="77777777" w:rsidR="000A74E5" w:rsidRDefault="00000000">
      <w:pPr>
        <w:spacing w:after="3" w:line="212" w:lineRule="exact"/>
        <w:ind w:left="696"/>
        <w:rPr>
          <w:b/>
          <w:sz w:val="24"/>
          <w:szCs w:val="24"/>
        </w:rPr>
      </w:pPr>
      <w:r>
        <w:rPr>
          <w:b/>
          <w:sz w:val="24"/>
          <w:szCs w:val="24"/>
        </w:rPr>
        <w:t>Registrul</w:t>
      </w:r>
      <w:r>
        <w:rPr>
          <w:b/>
          <w:spacing w:val="-3"/>
          <w:sz w:val="24"/>
          <w:szCs w:val="24"/>
        </w:rPr>
        <w:t xml:space="preserve"> Comerțului </w:t>
      </w:r>
      <w:r>
        <w:rPr>
          <w:b/>
          <w:sz w:val="24"/>
          <w:szCs w:val="24"/>
        </w:rPr>
        <w:t>(obligatoriu) - CUI</w:t>
      </w:r>
    </w:p>
    <w:p w14:paraId="1E1D840C"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51718E32" wp14:editId="0C68E338">
                <wp:extent cx="5847080" cy="189230"/>
                <wp:effectExtent l="0" t="0" r="20320" b="20320"/>
                <wp:docPr id="9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89781"/>
                        </a:xfrm>
                        <a:prstGeom prst="rect">
                          <a:avLst/>
                        </a:prstGeom>
                        <a:noFill/>
                        <a:ln w="6096">
                          <a:solidFill>
                            <a:srgbClr val="000000"/>
                          </a:solidFill>
                          <a:prstDash val="solid"/>
                          <a:miter lim="800000"/>
                        </a:ln>
                      </wps:spPr>
                      <wps:txbx>
                        <w:txbxContent>
                          <w:p w14:paraId="48B28CD0" w14:textId="77777777" w:rsidR="000A74E5" w:rsidRDefault="000A74E5"/>
                        </w:txbxContent>
                      </wps:txbx>
                      <wps:bodyPr rot="0" vert="horz" wrap="square" lIns="0" tIns="0" rIns="0" bIns="0" anchor="t" anchorCtr="0" upright="1">
                        <a:noAutofit/>
                      </wps:bodyPr>
                    </wps:wsp>
                  </a:graphicData>
                </a:graphic>
              </wp:inline>
            </w:drawing>
          </mc:Choice>
          <mc:Fallback>
            <w:pict>
              <v:shape w14:anchorId="51718E32" id="Text Box 87" o:spid="_x0000_s1028" type="#_x0000_t202" style="width:460.4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" filled="f" strokeweight=".48pt">
                <v:textbox inset="0,0,0,0">
                  <w:txbxContent>
                    <w:p w14:paraId="48B28CD0" w14:textId="77777777" w:rsidR="000A74E5" w:rsidRDefault="000A74E5"/>
                  </w:txbxContent>
                </v:textbox>
                <w10:anchorlock/>
              </v:shape>
            </w:pict>
          </mc:Fallback>
        </mc:AlternateContent>
      </w:r>
    </w:p>
    <w:p w14:paraId="6D5F8CA0" w14:textId="77777777" w:rsidR="000A74E5" w:rsidRDefault="00000000">
      <w:pPr>
        <w:pStyle w:val="Heading1"/>
        <w:spacing w:after="3" w:line="220" w:lineRule="exact"/>
        <w:rPr>
          <w:sz w:val="24"/>
          <w:szCs w:val="24"/>
        </w:rPr>
      </w:pPr>
      <w:r>
        <w:rPr>
          <w:sz w:val="24"/>
          <w:szCs w:val="24"/>
        </w:rPr>
        <w:t>Cod</w:t>
      </w:r>
      <w:r>
        <w:rPr>
          <w:spacing w:val="-2"/>
          <w:sz w:val="24"/>
          <w:szCs w:val="24"/>
        </w:rPr>
        <w:t xml:space="preserve"> </w:t>
      </w:r>
      <w:r>
        <w:rPr>
          <w:sz w:val="24"/>
          <w:szCs w:val="24"/>
        </w:rPr>
        <w:t>CAEN</w:t>
      </w:r>
      <w:r>
        <w:rPr>
          <w:spacing w:val="-2"/>
          <w:sz w:val="24"/>
          <w:szCs w:val="24"/>
        </w:rPr>
        <w:t xml:space="preserve"> </w:t>
      </w:r>
      <w:r>
        <w:rPr>
          <w:sz w:val="24"/>
          <w:szCs w:val="24"/>
        </w:rPr>
        <w:t>principal</w:t>
      </w:r>
    </w:p>
    <w:p w14:paraId="05A2C3A3"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2EE180A9" wp14:editId="1C119868">
                <wp:extent cx="5847080" cy="166370"/>
                <wp:effectExtent l="13335" t="9525" r="6985" b="5080"/>
                <wp:docPr id="8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6370"/>
                        </a:xfrm>
                        <a:prstGeom prst="rect">
                          <a:avLst/>
                        </a:prstGeom>
                        <a:noFill/>
                        <a:ln w="6096">
                          <a:solidFill>
                            <a:srgbClr val="000000"/>
                          </a:solidFill>
                          <a:prstDash val="solid"/>
                          <a:miter lim="800000"/>
                        </a:ln>
                      </wps:spPr>
                      <wps:txbx>
                        <w:txbxContent>
                          <w:p w14:paraId="5AF12EC6" w14:textId="77777777" w:rsidR="000A74E5" w:rsidRDefault="000A74E5">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2EE180A9" id="Text Box 86" o:spid="_x0000_s1029" type="#_x0000_t202" style="width:460.4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" filled="f" strokeweight=".48pt">
                <v:textbox inset="0,0,0,0">
                  <w:txbxContent>
                    <w:p w14:paraId="5AF12EC6" w14:textId="77777777" w:rsidR="000A74E5" w:rsidRDefault="000A74E5">
                      <w:pPr>
                        <w:spacing w:line="252" w:lineRule="exact"/>
                        <w:ind w:left="105"/>
                        <w:rPr>
                          <w:b/>
                          <w:i/>
                        </w:rPr>
                      </w:pPr>
                    </w:p>
                  </w:txbxContent>
                </v:textbox>
                <w10:anchorlock/>
              </v:shape>
            </w:pict>
          </mc:Fallback>
        </mc:AlternateContent>
      </w:r>
    </w:p>
    <w:p w14:paraId="5037F67E" w14:textId="77777777" w:rsidR="000A74E5" w:rsidRDefault="00000000">
      <w:pPr>
        <w:spacing w:after="3" w:line="213" w:lineRule="exact"/>
        <w:ind w:left="696"/>
        <w:rPr>
          <w:b/>
          <w:sz w:val="24"/>
          <w:szCs w:val="24"/>
        </w:rPr>
      </w:pPr>
      <w:r>
        <w:rPr>
          <w:b/>
          <w:sz w:val="24"/>
          <w:szCs w:val="24"/>
        </w:rPr>
        <w:t>Data</w:t>
      </w:r>
      <w:r>
        <w:rPr>
          <w:b/>
          <w:spacing w:val="-4"/>
          <w:sz w:val="24"/>
          <w:szCs w:val="24"/>
        </w:rPr>
        <w:t xml:space="preserve"> </w:t>
      </w:r>
      <w:r>
        <w:rPr>
          <w:b/>
          <w:sz w:val="24"/>
          <w:szCs w:val="24"/>
        </w:rPr>
        <w:t>înființării</w:t>
      </w:r>
    </w:p>
    <w:p w14:paraId="0DF8150C"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6A108C6B" wp14:editId="17E7DF62">
                <wp:extent cx="5853430" cy="172720"/>
                <wp:effectExtent l="3810" t="3810" r="635" b="0"/>
                <wp:docPr id="87" name="Group 84"/>
                <wp:cNvGraphicFramePr/>
                <a:graphic xmlns:a="http://schemas.openxmlformats.org/drawingml/2006/main">
                  <a:graphicData uri="http://schemas.microsoft.com/office/word/2010/wordprocessingGroup">
                    <wpg:wgp>
                      <wpg:cNvGrpSpPr/>
                      <wpg:grpSpPr>
                        <a:xfrm>
                          <a:off x="0" y="0"/>
                          <a:ext cx="5853430" cy="172720"/>
                          <a:chOff x="0" y="0"/>
                          <a:chExt cx="9218" cy="272"/>
                        </a:xfrm>
                      </wpg:grpSpPr>
                      <wps:wsp>
                        <wps:cNvPr id="88" name="AutoShape 85"/>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84" o:spid="_x0000_s1026" o:spt="203" style="height:13.6pt;width:460.9pt;" coordsize="9218,272" o:gfxdata="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">
                <o:lock v:ext="edit" aspectratio="f"/>
                <v:shape id="AutoShape 85" o:spid="_x0000_s1026" o:spt="100" style="position:absolute;left:0;top:0;height:272;width:9218;" fillcolor="#000000" filled="t" stroked="f" coordsize="9218,272" o:gfxdata="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UR+rW8AAAA&#10;2wAAAA8AAAAAAAAAAQAgAAAAIgAAAGRycy9kb3ducmV2LnhtbFBLAQIUABQAAAAIAIdO4kAzLwWe&#10;OwAAADkAAAAQAAAAAAAAAAEAIAAAAAsBAABkcnMvc2hhcGV4bWwueG1sUEsFBgAAAAAGAAYAWwEA&#10;ALUDAAAAAA==&#10;" path="m9208,262l10,262,0,262,0,271,10,271,9208,271,9208,262xm9208,0l10,0,0,0,0,10,0,262,10,262,10,10,9208,10,9208,0xm9218,262l9208,262,9208,271,9218,271,9218,262xm9218,0l9208,0,9208,10,9208,262,9218,262,9218,10,9218,0xe">
                  <v:path o:connectlocs="9208,262;10,262;0,262;0,271;10,271;9208,271;9208,262;9208,0;10,0;0,0;0,10;0,262;10,262;10,10;9208,10;9208,0;9218,262;9208,262;9208,271;9218,271;9218,262;9218,0;9208,0;9208,10;9208,262;9218,262;9218,10;9218,0" o:connectangles="0,0,0,0,0,0,0,0,0,0,0,0,0,0,0,0,0,0,0,0,0,0,0,0,0,0,0,0"/>
                  <v:fill on="t" focussize="0,0"/>
                  <v:stroke on="f"/>
                  <v:imagedata o:title=""/>
                  <o:lock v:ext="edit" aspectratio="f"/>
                </v:shape>
                <w10:wrap type="none"/>
                <w10:anchorlock/>
              </v:group>
            </w:pict>
          </mc:Fallback>
        </mc:AlternateContent>
      </w:r>
    </w:p>
    <w:p w14:paraId="014C159A" w14:textId="77777777" w:rsidR="000A74E5" w:rsidRDefault="00000000">
      <w:pPr>
        <w:pStyle w:val="ListParagraph"/>
        <w:numPr>
          <w:ilvl w:val="0"/>
          <w:numId w:val="2"/>
        </w:numPr>
        <w:ind w:right="4383"/>
        <w:rPr>
          <w:rFonts w:ascii="Times New Roman" w:hAnsi="Times New Roman" w:cs="Times New Roman"/>
          <w:b/>
          <w:sz w:val="24"/>
          <w:szCs w:val="24"/>
        </w:rPr>
      </w:pPr>
      <w:r>
        <w:rPr>
          <w:rFonts w:ascii="Times New Roman" w:hAnsi="Times New Roman" w:cs="Times New Roman"/>
          <w:b/>
          <w:sz w:val="24"/>
          <w:szCs w:val="24"/>
        </w:rPr>
        <w:t>REPREZENTANT</w:t>
      </w:r>
      <w:r>
        <w:rPr>
          <w:rFonts w:ascii="Times New Roman" w:hAnsi="Times New Roman" w:cs="Times New Roman"/>
          <w:b/>
          <w:spacing w:val="-3"/>
          <w:sz w:val="24"/>
          <w:szCs w:val="24"/>
        </w:rPr>
        <w:t xml:space="preserve"> </w:t>
      </w:r>
      <w:r>
        <w:rPr>
          <w:rFonts w:ascii="Times New Roman" w:hAnsi="Times New Roman" w:cs="Times New Roman"/>
          <w:b/>
          <w:sz w:val="24"/>
          <w:szCs w:val="24"/>
        </w:rPr>
        <w:t>LEGAL</w:t>
      </w:r>
    </w:p>
    <w:p w14:paraId="5EE556D0" w14:textId="77777777" w:rsidR="000A74E5" w:rsidRDefault="00000000">
      <w:pPr>
        <w:pStyle w:val="Heading1"/>
        <w:spacing w:after="3" w:line="251" w:lineRule="exact"/>
        <w:rPr>
          <w:sz w:val="24"/>
          <w:szCs w:val="24"/>
        </w:rPr>
      </w:pPr>
      <w:r>
        <w:rPr>
          <w:sz w:val="24"/>
          <w:szCs w:val="24"/>
        </w:rPr>
        <w:t>Nume</w:t>
      </w:r>
      <w:r>
        <w:rPr>
          <w:spacing w:val="-3"/>
          <w:sz w:val="24"/>
          <w:szCs w:val="24"/>
        </w:rPr>
        <w:t xml:space="preserve"> </w:t>
      </w:r>
      <w:r>
        <w:rPr>
          <w:sz w:val="24"/>
          <w:szCs w:val="24"/>
        </w:rPr>
        <w:t>(obligatoriu)</w:t>
      </w:r>
    </w:p>
    <w:p w14:paraId="1F40474D"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35716567" wp14:editId="5A4C001A">
                <wp:extent cx="5853430" cy="173990"/>
                <wp:effectExtent l="3810" t="2540" r="635" b="4445"/>
                <wp:docPr id="85" name="Group 82"/>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86" name="AutoShape 83"/>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82"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">
                <o:lock v:ext="edit" aspectratio="f"/>
                <v:shape id="AutoShape 83" o:spid="_x0000_s1026" o:spt="100" style="position:absolute;left:0;top:0;height:274;width:9218;" fillcolor="#000000" filled="t" stroked="f" coordsize="9218,274" o:gfxdata="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ZVSPG5AAAA2wAA&#10;AA8AAAAAAAAAAQAgAAAAIgAAAGRycy9kb3ducmV2LnhtbFBLAQIUABQAAAAIAIdO4kAzLwWeOwAA&#10;ADkAAAAQAAAAAAAAAAEAIAAAAAgBAABkcnMvc2hhcGV4bWwueG1sUEsFBgAAAAAGAAYAWwEAALID&#10;AAAAAA==&#10;" path="m9208,264l10,264,0,264,0,274,10,274,9208,274,9208,264xm9208,0l10,0,0,0,0,10,0,264,10,264,10,10,9208,10,9208,0xm9218,264l9208,264,9208,274,9218,274,9218,264xm9218,0l9208,0,9208,10,9208,264,9218,264,9218,10,9218,0xe">
                  <v:path o:connectlocs="9208,264;10,264;0,264;0,274;10,274;9208,274;9208,264;9208,0;10,0;0,0;0,10;0,264;10,264;10,10;9208,10;9208,0;9218,264;9208,264;9208,274;9218,274;9218,264;9218,0;9208,0;9208,10;9208,264;9218,264;9218,10;9218,0" o:connectangles="0,0,0,0,0,0,0,0,0,0,0,0,0,0,0,0,0,0,0,0,0,0,0,0,0,0,0,0"/>
                  <v:fill on="t" focussize="0,0"/>
                  <v:stroke on="f"/>
                  <v:imagedata o:title=""/>
                  <o:lock v:ext="edit" aspectratio="f"/>
                </v:shape>
                <w10:wrap type="none"/>
                <w10:anchorlock/>
              </v:group>
            </w:pict>
          </mc:Fallback>
        </mc:AlternateContent>
      </w:r>
    </w:p>
    <w:p w14:paraId="7FFC1CD3" w14:textId="77777777" w:rsidR="000A74E5" w:rsidRDefault="00000000">
      <w:pPr>
        <w:spacing w:line="215" w:lineRule="exact"/>
        <w:ind w:left="696"/>
        <w:rPr>
          <w:b/>
          <w:sz w:val="24"/>
          <w:szCs w:val="24"/>
        </w:rPr>
      </w:pPr>
      <w:r>
        <w:rPr>
          <w:b/>
          <w:sz w:val="24"/>
          <w:szCs w:val="24"/>
        </w:rPr>
        <w:t>Prenume</w:t>
      </w:r>
      <w:r>
        <w:rPr>
          <w:b/>
          <w:spacing w:val="-3"/>
          <w:sz w:val="24"/>
          <w:szCs w:val="24"/>
        </w:rPr>
        <w:t xml:space="preserve"> </w:t>
      </w:r>
      <w:r>
        <w:rPr>
          <w:b/>
          <w:sz w:val="24"/>
          <w:szCs w:val="24"/>
        </w:rPr>
        <w:t>(obligatoriu)</w:t>
      </w:r>
    </w:p>
    <w:p w14:paraId="05EAD247"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30ACBD90" wp14:editId="6DF1082A">
                <wp:extent cx="5853430" cy="173990"/>
                <wp:effectExtent l="3810" t="0" r="635" b="0"/>
                <wp:docPr id="83" name="Group 80"/>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84" name="AutoShape 81"/>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80"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">
                <o:lock v:ext="edit" aspectratio="f"/>
                <v:shape id="AutoShape 81" o:spid="_x0000_s1026" o:spt="100" style="position:absolute;left:0;top:0;height:274;width:9218;" fillcolor="#000000" filled="t" stroked="f" coordsize="9218,274" o:gfxdata="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ctzHbgAAADbAAAA&#10;DwAAAAAAAAABACAAAAAiAAAAZHJzL2Rvd25yZXYueG1sUEsBAhQAFAAAAAgAh07iQDMvBZ47AAAA&#10;OQAAABAAAAAAAAAAAQAgAAAABwEAAGRycy9zaGFwZXhtbC54bWxQSwUGAAAAAAYABgBbAQAAsQMA&#10;AAAA&#10;" path="m9208,264l10,264,0,264,0,274,10,274,9208,274,9208,264xm9208,0l10,0,0,0,0,10,0,264,10,264,10,10,9208,10,9208,0xm9218,264l9208,264,9208,274,9218,274,9218,264xm9218,0l9208,0,9208,10,9208,264,9218,264,9218,10,9218,0xe">
                  <v:path o:connectlocs="9208,264;10,264;0,264;0,274;10,274;9208,274;9208,264;9208,0;10,0;0,0;0,10;0,264;10,264;10,10;9208,10;9208,0;9218,264;9208,264;9208,274;9218,274;9218,264;9218,0;9208,0;9208,10;9208,264;9218,264;9218,10;9218,0" o:connectangles="0,0,0,0,0,0,0,0,0,0,0,0,0,0,0,0,0,0,0,0,0,0,0,0,0,0,0,0"/>
                  <v:fill on="t" focussize="0,0"/>
                  <v:stroke on="f"/>
                  <v:imagedata o:title=""/>
                  <o:lock v:ext="edit" aspectratio="f"/>
                </v:shape>
                <w10:wrap type="none"/>
                <w10:anchorlock/>
              </v:group>
            </w:pict>
          </mc:Fallback>
        </mc:AlternateContent>
      </w:r>
    </w:p>
    <w:p w14:paraId="1C919894" w14:textId="77777777" w:rsidR="000A74E5" w:rsidRDefault="000A74E5">
      <w:pPr>
        <w:pStyle w:val="BodyText"/>
        <w:ind w:left="696"/>
        <w:rPr>
          <w:i w:val="0"/>
          <w:sz w:val="24"/>
          <w:szCs w:val="24"/>
        </w:rPr>
      </w:pPr>
    </w:p>
    <w:p w14:paraId="189734BE" w14:textId="77777777" w:rsidR="000A74E5" w:rsidRDefault="00000000">
      <w:pPr>
        <w:spacing w:line="215" w:lineRule="exact"/>
        <w:ind w:left="696"/>
        <w:rPr>
          <w:b/>
          <w:i/>
          <w:sz w:val="24"/>
          <w:szCs w:val="24"/>
        </w:rPr>
      </w:pPr>
      <w:r>
        <w:rPr>
          <w:b/>
          <w:sz w:val="24"/>
          <w:szCs w:val="24"/>
        </w:rPr>
        <w:t>CNP</w:t>
      </w:r>
    </w:p>
    <w:p w14:paraId="7BCF21BB"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52D31EB4" wp14:editId="084DCB84">
                <wp:extent cx="5853430" cy="173990"/>
                <wp:effectExtent l="3810" t="0" r="635" b="0"/>
                <wp:docPr id="79" name="Group 76"/>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80" name="AutoShape 77"/>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76"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BR7q9K1QAAAAQBAAAPAAAAAAAAAAEAIAAAACIA&#10;AABkcnMvZG93bnJldi54bWxQSwECFAAUAAAACACHTuJAEz4vSbgEAACdEwAADgAAAAAAAAABACAA&#10;AAAkAQAAZHJzL2Uyb0RvYy54bWxQSwUGAAAAAAYABgBZAQAATggAAAAA&#10;">
                <o:lock v:ext="edit" aspectratio="f"/>
                <v:shape id="AutoShape 77" o:spid="_x0000_s1026" o:spt="100" style="position:absolute;left:0;top:0;height:274;width:9218;" fillcolor="#000000" filled="t" stroked="f" coordsize="9218,274" o:gfxdata="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9vB1HrUAAADbAAAADwAA&#10;AAAAAAABACAAAAAiAAAAZHJzL2Rvd25yZXYueG1sUEsBAhQAFAAAAAgAh07iQDMvBZ47AAAAOQAA&#10;ABAAAAAAAAAAAQAgAAAABAEAAGRycy9zaGFwZXhtbC54bWxQSwUGAAAAAAYABgBbAQAArgMAAAAA&#10;" path="m9208,0l10,0,0,0,0,10,0,264,0,274,10,274,9208,274,9208,264,10,264,10,10,9208,10,9208,0xm9218,0l9208,0,9208,10,9208,264,9208,274,9218,274,9218,264,9218,10,9218,0xe">
                  <v:path o:connectlocs="9208,0;10,0;0,0;0,10;0,264;0,274;10,274;9208,274;9208,264;10,264;10,10;9208,10;9208,0;9218,0;9208,0;9208,10;9208,264;9208,274;9218,274;9218,264;9218,10;9218,0" o:connectangles="0,0,0,0,0,0,0,0,0,0,0,0,0,0,0,0,0,0,0,0,0,0"/>
                  <v:fill on="t" focussize="0,0"/>
                  <v:stroke on="f"/>
                  <v:imagedata o:title=""/>
                  <o:lock v:ext="edit" aspectratio="f"/>
                </v:shape>
                <w10:wrap type="none"/>
                <w10:anchorlock/>
              </v:group>
            </w:pict>
          </mc:Fallback>
        </mc:AlternateContent>
      </w:r>
    </w:p>
    <w:p w14:paraId="544DF26D" w14:textId="77777777" w:rsidR="000A74E5" w:rsidRDefault="00000000">
      <w:pPr>
        <w:pStyle w:val="Heading1"/>
        <w:spacing w:after="3" w:line="215" w:lineRule="exact"/>
        <w:rPr>
          <w:sz w:val="24"/>
          <w:szCs w:val="24"/>
        </w:rPr>
      </w:pPr>
      <w:r>
        <w:rPr>
          <w:sz w:val="24"/>
          <w:szCs w:val="24"/>
        </w:rPr>
        <w:t>Telefon</w:t>
      </w:r>
    </w:p>
    <w:p w14:paraId="4D5A243A"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2B853E8D" wp14:editId="31BD7885">
                <wp:extent cx="5853430" cy="172720"/>
                <wp:effectExtent l="3810" t="0" r="635" b="2540"/>
                <wp:docPr id="77" name="Group 74"/>
                <wp:cNvGraphicFramePr/>
                <a:graphic xmlns:a="http://schemas.openxmlformats.org/drawingml/2006/main">
                  <a:graphicData uri="http://schemas.microsoft.com/office/word/2010/wordprocessingGroup">
                    <wpg:wgp>
                      <wpg:cNvGrpSpPr/>
                      <wpg:grpSpPr>
                        <a:xfrm>
                          <a:off x="0" y="0"/>
                          <a:ext cx="5853430" cy="172720"/>
                          <a:chOff x="0" y="0"/>
                          <a:chExt cx="9218" cy="272"/>
                        </a:xfrm>
                      </wpg:grpSpPr>
                      <wps:wsp>
                        <wps:cNvPr id="78" name="AutoShape 75"/>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10 h 272"/>
                              <a:gd name="T10" fmla="*/ 0 w 9218"/>
                              <a:gd name="T11" fmla="*/ 262 h 272"/>
                              <a:gd name="T12" fmla="*/ 0 w 9218"/>
                              <a:gd name="T13" fmla="*/ 272 h 272"/>
                              <a:gd name="T14" fmla="*/ 10 w 9218"/>
                              <a:gd name="T15" fmla="*/ 272 h 272"/>
                              <a:gd name="T16" fmla="*/ 9208 w 9218"/>
                              <a:gd name="T17" fmla="*/ 272 h 272"/>
                              <a:gd name="T18" fmla="*/ 9208 w 9218"/>
                              <a:gd name="T19" fmla="*/ 262 h 272"/>
                              <a:gd name="T20" fmla="*/ 10 w 9218"/>
                              <a:gd name="T21" fmla="*/ 262 h 272"/>
                              <a:gd name="T22" fmla="*/ 10 w 9218"/>
                              <a:gd name="T23" fmla="*/ 10 h 272"/>
                              <a:gd name="T24" fmla="*/ 9208 w 9218"/>
                              <a:gd name="T25" fmla="*/ 10 h 272"/>
                              <a:gd name="T26" fmla="*/ 9208 w 9218"/>
                              <a:gd name="T27" fmla="*/ 0 h 272"/>
                              <a:gd name="T28" fmla="*/ 9218 w 9218"/>
                              <a:gd name="T29" fmla="*/ 0 h 272"/>
                              <a:gd name="T30" fmla="*/ 9208 w 9218"/>
                              <a:gd name="T31" fmla="*/ 0 h 272"/>
                              <a:gd name="T32" fmla="*/ 9208 w 9218"/>
                              <a:gd name="T33" fmla="*/ 10 h 272"/>
                              <a:gd name="T34" fmla="*/ 9208 w 9218"/>
                              <a:gd name="T35" fmla="*/ 10 h 272"/>
                              <a:gd name="T36" fmla="*/ 9208 w 9218"/>
                              <a:gd name="T37" fmla="*/ 262 h 272"/>
                              <a:gd name="T38" fmla="*/ 9208 w 9218"/>
                              <a:gd name="T39" fmla="*/ 272 h 272"/>
                              <a:gd name="T40" fmla="*/ 9218 w 9218"/>
                              <a:gd name="T41" fmla="*/ 272 h 272"/>
                              <a:gd name="T42" fmla="*/ 9218 w 9218"/>
                              <a:gd name="T43" fmla="*/ 262 h 272"/>
                              <a:gd name="T44" fmla="*/ 9218 w 9218"/>
                              <a:gd name="T45" fmla="*/ 10 h 272"/>
                              <a:gd name="T46" fmla="*/ 9218 w 9218"/>
                              <a:gd name="T47" fmla="*/ 10 h 272"/>
                              <a:gd name="T48" fmla="*/ 9218 w 9218"/>
                              <a:gd name="T49"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218" h="272">
                                <a:moveTo>
                                  <a:pt x="9208" y="0"/>
                                </a:moveTo>
                                <a:lnTo>
                                  <a:pt x="10" y="0"/>
                                </a:lnTo>
                                <a:lnTo>
                                  <a:pt x="0" y="0"/>
                                </a:lnTo>
                                <a:lnTo>
                                  <a:pt x="0" y="10"/>
                                </a:lnTo>
                                <a:lnTo>
                                  <a:pt x="0" y="262"/>
                                </a:lnTo>
                                <a:lnTo>
                                  <a:pt x="0" y="272"/>
                                </a:lnTo>
                                <a:lnTo>
                                  <a:pt x="10" y="272"/>
                                </a:lnTo>
                                <a:lnTo>
                                  <a:pt x="9208" y="272"/>
                                </a:lnTo>
                                <a:lnTo>
                                  <a:pt x="9208" y="262"/>
                                </a:lnTo>
                                <a:lnTo>
                                  <a:pt x="10" y="262"/>
                                </a:lnTo>
                                <a:lnTo>
                                  <a:pt x="10" y="10"/>
                                </a:lnTo>
                                <a:lnTo>
                                  <a:pt x="9208" y="10"/>
                                </a:lnTo>
                                <a:lnTo>
                                  <a:pt x="9208" y="0"/>
                                </a:lnTo>
                                <a:close/>
                                <a:moveTo>
                                  <a:pt x="9218" y="0"/>
                                </a:moveTo>
                                <a:lnTo>
                                  <a:pt x="9208" y="0"/>
                                </a:lnTo>
                                <a:lnTo>
                                  <a:pt x="9208" y="10"/>
                                </a:lnTo>
                                <a:lnTo>
                                  <a:pt x="9208" y="262"/>
                                </a:lnTo>
                                <a:lnTo>
                                  <a:pt x="9208" y="272"/>
                                </a:lnTo>
                                <a:lnTo>
                                  <a:pt x="9218" y="272"/>
                                </a:lnTo>
                                <a:lnTo>
                                  <a:pt x="9218" y="262"/>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74" o:spid="_x0000_s1026" o:spt="203" style="height:13.6pt;width:460.9pt;" coordsize="9218,272" o:gfxdata="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">
                <o:lock v:ext="edit" aspectratio="f"/>
                <v:shape id="AutoShape 75" o:spid="_x0000_s1026" o:spt="100" style="position:absolute;left:0;top:0;height:272;width:9218;" fillcolor="#000000" filled="t" stroked="f" coordsize="9218,272" o:gfxdata="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MSKkr4A&#10;AADbAAAADwAAAAAAAAABACAAAAAiAAAAZHJzL2Rvd25yZXYueG1sUEsBAhQAFAAAAAgAh07iQDMv&#10;BZ47AAAAOQAAABAAAAAAAAAAAQAgAAAADQEAAGRycy9zaGFwZXhtbC54bWxQSwUGAAAAAAYABgBb&#10;AQAAtwMAAAAA&#10;" path="m9208,0l10,0,0,0,0,10,0,262,0,272,10,272,9208,272,9208,262,10,262,10,10,9208,10,9208,0xm9218,0l9208,0,9208,10,9208,262,9208,272,9218,272,9218,262,9218,10,9218,0xe">
                  <v:path o:connectlocs="9208,0;10,0;0,0;0,10;0,10;0,262;0,272;10,272;9208,272;9208,262;10,262;10,10;9208,10;9208,0;9218,0;9208,0;9208,10;9208,10;9208,262;9208,272;9218,272;9218,262;9218,10;9218,10;9218,0" o:connectangles="0,0,0,0,0,0,0,0,0,0,0,0,0,0,0,0,0,0,0,0,0,0,0,0,0"/>
                  <v:fill on="t" focussize="0,0"/>
                  <v:stroke on="f"/>
                  <v:imagedata o:title=""/>
                  <o:lock v:ext="edit" aspectratio="f"/>
                </v:shape>
                <w10:wrap type="none"/>
                <w10:anchorlock/>
              </v:group>
            </w:pict>
          </mc:Fallback>
        </mc:AlternateContent>
      </w:r>
    </w:p>
    <w:p w14:paraId="162C9CBD" w14:textId="77777777" w:rsidR="000A74E5" w:rsidRDefault="00000000">
      <w:pPr>
        <w:spacing w:after="3" w:line="213" w:lineRule="exact"/>
        <w:ind w:left="696"/>
        <w:rPr>
          <w:b/>
          <w:sz w:val="24"/>
          <w:szCs w:val="24"/>
        </w:rPr>
      </w:pPr>
      <w:r>
        <w:rPr>
          <w:b/>
          <w:sz w:val="24"/>
          <w:szCs w:val="24"/>
        </w:rPr>
        <w:t>Fax</w:t>
      </w:r>
    </w:p>
    <w:p w14:paraId="4885C611"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4CC5633A" wp14:editId="4B7C8AE6">
                <wp:extent cx="5853430" cy="172720"/>
                <wp:effectExtent l="3810" t="1270" r="635" b="0"/>
                <wp:docPr id="75" name="Group 72"/>
                <wp:cNvGraphicFramePr/>
                <a:graphic xmlns:a="http://schemas.openxmlformats.org/drawingml/2006/main">
                  <a:graphicData uri="http://schemas.microsoft.com/office/word/2010/wordprocessingGroup">
                    <wpg:wgp>
                      <wpg:cNvGrpSpPr/>
                      <wpg:grpSpPr>
                        <a:xfrm>
                          <a:off x="0" y="0"/>
                          <a:ext cx="5853430" cy="172720"/>
                          <a:chOff x="0" y="0"/>
                          <a:chExt cx="9218" cy="272"/>
                        </a:xfrm>
                      </wpg:grpSpPr>
                      <wps:wsp>
                        <wps:cNvPr id="76" name="AutoShape 73"/>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262 h 272"/>
                              <a:gd name="T10" fmla="*/ 0 w 9218"/>
                              <a:gd name="T11" fmla="*/ 271 h 272"/>
                              <a:gd name="T12" fmla="*/ 10 w 9218"/>
                              <a:gd name="T13" fmla="*/ 271 h 272"/>
                              <a:gd name="T14" fmla="*/ 9208 w 9218"/>
                              <a:gd name="T15" fmla="*/ 271 h 272"/>
                              <a:gd name="T16" fmla="*/ 9208 w 9218"/>
                              <a:gd name="T17" fmla="*/ 262 h 272"/>
                              <a:gd name="T18" fmla="*/ 10 w 9218"/>
                              <a:gd name="T19" fmla="*/ 262 h 272"/>
                              <a:gd name="T20" fmla="*/ 10 w 9218"/>
                              <a:gd name="T21" fmla="*/ 10 h 272"/>
                              <a:gd name="T22" fmla="*/ 9208 w 9218"/>
                              <a:gd name="T23" fmla="*/ 10 h 272"/>
                              <a:gd name="T24" fmla="*/ 9208 w 9218"/>
                              <a:gd name="T25" fmla="*/ 0 h 272"/>
                              <a:gd name="T26" fmla="*/ 9218 w 9218"/>
                              <a:gd name="T27" fmla="*/ 0 h 272"/>
                              <a:gd name="T28" fmla="*/ 9208 w 9218"/>
                              <a:gd name="T29" fmla="*/ 0 h 272"/>
                              <a:gd name="T30" fmla="*/ 9208 w 9218"/>
                              <a:gd name="T31" fmla="*/ 10 h 272"/>
                              <a:gd name="T32" fmla="*/ 9208 w 9218"/>
                              <a:gd name="T33" fmla="*/ 262 h 272"/>
                              <a:gd name="T34" fmla="*/ 9208 w 9218"/>
                              <a:gd name="T35" fmla="*/ 271 h 272"/>
                              <a:gd name="T36" fmla="*/ 9218 w 9218"/>
                              <a:gd name="T37" fmla="*/ 271 h 272"/>
                              <a:gd name="T38" fmla="*/ 9218 w 9218"/>
                              <a:gd name="T39" fmla="*/ 262 h 272"/>
                              <a:gd name="T40" fmla="*/ 9218 w 9218"/>
                              <a:gd name="T41" fmla="*/ 10 h 272"/>
                              <a:gd name="T42" fmla="*/ 9218 w 9218"/>
                              <a:gd name="T43"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2">
                                <a:moveTo>
                                  <a:pt x="9208" y="0"/>
                                </a:moveTo>
                                <a:lnTo>
                                  <a:pt x="10" y="0"/>
                                </a:lnTo>
                                <a:lnTo>
                                  <a:pt x="0" y="0"/>
                                </a:lnTo>
                                <a:lnTo>
                                  <a:pt x="0" y="10"/>
                                </a:lnTo>
                                <a:lnTo>
                                  <a:pt x="0" y="262"/>
                                </a:lnTo>
                                <a:lnTo>
                                  <a:pt x="0" y="271"/>
                                </a:lnTo>
                                <a:lnTo>
                                  <a:pt x="10" y="271"/>
                                </a:lnTo>
                                <a:lnTo>
                                  <a:pt x="9208" y="271"/>
                                </a:lnTo>
                                <a:lnTo>
                                  <a:pt x="9208" y="262"/>
                                </a:lnTo>
                                <a:lnTo>
                                  <a:pt x="10" y="262"/>
                                </a:lnTo>
                                <a:lnTo>
                                  <a:pt x="10" y="10"/>
                                </a:lnTo>
                                <a:lnTo>
                                  <a:pt x="9208" y="10"/>
                                </a:lnTo>
                                <a:lnTo>
                                  <a:pt x="9208" y="0"/>
                                </a:lnTo>
                                <a:close/>
                                <a:moveTo>
                                  <a:pt x="9218" y="0"/>
                                </a:moveTo>
                                <a:lnTo>
                                  <a:pt x="9208" y="0"/>
                                </a:lnTo>
                                <a:lnTo>
                                  <a:pt x="9208" y="10"/>
                                </a:lnTo>
                                <a:lnTo>
                                  <a:pt x="9208" y="262"/>
                                </a:lnTo>
                                <a:lnTo>
                                  <a:pt x="9208" y="271"/>
                                </a:lnTo>
                                <a:lnTo>
                                  <a:pt x="9218" y="271"/>
                                </a:lnTo>
                                <a:lnTo>
                                  <a:pt x="9218" y="262"/>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72" o:spid="_x0000_s1026" o:spt="203" style="height:13.6pt;width:460.9pt;" coordsize="9218,272" o:gfxdata="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BC5XPX1QAAAAQBAAAPAAAAAAAAAAEAIAAAACIA&#10;AABkcnMvZG93bnJldi54bWxQSwECFAAUAAAACACHTuJA/K5feLgEAACdEwAADgAAAAAAAAABACAA&#10;AAAkAQAAZHJzL2Uyb0RvYy54bWxQSwUGAAAAAAYABgBZAQAATggAAAAA&#10;">
                <o:lock v:ext="edit" aspectratio="f"/>
                <v:shape id="AutoShape 73" o:spid="_x0000_s1026" o:spt="100" style="position:absolute;left:0;top:0;height:272;width:9218;" fillcolor="#000000" filled="t" stroked="f" coordsize="9218,272" o:gfxdata="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uF7t7&#10;wAAAANsAAAAPAAAAAAAAAAEAIAAAACIAAABkcnMvZG93bnJldi54bWxQSwECFAAUAAAACACHTuJA&#10;My8FnjsAAAA5AAAAEAAAAAAAAAABACAAAAAPAQAAZHJzL3NoYXBleG1sLnhtbFBLBQYAAAAABgAG&#10;AFsBAAC5AwAAAAA=&#10;" path="m9208,0l10,0,0,0,0,10,0,262,0,271,10,271,9208,271,9208,262,10,262,10,10,9208,10,9208,0xm9218,0l9208,0,9208,10,9208,262,9208,271,9218,271,9218,262,9218,10,9218,0xe">
                  <v:path o:connectlocs="9208,0;10,0;0,0;0,10;0,262;0,271;10,271;9208,271;9208,262;10,262;10,10;9208,10;9208,0;9218,0;9208,0;9208,10;9208,262;9208,271;9218,271;9218,262;9218,10;9218,0" o:connectangles="0,0,0,0,0,0,0,0,0,0,0,0,0,0,0,0,0,0,0,0,0,0"/>
                  <v:fill on="t" focussize="0,0"/>
                  <v:stroke on="f"/>
                  <v:imagedata o:title=""/>
                  <o:lock v:ext="edit" aspectratio="f"/>
                </v:shape>
                <w10:wrap type="none"/>
                <w10:anchorlock/>
              </v:group>
            </w:pict>
          </mc:Fallback>
        </mc:AlternateContent>
      </w:r>
    </w:p>
    <w:p w14:paraId="4F0C57FC" w14:textId="77777777" w:rsidR="000A74E5" w:rsidRDefault="00000000">
      <w:pPr>
        <w:pStyle w:val="Heading1"/>
        <w:spacing w:after="3" w:line="213" w:lineRule="exact"/>
        <w:rPr>
          <w:sz w:val="24"/>
          <w:szCs w:val="24"/>
        </w:rPr>
      </w:pPr>
      <w:r>
        <w:rPr>
          <w:sz w:val="24"/>
          <w:szCs w:val="24"/>
        </w:rPr>
        <w:t>Email</w:t>
      </w:r>
    </w:p>
    <w:p w14:paraId="27984846"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03E989CD" wp14:editId="315834B2">
                <wp:extent cx="5853430" cy="173990"/>
                <wp:effectExtent l="3810" t="0" r="635" b="635"/>
                <wp:docPr id="73" name="Group 70"/>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74" name="AutoShape 71"/>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70"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">
                <o:lock v:ext="edit" aspectratio="f"/>
                <v:shape id="AutoShape 71" o:spid="_x0000_s1026" o:spt="100" style="position:absolute;left:0;top:0;height:274;width:9218;" fillcolor="#000000" filled="t" stroked="f" coordsize="9218,274" o:gfxdata="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weAzq5AAAA2wAA&#10;AA8AAAAAAAAAAQAgAAAAIgAAAGRycy9kb3ducmV2LnhtbFBLAQIUABQAAAAIAIdO4kAzLwWeOwAA&#10;ADkAAAAQAAAAAAAAAAEAIAAAAAgBAABkcnMvc2hhcGV4bWwueG1sUEsFBgAAAAAGAAYAWwEAALID&#10;AAAAAA==&#10;" path="m9208,0l10,0,0,0,0,10,0,264,0,274,10,274,9208,274,9208,264,10,264,10,10,9208,10,9208,0xm9218,0l9208,0,9208,10,9208,264,9208,274,9218,274,9218,264,9218,10,9218,0xe">
                  <v:path o:connectlocs="9208,0;10,0;0,0;0,10;0,264;0,274;10,274;9208,274;9208,264;10,264;10,10;9208,10;9208,0;9218,0;9208,0;9208,10;9208,264;9208,274;9218,274;9218,264;9218,10;9218,0" o:connectangles="0,0,0,0,0,0,0,0,0,0,0,0,0,0,0,0,0,0,0,0,0,0"/>
                  <v:fill on="t" focussize="0,0"/>
                  <v:stroke on="f"/>
                  <v:imagedata o:title=""/>
                  <o:lock v:ext="edit" aspectratio="f"/>
                </v:shape>
                <w10:wrap type="none"/>
                <w10:anchorlock/>
              </v:group>
            </w:pict>
          </mc:Fallback>
        </mc:AlternateContent>
      </w:r>
    </w:p>
    <w:p w14:paraId="18196439" w14:textId="77777777" w:rsidR="000A74E5" w:rsidRDefault="00000000">
      <w:pPr>
        <w:pStyle w:val="ListParagraph"/>
        <w:numPr>
          <w:ilvl w:val="0"/>
          <w:numId w:val="2"/>
        </w:numPr>
        <w:spacing w:line="215" w:lineRule="exact"/>
        <w:rPr>
          <w:rFonts w:ascii="Times New Roman" w:hAnsi="Times New Roman" w:cs="Times New Roman"/>
          <w:sz w:val="24"/>
          <w:szCs w:val="24"/>
        </w:rPr>
      </w:pPr>
      <w:r>
        <w:rPr>
          <w:rFonts w:ascii="Times New Roman" w:hAnsi="Times New Roman" w:cs="Times New Roman"/>
          <w:b/>
          <w:sz w:val="24"/>
          <w:szCs w:val="24"/>
        </w:rPr>
        <w:t>SEDIU</w:t>
      </w:r>
      <w:r>
        <w:rPr>
          <w:rFonts w:ascii="Times New Roman" w:hAnsi="Times New Roman" w:cs="Times New Roman"/>
          <w:b/>
          <w:spacing w:val="-1"/>
          <w:sz w:val="24"/>
          <w:szCs w:val="24"/>
        </w:rPr>
        <w:t xml:space="preserve"> </w:t>
      </w:r>
      <w:r>
        <w:rPr>
          <w:rFonts w:ascii="Times New Roman" w:hAnsi="Times New Roman" w:cs="Times New Roman"/>
          <w:b/>
          <w:sz w:val="24"/>
          <w:szCs w:val="24"/>
        </w:rPr>
        <w:t>SOCIAL</w:t>
      </w:r>
    </w:p>
    <w:p w14:paraId="21269A6D" w14:textId="77777777" w:rsidR="000A74E5" w:rsidRDefault="00000000">
      <w:pPr>
        <w:pStyle w:val="Heading1"/>
        <w:spacing w:after="3"/>
        <w:rPr>
          <w:sz w:val="24"/>
          <w:szCs w:val="24"/>
        </w:rPr>
      </w:pPr>
      <w:r>
        <w:rPr>
          <w:sz w:val="24"/>
          <w:szCs w:val="24"/>
        </w:rPr>
        <w:t>Strada</w:t>
      </w:r>
      <w:r>
        <w:rPr>
          <w:spacing w:val="-4"/>
          <w:sz w:val="24"/>
          <w:szCs w:val="24"/>
        </w:rPr>
        <w:t xml:space="preserve"> </w:t>
      </w:r>
      <w:r>
        <w:rPr>
          <w:sz w:val="24"/>
          <w:szCs w:val="24"/>
        </w:rPr>
        <w:t>(obligatoriu)</w:t>
      </w:r>
    </w:p>
    <w:p w14:paraId="60FF1885"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1FEA657C" wp14:editId="7E441132">
                <wp:extent cx="5853430" cy="173990"/>
                <wp:effectExtent l="3810" t="635" r="635" b="0"/>
                <wp:docPr id="71" name="Group 68"/>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72" name="AutoShape 69"/>
                        <wps:cNvSpPr/>
                        <wps:spPr bwMode="auto">
                          <a:xfrm>
                            <a:off x="0" y="0"/>
                            <a:ext cx="9218" cy="274"/>
                          </a:xfrm>
                          <a:custGeom>
                            <a:avLst/>
                            <a:gdLst>
                              <a:gd name="T0" fmla="*/ 7554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7554 w 9218"/>
                              <a:gd name="T15" fmla="*/ 274 h 274"/>
                              <a:gd name="T16" fmla="*/ 7554 w 9218"/>
                              <a:gd name="T17" fmla="*/ 264 h 274"/>
                              <a:gd name="T18" fmla="*/ 10 w 9218"/>
                              <a:gd name="T19" fmla="*/ 264 h 274"/>
                              <a:gd name="T20" fmla="*/ 10 w 9218"/>
                              <a:gd name="T21" fmla="*/ 10 h 274"/>
                              <a:gd name="T22" fmla="*/ 7554 w 9218"/>
                              <a:gd name="T23" fmla="*/ 10 h 274"/>
                              <a:gd name="T24" fmla="*/ 7554 w 9218"/>
                              <a:gd name="T25" fmla="*/ 0 h 274"/>
                              <a:gd name="T26" fmla="*/ 7564 w 9218"/>
                              <a:gd name="T27" fmla="*/ 0 h 274"/>
                              <a:gd name="T28" fmla="*/ 7554 w 9218"/>
                              <a:gd name="T29" fmla="*/ 0 h 274"/>
                              <a:gd name="T30" fmla="*/ 7554 w 9218"/>
                              <a:gd name="T31" fmla="*/ 10 h 274"/>
                              <a:gd name="T32" fmla="*/ 7554 w 9218"/>
                              <a:gd name="T33" fmla="*/ 264 h 274"/>
                              <a:gd name="T34" fmla="*/ 7554 w 9218"/>
                              <a:gd name="T35" fmla="*/ 274 h 274"/>
                              <a:gd name="T36" fmla="*/ 7564 w 9218"/>
                              <a:gd name="T37" fmla="*/ 274 h 274"/>
                              <a:gd name="T38" fmla="*/ 7564 w 9218"/>
                              <a:gd name="T39" fmla="*/ 264 h 274"/>
                              <a:gd name="T40" fmla="*/ 7564 w 9218"/>
                              <a:gd name="T41" fmla="*/ 10 h 274"/>
                              <a:gd name="T42" fmla="*/ 7564 w 9218"/>
                              <a:gd name="T43" fmla="*/ 0 h 274"/>
                              <a:gd name="T44" fmla="*/ 9218 w 9218"/>
                              <a:gd name="T45" fmla="*/ 0 h 274"/>
                              <a:gd name="T46" fmla="*/ 9208 w 9218"/>
                              <a:gd name="T47" fmla="*/ 0 h 274"/>
                              <a:gd name="T48" fmla="*/ 7564 w 9218"/>
                              <a:gd name="T49" fmla="*/ 0 h 274"/>
                              <a:gd name="T50" fmla="*/ 7564 w 9218"/>
                              <a:gd name="T51" fmla="*/ 10 h 274"/>
                              <a:gd name="T52" fmla="*/ 9208 w 9218"/>
                              <a:gd name="T53" fmla="*/ 10 h 274"/>
                              <a:gd name="T54" fmla="*/ 9208 w 9218"/>
                              <a:gd name="T55" fmla="*/ 264 h 274"/>
                              <a:gd name="T56" fmla="*/ 7564 w 9218"/>
                              <a:gd name="T57" fmla="*/ 264 h 274"/>
                              <a:gd name="T58" fmla="*/ 7564 w 9218"/>
                              <a:gd name="T59" fmla="*/ 274 h 274"/>
                              <a:gd name="T60" fmla="*/ 9208 w 9218"/>
                              <a:gd name="T61" fmla="*/ 274 h 274"/>
                              <a:gd name="T62" fmla="*/ 9218 w 9218"/>
                              <a:gd name="T63" fmla="*/ 274 h 274"/>
                              <a:gd name="T64" fmla="*/ 9218 w 9218"/>
                              <a:gd name="T65" fmla="*/ 264 h 274"/>
                              <a:gd name="T66" fmla="*/ 9218 w 9218"/>
                              <a:gd name="T67" fmla="*/ 10 h 274"/>
                              <a:gd name="T68" fmla="*/ 9218 w 9218"/>
                              <a:gd name="T69"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8" h="274">
                                <a:moveTo>
                                  <a:pt x="7554" y="0"/>
                                </a:moveTo>
                                <a:lnTo>
                                  <a:pt x="10" y="0"/>
                                </a:lnTo>
                                <a:lnTo>
                                  <a:pt x="0" y="0"/>
                                </a:lnTo>
                                <a:lnTo>
                                  <a:pt x="0" y="10"/>
                                </a:lnTo>
                                <a:lnTo>
                                  <a:pt x="0" y="264"/>
                                </a:lnTo>
                                <a:lnTo>
                                  <a:pt x="0" y="274"/>
                                </a:lnTo>
                                <a:lnTo>
                                  <a:pt x="10" y="274"/>
                                </a:lnTo>
                                <a:lnTo>
                                  <a:pt x="7554" y="274"/>
                                </a:lnTo>
                                <a:lnTo>
                                  <a:pt x="7554" y="264"/>
                                </a:lnTo>
                                <a:lnTo>
                                  <a:pt x="10" y="264"/>
                                </a:lnTo>
                                <a:lnTo>
                                  <a:pt x="10" y="10"/>
                                </a:lnTo>
                                <a:lnTo>
                                  <a:pt x="7554" y="10"/>
                                </a:lnTo>
                                <a:lnTo>
                                  <a:pt x="7554" y="0"/>
                                </a:lnTo>
                                <a:close/>
                                <a:moveTo>
                                  <a:pt x="7564" y="0"/>
                                </a:moveTo>
                                <a:lnTo>
                                  <a:pt x="7554" y="0"/>
                                </a:lnTo>
                                <a:lnTo>
                                  <a:pt x="7554" y="10"/>
                                </a:lnTo>
                                <a:lnTo>
                                  <a:pt x="7554" y="264"/>
                                </a:lnTo>
                                <a:lnTo>
                                  <a:pt x="7554" y="274"/>
                                </a:lnTo>
                                <a:lnTo>
                                  <a:pt x="7564" y="274"/>
                                </a:lnTo>
                                <a:lnTo>
                                  <a:pt x="7564" y="264"/>
                                </a:lnTo>
                                <a:lnTo>
                                  <a:pt x="7564" y="10"/>
                                </a:lnTo>
                                <a:lnTo>
                                  <a:pt x="7564" y="0"/>
                                </a:lnTo>
                                <a:close/>
                                <a:moveTo>
                                  <a:pt x="9218" y="0"/>
                                </a:moveTo>
                                <a:lnTo>
                                  <a:pt x="9208" y="0"/>
                                </a:lnTo>
                                <a:lnTo>
                                  <a:pt x="7564" y="0"/>
                                </a:lnTo>
                                <a:lnTo>
                                  <a:pt x="7564" y="10"/>
                                </a:lnTo>
                                <a:lnTo>
                                  <a:pt x="9208" y="10"/>
                                </a:lnTo>
                                <a:lnTo>
                                  <a:pt x="9208" y="264"/>
                                </a:lnTo>
                                <a:lnTo>
                                  <a:pt x="7564" y="264"/>
                                </a:lnTo>
                                <a:lnTo>
                                  <a:pt x="7564" y="274"/>
                                </a:lnTo>
                                <a:lnTo>
                                  <a:pt x="9208" y="274"/>
                                </a:lnTo>
                                <a:lnTo>
                                  <a:pt x="9218" y="27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68"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">
                <o:lock v:ext="edit" aspectratio="f"/>
                <v:shape id="AutoShape 69" o:spid="_x0000_s1026" o:spt="100" style="position:absolute;left:0;top:0;height:274;width:9218;" fillcolor="#000000" filled="t" stroked="f" coordsize="9218,274" o:gfxdata="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y7PtW5AAAA2wAA&#10;AA8AAAAAAAAAAQAgAAAAIgAAAGRycy9kb3ducmV2LnhtbFBLAQIUABQAAAAIAIdO4kAzLwWeOwAA&#10;ADkAAAAQAAAAAAAAAAEAIAAAAAgBAABkcnMvc2hhcGV4bWwueG1sUEsFBgAAAAAGAAYAWwEAALID&#10;AAAAAA==&#10;" path="m7554,0l10,0,0,0,0,10,0,264,0,274,10,274,7554,274,7554,264,10,264,10,10,7554,10,7554,0xm7564,0l7554,0,7554,10,7554,264,7554,274,7564,274,7564,264,7564,10,7564,0xm9218,0l9208,0,7564,0,7564,10,9208,10,9208,264,7564,264,7564,274,9208,274,9218,274,9218,264,9218,10,9218,0xe">
                  <v:path o:connectlocs="7554,0;10,0;0,0;0,10;0,264;0,274;10,274;7554,274;7554,264;10,264;10,10;7554,10;7554,0;7564,0;7554,0;7554,10;7554,264;7554,274;7564,274;7564,264;7564,10;7564,0;9218,0;9208,0;7564,0;7564,10;9208,10;9208,264;7564,264;7564,274;9208,274;9218,274;9218,264;9218,10;9218,0" o:connectangles="0,0,0,0,0,0,0,0,0,0,0,0,0,0,0,0,0,0,0,0,0,0,0,0,0,0,0,0,0,0,0,0,0,0,0"/>
                  <v:fill on="t" focussize="0,0"/>
                  <v:stroke on="f"/>
                  <v:imagedata o:title=""/>
                  <o:lock v:ext="edit" aspectratio="f"/>
                </v:shape>
                <w10:wrap type="none"/>
                <w10:anchorlock/>
              </v:group>
            </w:pict>
          </mc:Fallback>
        </mc:AlternateContent>
      </w:r>
    </w:p>
    <w:p w14:paraId="355C86C0" w14:textId="77777777" w:rsidR="000A74E5" w:rsidRDefault="00000000">
      <w:pPr>
        <w:spacing w:line="215" w:lineRule="exact"/>
        <w:ind w:left="696"/>
        <w:rPr>
          <w:b/>
          <w:sz w:val="24"/>
          <w:szCs w:val="24"/>
        </w:rPr>
      </w:pPr>
      <w:r>
        <w:rPr>
          <w:b/>
          <w:sz w:val="24"/>
          <w:szCs w:val="24"/>
        </w:rPr>
        <w:t>Informații</w:t>
      </w:r>
      <w:r>
        <w:rPr>
          <w:b/>
          <w:spacing w:val="-1"/>
          <w:sz w:val="24"/>
          <w:szCs w:val="24"/>
        </w:rPr>
        <w:t xml:space="preserve"> </w:t>
      </w:r>
      <w:r>
        <w:rPr>
          <w:b/>
          <w:sz w:val="24"/>
          <w:szCs w:val="24"/>
        </w:rPr>
        <w:t>extra</w:t>
      </w:r>
    </w:p>
    <w:p w14:paraId="39AA44D3"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1454B27D" wp14:editId="10501AB0">
                <wp:extent cx="5853430" cy="173990"/>
                <wp:effectExtent l="3810" t="0" r="635" b="635"/>
                <wp:docPr id="69" name="Group 66"/>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70" name="AutoShape 67"/>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66"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">
                <o:lock v:ext="edit" aspectratio="f"/>
                <v:shape id="AutoShape 67" o:spid="_x0000_s1026" o:spt="100" style="position:absolute;left:0;top:0;height:274;width:9218;" fillcolor="#000000" filled="t" stroked="f" coordsize="9218,274" o:gfxdata="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MlBTm2AAAA2wAAAA8A&#10;AAAAAAAAAQAgAAAAIgAAAGRycy9kb3ducmV2LnhtbFBLAQIUABQAAAAIAIdO4kAzLwWeOwAAADkA&#10;AAAQAAAAAAAAAAEAIAAAAAUBAABkcnMvc2hhcGV4bWwueG1sUEsFBgAAAAAGAAYAWwEAAK8DAAAA&#10;AA==&#10;" path="m9208,0l10,0,0,0,0,10,0,264,0,274,10,274,9208,274,9208,264,10,264,10,10,9208,10,9208,0xm9218,0l9208,0,9208,10,9208,264,9208,274,9218,274,9218,264,9218,10,9218,0xe">
                  <v:path o:connectlocs="9208,0;10,0;0,0;0,10;0,264;0,274;10,274;9208,274;9208,264;10,264;10,10;9208,10;9208,0;9218,0;9208,0;9208,10;9208,264;9208,274;9218,274;9218,264;9218,10;9218,0" o:connectangles="0,0,0,0,0,0,0,0,0,0,0,0,0,0,0,0,0,0,0,0,0,0"/>
                  <v:fill on="t" focussize="0,0"/>
                  <v:stroke on="f"/>
                  <v:imagedata o:title=""/>
                  <o:lock v:ext="edit" aspectratio="f"/>
                </v:shape>
                <w10:wrap type="none"/>
                <w10:anchorlock/>
              </v:group>
            </w:pict>
          </mc:Fallback>
        </mc:AlternateContent>
      </w:r>
    </w:p>
    <w:p w14:paraId="541F1AA8" w14:textId="77777777" w:rsidR="000A74E5" w:rsidRDefault="000A74E5">
      <w:pPr>
        <w:pStyle w:val="BodyText"/>
        <w:spacing w:before="8"/>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06"/>
      </w:tblGrid>
      <w:tr w:rsidR="000A74E5" w14:paraId="08B30FD4" w14:textId="77777777">
        <w:trPr>
          <w:trHeight w:val="253"/>
        </w:trPr>
        <w:tc>
          <w:tcPr>
            <w:tcW w:w="4606" w:type="dxa"/>
          </w:tcPr>
          <w:p w14:paraId="484E8E3A" w14:textId="77777777" w:rsidR="000A74E5" w:rsidRDefault="00000000">
            <w:pPr>
              <w:pStyle w:val="TableParagraph"/>
              <w:spacing w:line="234" w:lineRule="exact"/>
              <w:ind w:left="110"/>
              <w:rPr>
                <w:b/>
                <w:sz w:val="24"/>
                <w:szCs w:val="24"/>
              </w:rPr>
            </w:pPr>
            <w:r>
              <w:rPr>
                <w:b/>
                <w:sz w:val="24"/>
                <w:szCs w:val="24"/>
              </w:rPr>
              <w:t>Localitate</w:t>
            </w:r>
            <w:r>
              <w:rPr>
                <w:b/>
                <w:spacing w:val="-5"/>
                <w:sz w:val="24"/>
                <w:szCs w:val="24"/>
              </w:rPr>
              <w:t xml:space="preserve"> </w:t>
            </w:r>
            <w:r>
              <w:rPr>
                <w:b/>
                <w:sz w:val="24"/>
                <w:szCs w:val="24"/>
              </w:rPr>
              <w:t>(obligatoriu)</w:t>
            </w:r>
          </w:p>
        </w:tc>
      </w:tr>
      <w:tr w:rsidR="000A74E5" w14:paraId="4DE619BE" w14:textId="77777777">
        <w:trPr>
          <w:trHeight w:val="251"/>
        </w:trPr>
        <w:tc>
          <w:tcPr>
            <w:tcW w:w="4606" w:type="dxa"/>
          </w:tcPr>
          <w:p w14:paraId="5872F9CD" w14:textId="77777777" w:rsidR="000A74E5" w:rsidRDefault="000A74E5">
            <w:pPr>
              <w:pStyle w:val="TableParagraph"/>
              <w:rPr>
                <w:sz w:val="24"/>
                <w:szCs w:val="24"/>
              </w:rPr>
            </w:pPr>
          </w:p>
        </w:tc>
      </w:tr>
    </w:tbl>
    <w:p w14:paraId="0F7679EC" w14:textId="77777777" w:rsidR="000A74E5" w:rsidRDefault="000A74E5">
      <w:pPr>
        <w:pStyle w:val="BodyText"/>
        <w:spacing w:before="2"/>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599"/>
        <w:gridCol w:w="4609"/>
      </w:tblGrid>
      <w:tr w:rsidR="000A74E5" w14:paraId="36A06BC9" w14:textId="77777777">
        <w:trPr>
          <w:trHeight w:val="265"/>
        </w:trPr>
        <w:tc>
          <w:tcPr>
            <w:tcW w:w="4599" w:type="dxa"/>
          </w:tcPr>
          <w:p w14:paraId="4F301BCA" w14:textId="77777777" w:rsidR="000A74E5" w:rsidRDefault="00000000">
            <w:pPr>
              <w:pStyle w:val="TableParagraph"/>
              <w:spacing w:line="251" w:lineRule="exact"/>
              <w:ind w:left="110"/>
              <w:rPr>
                <w:b/>
                <w:sz w:val="24"/>
                <w:szCs w:val="24"/>
              </w:rPr>
            </w:pPr>
            <w:r>
              <w:rPr>
                <w:b/>
                <w:sz w:val="24"/>
                <w:szCs w:val="24"/>
              </w:rPr>
              <w:t>Județ (obligatoriu)</w:t>
            </w:r>
          </w:p>
        </w:tc>
        <w:tc>
          <w:tcPr>
            <w:tcW w:w="4609" w:type="dxa"/>
          </w:tcPr>
          <w:p w14:paraId="03A6F20C" w14:textId="77777777" w:rsidR="000A74E5" w:rsidRDefault="00000000">
            <w:pPr>
              <w:pStyle w:val="TableParagraph"/>
              <w:spacing w:line="251" w:lineRule="exact"/>
              <w:ind w:left="107"/>
              <w:rPr>
                <w:b/>
                <w:sz w:val="24"/>
                <w:szCs w:val="24"/>
              </w:rPr>
            </w:pPr>
            <w:r>
              <w:rPr>
                <w:b/>
                <w:sz w:val="24"/>
                <w:szCs w:val="24"/>
              </w:rPr>
              <w:t>Țara</w:t>
            </w:r>
            <w:r>
              <w:rPr>
                <w:b/>
                <w:spacing w:val="-3"/>
                <w:sz w:val="24"/>
                <w:szCs w:val="24"/>
              </w:rPr>
              <w:t xml:space="preserve"> </w:t>
            </w:r>
            <w:r>
              <w:rPr>
                <w:b/>
                <w:sz w:val="24"/>
                <w:szCs w:val="24"/>
              </w:rPr>
              <w:t>(obligatoriu)</w:t>
            </w:r>
          </w:p>
        </w:tc>
      </w:tr>
      <w:tr w:rsidR="000A74E5" w14:paraId="5320A20D" w14:textId="77777777">
        <w:trPr>
          <w:trHeight w:val="254"/>
        </w:trPr>
        <w:tc>
          <w:tcPr>
            <w:tcW w:w="4599" w:type="dxa"/>
          </w:tcPr>
          <w:p w14:paraId="4353C50D" w14:textId="77777777" w:rsidR="000A74E5" w:rsidRDefault="000A74E5">
            <w:pPr>
              <w:pStyle w:val="TableParagraph"/>
              <w:rPr>
                <w:sz w:val="24"/>
                <w:szCs w:val="24"/>
              </w:rPr>
            </w:pPr>
          </w:p>
        </w:tc>
        <w:tc>
          <w:tcPr>
            <w:tcW w:w="4609" w:type="dxa"/>
          </w:tcPr>
          <w:p w14:paraId="7FBB650D" w14:textId="77777777" w:rsidR="000A74E5" w:rsidRDefault="000A74E5">
            <w:pPr>
              <w:pStyle w:val="TableParagraph"/>
              <w:rPr>
                <w:sz w:val="24"/>
                <w:szCs w:val="24"/>
              </w:rPr>
            </w:pPr>
          </w:p>
        </w:tc>
      </w:tr>
    </w:tbl>
    <w:p w14:paraId="25F5B028" w14:textId="77777777" w:rsidR="000A74E5" w:rsidRDefault="000A74E5">
      <w:pPr>
        <w:pStyle w:val="BodyText"/>
        <w:spacing w:before="10"/>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04"/>
        <w:gridCol w:w="4604"/>
      </w:tblGrid>
      <w:tr w:rsidR="000A74E5" w14:paraId="2CF2165E" w14:textId="77777777">
        <w:trPr>
          <w:trHeight w:val="253"/>
        </w:trPr>
        <w:tc>
          <w:tcPr>
            <w:tcW w:w="4604" w:type="dxa"/>
          </w:tcPr>
          <w:p w14:paraId="5D73A36E" w14:textId="77777777" w:rsidR="000A74E5" w:rsidRDefault="00000000">
            <w:pPr>
              <w:pStyle w:val="TableParagraph"/>
              <w:spacing w:line="234" w:lineRule="exact"/>
              <w:ind w:left="110"/>
              <w:rPr>
                <w:b/>
                <w:sz w:val="24"/>
                <w:szCs w:val="24"/>
              </w:rPr>
            </w:pPr>
            <w:r>
              <w:rPr>
                <w:b/>
                <w:sz w:val="24"/>
                <w:szCs w:val="24"/>
              </w:rPr>
              <w:t>Telefon(obligatoriu)</w:t>
            </w:r>
          </w:p>
        </w:tc>
        <w:tc>
          <w:tcPr>
            <w:tcW w:w="4604" w:type="dxa"/>
          </w:tcPr>
          <w:p w14:paraId="385195F1" w14:textId="77777777" w:rsidR="000A74E5" w:rsidRDefault="00000000">
            <w:pPr>
              <w:pStyle w:val="TableParagraph"/>
              <w:spacing w:line="234" w:lineRule="exact"/>
              <w:ind w:left="109"/>
              <w:rPr>
                <w:b/>
                <w:sz w:val="24"/>
                <w:szCs w:val="24"/>
              </w:rPr>
            </w:pPr>
            <w:r>
              <w:rPr>
                <w:b/>
                <w:sz w:val="24"/>
                <w:szCs w:val="24"/>
              </w:rPr>
              <w:t>Fax</w:t>
            </w:r>
          </w:p>
        </w:tc>
      </w:tr>
      <w:tr w:rsidR="000A74E5" w14:paraId="4B556014" w14:textId="77777777">
        <w:trPr>
          <w:trHeight w:val="251"/>
        </w:trPr>
        <w:tc>
          <w:tcPr>
            <w:tcW w:w="4604" w:type="dxa"/>
          </w:tcPr>
          <w:p w14:paraId="5E50E97E" w14:textId="77777777" w:rsidR="000A74E5" w:rsidRDefault="000A74E5">
            <w:pPr>
              <w:pStyle w:val="TableParagraph"/>
              <w:rPr>
                <w:sz w:val="24"/>
                <w:szCs w:val="24"/>
              </w:rPr>
            </w:pPr>
          </w:p>
        </w:tc>
        <w:tc>
          <w:tcPr>
            <w:tcW w:w="4604" w:type="dxa"/>
          </w:tcPr>
          <w:p w14:paraId="611A5C57" w14:textId="77777777" w:rsidR="000A74E5" w:rsidRDefault="000A74E5">
            <w:pPr>
              <w:pStyle w:val="TableParagraph"/>
              <w:rPr>
                <w:sz w:val="24"/>
                <w:szCs w:val="24"/>
              </w:rPr>
            </w:pPr>
          </w:p>
        </w:tc>
      </w:tr>
    </w:tbl>
    <w:p w14:paraId="2553BD61" w14:textId="77777777" w:rsidR="000A74E5" w:rsidRDefault="000A74E5">
      <w:pPr>
        <w:pStyle w:val="BodyText"/>
        <w:spacing w:before="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04"/>
        <w:gridCol w:w="4604"/>
      </w:tblGrid>
      <w:tr w:rsidR="000A74E5" w14:paraId="0AABCCB0" w14:textId="77777777">
        <w:trPr>
          <w:trHeight w:val="251"/>
        </w:trPr>
        <w:tc>
          <w:tcPr>
            <w:tcW w:w="4604" w:type="dxa"/>
          </w:tcPr>
          <w:p w14:paraId="1894EB1D" w14:textId="77777777" w:rsidR="000A74E5" w:rsidRDefault="00000000">
            <w:pPr>
              <w:pStyle w:val="TableParagraph"/>
              <w:spacing w:line="232" w:lineRule="exact"/>
              <w:ind w:left="110"/>
              <w:rPr>
                <w:b/>
                <w:sz w:val="24"/>
                <w:szCs w:val="24"/>
              </w:rPr>
            </w:pPr>
            <w:r>
              <w:rPr>
                <w:b/>
                <w:sz w:val="24"/>
                <w:szCs w:val="24"/>
              </w:rPr>
              <w:t>Email (obligatoriu)</w:t>
            </w:r>
          </w:p>
        </w:tc>
        <w:tc>
          <w:tcPr>
            <w:tcW w:w="4604" w:type="dxa"/>
          </w:tcPr>
          <w:p w14:paraId="240C65D8" w14:textId="77777777" w:rsidR="000A74E5" w:rsidRDefault="00000000">
            <w:pPr>
              <w:pStyle w:val="TableParagraph"/>
              <w:spacing w:line="232" w:lineRule="exact"/>
              <w:ind w:left="107"/>
              <w:rPr>
                <w:b/>
                <w:sz w:val="24"/>
                <w:szCs w:val="24"/>
              </w:rPr>
            </w:pPr>
            <w:r>
              <w:rPr>
                <w:b/>
                <w:sz w:val="24"/>
                <w:szCs w:val="24"/>
              </w:rPr>
              <w:t>Pagina</w:t>
            </w:r>
            <w:r>
              <w:rPr>
                <w:b/>
                <w:spacing w:val="-1"/>
                <w:sz w:val="24"/>
                <w:szCs w:val="24"/>
              </w:rPr>
              <w:t xml:space="preserve"> </w:t>
            </w:r>
            <w:r>
              <w:rPr>
                <w:b/>
                <w:sz w:val="24"/>
                <w:szCs w:val="24"/>
              </w:rPr>
              <w:t>Web (după caz)</w:t>
            </w:r>
          </w:p>
        </w:tc>
      </w:tr>
      <w:tr w:rsidR="000A74E5" w14:paraId="6E0BD4C2" w14:textId="77777777">
        <w:trPr>
          <w:trHeight w:val="253"/>
        </w:trPr>
        <w:tc>
          <w:tcPr>
            <w:tcW w:w="4604" w:type="dxa"/>
          </w:tcPr>
          <w:p w14:paraId="7BD83EC5" w14:textId="77777777" w:rsidR="000A74E5" w:rsidRDefault="000A74E5">
            <w:pPr>
              <w:pStyle w:val="TableParagraph"/>
              <w:rPr>
                <w:sz w:val="24"/>
                <w:szCs w:val="24"/>
              </w:rPr>
            </w:pPr>
          </w:p>
        </w:tc>
        <w:tc>
          <w:tcPr>
            <w:tcW w:w="4604" w:type="dxa"/>
          </w:tcPr>
          <w:p w14:paraId="31ED0CAB" w14:textId="77777777" w:rsidR="000A74E5" w:rsidRDefault="000A74E5">
            <w:pPr>
              <w:pStyle w:val="TableParagraph"/>
              <w:rPr>
                <w:sz w:val="24"/>
                <w:szCs w:val="24"/>
              </w:rPr>
            </w:pPr>
          </w:p>
        </w:tc>
      </w:tr>
    </w:tbl>
    <w:p w14:paraId="56EE121B" w14:textId="77777777" w:rsidR="000A74E5" w:rsidRDefault="000A74E5">
      <w:pPr>
        <w:pStyle w:val="BodyText"/>
        <w:spacing w:before="9"/>
        <w:rPr>
          <w:b/>
          <w:i w:val="0"/>
          <w:sz w:val="24"/>
          <w:szCs w:val="24"/>
        </w:rPr>
      </w:pPr>
    </w:p>
    <w:p w14:paraId="06398AED" w14:textId="77777777" w:rsidR="000A74E5" w:rsidRDefault="000A74E5">
      <w:pPr>
        <w:pStyle w:val="TableParagraph"/>
        <w:spacing w:before="125"/>
        <w:ind w:left="676" w:right="661"/>
        <w:rPr>
          <w:b/>
          <w:sz w:val="24"/>
          <w:szCs w:val="24"/>
        </w:rPr>
      </w:pPr>
    </w:p>
    <w:p w14:paraId="689355E6" w14:textId="77777777" w:rsidR="000A74E5" w:rsidRDefault="000A74E5">
      <w:pPr>
        <w:pStyle w:val="TableParagraph"/>
        <w:spacing w:before="125"/>
        <w:ind w:left="676" w:right="661"/>
        <w:rPr>
          <w:b/>
          <w:sz w:val="24"/>
          <w:szCs w:val="24"/>
        </w:rPr>
      </w:pPr>
    </w:p>
    <w:p w14:paraId="77535468" w14:textId="77777777" w:rsidR="000A74E5" w:rsidRDefault="000A74E5">
      <w:pPr>
        <w:pStyle w:val="TableParagraph"/>
        <w:spacing w:before="125"/>
        <w:ind w:left="676" w:right="661"/>
        <w:rPr>
          <w:b/>
          <w:sz w:val="24"/>
          <w:szCs w:val="24"/>
        </w:rPr>
      </w:pPr>
    </w:p>
    <w:p w14:paraId="52DA23A6" w14:textId="77777777" w:rsidR="000A74E5" w:rsidRDefault="00000000">
      <w:pPr>
        <w:pStyle w:val="TableParagraph"/>
        <w:numPr>
          <w:ilvl w:val="0"/>
          <w:numId w:val="2"/>
        </w:numPr>
        <w:spacing w:before="125"/>
        <w:ind w:right="661"/>
        <w:rPr>
          <w:b/>
          <w:sz w:val="24"/>
          <w:szCs w:val="24"/>
        </w:rPr>
      </w:pPr>
      <w:r>
        <w:rPr>
          <w:b/>
          <w:sz w:val="24"/>
          <w:szCs w:val="24"/>
        </w:rPr>
        <w:t>DATE FINANCIARE</w:t>
      </w:r>
    </w:p>
    <w:p w14:paraId="1596798A" w14:textId="77777777" w:rsidR="000A74E5" w:rsidRDefault="00000000">
      <w:pPr>
        <w:spacing w:after="3"/>
        <w:ind w:left="696"/>
        <w:rPr>
          <w:b/>
          <w:sz w:val="24"/>
          <w:szCs w:val="24"/>
        </w:rPr>
      </w:pPr>
      <w:r>
        <w:rPr>
          <w:b/>
          <w:sz w:val="24"/>
          <w:szCs w:val="24"/>
        </w:rPr>
        <w:t>Conturi bancare (obligatoriu)</w:t>
      </w:r>
    </w:p>
    <w:p w14:paraId="48C15BA1" w14:textId="77777777" w:rsidR="000A74E5" w:rsidRDefault="000A74E5">
      <w:pPr>
        <w:spacing w:after="3"/>
        <w:ind w:left="696"/>
        <w:rPr>
          <w:b/>
          <w:sz w:val="24"/>
          <w:szCs w:val="24"/>
        </w:rPr>
      </w:pPr>
    </w:p>
    <w:tbl>
      <w:tblPr>
        <w:tblW w:w="9637" w:type="dxa"/>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637"/>
      </w:tblGrid>
      <w:tr w:rsidR="000A74E5" w14:paraId="20BF3629" w14:textId="77777777">
        <w:trPr>
          <w:trHeight w:val="251"/>
        </w:trPr>
        <w:tc>
          <w:tcPr>
            <w:tcW w:w="9637" w:type="dxa"/>
          </w:tcPr>
          <w:p w14:paraId="3CE507AE" w14:textId="77777777" w:rsidR="000A74E5" w:rsidRDefault="00000000">
            <w:pPr>
              <w:pStyle w:val="TableParagraph"/>
              <w:rPr>
                <w:sz w:val="24"/>
                <w:szCs w:val="24"/>
              </w:rPr>
            </w:pPr>
            <w:r>
              <w:rPr>
                <w:sz w:val="24"/>
                <w:szCs w:val="24"/>
              </w:rPr>
              <w:t xml:space="preserve">  Cont la o unitate bancară – denumire, sucursala, adresa, cont</w:t>
            </w:r>
          </w:p>
          <w:tbl>
            <w:tblPr>
              <w:tblStyle w:val="TableGrid"/>
              <w:tblW w:w="0" w:type="auto"/>
              <w:tblLayout w:type="fixed"/>
              <w:tblLook w:val="04A0" w:firstRow="1" w:lastRow="0" w:firstColumn="1" w:lastColumn="0" w:noHBand="0" w:noVBand="1"/>
            </w:tblPr>
            <w:tblGrid>
              <w:gridCol w:w="9612"/>
            </w:tblGrid>
            <w:tr w:rsidR="000A74E5" w14:paraId="5D2ACA3B" w14:textId="77777777">
              <w:tc>
                <w:tcPr>
                  <w:tcW w:w="9612" w:type="dxa"/>
                </w:tcPr>
                <w:p w14:paraId="39647009" w14:textId="77777777" w:rsidR="000A74E5" w:rsidRDefault="00000000">
                  <w:pPr>
                    <w:pStyle w:val="TableParagraph"/>
                    <w:rPr>
                      <w:sz w:val="24"/>
                      <w:szCs w:val="24"/>
                    </w:rPr>
                  </w:pPr>
                  <w:r>
                    <w:rPr>
                      <w:sz w:val="24"/>
                      <w:szCs w:val="24"/>
                    </w:rPr>
                    <w:t>Contul la Trezoreria statului – unitatea teritoriala, adresa, cont</w:t>
                  </w:r>
                </w:p>
              </w:tc>
            </w:tr>
          </w:tbl>
          <w:p w14:paraId="4D9D25C8" w14:textId="77777777" w:rsidR="000A74E5" w:rsidRDefault="000A74E5">
            <w:pPr>
              <w:pStyle w:val="TableParagraph"/>
              <w:rPr>
                <w:sz w:val="24"/>
                <w:szCs w:val="24"/>
              </w:rPr>
            </w:pPr>
          </w:p>
        </w:tc>
      </w:tr>
    </w:tbl>
    <w:p w14:paraId="628D87D4" w14:textId="77777777" w:rsidR="000A74E5" w:rsidRDefault="00000000">
      <w:pPr>
        <w:pStyle w:val="Heading1"/>
        <w:numPr>
          <w:ilvl w:val="0"/>
          <w:numId w:val="2"/>
        </w:numPr>
        <w:spacing w:before="53" w:line="506" w:lineRule="exact"/>
        <w:ind w:right="7360"/>
        <w:rPr>
          <w:bCs w:val="0"/>
          <w:sz w:val="24"/>
          <w:szCs w:val="24"/>
        </w:rPr>
      </w:pPr>
      <w:r>
        <w:rPr>
          <w:bCs w:val="0"/>
          <w:sz w:val="24"/>
          <w:szCs w:val="24"/>
        </w:rPr>
        <w:t>Exerciții financiare (obligatoriu)</w:t>
      </w:r>
    </w:p>
    <w:p w14:paraId="6AA0AE0C" w14:textId="77777777" w:rsidR="000A74E5" w:rsidRDefault="00000000">
      <w:pPr>
        <w:pStyle w:val="Heading1"/>
        <w:spacing w:before="53" w:line="506" w:lineRule="exact"/>
        <w:ind w:left="1032" w:right="7360" w:firstLine="24"/>
        <w:rPr>
          <w:bCs w:val="0"/>
          <w:sz w:val="24"/>
          <w:szCs w:val="24"/>
        </w:rPr>
      </w:pPr>
      <w:r>
        <w:rPr>
          <w:bCs w:val="0"/>
          <w:sz w:val="24"/>
          <w:szCs w:val="24"/>
        </w:rPr>
        <w:t xml:space="preserve">Moneda:LEI </w:t>
      </w:r>
    </w:p>
    <w:p w14:paraId="314200FD" w14:textId="77777777" w:rsidR="000A74E5" w:rsidRDefault="000A74E5">
      <w:pPr>
        <w:pStyle w:val="BodyText"/>
        <w:spacing w:before="1" w:after="1"/>
        <w:rPr>
          <w:b/>
          <w:i w:val="0"/>
          <w:sz w:val="24"/>
          <w:szCs w:val="24"/>
        </w:rPr>
      </w:pPr>
    </w:p>
    <w:tbl>
      <w:tblPr>
        <w:tblW w:w="1105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34"/>
        <w:gridCol w:w="1177"/>
        <w:gridCol w:w="1091"/>
        <w:gridCol w:w="962"/>
        <w:gridCol w:w="1026"/>
        <w:gridCol w:w="1159"/>
        <w:gridCol w:w="1167"/>
        <w:gridCol w:w="1314"/>
        <w:gridCol w:w="875"/>
        <w:gridCol w:w="1152"/>
      </w:tblGrid>
      <w:tr w:rsidR="000A74E5" w14:paraId="6E21BE88" w14:textId="77777777">
        <w:trPr>
          <w:trHeight w:val="1331"/>
        </w:trPr>
        <w:tc>
          <w:tcPr>
            <w:tcW w:w="1134" w:type="dxa"/>
          </w:tcPr>
          <w:p w14:paraId="4C2CC2B3" w14:textId="77777777" w:rsidR="000A74E5" w:rsidRDefault="00000000">
            <w:pPr>
              <w:pStyle w:val="TableParagraph"/>
              <w:ind w:left="117"/>
              <w:jc w:val="center"/>
              <w:rPr>
                <w:b/>
              </w:rPr>
            </w:pPr>
            <w:r>
              <w:rPr>
                <w:b/>
              </w:rPr>
              <w:t>Dată</w:t>
            </w:r>
            <w:r>
              <w:rPr>
                <w:b/>
                <w:spacing w:val="1"/>
              </w:rPr>
              <w:t xml:space="preserve"> </w:t>
            </w:r>
            <w:r>
              <w:rPr>
                <w:b/>
                <w:w w:val="95"/>
              </w:rPr>
              <w:t>începere</w:t>
            </w:r>
          </w:p>
        </w:tc>
        <w:tc>
          <w:tcPr>
            <w:tcW w:w="1177" w:type="dxa"/>
          </w:tcPr>
          <w:p w14:paraId="6C36303B" w14:textId="77777777" w:rsidR="000A74E5" w:rsidRDefault="00000000">
            <w:pPr>
              <w:pStyle w:val="TableParagraph"/>
              <w:ind w:left="151" w:right="141" w:hanging="2"/>
              <w:jc w:val="center"/>
              <w:rPr>
                <w:b/>
              </w:rPr>
            </w:pPr>
            <w:r>
              <w:rPr>
                <w:b/>
              </w:rPr>
              <w:t>Dată</w:t>
            </w:r>
            <w:r>
              <w:rPr>
                <w:b/>
                <w:spacing w:val="1"/>
              </w:rPr>
              <w:t xml:space="preserve"> </w:t>
            </w:r>
            <w:r>
              <w:rPr>
                <w:b/>
                <w:w w:val="95"/>
              </w:rPr>
              <w:t>încheier</w:t>
            </w:r>
            <w:r>
              <w:rPr>
                <w:b/>
                <w:spacing w:val="-45"/>
                <w:w w:val="95"/>
              </w:rPr>
              <w:t xml:space="preserve"> </w:t>
            </w:r>
            <w:r>
              <w:rPr>
                <w:b/>
              </w:rPr>
              <w:t>e</w:t>
            </w:r>
          </w:p>
        </w:tc>
        <w:tc>
          <w:tcPr>
            <w:tcW w:w="1091" w:type="dxa"/>
          </w:tcPr>
          <w:p w14:paraId="75E53427" w14:textId="77777777" w:rsidR="000A74E5" w:rsidRDefault="00000000">
            <w:pPr>
              <w:pStyle w:val="TableParagraph"/>
              <w:ind w:left="144" w:right="132" w:firstLine="45"/>
              <w:jc w:val="center"/>
              <w:rPr>
                <w:b/>
              </w:rPr>
            </w:pPr>
            <w:r>
              <w:rPr>
                <w:b/>
              </w:rPr>
              <w:t>Număr</w:t>
            </w:r>
            <w:r>
              <w:rPr>
                <w:b/>
                <w:spacing w:val="-48"/>
              </w:rPr>
              <w:t xml:space="preserve"> </w:t>
            </w:r>
            <w:r>
              <w:rPr>
                <w:b/>
              </w:rPr>
              <w:t>mediu</w:t>
            </w:r>
            <w:r>
              <w:rPr>
                <w:b/>
                <w:spacing w:val="1"/>
              </w:rPr>
              <w:t xml:space="preserve"> </w:t>
            </w:r>
            <w:r>
              <w:rPr>
                <w:b/>
              </w:rPr>
              <w:t>angajați</w:t>
            </w:r>
          </w:p>
        </w:tc>
        <w:tc>
          <w:tcPr>
            <w:tcW w:w="962" w:type="dxa"/>
          </w:tcPr>
          <w:p w14:paraId="750EAB95" w14:textId="77777777" w:rsidR="000A74E5" w:rsidRDefault="00000000">
            <w:pPr>
              <w:pStyle w:val="TableParagraph"/>
              <w:ind w:left="133" w:right="117" w:hanging="6"/>
              <w:jc w:val="center"/>
              <w:rPr>
                <w:b/>
              </w:rPr>
            </w:pPr>
            <w:r>
              <w:rPr>
                <w:b/>
              </w:rPr>
              <w:t>Cifra</w:t>
            </w:r>
            <w:r>
              <w:rPr>
                <w:b/>
                <w:spacing w:val="1"/>
              </w:rPr>
              <w:t xml:space="preserve"> </w:t>
            </w:r>
            <w:r>
              <w:rPr>
                <w:b/>
              </w:rPr>
              <w:t>de</w:t>
            </w:r>
            <w:r>
              <w:rPr>
                <w:b/>
                <w:spacing w:val="1"/>
              </w:rPr>
              <w:t xml:space="preserve"> </w:t>
            </w:r>
            <w:r>
              <w:rPr>
                <w:b/>
              </w:rPr>
              <w:t>afaceri</w:t>
            </w:r>
          </w:p>
        </w:tc>
        <w:tc>
          <w:tcPr>
            <w:tcW w:w="1026" w:type="dxa"/>
          </w:tcPr>
          <w:p w14:paraId="4ED9773A" w14:textId="77777777" w:rsidR="000A74E5" w:rsidRDefault="00000000">
            <w:pPr>
              <w:pStyle w:val="TableParagraph"/>
              <w:ind w:left="185" w:right="123" w:hanging="34"/>
              <w:jc w:val="center"/>
              <w:rPr>
                <w:b/>
              </w:rPr>
            </w:pPr>
            <w:r>
              <w:rPr>
                <w:b/>
              </w:rPr>
              <w:t>Active</w:t>
            </w:r>
            <w:r>
              <w:rPr>
                <w:b/>
                <w:spacing w:val="-47"/>
              </w:rPr>
              <w:t xml:space="preserve"> </w:t>
            </w:r>
            <w:r>
              <w:rPr>
                <w:b/>
              </w:rPr>
              <w:t>totale</w:t>
            </w:r>
          </w:p>
        </w:tc>
        <w:tc>
          <w:tcPr>
            <w:tcW w:w="1159" w:type="dxa"/>
            <w:tcBorders>
              <w:right w:val="single" w:sz="6" w:space="0" w:color="000000"/>
            </w:tcBorders>
          </w:tcPr>
          <w:p w14:paraId="07BFCEE8" w14:textId="77777777" w:rsidR="000A74E5" w:rsidRDefault="00000000">
            <w:pPr>
              <w:pStyle w:val="TableParagraph"/>
              <w:ind w:left="138" w:right="122"/>
              <w:jc w:val="center"/>
              <w:rPr>
                <w:b/>
              </w:rPr>
            </w:pPr>
            <w:r>
              <w:rPr>
                <w:b/>
              </w:rPr>
              <w:t>Venituri</w:t>
            </w:r>
            <w:r>
              <w:rPr>
                <w:b/>
                <w:spacing w:val="1"/>
              </w:rPr>
              <w:t xml:space="preserve"> </w:t>
            </w:r>
            <w:r>
              <w:rPr>
                <w:b/>
              </w:rPr>
              <w:t>totale</w:t>
            </w:r>
          </w:p>
        </w:tc>
        <w:tc>
          <w:tcPr>
            <w:tcW w:w="1167" w:type="dxa"/>
            <w:tcBorders>
              <w:left w:val="single" w:sz="6" w:space="0" w:color="000000"/>
            </w:tcBorders>
          </w:tcPr>
          <w:p w14:paraId="64713DCC" w14:textId="77777777" w:rsidR="000A74E5" w:rsidRDefault="00000000">
            <w:pPr>
              <w:pStyle w:val="TableParagraph"/>
              <w:ind w:left="174" w:right="162" w:hanging="1"/>
              <w:jc w:val="center"/>
              <w:rPr>
                <w:b/>
              </w:rPr>
            </w:pPr>
            <w:r>
              <w:rPr>
                <w:b/>
              </w:rPr>
              <w:t>Capital</w:t>
            </w:r>
            <w:r>
              <w:rPr>
                <w:b/>
                <w:spacing w:val="1"/>
              </w:rPr>
              <w:t xml:space="preserve"> </w:t>
            </w:r>
            <w:r>
              <w:rPr>
                <w:b/>
              </w:rPr>
              <w:t>social</w:t>
            </w:r>
            <w:r>
              <w:rPr>
                <w:b/>
                <w:spacing w:val="1"/>
              </w:rPr>
              <w:t xml:space="preserve"> </w:t>
            </w:r>
            <w:r>
              <w:rPr>
                <w:b/>
                <w:spacing w:val="-1"/>
              </w:rPr>
              <w:t>subscris</w:t>
            </w:r>
          </w:p>
        </w:tc>
        <w:tc>
          <w:tcPr>
            <w:tcW w:w="1314" w:type="dxa"/>
          </w:tcPr>
          <w:p w14:paraId="675C98B1" w14:textId="77777777" w:rsidR="000A74E5" w:rsidRDefault="00000000">
            <w:pPr>
              <w:pStyle w:val="TableParagraph"/>
              <w:ind w:left="127" w:right="109" w:firstLine="1"/>
              <w:jc w:val="center"/>
              <w:rPr>
                <w:b/>
              </w:rPr>
            </w:pPr>
            <w:r>
              <w:rPr>
                <w:b/>
              </w:rPr>
              <w:t>Capitaluri proprii</w:t>
            </w:r>
          </w:p>
        </w:tc>
        <w:tc>
          <w:tcPr>
            <w:tcW w:w="875" w:type="dxa"/>
          </w:tcPr>
          <w:p w14:paraId="665AB97B" w14:textId="77777777" w:rsidR="000A74E5" w:rsidRDefault="00000000">
            <w:pPr>
              <w:pStyle w:val="TableParagraph"/>
              <w:ind w:left="165" w:right="90" w:hanging="46"/>
              <w:jc w:val="center"/>
              <w:rPr>
                <w:b/>
                <w:spacing w:val="-47"/>
              </w:rPr>
            </w:pPr>
            <w:r>
              <w:rPr>
                <w:b/>
              </w:rPr>
              <w:t>Profit</w:t>
            </w:r>
            <w:r>
              <w:rPr>
                <w:b/>
                <w:spacing w:val="-47"/>
              </w:rPr>
              <w:t xml:space="preserve"> </w:t>
            </w:r>
          </w:p>
          <w:p w14:paraId="418A9533" w14:textId="77777777" w:rsidR="000A74E5" w:rsidRDefault="00000000">
            <w:pPr>
              <w:pStyle w:val="TableParagraph"/>
              <w:ind w:left="165" w:right="90" w:hanging="46"/>
              <w:jc w:val="center"/>
              <w:rPr>
                <w:b/>
              </w:rPr>
            </w:pPr>
            <w:r>
              <w:rPr>
                <w:b/>
              </w:rPr>
              <w:t>NET</w:t>
            </w:r>
          </w:p>
        </w:tc>
        <w:tc>
          <w:tcPr>
            <w:tcW w:w="1152" w:type="dxa"/>
          </w:tcPr>
          <w:p w14:paraId="7C8AA67B" w14:textId="77777777" w:rsidR="000A74E5" w:rsidRDefault="00000000">
            <w:pPr>
              <w:pStyle w:val="TableParagraph"/>
              <w:ind w:left="116" w:right="100" w:hanging="1"/>
              <w:jc w:val="center"/>
              <w:rPr>
                <w:b/>
              </w:rPr>
            </w:pPr>
            <w:r>
              <w:rPr>
                <w:b/>
              </w:rPr>
              <w:t>Profit</w:t>
            </w:r>
            <w:r>
              <w:rPr>
                <w:b/>
                <w:spacing w:val="1"/>
              </w:rPr>
              <w:t xml:space="preserve"> </w:t>
            </w:r>
            <w:r>
              <w:rPr>
                <w:b/>
              </w:rPr>
              <w:t>din</w:t>
            </w:r>
            <w:r>
              <w:rPr>
                <w:b/>
                <w:spacing w:val="1"/>
              </w:rPr>
              <w:t xml:space="preserve"> </w:t>
            </w:r>
            <w:r>
              <w:rPr>
                <w:b/>
                <w:w w:val="95"/>
              </w:rPr>
              <w:t>exploat</w:t>
            </w:r>
            <w:r>
              <w:rPr>
                <w:b/>
                <w:spacing w:val="-45"/>
                <w:w w:val="95"/>
              </w:rPr>
              <w:t xml:space="preserve"> </w:t>
            </w:r>
            <w:r>
              <w:rPr>
                <w:b/>
              </w:rPr>
              <w:t>are (după caz)</w:t>
            </w:r>
          </w:p>
        </w:tc>
      </w:tr>
      <w:tr w:rsidR="000A74E5" w14:paraId="6E4DF16E" w14:textId="77777777">
        <w:trPr>
          <w:trHeight w:val="498"/>
        </w:trPr>
        <w:tc>
          <w:tcPr>
            <w:tcW w:w="1134" w:type="dxa"/>
          </w:tcPr>
          <w:p w14:paraId="1F975F5E" w14:textId="77777777" w:rsidR="000A74E5" w:rsidRDefault="000A74E5">
            <w:pPr>
              <w:pStyle w:val="TableParagraph"/>
              <w:rPr>
                <w:sz w:val="24"/>
                <w:szCs w:val="24"/>
              </w:rPr>
            </w:pPr>
          </w:p>
        </w:tc>
        <w:tc>
          <w:tcPr>
            <w:tcW w:w="1177" w:type="dxa"/>
          </w:tcPr>
          <w:p w14:paraId="0D326BA6" w14:textId="77777777" w:rsidR="000A74E5" w:rsidRDefault="000A74E5">
            <w:pPr>
              <w:pStyle w:val="TableParagraph"/>
              <w:rPr>
                <w:sz w:val="24"/>
                <w:szCs w:val="24"/>
              </w:rPr>
            </w:pPr>
          </w:p>
        </w:tc>
        <w:tc>
          <w:tcPr>
            <w:tcW w:w="1091" w:type="dxa"/>
          </w:tcPr>
          <w:p w14:paraId="62587241" w14:textId="77777777" w:rsidR="000A74E5" w:rsidRDefault="000A74E5">
            <w:pPr>
              <w:pStyle w:val="TableParagraph"/>
              <w:rPr>
                <w:sz w:val="24"/>
                <w:szCs w:val="24"/>
              </w:rPr>
            </w:pPr>
          </w:p>
        </w:tc>
        <w:tc>
          <w:tcPr>
            <w:tcW w:w="962" w:type="dxa"/>
          </w:tcPr>
          <w:p w14:paraId="7624153B" w14:textId="77777777" w:rsidR="000A74E5" w:rsidRDefault="000A74E5">
            <w:pPr>
              <w:pStyle w:val="TableParagraph"/>
              <w:rPr>
                <w:sz w:val="24"/>
                <w:szCs w:val="24"/>
              </w:rPr>
            </w:pPr>
          </w:p>
        </w:tc>
        <w:tc>
          <w:tcPr>
            <w:tcW w:w="1026" w:type="dxa"/>
          </w:tcPr>
          <w:p w14:paraId="614F6EAB" w14:textId="77777777" w:rsidR="000A74E5" w:rsidRDefault="000A74E5">
            <w:pPr>
              <w:pStyle w:val="TableParagraph"/>
              <w:rPr>
                <w:sz w:val="24"/>
                <w:szCs w:val="24"/>
              </w:rPr>
            </w:pPr>
          </w:p>
        </w:tc>
        <w:tc>
          <w:tcPr>
            <w:tcW w:w="1159" w:type="dxa"/>
            <w:tcBorders>
              <w:right w:val="single" w:sz="6" w:space="0" w:color="000000"/>
            </w:tcBorders>
          </w:tcPr>
          <w:p w14:paraId="3F55883D" w14:textId="77777777" w:rsidR="000A74E5" w:rsidRDefault="000A74E5">
            <w:pPr>
              <w:pStyle w:val="TableParagraph"/>
              <w:rPr>
                <w:sz w:val="24"/>
                <w:szCs w:val="24"/>
              </w:rPr>
            </w:pPr>
          </w:p>
        </w:tc>
        <w:tc>
          <w:tcPr>
            <w:tcW w:w="1167" w:type="dxa"/>
            <w:tcBorders>
              <w:left w:val="single" w:sz="6" w:space="0" w:color="000000"/>
            </w:tcBorders>
          </w:tcPr>
          <w:p w14:paraId="4F585823" w14:textId="77777777" w:rsidR="000A74E5" w:rsidRDefault="000A74E5">
            <w:pPr>
              <w:pStyle w:val="TableParagraph"/>
              <w:rPr>
                <w:sz w:val="24"/>
                <w:szCs w:val="24"/>
              </w:rPr>
            </w:pPr>
          </w:p>
        </w:tc>
        <w:tc>
          <w:tcPr>
            <w:tcW w:w="1314" w:type="dxa"/>
          </w:tcPr>
          <w:p w14:paraId="0B3A179A" w14:textId="77777777" w:rsidR="000A74E5" w:rsidRDefault="000A74E5">
            <w:pPr>
              <w:pStyle w:val="TableParagraph"/>
              <w:rPr>
                <w:sz w:val="24"/>
                <w:szCs w:val="24"/>
              </w:rPr>
            </w:pPr>
          </w:p>
        </w:tc>
        <w:tc>
          <w:tcPr>
            <w:tcW w:w="875" w:type="dxa"/>
          </w:tcPr>
          <w:p w14:paraId="4EA81D1A" w14:textId="77777777" w:rsidR="000A74E5" w:rsidRDefault="000A74E5">
            <w:pPr>
              <w:pStyle w:val="TableParagraph"/>
              <w:rPr>
                <w:sz w:val="24"/>
                <w:szCs w:val="24"/>
              </w:rPr>
            </w:pPr>
          </w:p>
        </w:tc>
        <w:tc>
          <w:tcPr>
            <w:tcW w:w="1152" w:type="dxa"/>
          </w:tcPr>
          <w:p w14:paraId="22714417" w14:textId="77777777" w:rsidR="000A74E5" w:rsidRDefault="000A74E5">
            <w:pPr>
              <w:pStyle w:val="TableParagraph"/>
              <w:rPr>
                <w:sz w:val="24"/>
                <w:szCs w:val="24"/>
              </w:rPr>
            </w:pPr>
          </w:p>
        </w:tc>
      </w:tr>
      <w:tr w:rsidR="000A74E5" w14:paraId="16E6294C" w14:textId="77777777">
        <w:trPr>
          <w:trHeight w:val="496"/>
        </w:trPr>
        <w:tc>
          <w:tcPr>
            <w:tcW w:w="1134" w:type="dxa"/>
          </w:tcPr>
          <w:p w14:paraId="3F340950" w14:textId="77777777" w:rsidR="000A74E5" w:rsidRDefault="000A74E5">
            <w:pPr>
              <w:pStyle w:val="TableParagraph"/>
              <w:rPr>
                <w:sz w:val="24"/>
                <w:szCs w:val="24"/>
              </w:rPr>
            </w:pPr>
          </w:p>
        </w:tc>
        <w:tc>
          <w:tcPr>
            <w:tcW w:w="1177" w:type="dxa"/>
          </w:tcPr>
          <w:p w14:paraId="4A5621BF" w14:textId="77777777" w:rsidR="000A74E5" w:rsidRDefault="000A74E5">
            <w:pPr>
              <w:pStyle w:val="TableParagraph"/>
              <w:rPr>
                <w:sz w:val="24"/>
                <w:szCs w:val="24"/>
              </w:rPr>
            </w:pPr>
          </w:p>
        </w:tc>
        <w:tc>
          <w:tcPr>
            <w:tcW w:w="1091" w:type="dxa"/>
          </w:tcPr>
          <w:p w14:paraId="65597480" w14:textId="77777777" w:rsidR="000A74E5" w:rsidRDefault="000A74E5">
            <w:pPr>
              <w:pStyle w:val="TableParagraph"/>
              <w:rPr>
                <w:sz w:val="24"/>
                <w:szCs w:val="24"/>
              </w:rPr>
            </w:pPr>
          </w:p>
        </w:tc>
        <w:tc>
          <w:tcPr>
            <w:tcW w:w="962" w:type="dxa"/>
          </w:tcPr>
          <w:p w14:paraId="33D743B8" w14:textId="77777777" w:rsidR="000A74E5" w:rsidRDefault="000A74E5">
            <w:pPr>
              <w:pStyle w:val="TableParagraph"/>
              <w:rPr>
                <w:sz w:val="24"/>
                <w:szCs w:val="24"/>
              </w:rPr>
            </w:pPr>
          </w:p>
        </w:tc>
        <w:tc>
          <w:tcPr>
            <w:tcW w:w="1026" w:type="dxa"/>
          </w:tcPr>
          <w:p w14:paraId="644DAEED" w14:textId="77777777" w:rsidR="000A74E5" w:rsidRDefault="000A74E5">
            <w:pPr>
              <w:pStyle w:val="TableParagraph"/>
              <w:rPr>
                <w:sz w:val="24"/>
                <w:szCs w:val="24"/>
              </w:rPr>
            </w:pPr>
          </w:p>
        </w:tc>
        <w:tc>
          <w:tcPr>
            <w:tcW w:w="1159" w:type="dxa"/>
            <w:tcBorders>
              <w:right w:val="single" w:sz="6" w:space="0" w:color="000000"/>
            </w:tcBorders>
          </w:tcPr>
          <w:p w14:paraId="133CA613" w14:textId="77777777" w:rsidR="000A74E5" w:rsidRDefault="000A74E5">
            <w:pPr>
              <w:pStyle w:val="TableParagraph"/>
              <w:rPr>
                <w:sz w:val="24"/>
                <w:szCs w:val="24"/>
              </w:rPr>
            </w:pPr>
          </w:p>
        </w:tc>
        <w:tc>
          <w:tcPr>
            <w:tcW w:w="1167" w:type="dxa"/>
            <w:tcBorders>
              <w:left w:val="single" w:sz="6" w:space="0" w:color="000000"/>
            </w:tcBorders>
          </w:tcPr>
          <w:p w14:paraId="18BBD091" w14:textId="77777777" w:rsidR="000A74E5" w:rsidRDefault="000A74E5">
            <w:pPr>
              <w:pStyle w:val="TableParagraph"/>
              <w:rPr>
                <w:sz w:val="24"/>
                <w:szCs w:val="24"/>
              </w:rPr>
            </w:pPr>
          </w:p>
        </w:tc>
        <w:tc>
          <w:tcPr>
            <w:tcW w:w="1314" w:type="dxa"/>
          </w:tcPr>
          <w:p w14:paraId="783CFDD9" w14:textId="77777777" w:rsidR="000A74E5" w:rsidRDefault="000A74E5">
            <w:pPr>
              <w:pStyle w:val="TableParagraph"/>
              <w:rPr>
                <w:sz w:val="24"/>
                <w:szCs w:val="24"/>
              </w:rPr>
            </w:pPr>
          </w:p>
        </w:tc>
        <w:tc>
          <w:tcPr>
            <w:tcW w:w="875" w:type="dxa"/>
          </w:tcPr>
          <w:p w14:paraId="56E3705B" w14:textId="77777777" w:rsidR="000A74E5" w:rsidRDefault="000A74E5">
            <w:pPr>
              <w:pStyle w:val="TableParagraph"/>
              <w:rPr>
                <w:sz w:val="24"/>
                <w:szCs w:val="24"/>
              </w:rPr>
            </w:pPr>
          </w:p>
        </w:tc>
        <w:tc>
          <w:tcPr>
            <w:tcW w:w="1152" w:type="dxa"/>
          </w:tcPr>
          <w:p w14:paraId="6E5A3D14" w14:textId="77777777" w:rsidR="000A74E5" w:rsidRDefault="000A74E5">
            <w:pPr>
              <w:pStyle w:val="TableParagraph"/>
              <w:rPr>
                <w:sz w:val="24"/>
                <w:szCs w:val="24"/>
              </w:rPr>
            </w:pPr>
          </w:p>
        </w:tc>
      </w:tr>
    </w:tbl>
    <w:p w14:paraId="16CAF3FF" w14:textId="77777777" w:rsidR="000A74E5" w:rsidRDefault="000A74E5">
      <w:pPr>
        <w:pStyle w:val="BodyText"/>
        <w:rPr>
          <w:b/>
          <w:i w:val="0"/>
          <w:sz w:val="24"/>
          <w:szCs w:val="24"/>
        </w:rPr>
      </w:pPr>
    </w:p>
    <w:p w14:paraId="02FF37A3" w14:textId="77777777" w:rsidR="000A74E5" w:rsidRDefault="000A74E5">
      <w:pPr>
        <w:pStyle w:val="BodyText"/>
        <w:spacing w:before="10"/>
        <w:rPr>
          <w:b/>
          <w:sz w:val="24"/>
          <w:szCs w:val="24"/>
        </w:rPr>
      </w:pPr>
    </w:p>
    <w:p w14:paraId="14060BF5" w14:textId="77777777" w:rsidR="000A74E5" w:rsidRDefault="00000000">
      <w:pPr>
        <w:pStyle w:val="TableParagraph"/>
        <w:numPr>
          <w:ilvl w:val="0"/>
          <w:numId w:val="2"/>
        </w:numPr>
        <w:spacing w:before="125"/>
        <w:ind w:right="661"/>
        <w:rPr>
          <w:b/>
          <w:sz w:val="24"/>
          <w:szCs w:val="24"/>
        </w:rPr>
      </w:pPr>
      <w:r>
        <w:rPr>
          <w:b/>
          <w:sz w:val="24"/>
          <w:szCs w:val="24"/>
        </w:rPr>
        <w:t>FINANȚĂRI (obligatoriu)</w:t>
      </w:r>
    </w:p>
    <w:p w14:paraId="47058222" w14:textId="77777777" w:rsidR="000A74E5" w:rsidRDefault="000A74E5">
      <w:pPr>
        <w:pStyle w:val="BodyText"/>
        <w:rPr>
          <w:b/>
          <w:i w:val="0"/>
          <w:sz w:val="24"/>
          <w:szCs w:val="24"/>
        </w:rPr>
      </w:pPr>
    </w:p>
    <w:p w14:paraId="395E31D0" w14:textId="77777777" w:rsidR="000A74E5" w:rsidRDefault="00000000">
      <w:pPr>
        <w:ind w:left="696"/>
        <w:rPr>
          <w:b/>
          <w:sz w:val="24"/>
          <w:szCs w:val="24"/>
        </w:rPr>
      </w:pPr>
      <w:r>
        <w:rPr>
          <w:b/>
          <w:sz w:val="24"/>
          <w:szCs w:val="24"/>
        </w:rPr>
        <w:t>Finanțare obținută din fonduri publice, inclusiv anul în curs (total):</w:t>
      </w:r>
    </w:p>
    <w:tbl>
      <w:tblPr>
        <w:tblStyle w:val="TableGrid"/>
        <w:tblW w:w="0" w:type="auto"/>
        <w:tblInd w:w="696" w:type="dxa"/>
        <w:tblLook w:val="04A0" w:firstRow="1" w:lastRow="0" w:firstColumn="1" w:lastColumn="0" w:noHBand="0" w:noVBand="1"/>
      </w:tblPr>
      <w:tblGrid>
        <w:gridCol w:w="9773"/>
      </w:tblGrid>
      <w:tr w:rsidR="000A74E5" w14:paraId="23957226" w14:textId="77777777">
        <w:tc>
          <w:tcPr>
            <w:tcW w:w="10695" w:type="dxa"/>
          </w:tcPr>
          <w:p w14:paraId="6DA9BBC5" w14:textId="77777777" w:rsidR="000A74E5" w:rsidRDefault="00000000">
            <w:pPr>
              <w:rPr>
                <w:b/>
                <w:sz w:val="24"/>
                <w:szCs w:val="24"/>
              </w:rPr>
            </w:pPr>
            <w:r>
              <w:rPr>
                <w:b/>
                <w:sz w:val="24"/>
                <w:szCs w:val="24"/>
              </w:rPr>
              <w:t>Total euro</w:t>
            </w:r>
          </w:p>
        </w:tc>
      </w:tr>
      <w:tr w:rsidR="000A74E5" w14:paraId="01BD3261" w14:textId="77777777">
        <w:tc>
          <w:tcPr>
            <w:tcW w:w="10695" w:type="dxa"/>
          </w:tcPr>
          <w:p w14:paraId="3748DFC4" w14:textId="77777777" w:rsidR="000A74E5" w:rsidRDefault="00000000">
            <w:pPr>
              <w:rPr>
                <w:b/>
                <w:sz w:val="24"/>
                <w:szCs w:val="24"/>
              </w:rPr>
            </w:pPr>
            <w:r>
              <w:rPr>
                <w:b/>
                <w:sz w:val="24"/>
                <w:szCs w:val="24"/>
              </w:rPr>
              <w:t>Total lei</w:t>
            </w:r>
          </w:p>
        </w:tc>
      </w:tr>
    </w:tbl>
    <w:p w14:paraId="5242745A" w14:textId="77777777" w:rsidR="000A74E5" w:rsidRDefault="000A74E5">
      <w:pPr>
        <w:ind w:left="696"/>
        <w:rPr>
          <w:b/>
          <w:sz w:val="24"/>
          <w:szCs w:val="24"/>
        </w:rPr>
      </w:pPr>
    </w:p>
    <w:p w14:paraId="5A76749E" w14:textId="77777777" w:rsidR="000A74E5" w:rsidRDefault="00000000">
      <w:pPr>
        <w:ind w:left="696"/>
        <w:rPr>
          <w:b/>
          <w:sz w:val="24"/>
          <w:szCs w:val="24"/>
        </w:rPr>
      </w:pPr>
      <w:r>
        <w:rPr>
          <w:b/>
          <w:sz w:val="24"/>
          <w:szCs w:val="24"/>
        </w:rPr>
        <w:t xml:space="preserve">Denumire programe de finanțare </w:t>
      </w:r>
    </w:p>
    <w:p w14:paraId="0D64ACAA" w14:textId="77777777" w:rsidR="000A74E5" w:rsidRDefault="00000000">
      <w:pPr>
        <w:ind w:left="696"/>
        <w:rPr>
          <w:b/>
          <w:sz w:val="24"/>
          <w:szCs w:val="24"/>
        </w:rPr>
      </w:pPr>
      <w:r>
        <w:rPr>
          <w:b/>
          <w:sz w:val="24"/>
          <w:szCs w:val="24"/>
        </w:rPr>
        <w:t>Moneda - lei</w:t>
      </w:r>
    </w:p>
    <w:tbl>
      <w:tblPr>
        <w:tblStyle w:val="TableGrid"/>
        <w:tblW w:w="0" w:type="auto"/>
        <w:tblInd w:w="696" w:type="dxa"/>
        <w:tblLayout w:type="fixed"/>
        <w:tblLook w:val="04A0" w:firstRow="1" w:lastRow="0" w:firstColumn="1" w:lastColumn="0" w:noHBand="0" w:noVBand="1"/>
      </w:tblPr>
      <w:tblGrid>
        <w:gridCol w:w="852"/>
        <w:gridCol w:w="1080"/>
        <w:gridCol w:w="816"/>
        <w:gridCol w:w="1244"/>
        <w:gridCol w:w="1293"/>
        <w:gridCol w:w="3140"/>
        <w:gridCol w:w="1574"/>
      </w:tblGrid>
      <w:tr w:rsidR="000A74E5" w14:paraId="6F72B8E2" w14:textId="77777777">
        <w:tc>
          <w:tcPr>
            <w:tcW w:w="852" w:type="dxa"/>
          </w:tcPr>
          <w:p w14:paraId="6A40B25F" w14:textId="77777777" w:rsidR="000A74E5" w:rsidRDefault="00000000">
            <w:pPr>
              <w:rPr>
                <w:b/>
              </w:rPr>
            </w:pPr>
            <w:r>
              <w:rPr>
                <w:b/>
                <w:i/>
              </w:rPr>
              <w:t>Cod</w:t>
            </w:r>
            <w:r>
              <w:rPr>
                <w:b/>
                <w:i/>
                <w:spacing w:val="1"/>
              </w:rPr>
              <w:t xml:space="preserve"> </w:t>
            </w:r>
            <w:r>
              <w:rPr>
                <w:b/>
                <w:i/>
              </w:rPr>
              <w:t>SMIS</w:t>
            </w:r>
          </w:p>
        </w:tc>
        <w:tc>
          <w:tcPr>
            <w:tcW w:w="1080" w:type="dxa"/>
          </w:tcPr>
          <w:p w14:paraId="4F07E4B1" w14:textId="77777777" w:rsidR="000A74E5" w:rsidRDefault="00000000">
            <w:pPr>
              <w:pStyle w:val="TableParagraph"/>
              <w:spacing w:before="4"/>
              <w:rPr>
                <w:b/>
                <w:i/>
              </w:rPr>
            </w:pPr>
            <w:r>
              <w:rPr>
                <w:b/>
                <w:i/>
              </w:rPr>
              <w:t>Titlu/</w:t>
            </w:r>
          </w:p>
          <w:p w14:paraId="7CDD2FA4" w14:textId="77777777" w:rsidR="000A74E5" w:rsidRDefault="00000000">
            <w:pPr>
              <w:rPr>
                <w:b/>
              </w:rPr>
            </w:pPr>
            <w:r>
              <w:rPr>
                <w:b/>
                <w:i/>
              </w:rPr>
              <w:t>Denu-mire program, (act norma-tiv)</w:t>
            </w:r>
          </w:p>
        </w:tc>
        <w:tc>
          <w:tcPr>
            <w:tcW w:w="816" w:type="dxa"/>
          </w:tcPr>
          <w:p w14:paraId="4C79A282" w14:textId="77777777" w:rsidR="000A74E5" w:rsidRDefault="00000000">
            <w:pPr>
              <w:rPr>
                <w:b/>
              </w:rPr>
            </w:pPr>
            <w:r>
              <w:rPr>
                <w:b/>
                <w:i/>
              </w:rPr>
              <w:t>Valoare</w:t>
            </w:r>
            <w:r>
              <w:rPr>
                <w:b/>
                <w:i/>
                <w:spacing w:val="-42"/>
              </w:rPr>
              <w:t xml:space="preserve"> </w:t>
            </w:r>
            <w:r>
              <w:rPr>
                <w:b/>
                <w:i/>
                <w:spacing w:val="1"/>
              </w:rPr>
              <w:t>t</w:t>
            </w:r>
            <w:r>
              <w:rPr>
                <w:b/>
                <w:i/>
              </w:rPr>
              <w:t>otală</w:t>
            </w:r>
            <w:r>
              <w:rPr>
                <w:b/>
                <w:i/>
                <w:spacing w:val="1"/>
              </w:rPr>
              <w:t xml:space="preserve"> con-tract</w:t>
            </w:r>
          </w:p>
        </w:tc>
        <w:tc>
          <w:tcPr>
            <w:tcW w:w="1244" w:type="dxa"/>
          </w:tcPr>
          <w:p w14:paraId="715C3FD9" w14:textId="77777777" w:rsidR="000A74E5" w:rsidRDefault="00000000">
            <w:pPr>
              <w:rPr>
                <w:b/>
              </w:rPr>
            </w:pPr>
            <w:r>
              <w:rPr>
                <w:b/>
                <w:i/>
              </w:rPr>
              <w:t>Sprijin</w:t>
            </w:r>
            <w:r>
              <w:rPr>
                <w:b/>
                <w:i/>
                <w:spacing w:val="1"/>
              </w:rPr>
              <w:t xml:space="preserve"> </w:t>
            </w:r>
            <w:r>
              <w:rPr>
                <w:b/>
                <w:i/>
              </w:rPr>
              <w:t>beneficiar</w:t>
            </w:r>
          </w:p>
        </w:tc>
        <w:tc>
          <w:tcPr>
            <w:tcW w:w="1293" w:type="dxa"/>
          </w:tcPr>
          <w:p w14:paraId="7B0A53E0" w14:textId="77777777" w:rsidR="000A74E5" w:rsidRDefault="00000000">
            <w:pPr>
              <w:rPr>
                <w:b/>
              </w:rPr>
            </w:pPr>
            <w:r>
              <w:rPr>
                <w:b/>
                <w:i/>
                <w:spacing w:val="-1"/>
              </w:rPr>
              <w:t>Rambursare</w:t>
            </w:r>
            <w:r>
              <w:rPr>
                <w:b/>
                <w:i/>
              </w:rPr>
              <w:t>efectivă la momentul înscrierii cererii de finanțare din PNRR</w:t>
            </w:r>
          </w:p>
        </w:tc>
        <w:tc>
          <w:tcPr>
            <w:tcW w:w="3140" w:type="dxa"/>
          </w:tcPr>
          <w:p w14:paraId="5640B5E1" w14:textId="77777777" w:rsidR="000A74E5" w:rsidRDefault="00000000">
            <w:pPr>
              <w:rPr>
                <w:b/>
              </w:rPr>
            </w:pPr>
            <w:r>
              <w:rPr>
                <w:b/>
                <w:i/>
              </w:rPr>
              <w:t>Data ultimei rambursări/decontări, conform contractului de finanțare al programului respectiv</w:t>
            </w:r>
          </w:p>
        </w:tc>
        <w:tc>
          <w:tcPr>
            <w:tcW w:w="1574" w:type="dxa"/>
          </w:tcPr>
          <w:p w14:paraId="0B8E5C2C" w14:textId="77777777" w:rsidR="000A74E5" w:rsidRDefault="00000000">
            <w:pPr>
              <w:rPr>
                <w:b/>
              </w:rPr>
            </w:pPr>
            <w:r>
              <w:rPr>
                <w:b/>
                <w:i/>
              </w:rPr>
              <w:t>Entitate</w:t>
            </w:r>
            <w:r>
              <w:rPr>
                <w:b/>
                <w:i/>
                <w:spacing w:val="1"/>
              </w:rPr>
              <w:t xml:space="preserve"> </w:t>
            </w:r>
            <w:r>
              <w:rPr>
                <w:b/>
                <w:i/>
              </w:rPr>
              <w:t>finanțatoare* la nivel național</w:t>
            </w:r>
          </w:p>
        </w:tc>
      </w:tr>
      <w:tr w:rsidR="000A74E5" w14:paraId="2BFB83F3" w14:textId="77777777">
        <w:tc>
          <w:tcPr>
            <w:tcW w:w="852" w:type="dxa"/>
          </w:tcPr>
          <w:p w14:paraId="1F2B9916" w14:textId="77777777" w:rsidR="000A74E5" w:rsidRDefault="00000000">
            <w:pPr>
              <w:rPr>
                <w:b/>
                <w:sz w:val="24"/>
                <w:szCs w:val="24"/>
              </w:rPr>
            </w:pPr>
            <w:r>
              <w:rPr>
                <w:b/>
                <w:sz w:val="24"/>
                <w:szCs w:val="24"/>
              </w:rPr>
              <w:t>1.</w:t>
            </w:r>
          </w:p>
        </w:tc>
        <w:tc>
          <w:tcPr>
            <w:tcW w:w="1080" w:type="dxa"/>
          </w:tcPr>
          <w:p w14:paraId="669C9285" w14:textId="77777777" w:rsidR="000A74E5" w:rsidRDefault="000A74E5">
            <w:pPr>
              <w:rPr>
                <w:b/>
                <w:sz w:val="24"/>
                <w:szCs w:val="24"/>
              </w:rPr>
            </w:pPr>
          </w:p>
        </w:tc>
        <w:tc>
          <w:tcPr>
            <w:tcW w:w="816" w:type="dxa"/>
          </w:tcPr>
          <w:p w14:paraId="1FADD4A1" w14:textId="77777777" w:rsidR="000A74E5" w:rsidRDefault="000A74E5">
            <w:pPr>
              <w:rPr>
                <w:b/>
                <w:sz w:val="24"/>
                <w:szCs w:val="24"/>
              </w:rPr>
            </w:pPr>
          </w:p>
        </w:tc>
        <w:tc>
          <w:tcPr>
            <w:tcW w:w="1244" w:type="dxa"/>
          </w:tcPr>
          <w:p w14:paraId="6AC2F5EF" w14:textId="77777777" w:rsidR="000A74E5" w:rsidRDefault="000A74E5">
            <w:pPr>
              <w:rPr>
                <w:b/>
                <w:sz w:val="24"/>
                <w:szCs w:val="24"/>
              </w:rPr>
            </w:pPr>
          </w:p>
        </w:tc>
        <w:tc>
          <w:tcPr>
            <w:tcW w:w="1293" w:type="dxa"/>
          </w:tcPr>
          <w:p w14:paraId="5461BCAC" w14:textId="77777777" w:rsidR="000A74E5" w:rsidRDefault="000A74E5">
            <w:pPr>
              <w:rPr>
                <w:b/>
                <w:sz w:val="24"/>
                <w:szCs w:val="24"/>
              </w:rPr>
            </w:pPr>
          </w:p>
        </w:tc>
        <w:tc>
          <w:tcPr>
            <w:tcW w:w="3140" w:type="dxa"/>
          </w:tcPr>
          <w:p w14:paraId="448FED13" w14:textId="77777777" w:rsidR="000A74E5" w:rsidRDefault="000A74E5">
            <w:pPr>
              <w:rPr>
                <w:b/>
                <w:sz w:val="24"/>
                <w:szCs w:val="24"/>
              </w:rPr>
            </w:pPr>
          </w:p>
        </w:tc>
        <w:tc>
          <w:tcPr>
            <w:tcW w:w="1574" w:type="dxa"/>
          </w:tcPr>
          <w:p w14:paraId="6086BC87" w14:textId="77777777" w:rsidR="000A74E5" w:rsidRDefault="000A74E5">
            <w:pPr>
              <w:rPr>
                <w:b/>
                <w:sz w:val="24"/>
                <w:szCs w:val="24"/>
              </w:rPr>
            </w:pPr>
          </w:p>
        </w:tc>
      </w:tr>
      <w:tr w:rsidR="000A74E5" w14:paraId="0FADBEDA" w14:textId="77777777">
        <w:tc>
          <w:tcPr>
            <w:tcW w:w="852" w:type="dxa"/>
          </w:tcPr>
          <w:p w14:paraId="6B01D33F" w14:textId="77777777" w:rsidR="000A74E5" w:rsidRDefault="00000000">
            <w:pPr>
              <w:rPr>
                <w:b/>
                <w:sz w:val="24"/>
                <w:szCs w:val="24"/>
              </w:rPr>
            </w:pPr>
            <w:r>
              <w:rPr>
                <w:b/>
                <w:sz w:val="24"/>
                <w:szCs w:val="24"/>
              </w:rPr>
              <w:t>2.</w:t>
            </w:r>
          </w:p>
        </w:tc>
        <w:tc>
          <w:tcPr>
            <w:tcW w:w="1080" w:type="dxa"/>
          </w:tcPr>
          <w:p w14:paraId="40120D26" w14:textId="77777777" w:rsidR="000A74E5" w:rsidRDefault="000A74E5">
            <w:pPr>
              <w:rPr>
                <w:b/>
                <w:sz w:val="24"/>
                <w:szCs w:val="24"/>
              </w:rPr>
            </w:pPr>
          </w:p>
        </w:tc>
        <w:tc>
          <w:tcPr>
            <w:tcW w:w="816" w:type="dxa"/>
          </w:tcPr>
          <w:p w14:paraId="0F8F4EFD" w14:textId="77777777" w:rsidR="000A74E5" w:rsidRDefault="000A74E5">
            <w:pPr>
              <w:rPr>
                <w:b/>
                <w:sz w:val="24"/>
                <w:szCs w:val="24"/>
              </w:rPr>
            </w:pPr>
          </w:p>
        </w:tc>
        <w:tc>
          <w:tcPr>
            <w:tcW w:w="1244" w:type="dxa"/>
          </w:tcPr>
          <w:p w14:paraId="07D5EDC5" w14:textId="77777777" w:rsidR="000A74E5" w:rsidRDefault="000A74E5">
            <w:pPr>
              <w:rPr>
                <w:b/>
                <w:sz w:val="24"/>
                <w:szCs w:val="24"/>
              </w:rPr>
            </w:pPr>
          </w:p>
        </w:tc>
        <w:tc>
          <w:tcPr>
            <w:tcW w:w="1293" w:type="dxa"/>
          </w:tcPr>
          <w:p w14:paraId="350F5856" w14:textId="77777777" w:rsidR="000A74E5" w:rsidRDefault="000A74E5">
            <w:pPr>
              <w:rPr>
                <w:b/>
                <w:sz w:val="24"/>
                <w:szCs w:val="24"/>
              </w:rPr>
            </w:pPr>
          </w:p>
        </w:tc>
        <w:tc>
          <w:tcPr>
            <w:tcW w:w="3140" w:type="dxa"/>
          </w:tcPr>
          <w:p w14:paraId="28BCB6CE" w14:textId="77777777" w:rsidR="000A74E5" w:rsidRDefault="000A74E5">
            <w:pPr>
              <w:rPr>
                <w:b/>
                <w:sz w:val="24"/>
                <w:szCs w:val="24"/>
              </w:rPr>
            </w:pPr>
          </w:p>
        </w:tc>
        <w:tc>
          <w:tcPr>
            <w:tcW w:w="1574" w:type="dxa"/>
          </w:tcPr>
          <w:p w14:paraId="6ABDD553" w14:textId="77777777" w:rsidR="000A74E5" w:rsidRDefault="000A74E5">
            <w:pPr>
              <w:rPr>
                <w:b/>
                <w:sz w:val="24"/>
                <w:szCs w:val="24"/>
              </w:rPr>
            </w:pPr>
          </w:p>
        </w:tc>
      </w:tr>
      <w:tr w:rsidR="000A74E5" w14:paraId="3F017EAB" w14:textId="77777777">
        <w:tc>
          <w:tcPr>
            <w:tcW w:w="852" w:type="dxa"/>
          </w:tcPr>
          <w:p w14:paraId="177F61AD" w14:textId="77777777" w:rsidR="000A74E5" w:rsidRDefault="000A74E5">
            <w:pPr>
              <w:rPr>
                <w:b/>
                <w:sz w:val="24"/>
                <w:szCs w:val="24"/>
              </w:rPr>
            </w:pPr>
          </w:p>
        </w:tc>
        <w:tc>
          <w:tcPr>
            <w:tcW w:w="1080" w:type="dxa"/>
          </w:tcPr>
          <w:p w14:paraId="0CD2F155" w14:textId="77777777" w:rsidR="000A74E5" w:rsidRDefault="000A74E5">
            <w:pPr>
              <w:rPr>
                <w:b/>
                <w:sz w:val="24"/>
                <w:szCs w:val="24"/>
              </w:rPr>
            </w:pPr>
          </w:p>
        </w:tc>
        <w:tc>
          <w:tcPr>
            <w:tcW w:w="816" w:type="dxa"/>
          </w:tcPr>
          <w:p w14:paraId="1381084C" w14:textId="77777777" w:rsidR="000A74E5" w:rsidRDefault="000A74E5">
            <w:pPr>
              <w:rPr>
                <w:b/>
                <w:sz w:val="24"/>
                <w:szCs w:val="24"/>
              </w:rPr>
            </w:pPr>
          </w:p>
        </w:tc>
        <w:tc>
          <w:tcPr>
            <w:tcW w:w="1244" w:type="dxa"/>
          </w:tcPr>
          <w:p w14:paraId="58280AD9" w14:textId="77777777" w:rsidR="000A74E5" w:rsidRDefault="000A74E5">
            <w:pPr>
              <w:rPr>
                <w:b/>
                <w:sz w:val="24"/>
                <w:szCs w:val="24"/>
              </w:rPr>
            </w:pPr>
          </w:p>
        </w:tc>
        <w:tc>
          <w:tcPr>
            <w:tcW w:w="1293" w:type="dxa"/>
          </w:tcPr>
          <w:p w14:paraId="13350C5D" w14:textId="77777777" w:rsidR="000A74E5" w:rsidRDefault="000A74E5">
            <w:pPr>
              <w:rPr>
                <w:b/>
                <w:sz w:val="24"/>
                <w:szCs w:val="24"/>
              </w:rPr>
            </w:pPr>
          </w:p>
        </w:tc>
        <w:tc>
          <w:tcPr>
            <w:tcW w:w="3140" w:type="dxa"/>
          </w:tcPr>
          <w:p w14:paraId="752803FA" w14:textId="77777777" w:rsidR="000A74E5" w:rsidRDefault="000A74E5">
            <w:pPr>
              <w:rPr>
                <w:b/>
                <w:sz w:val="24"/>
                <w:szCs w:val="24"/>
              </w:rPr>
            </w:pPr>
          </w:p>
        </w:tc>
        <w:tc>
          <w:tcPr>
            <w:tcW w:w="1574" w:type="dxa"/>
          </w:tcPr>
          <w:p w14:paraId="1B2D96DE" w14:textId="77777777" w:rsidR="000A74E5" w:rsidRDefault="000A74E5">
            <w:pPr>
              <w:rPr>
                <w:b/>
                <w:sz w:val="24"/>
                <w:szCs w:val="24"/>
              </w:rPr>
            </w:pPr>
          </w:p>
        </w:tc>
      </w:tr>
    </w:tbl>
    <w:p w14:paraId="37652C8E" w14:textId="77777777" w:rsidR="000A74E5" w:rsidRDefault="000A74E5">
      <w:pPr>
        <w:pStyle w:val="Heading1"/>
        <w:spacing w:before="81" w:line="480" w:lineRule="auto"/>
        <w:ind w:left="0" w:right="7079"/>
        <w:rPr>
          <w:sz w:val="24"/>
          <w:szCs w:val="24"/>
        </w:rPr>
      </w:pPr>
    </w:p>
    <w:p w14:paraId="3F6B1389" w14:textId="77777777" w:rsidR="000A74E5" w:rsidRDefault="000A74E5">
      <w:pPr>
        <w:pStyle w:val="Heading1"/>
        <w:spacing w:before="81" w:line="480" w:lineRule="auto"/>
        <w:ind w:left="0" w:right="7079"/>
        <w:rPr>
          <w:sz w:val="24"/>
          <w:szCs w:val="24"/>
        </w:rPr>
      </w:pPr>
    </w:p>
    <w:p w14:paraId="09D94158" w14:textId="77777777" w:rsidR="000A74E5" w:rsidRDefault="000A74E5">
      <w:pPr>
        <w:pStyle w:val="Heading1"/>
        <w:spacing w:before="81" w:line="480" w:lineRule="auto"/>
        <w:ind w:left="0" w:right="7079"/>
        <w:rPr>
          <w:sz w:val="24"/>
          <w:szCs w:val="24"/>
        </w:rPr>
      </w:pPr>
    </w:p>
    <w:p w14:paraId="6EAC86E3" w14:textId="77777777" w:rsidR="000A74E5" w:rsidRDefault="000A74E5">
      <w:pPr>
        <w:pStyle w:val="Heading1"/>
        <w:spacing w:before="81" w:line="480" w:lineRule="auto"/>
        <w:ind w:left="0" w:right="7079"/>
        <w:rPr>
          <w:sz w:val="24"/>
          <w:szCs w:val="24"/>
        </w:rPr>
      </w:pPr>
    </w:p>
    <w:p w14:paraId="6BBF9BF6" w14:textId="77777777" w:rsidR="000A74E5" w:rsidRDefault="00000000">
      <w:pPr>
        <w:pStyle w:val="Heading1"/>
        <w:spacing w:before="81" w:line="480" w:lineRule="auto"/>
        <w:ind w:right="7079"/>
        <w:rPr>
          <w:spacing w:val="1"/>
          <w:sz w:val="24"/>
          <w:szCs w:val="24"/>
        </w:rPr>
      </w:pPr>
      <w:r>
        <w:rPr>
          <w:sz w:val="24"/>
          <w:szCs w:val="24"/>
          <w:shd w:val="clear" w:color="auto" w:fill="8DB3E2" w:themeFill="text2" w:themeFillTint="66"/>
        </w:rPr>
        <w:t>II. Structura</w:t>
      </w:r>
      <w:r>
        <w:rPr>
          <w:spacing w:val="55"/>
          <w:sz w:val="24"/>
          <w:szCs w:val="24"/>
          <w:shd w:val="clear" w:color="auto" w:fill="8DB3E2" w:themeFill="text2" w:themeFillTint="66"/>
        </w:rPr>
        <w:t xml:space="preserve"> </w:t>
      </w:r>
      <w:r>
        <w:rPr>
          <w:sz w:val="24"/>
          <w:szCs w:val="24"/>
          <w:shd w:val="clear" w:color="auto" w:fill="8DB3E2" w:themeFill="text2" w:themeFillTint="66"/>
        </w:rPr>
        <w:t>grupului</w:t>
      </w:r>
      <w:r>
        <w:rPr>
          <w:spacing w:val="1"/>
          <w:sz w:val="24"/>
          <w:szCs w:val="24"/>
          <w:shd w:val="clear" w:color="auto" w:fill="8DB3E2" w:themeFill="text2" w:themeFillTint="66"/>
        </w:rPr>
        <w:t xml:space="preserve">   </w:t>
      </w:r>
      <w:r>
        <w:rPr>
          <w:spacing w:val="1"/>
          <w:sz w:val="24"/>
          <w:szCs w:val="24"/>
        </w:rPr>
        <w:t>(obligatoriu)</w:t>
      </w:r>
    </w:p>
    <w:p w14:paraId="30CF22FB" w14:textId="77777777" w:rsidR="000A74E5" w:rsidRDefault="00000000">
      <w:pPr>
        <w:pStyle w:val="Heading1"/>
        <w:spacing w:before="81" w:line="480" w:lineRule="auto"/>
        <w:ind w:right="7079"/>
        <w:rPr>
          <w:sz w:val="24"/>
          <w:szCs w:val="24"/>
        </w:rPr>
      </w:pPr>
      <w:r>
        <w:rPr>
          <w:sz w:val="24"/>
          <w:szCs w:val="24"/>
        </w:rPr>
        <w:t>1.Descriere grup</w:t>
      </w:r>
    </w:p>
    <w:p w14:paraId="157DBF58" w14:textId="77777777" w:rsidR="000A74E5" w:rsidRDefault="00000000">
      <w:pPr>
        <w:pStyle w:val="Heading1"/>
        <w:numPr>
          <w:ilvl w:val="0"/>
          <w:numId w:val="3"/>
        </w:numPr>
        <w:tabs>
          <w:tab w:val="left" w:pos="918"/>
          <w:tab w:val="left" w:pos="9942"/>
        </w:tabs>
        <w:ind w:right="120"/>
        <w:jc w:val="both"/>
        <w:rPr>
          <w:sz w:val="24"/>
          <w:szCs w:val="24"/>
        </w:rPr>
      </w:pPr>
      <w:r>
        <w:rPr>
          <w:sz w:val="24"/>
          <w:szCs w:val="24"/>
          <w:shd w:val="clear" w:color="auto" w:fill="8DB3E1"/>
        </w:rPr>
        <w:t>Colectarea și furnizarea datelor privind beneficiarul real (în înțelesul art.22 alin.2) lit. d) din Regulamentul (UE) 2021/241</w:t>
      </w:r>
      <w:r>
        <w:rPr>
          <w:sz w:val="24"/>
          <w:szCs w:val="24"/>
          <w:shd w:val="clear" w:color="auto" w:fill="8DB3E1"/>
        </w:rPr>
        <w:tab/>
      </w:r>
    </w:p>
    <w:p w14:paraId="14224360" w14:textId="77777777" w:rsidR="000A74E5" w:rsidRDefault="000A74E5">
      <w:pPr>
        <w:pStyle w:val="BodyText"/>
        <w:rPr>
          <w:b/>
          <w:i w:val="0"/>
          <w:sz w:val="24"/>
          <w:szCs w:val="24"/>
        </w:rPr>
      </w:pPr>
    </w:p>
    <w:p w14:paraId="017F7A64" w14:textId="77777777" w:rsidR="000A74E5" w:rsidRDefault="00000000">
      <w:pPr>
        <w:pStyle w:val="TableParagraph"/>
        <w:numPr>
          <w:ilvl w:val="0"/>
          <w:numId w:val="4"/>
        </w:numPr>
        <w:tabs>
          <w:tab w:val="left" w:pos="9639"/>
        </w:tabs>
        <w:spacing w:before="125"/>
        <w:ind w:right="-22"/>
        <w:jc w:val="both"/>
        <w:rPr>
          <w:b/>
          <w:bCs/>
          <w:sz w:val="24"/>
          <w:szCs w:val="24"/>
        </w:rPr>
      </w:pPr>
      <w:r>
        <w:rPr>
          <w:b/>
          <w:bCs/>
          <w:sz w:val="24"/>
          <w:szCs w:val="24"/>
        </w:rPr>
        <w:t>Prenumele, numele și CNP al beneficiarului real (reprezentant legal) al destinatarului fondurilor sau al contractantului, în înțelesul articolului 3 punctul 6 din Directiva (UE) 2015/849 a Parlamentului European și a Consiliului, în cazul în care destinatarul final al fondurilor este o altă entitate</w:t>
      </w:r>
    </w:p>
    <w:p w14:paraId="128710DE" w14:textId="77777777" w:rsidR="000A74E5" w:rsidRDefault="00000000">
      <w:pPr>
        <w:pStyle w:val="TableParagraph"/>
        <w:tabs>
          <w:tab w:val="left" w:pos="9639"/>
        </w:tabs>
        <w:spacing w:before="125"/>
        <w:ind w:left="1416" w:right="-22"/>
        <w:jc w:val="both"/>
        <w:rPr>
          <w:b/>
          <w:bCs/>
          <w:sz w:val="24"/>
          <w:szCs w:val="24"/>
        </w:rPr>
      </w:pPr>
      <w:r>
        <w:rPr>
          <w:b/>
          <w:bCs/>
          <w:sz w:val="24"/>
          <w:szCs w:val="24"/>
        </w:rPr>
        <w:t>Cod CAEN</w:t>
      </w:r>
    </w:p>
    <w:tbl>
      <w:tblPr>
        <w:tblStyle w:val="TableGrid"/>
        <w:tblW w:w="0" w:type="auto"/>
        <w:tblInd w:w="676" w:type="dxa"/>
        <w:tblLook w:val="04A0" w:firstRow="1" w:lastRow="0" w:firstColumn="1" w:lastColumn="0" w:noHBand="0" w:noVBand="1"/>
      </w:tblPr>
      <w:tblGrid>
        <w:gridCol w:w="9793"/>
      </w:tblGrid>
      <w:tr w:rsidR="000A74E5" w14:paraId="02253D25" w14:textId="77777777">
        <w:tc>
          <w:tcPr>
            <w:tcW w:w="10695" w:type="dxa"/>
          </w:tcPr>
          <w:p w14:paraId="629ED383" w14:textId="77777777" w:rsidR="000A74E5" w:rsidRDefault="000A74E5">
            <w:pPr>
              <w:pStyle w:val="TableParagraph"/>
              <w:tabs>
                <w:tab w:val="left" w:pos="9639"/>
              </w:tabs>
              <w:spacing w:before="125"/>
              <w:ind w:right="-22"/>
              <w:rPr>
                <w:b/>
                <w:bCs/>
                <w:sz w:val="24"/>
                <w:szCs w:val="24"/>
              </w:rPr>
            </w:pPr>
          </w:p>
        </w:tc>
      </w:tr>
    </w:tbl>
    <w:p w14:paraId="69A7697D" w14:textId="77777777" w:rsidR="000A74E5" w:rsidRDefault="000A74E5">
      <w:pPr>
        <w:pStyle w:val="TableParagraph"/>
        <w:tabs>
          <w:tab w:val="left" w:pos="9639"/>
        </w:tabs>
        <w:spacing w:before="125"/>
        <w:ind w:right="-22"/>
        <w:rPr>
          <w:b/>
          <w:bCs/>
          <w:sz w:val="24"/>
          <w:szCs w:val="24"/>
        </w:rPr>
      </w:pPr>
    </w:p>
    <w:p w14:paraId="5686D154" w14:textId="77777777" w:rsidR="000A74E5" w:rsidRDefault="00000000">
      <w:pPr>
        <w:pStyle w:val="Heading1"/>
        <w:spacing w:after="3" w:line="251" w:lineRule="exact"/>
        <w:rPr>
          <w:sz w:val="24"/>
          <w:szCs w:val="24"/>
        </w:rPr>
      </w:pPr>
      <w:r>
        <w:rPr>
          <w:sz w:val="24"/>
          <w:szCs w:val="24"/>
        </w:rPr>
        <w:t>Denumire societate</w:t>
      </w:r>
      <w:r>
        <w:rPr>
          <w:spacing w:val="-3"/>
          <w:sz w:val="24"/>
          <w:szCs w:val="24"/>
        </w:rPr>
        <w:t xml:space="preserve"> </w:t>
      </w:r>
      <w:r>
        <w:rPr>
          <w:sz w:val="24"/>
          <w:szCs w:val="24"/>
        </w:rPr>
        <w:t>(obligatoriu)</w:t>
      </w:r>
    </w:p>
    <w:p w14:paraId="0D196A19"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6C1C8B08" wp14:editId="1E0E9B7C">
                <wp:extent cx="5853430" cy="173990"/>
                <wp:effectExtent l="3810" t="2540" r="635" b="4445"/>
                <wp:docPr id="26" name="Group 82"/>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27" name="AutoShape 83"/>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82"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">
                <o:lock v:ext="edit" aspectratio="f"/>
                <v:shape id="AutoShape 83" o:spid="_x0000_s1026" o:spt="100" style="position:absolute;left:0;top:0;height:274;width:9218;" fillcolor="#000000" filled="t" stroked="f" coordsize="9218,274" o:gfxdata="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9/slC5AAAA2wAA&#10;AA8AAAAAAAAAAQAgAAAAIgAAAGRycy9kb3ducmV2LnhtbFBLAQIUABQAAAAIAIdO4kAzLwWeOwAA&#10;ADkAAAAQAAAAAAAAAAEAIAAAAAgBAABkcnMvc2hhcGV4bWwueG1sUEsFBgAAAAAGAAYAWwEAALID&#10;AAAAAA==&#10;" path="m9208,264l10,264,0,264,0,274,10,274,9208,274,9208,264xm9208,0l10,0,0,0,0,10,0,264,10,264,10,10,9208,10,9208,0xm9218,264l9208,264,9208,274,9218,274,9218,264xm9218,0l9208,0,9208,10,9208,264,9218,264,9218,10,9218,0xe">
                  <v:path o:connectlocs="9208,264;10,264;0,264;0,274;10,274;9208,274;9208,264;9208,0;10,0;0,0;0,10;0,264;10,264;10,10;9208,10;9208,0;9218,264;9208,264;9208,274;9218,274;9218,264;9218,0;9208,0;9208,10;9208,264;9218,264;9218,10;9218,0" o:connectangles="0,0,0,0,0,0,0,0,0,0,0,0,0,0,0,0,0,0,0,0,0,0,0,0,0,0,0,0"/>
                  <v:fill on="t" focussize="0,0"/>
                  <v:stroke on="f"/>
                  <v:imagedata o:title=""/>
                  <o:lock v:ext="edit" aspectratio="f"/>
                </v:shape>
                <w10:wrap type="none"/>
                <w10:anchorlock/>
              </v:group>
            </w:pict>
          </mc:Fallback>
        </mc:AlternateContent>
      </w:r>
    </w:p>
    <w:p w14:paraId="2307E7BF" w14:textId="77777777" w:rsidR="000A74E5" w:rsidRDefault="00000000">
      <w:pPr>
        <w:spacing w:line="215" w:lineRule="exact"/>
        <w:ind w:left="696"/>
        <w:rPr>
          <w:b/>
          <w:sz w:val="24"/>
          <w:szCs w:val="24"/>
        </w:rPr>
      </w:pPr>
      <w:r>
        <w:rPr>
          <w:b/>
          <w:sz w:val="24"/>
          <w:szCs w:val="24"/>
        </w:rPr>
        <w:t>Nume, prenume beneficiar real/reprezentant legal</w:t>
      </w:r>
      <w:r>
        <w:rPr>
          <w:b/>
          <w:spacing w:val="-3"/>
          <w:sz w:val="24"/>
          <w:szCs w:val="24"/>
        </w:rPr>
        <w:t xml:space="preserve"> </w:t>
      </w:r>
      <w:r>
        <w:rPr>
          <w:b/>
          <w:sz w:val="24"/>
          <w:szCs w:val="24"/>
        </w:rPr>
        <w:t>(obligatoriu)</w:t>
      </w:r>
    </w:p>
    <w:p w14:paraId="015259BD"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316F94FA" wp14:editId="20B305C0">
                <wp:extent cx="5853430" cy="173990"/>
                <wp:effectExtent l="3810" t="0" r="635" b="0"/>
                <wp:docPr id="34" name="Group 80"/>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46" name="AutoShape 81"/>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80"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">
                <o:lock v:ext="edit" aspectratio="f"/>
                <v:shape id="AutoShape 81" o:spid="_x0000_s1026" o:spt="100" style="position:absolute;left:0;top:0;height:274;width:9218;" fillcolor="#000000" filled="t" stroked="f" coordsize="9218,274" o:gfxdata="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ezya7gAAADbAAAA&#10;DwAAAAAAAAABACAAAAAiAAAAZHJzL2Rvd25yZXYueG1sUEsBAhQAFAAAAAgAh07iQDMvBZ47AAAA&#10;OQAAABAAAAAAAAAAAQAgAAAABwEAAGRycy9zaGFwZXhtbC54bWxQSwUGAAAAAAYABgBbAQAAsQMA&#10;AAAA&#10;" path="m9208,264l10,264,0,264,0,274,10,274,9208,274,9208,264xm9208,0l10,0,0,0,0,10,0,264,10,264,10,10,9208,10,9208,0xm9218,264l9208,264,9208,274,9218,274,9218,264xm9218,0l9208,0,9208,10,9208,264,9218,264,9218,10,9218,0xe">
                  <v:path o:connectlocs="9208,264;10,264;0,264;0,274;10,274;9208,274;9208,264;9208,0;10,0;0,0;0,10;0,264;10,264;10,10;9208,10;9208,0;9218,264;9208,264;9208,274;9218,274;9218,264;9218,0;9208,0;9208,10;9208,264;9218,264;9218,10;9218,0" o:connectangles="0,0,0,0,0,0,0,0,0,0,0,0,0,0,0,0,0,0,0,0,0,0,0,0,0,0,0,0"/>
                  <v:fill on="t" focussize="0,0"/>
                  <v:stroke on="f"/>
                  <v:imagedata o:title=""/>
                  <o:lock v:ext="edit" aspectratio="f"/>
                </v:shape>
                <w10:wrap type="none"/>
                <w10:anchorlock/>
              </v:group>
            </w:pict>
          </mc:Fallback>
        </mc:AlternateContent>
      </w:r>
    </w:p>
    <w:p w14:paraId="4F4968D9" w14:textId="77777777" w:rsidR="000A74E5" w:rsidRDefault="00000000">
      <w:pPr>
        <w:pStyle w:val="Heading1"/>
        <w:spacing w:line="215" w:lineRule="exact"/>
        <w:rPr>
          <w:sz w:val="24"/>
          <w:szCs w:val="24"/>
        </w:rPr>
      </w:pPr>
      <w:r>
        <w:rPr>
          <w:sz w:val="24"/>
          <w:szCs w:val="24"/>
        </w:rPr>
        <w:t>CNP</w:t>
      </w:r>
      <w:r>
        <w:rPr>
          <w:spacing w:val="-4"/>
          <w:sz w:val="24"/>
          <w:szCs w:val="24"/>
        </w:rPr>
        <w:t xml:space="preserve">  beneficiar real </w:t>
      </w:r>
      <w:r>
        <w:rPr>
          <w:sz w:val="24"/>
          <w:szCs w:val="24"/>
        </w:rPr>
        <w:t>(obligatoriu)</w:t>
      </w:r>
    </w:p>
    <w:p w14:paraId="4E4827B8"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0EF062CE" wp14:editId="370B3A53">
                <wp:extent cx="5853430" cy="173990"/>
                <wp:effectExtent l="3810" t="4445" r="635" b="2540"/>
                <wp:docPr id="47" name="Group 78"/>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48" name="AutoShape 79"/>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78"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">
                <o:lock v:ext="edit" aspectratio="f"/>
                <v:shape id="AutoShape 79" o:spid="_x0000_s1026" o:spt="100" style="position:absolute;left:0;top:0;height:274;width:9218;" fillcolor="#000000" filled="t" stroked="f" coordsize="9218,274" o:gfxdata="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zP8OCtwAAANsAAAAP&#10;AAAAAAAAAAEAIAAAACIAAABkcnMvZG93bnJldi54bWxQSwECFAAUAAAACACHTuJAMy8FnjsAAAA5&#10;AAAAEAAAAAAAAAABACAAAAAGAQAAZHJzL3NoYXBleG1sLnhtbFBLBQYAAAAABgAGAFsBAACwAwAA&#10;AAA=&#10;" path="m9208,264l10,264,0,264,0,274,10,274,9208,274,9208,264xm9208,0l10,0,0,0,0,10,0,264,10,264,10,10,9208,10,9208,0xm9218,264l9208,264,9208,274,9218,274,9218,264xm9218,0l9208,0,9208,10,9208,264,9218,264,9218,10,9218,0xe">
                  <v:path o:connectlocs="9208,264;10,264;0,264;0,274;10,274;9208,274;9208,264;9208,0;10,0;0,0;0,10;0,264;10,264;10,10;9208,10;9208,0;9218,264;9208,264;9208,274;9218,274;9218,264;9218,0;9208,0;9208,10;9208,264;9218,264;9218,10;9218,0" o:connectangles="0,0,0,0,0,0,0,0,0,0,0,0,0,0,0,0,0,0,0,0,0,0,0,0,0,0,0,0"/>
                  <v:fill on="t" focussize="0,0"/>
                  <v:stroke on="f"/>
                  <v:imagedata o:title=""/>
                  <o:lock v:ext="edit" aspectratio="f"/>
                </v:shape>
                <w10:wrap type="none"/>
                <w10:anchorlock/>
              </v:group>
            </w:pict>
          </mc:Fallback>
        </mc:AlternateContent>
      </w:r>
    </w:p>
    <w:p w14:paraId="4128AFCF" w14:textId="77777777" w:rsidR="000A74E5" w:rsidRDefault="000A74E5">
      <w:pPr>
        <w:pStyle w:val="BodyText"/>
        <w:ind w:left="696"/>
        <w:rPr>
          <w:i w:val="0"/>
          <w:sz w:val="24"/>
          <w:szCs w:val="24"/>
        </w:rPr>
      </w:pPr>
    </w:p>
    <w:p w14:paraId="50ED7C9A" w14:textId="77777777" w:rsidR="000A74E5" w:rsidRDefault="00000000">
      <w:pPr>
        <w:pStyle w:val="BodyText"/>
        <w:ind w:left="696"/>
        <w:jc w:val="both"/>
        <w:rPr>
          <w:i w:val="0"/>
          <w:sz w:val="24"/>
          <w:szCs w:val="24"/>
        </w:rPr>
      </w:pPr>
      <w:r>
        <w:rPr>
          <w:i w:val="0"/>
          <w:sz w:val="24"/>
          <w:szCs w:val="24"/>
        </w:rPr>
        <w:t xml:space="preserve">Datele privind beneficiarul real vor fi menționate în Declarația privind beneficiarul real al persoanei juridice (solicitantului de finanțare), document eliberat de ONRC și care va fi depus la semnarea contractului de finanțare, ținând cont de cerințele din Regulamentul (UE) nr. 2021/241. </w:t>
      </w:r>
    </w:p>
    <w:p w14:paraId="41D20912" w14:textId="77777777" w:rsidR="000A74E5" w:rsidRDefault="000A74E5">
      <w:pPr>
        <w:pStyle w:val="BodyText"/>
        <w:ind w:left="696"/>
        <w:rPr>
          <w:i w:val="0"/>
          <w:sz w:val="24"/>
          <w:szCs w:val="24"/>
        </w:rPr>
      </w:pPr>
    </w:p>
    <w:p w14:paraId="31B2CB4F" w14:textId="77777777" w:rsidR="000A74E5" w:rsidRDefault="00000000">
      <w:pPr>
        <w:pStyle w:val="Heading1"/>
        <w:tabs>
          <w:tab w:val="left" w:pos="918"/>
          <w:tab w:val="left" w:pos="9942"/>
        </w:tabs>
        <w:spacing w:before="92"/>
        <w:ind w:left="720"/>
        <w:rPr>
          <w:sz w:val="24"/>
          <w:szCs w:val="24"/>
          <w:shd w:val="clear" w:color="auto" w:fill="8DB3E1"/>
        </w:rPr>
      </w:pPr>
      <w:bookmarkStart w:id="4" w:name="_bookmark2"/>
      <w:bookmarkStart w:id="5" w:name="_bookmark1"/>
      <w:bookmarkEnd w:id="4"/>
      <w:bookmarkEnd w:id="5"/>
      <w:r>
        <w:rPr>
          <w:sz w:val="24"/>
          <w:szCs w:val="24"/>
          <w:shd w:val="clear" w:color="auto" w:fill="8DB3E1"/>
        </w:rPr>
        <w:t>III Solicitant (obligatoriu)</w:t>
      </w:r>
    </w:p>
    <w:p w14:paraId="332E7263" w14:textId="77777777" w:rsidR="000A74E5" w:rsidRDefault="00000000">
      <w:pPr>
        <w:pStyle w:val="Heading1"/>
        <w:tabs>
          <w:tab w:val="left" w:pos="918"/>
          <w:tab w:val="left" w:pos="9942"/>
        </w:tabs>
        <w:spacing w:before="92"/>
        <w:rPr>
          <w:sz w:val="24"/>
          <w:szCs w:val="24"/>
        </w:rPr>
      </w:pPr>
      <w:r>
        <w:rPr>
          <w:sz w:val="24"/>
          <w:szCs w:val="24"/>
          <w:shd w:val="clear" w:color="auto" w:fill="8DB3E1"/>
        </w:rPr>
        <w:t>1.Complementaritatea</w:t>
      </w:r>
      <w:r>
        <w:rPr>
          <w:spacing w:val="-9"/>
          <w:sz w:val="24"/>
          <w:szCs w:val="24"/>
          <w:shd w:val="clear" w:color="auto" w:fill="8DB3E1"/>
        </w:rPr>
        <w:t xml:space="preserve"> </w:t>
      </w:r>
      <w:r>
        <w:rPr>
          <w:sz w:val="24"/>
          <w:szCs w:val="24"/>
          <w:shd w:val="clear" w:color="auto" w:fill="8DB3E1"/>
        </w:rPr>
        <w:t>finanțării</w:t>
      </w:r>
      <w:r>
        <w:rPr>
          <w:spacing w:val="-7"/>
          <w:sz w:val="24"/>
          <w:szCs w:val="24"/>
          <w:shd w:val="clear" w:color="auto" w:fill="8DB3E1"/>
        </w:rPr>
        <w:t xml:space="preserve"> </w:t>
      </w:r>
      <w:r>
        <w:rPr>
          <w:sz w:val="24"/>
          <w:szCs w:val="24"/>
          <w:shd w:val="clear" w:color="auto" w:fill="8DB3E1"/>
        </w:rPr>
        <w:t>anterioare</w:t>
      </w:r>
      <w:r>
        <w:rPr>
          <w:sz w:val="24"/>
          <w:szCs w:val="24"/>
          <w:shd w:val="clear" w:color="auto" w:fill="8DB3E1"/>
        </w:rPr>
        <w:tab/>
      </w:r>
    </w:p>
    <w:p w14:paraId="17E70DE5" w14:textId="77777777" w:rsidR="000A74E5" w:rsidRDefault="000A74E5">
      <w:pPr>
        <w:pStyle w:val="BodyText"/>
        <w:rPr>
          <w:i w:val="0"/>
          <w:sz w:val="24"/>
          <w:szCs w:val="24"/>
        </w:rPr>
      </w:pPr>
    </w:p>
    <w:p w14:paraId="160CBA13" w14:textId="77777777" w:rsidR="000A74E5" w:rsidRDefault="00000000">
      <w:pPr>
        <w:pStyle w:val="BodyText"/>
        <w:rPr>
          <w:i w:val="0"/>
          <w:sz w:val="24"/>
          <w:szCs w:val="24"/>
        </w:rPr>
      </w:pPr>
      <w:r>
        <w:rPr>
          <w:noProof/>
          <w:sz w:val="24"/>
          <w:szCs w:val="24"/>
          <w:shd w:val="clear" w:color="auto" w:fill="8DB3E1"/>
          <w:lang w:eastAsia="ro-RO"/>
        </w:rPr>
        <mc:AlternateContent>
          <mc:Choice Requires="wps">
            <w:drawing>
              <wp:anchor distT="0" distB="0" distL="114300" distR="114300" simplePos="0" relativeHeight="251663360" behindDoc="1" locked="0" layoutInCell="1" allowOverlap="1" wp14:anchorId="44C9528D" wp14:editId="2CA09CA6">
                <wp:simplePos x="0" y="0"/>
                <wp:positionH relativeFrom="page">
                  <wp:posOffset>883285</wp:posOffset>
                </wp:positionH>
                <wp:positionV relativeFrom="paragraph">
                  <wp:posOffset>62865</wp:posOffset>
                </wp:positionV>
                <wp:extent cx="5977255" cy="951230"/>
                <wp:effectExtent l="0" t="0" r="23495" b="20955"/>
                <wp:wrapNone/>
                <wp:docPr id="5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7353" cy="951222"/>
                        </a:xfrm>
                        <a:prstGeom prst="rect">
                          <a:avLst/>
                        </a:prstGeom>
                        <a:noFill/>
                        <a:ln w="6096">
                          <a:solidFill>
                            <a:srgbClr val="000000"/>
                          </a:solidFill>
                          <a:prstDash val="solid"/>
                          <a:miter lim="800000"/>
                        </a:ln>
                      </wps:spPr>
                      <wps:txbx>
                        <w:txbxContent>
                          <w:p w14:paraId="10CAB075" w14:textId="77777777" w:rsidR="000A74E5" w:rsidRDefault="00000000">
                            <w:pPr>
                              <w:spacing w:before="1"/>
                              <w:ind w:left="105"/>
                              <w:jc w:val="both"/>
                              <w:rPr>
                                <w:i/>
                              </w:rPr>
                            </w:pPr>
                            <w:r>
                              <w:rPr>
                                <w:i/>
                              </w:rPr>
                              <w:t xml:space="preserve">Descriere succintă a complementarității cu alte fonduri obținute (dacă există, </w:t>
                            </w:r>
                            <w:r>
                              <w:rPr>
                                <w:i/>
                                <w:u w:val="single"/>
                              </w:rPr>
                              <w:t>doar conform actelor normative în temeiul cărora au fost obținute</w:t>
                            </w:r>
                            <w:r>
                              <w:rPr>
                                <w:i/>
                              </w:rPr>
                              <w:t>) și a contribuției în privința stabilirii unor indicatori similari, precum reducerea consumului de energie, reducerea GES sau a intensității energetice la nivel național (aceasta este doar o prezentare orientativă și nu reprezintă un cumul al indicatorilor din alte programe de finanțare, cu obiectivele Măsurii de investiții I5 - Asigurarea eficienței energetice în sectorul industrial ).</w:t>
                            </w:r>
                          </w:p>
                          <w:p w14:paraId="4AE03E43" w14:textId="77777777" w:rsidR="000A74E5" w:rsidRDefault="000A74E5">
                            <w:pPr>
                              <w:spacing w:before="1"/>
                              <w:ind w:left="105"/>
                              <w:rPr>
                                <w:b/>
                              </w:rPr>
                            </w:pPr>
                          </w:p>
                        </w:txbxContent>
                      </wps:txbx>
                      <wps:bodyPr rot="0" vert="horz" wrap="square" lIns="0" tIns="0" rIns="0" bIns="0" anchor="t" anchorCtr="0" upright="1">
                        <a:noAutofit/>
                      </wps:bodyPr>
                    </wps:wsp>
                  </a:graphicData>
                </a:graphic>
              </wp:anchor>
            </w:drawing>
          </mc:Choice>
          <mc:Fallback>
            <w:pict>
              <v:shape w14:anchorId="44C9528D" id="Text Box 49" o:spid="_x0000_s1030" type="#_x0000_t202" style="position:absolute;margin-left:69.55pt;margin-top:4.95pt;width:470.65pt;height:74.9pt;z-index:-2516531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" filled="f" strokeweight=".48pt">
                <v:textbox inset="0,0,0,0">
                  <w:txbxContent>
                    <w:p w14:paraId="10CAB075" w14:textId="77777777" w:rsidR="000A74E5" w:rsidRDefault="00000000">
                      <w:pPr>
                        <w:spacing w:before="1"/>
                        <w:ind w:left="105"/>
                        <w:jc w:val="both"/>
                        <w:rPr>
                          <w:i/>
                        </w:rPr>
                      </w:pPr>
                      <w:r>
                        <w:rPr>
                          <w:i/>
                        </w:rPr>
                        <w:t xml:space="preserve">Descriere succintă a complementarității cu alte fonduri obținute (dacă există, </w:t>
                      </w:r>
                      <w:r>
                        <w:rPr>
                          <w:i/>
                          <w:u w:val="single"/>
                        </w:rPr>
                        <w:t>doar conform actelor normative în temeiul cărora au fost obținute</w:t>
                      </w:r>
                      <w:r>
                        <w:rPr>
                          <w:i/>
                        </w:rPr>
                        <w:t>) și a contribuției în privința stabilirii unor indicatori similari, precum reducerea consumului de energie, reducerea GES sau a intensității energetice la nivel național (aceasta este doar o prezentare orientativă și nu reprezintă un cumul al indicatorilor din alte programe de finanțare, cu obiectivele Măsurii de investiții I5 - Asigurarea eficienței energetice în sectorul industrial ).</w:t>
                      </w:r>
                    </w:p>
                    <w:p w14:paraId="4AE03E43" w14:textId="77777777" w:rsidR="000A74E5" w:rsidRDefault="000A74E5">
                      <w:pPr>
                        <w:spacing w:before="1"/>
                        <w:ind w:left="105"/>
                        <w:rPr>
                          <w:b/>
                        </w:rPr>
                      </w:pPr>
                    </w:p>
                  </w:txbxContent>
                </v:textbox>
                <w10:wrap anchorx="page"/>
              </v:shape>
            </w:pict>
          </mc:Fallback>
        </mc:AlternateContent>
      </w:r>
    </w:p>
    <w:p w14:paraId="014B2101" w14:textId="77777777" w:rsidR="000A74E5" w:rsidRDefault="000A74E5">
      <w:pPr>
        <w:pStyle w:val="BodyText"/>
        <w:spacing w:before="4"/>
        <w:rPr>
          <w:i w:val="0"/>
          <w:sz w:val="24"/>
          <w:szCs w:val="24"/>
        </w:rPr>
      </w:pPr>
    </w:p>
    <w:p w14:paraId="3A3DDC62" w14:textId="77777777" w:rsidR="000A74E5" w:rsidRDefault="000A74E5">
      <w:pPr>
        <w:pStyle w:val="Heading1"/>
        <w:tabs>
          <w:tab w:val="left" w:pos="918"/>
          <w:tab w:val="left" w:pos="9942"/>
        </w:tabs>
        <w:spacing w:before="92"/>
        <w:ind w:left="720"/>
        <w:rPr>
          <w:sz w:val="24"/>
          <w:szCs w:val="24"/>
          <w:shd w:val="clear" w:color="auto" w:fill="8DB3E1"/>
        </w:rPr>
      </w:pPr>
      <w:bookmarkStart w:id="6" w:name="_bookmark3"/>
      <w:bookmarkEnd w:id="6"/>
    </w:p>
    <w:p w14:paraId="723C7E35" w14:textId="77777777" w:rsidR="000A74E5" w:rsidRDefault="000A74E5">
      <w:pPr>
        <w:pStyle w:val="Heading1"/>
        <w:tabs>
          <w:tab w:val="left" w:pos="918"/>
          <w:tab w:val="left" w:pos="9942"/>
        </w:tabs>
        <w:spacing w:before="92"/>
        <w:ind w:left="720"/>
        <w:rPr>
          <w:sz w:val="24"/>
          <w:szCs w:val="24"/>
          <w:shd w:val="clear" w:color="auto" w:fill="8DB3E1"/>
        </w:rPr>
      </w:pPr>
    </w:p>
    <w:p w14:paraId="15C29E0F" w14:textId="77777777" w:rsidR="000A74E5" w:rsidRDefault="000A74E5">
      <w:pPr>
        <w:pStyle w:val="Heading1"/>
        <w:tabs>
          <w:tab w:val="left" w:pos="918"/>
          <w:tab w:val="left" w:pos="9942"/>
        </w:tabs>
        <w:spacing w:before="92"/>
        <w:ind w:left="720"/>
        <w:rPr>
          <w:sz w:val="24"/>
          <w:szCs w:val="24"/>
          <w:shd w:val="clear" w:color="auto" w:fill="8DB3E1"/>
        </w:rPr>
      </w:pPr>
    </w:p>
    <w:p w14:paraId="66366104" w14:textId="77777777" w:rsidR="000A74E5" w:rsidRDefault="000A74E5">
      <w:pPr>
        <w:pStyle w:val="Heading1"/>
        <w:tabs>
          <w:tab w:val="left" w:pos="918"/>
          <w:tab w:val="left" w:pos="9942"/>
        </w:tabs>
        <w:spacing w:before="92"/>
        <w:ind w:left="0"/>
        <w:rPr>
          <w:sz w:val="24"/>
          <w:szCs w:val="24"/>
          <w:shd w:val="clear" w:color="auto" w:fill="8DB3E1"/>
        </w:rPr>
      </w:pPr>
    </w:p>
    <w:p w14:paraId="4F34BFCD" w14:textId="77777777" w:rsidR="000A74E5" w:rsidRDefault="00000000">
      <w:pPr>
        <w:pStyle w:val="Heading1"/>
        <w:tabs>
          <w:tab w:val="left" w:pos="918"/>
          <w:tab w:val="left" w:pos="9942"/>
        </w:tabs>
        <w:spacing w:before="92"/>
        <w:ind w:left="720"/>
        <w:rPr>
          <w:sz w:val="24"/>
          <w:szCs w:val="24"/>
        </w:rPr>
      </w:pPr>
      <w:r>
        <w:rPr>
          <w:sz w:val="24"/>
          <w:szCs w:val="24"/>
          <w:shd w:val="clear" w:color="auto" w:fill="8DB3E1"/>
        </w:rPr>
        <w:t>2. Responsabil</w:t>
      </w:r>
      <w:r>
        <w:rPr>
          <w:spacing w:val="-2"/>
          <w:sz w:val="24"/>
          <w:szCs w:val="24"/>
          <w:shd w:val="clear" w:color="auto" w:fill="8DB3E1"/>
        </w:rPr>
        <w:t xml:space="preserve"> </w:t>
      </w:r>
      <w:r>
        <w:rPr>
          <w:sz w:val="24"/>
          <w:szCs w:val="24"/>
          <w:shd w:val="clear" w:color="auto" w:fill="8DB3E1"/>
        </w:rPr>
        <w:t>de</w:t>
      </w:r>
      <w:r>
        <w:rPr>
          <w:spacing w:val="-3"/>
          <w:sz w:val="24"/>
          <w:szCs w:val="24"/>
          <w:shd w:val="clear" w:color="auto" w:fill="8DB3E1"/>
        </w:rPr>
        <w:t xml:space="preserve"> </w:t>
      </w:r>
      <w:r>
        <w:rPr>
          <w:sz w:val="24"/>
          <w:szCs w:val="24"/>
          <w:shd w:val="clear" w:color="auto" w:fill="8DB3E1"/>
        </w:rPr>
        <w:t>proiect</w:t>
      </w:r>
      <w:r>
        <w:rPr>
          <w:sz w:val="24"/>
          <w:szCs w:val="24"/>
          <w:shd w:val="clear" w:color="auto" w:fill="8DB3E1"/>
        </w:rPr>
        <w:tab/>
      </w:r>
    </w:p>
    <w:p w14:paraId="35AF0426" w14:textId="77777777" w:rsidR="000A74E5" w:rsidRDefault="000A74E5">
      <w:pPr>
        <w:pStyle w:val="BodyText"/>
        <w:spacing w:before="1" w:after="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068"/>
        <w:gridCol w:w="3070"/>
        <w:gridCol w:w="3070"/>
      </w:tblGrid>
      <w:tr w:rsidR="000A74E5" w14:paraId="4B445812" w14:textId="77777777">
        <w:trPr>
          <w:trHeight w:val="253"/>
        </w:trPr>
        <w:tc>
          <w:tcPr>
            <w:tcW w:w="3068" w:type="dxa"/>
          </w:tcPr>
          <w:p w14:paraId="163EF621" w14:textId="77777777" w:rsidR="000A74E5" w:rsidRDefault="00000000">
            <w:pPr>
              <w:pStyle w:val="TableParagraph"/>
              <w:spacing w:line="234" w:lineRule="exact"/>
              <w:ind w:left="110"/>
              <w:rPr>
                <w:b/>
                <w:sz w:val="24"/>
                <w:szCs w:val="24"/>
              </w:rPr>
            </w:pPr>
            <w:r>
              <w:rPr>
                <w:b/>
                <w:sz w:val="24"/>
                <w:szCs w:val="24"/>
              </w:rPr>
              <w:t>Nume</w:t>
            </w:r>
          </w:p>
        </w:tc>
        <w:tc>
          <w:tcPr>
            <w:tcW w:w="3070" w:type="dxa"/>
          </w:tcPr>
          <w:p w14:paraId="08751F0B" w14:textId="77777777" w:rsidR="000A74E5" w:rsidRDefault="00000000">
            <w:pPr>
              <w:pStyle w:val="TableParagraph"/>
              <w:spacing w:line="234" w:lineRule="exact"/>
              <w:ind w:left="107"/>
              <w:rPr>
                <w:b/>
                <w:sz w:val="24"/>
                <w:szCs w:val="24"/>
              </w:rPr>
            </w:pPr>
            <w:r>
              <w:rPr>
                <w:b/>
                <w:sz w:val="24"/>
                <w:szCs w:val="24"/>
              </w:rPr>
              <w:t>Prenume</w:t>
            </w:r>
          </w:p>
        </w:tc>
        <w:tc>
          <w:tcPr>
            <w:tcW w:w="3070" w:type="dxa"/>
          </w:tcPr>
          <w:p w14:paraId="10348E50" w14:textId="77777777" w:rsidR="000A74E5" w:rsidRDefault="00000000">
            <w:pPr>
              <w:pStyle w:val="TableParagraph"/>
              <w:spacing w:line="234" w:lineRule="exact"/>
              <w:ind w:left="107"/>
              <w:rPr>
                <w:b/>
                <w:sz w:val="24"/>
                <w:szCs w:val="24"/>
              </w:rPr>
            </w:pPr>
            <w:r>
              <w:rPr>
                <w:b/>
                <w:sz w:val="24"/>
                <w:szCs w:val="24"/>
              </w:rPr>
              <w:t>Funcție</w:t>
            </w:r>
          </w:p>
        </w:tc>
      </w:tr>
      <w:tr w:rsidR="000A74E5" w14:paraId="451DBBBE" w14:textId="77777777">
        <w:trPr>
          <w:trHeight w:val="251"/>
        </w:trPr>
        <w:tc>
          <w:tcPr>
            <w:tcW w:w="6138" w:type="dxa"/>
            <w:gridSpan w:val="2"/>
          </w:tcPr>
          <w:p w14:paraId="17F38F8C" w14:textId="77777777" w:rsidR="000A74E5" w:rsidRDefault="00000000">
            <w:pPr>
              <w:pStyle w:val="TableParagraph"/>
              <w:spacing w:line="232" w:lineRule="exact"/>
              <w:ind w:left="110"/>
              <w:rPr>
                <w:i/>
                <w:sz w:val="24"/>
                <w:szCs w:val="24"/>
              </w:rPr>
            </w:pPr>
            <w:r>
              <w:rPr>
                <w:i/>
                <w:sz w:val="24"/>
                <w:szCs w:val="24"/>
              </w:rPr>
              <w:t>Se</w:t>
            </w:r>
            <w:r>
              <w:rPr>
                <w:i/>
                <w:spacing w:val="-2"/>
                <w:sz w:val="24"/>
                <w:szCs w:val="24"/>
              </w:rPr>
              <w:t xml:space="preserve"> </w:t>
            </w:r>
            <w:r>
              <w:rPr>
                <w:i/>
                <w:sz w:val="24"/>
                <w:szCs w:val="24"/>
              </w:rPr>
              <w:t>completează</w:t>
            </w:r>
            <w:r>
              <w:rPr>
                <w:i/>
                <w:spacing w:val="-5"/>
                <w:sz w:val="24"/>
                <w:szCs w:val="24"/>
              </w:rPr>
              <w:t xml:space="preserve"> </w:t>
            </w:r>
            <w:r>
              <w:rPr>
                <w:i/>
                <w:sz w:val="24"/>
                <w:szCs w:val="24"/>
              </w:rPr>
              <w:t>cu</w:t>
            </w:r>
            <w:r>
              <w:rPr>
                <w:i/>
                <w:spacing w:val="-2"/>
                <w:sz w:val="24"/>
                <w:szCs w:val="24"/>
              </w:rPr>
              <w:t xml:space="preserve"> </w:t>
            </w:r>
            <w:r>
              <w:rPr>
                <w:i/>
                <w:sz w:val="24"/>
                <w:szCs w:val="24"/>
              </w:rPr>
              <w:t>numele</w:t>
            </w:r>
            <w:r>
              <w:rPr>
                <w:i/>
                <w:spacing w:val="-3"/>
                <w:sz w:val="24"/>
                <w:szCs w:val="24"/>
              </w:rPr>
              <w:t xml:space="preserve"> </w:t>
            </w:r>
            <w:r>
              <w:rPr>
                <w:i/>
                <w:sz w:val="24"/>
                <w:szCs w:val="24"/>
              </w:rPr>
              <w:t>și</w:t>
            </w:r>
            <w:r>
              <w:rPr>
                <w:i/>
                <w:spacing w:val="-1"/>
                <w:sz w:val="24"/>
                <w:szCs w:val="24"/>
              </w:rPr>
              <w:t xml:space="preserve"> </w:t>
            </w:r>
            <w:r>
              <w:rPr>
                <w:i/>
                <w:sz w:val="24"/>
                <w:szCs w:val="24"/>
              </w:rPr>
              <w:t>prenumele managerului</w:t>
            </w:r>
            <w:r>
              <w:rPr>
                <w:i/>
                <w:spacing w:val="-1"/>
                <w:sz w:val="24"/>
                <w:szCs w:val="24"/>
              </w:rPr>
              <w:t xml:space="preserve"> </w:t>
            </w:r>
            <w:r>
              <w:rPr>
                <w:i/>
                <w:sz w:val="24"/>
                <w:szCs w:val="24"/>
              </w:rPr>
              <w:t>de</w:t>
            </w:r>
            <w:r>
              <w:rPr>
                <w:i/>
                <w:spacing w:val="-1"/>
                <w:sz w:val="24"/>
                <w:szCs w:val="24"/>
              </w:rPr>
              <w:t xml:space="preserve"> </w:t>
            </w:r>
            <w:r>
              <w:rPr>
                <w:i/>
                <w:sz w:val="24"/>
                <w:szCs w:val="24"/>
              </w:rPr>
              <w:t>proiect. Managerul de proiect  poate avea si calitatea de reprezentant  legal.</w:t>
            </w:r>
          </w:p>
        </w:tc>
        <w:tc>
          <w:tcPr>
            <w:tcW w:w="3070" w:type="dxa"/>
          </w:tcPr>
          <w:p w14:paraId="75D69BA3" w14:textId="77777777" w:rsidR="000A74E5" w:rsidRDefault="00000000">
            <w:pPr>
              <w:pStyle w:val="TableParagraph"/>
              <w:spacing w:line="232" w:lineRule="exact"/>
              <w:ind w:left="107"/>
              <w:rPr>
                <w:i/>
                <w:sz w:val="24"/>
                <w:szCs w:val="24"/>
              </w:rPr>
            </w:pPr>
            <w:r>
              <w:rPr>
                <w:i/>
                <w:sz w:val="24"/>
                <w:szCs w:val="24"/>
              </w:rPr>
              <w:t>manager</w:t>
            </w:r>
            <w:r>
              <w:rPr>
                <w:i/>
                <w:spacing w:val="-2"/>
                <w:sz w:val="24"/>
                <w:szCs w:val="24"/>
              </w:rPr>
              <w:t xml:space="preserve"> </w:t>
            </w:r>
            <w:r>
              <w:rPr>
                <w:i/>
                <w:sz w:val="24"/>
                <w:szCs w:val="24"/>
              </w:rPr>
              <w:t>de</w:t>
            </w:r>
            <w:r>
              <w:rPr>
                <w:i/>
                <w:spacing w:val="-1"/>
                <w:sz w:val="24"/>
                <w:szCs w:val="24"/>
              </w:rPr>
              <w:t xml:space="preserve"> </w:t>
            </w:r>
            <w:r>
              <w:rPr>
                <w:i/>
                <w:sz w:val="24"/>
                <w:szCs w:val="24"/>
              </w:rPr>
              <w:t>proiect</w:t>
            </w:r>
          </w:p>
        </w:tc>
      </w:tr>
    </w:tbl>
    <w:p w14:paraId="20B847DC" w14:textId="77777777" w:rsidR="000A74E5" w:rsidRDefault="000A74E5">
      <w:pPr>
        <w:pStyle w:val="BodyText"/>
        <w:spacing w:before="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070"/>
        <w:gridCol w:w="3067"/>
        <w:gridCol w:w="3070"/>
      </w:tblGrid>
      <w:tr w:rsidR="000A74E5" w14:paraId="6DA54CA4" w14:textId="77777777">
        <w:trPr>
          <w:trHeight w:val="251"/>
        </w:trPr>
        <w:tc>
          <w:tcPr>
            <w:tcW w:w="3070" w:type="dxa"/>
          </w:tcPr>
          <w:p w14:paraId="58A9829C" w14:textId="77777777" w:rsidR="000A74E5" w:rsidRDefault="00000000">
            <w:pPr>
              <w:pStyle w:val="TableParagraph"/>
              <w:spacing w:line="232" w:lineRule="exact"/>
              <w:ind w:left="110"/>
              <w:rPr>
                <w:b/>
                <w:sz w:val="24"/>
                <w:szCs w:val="24"/>
              </w:rPr>
            </w:pPr>
            <w:r>
              <w:rPr>
                <w:b/>
                <w:sz w:val="24"/>
                <w:szCs w:val="24"/>
              </w:rPr>
              <w:t>Telefon</w:t>
            </w:r>
          </w:p>
        </w:tc>
        <w:tc>
          <w:tcPr>
            <w:tcW w:w="3067" w:type="dxa"/>
          </w:tcPr>
          <w:p w14:paraId="7A0483A5" w14:textId="77777777" w:rsidR="000A74E5" w:rsidRDefault="00000000">
            <w:pPr>
              <w:pStyle w:val="TableParagraph"/>
              <w:spacing w:line="232" w:lineRule="exact"/>
              <w:ind w:left="110"/>
              <w:rPr>
                <w:b/>
                <w:sz w:val="24"/>
                <w:szCs w:val="24"/>
              </w:rPr>
            </w:pPr>
            <w:r>
              <w:rPr>
                <w:b/>
                <w:sz w:val="24"/>
                <w:szCs w:val="24"/>
              </w:rPr>
              <w:t>Fax</w:t>
            </w:r>
          </w:p>
        </w:tc>
        <w:tc>
          <w:tcPr>
            <w:tcW w:w="3070" w:type="dxa"/>
          </w:tcPr>
          <w:p w14:paraId="1A3B3D24" w14:textId="77777777" w:rsidR="000A74E5" w:rsidRDefault="00000000">
            <w:pPr>
              <w:pStyle w:val="TableParagraph"/>
              <w:spacing w:line="232" w:lineRule="exact"/>
              <w:ind w:left="108"/>
              <w:rPr>
                <w:b/>
                <w:sz w:val="24"/>
                <w:szCs w:val="24"/>
              </w:rPr>
            </w:pPr>
            <w:r>
              <w:rPr>
                <w:b/>
                <w:sz w:val="24"/>
                <w:szCs w:val="24"/>
              </w:rPr>
              <w:t>Email</w:t>
            </w:r>
          </w:p>
        </w:tc>
      </w:tr>
      <w:tr w:rsidR="000A74E5" w14:paraId="1BEB2BE5" w14:textId="77777777">
        <w:trPr>
          <w:trHeight w:val="253"/>
        </w:trPr>
        <w:tc>
          <w:tcPr>
            <w:tcW w:w="3070" w:type="dxa"/>
          </w:tcPr>
          <w:p w14:paraId="797A231D" w14:textId="77777777" w:rsidR="000A74E5" w:rsidRDefault="000A74E5">
            <w:pPr>
              <w:pStyle w:val="TableParagraph"/>
              <w:rPr>
                <w:sz w:val="24"/>
                <w:szCs w:val="24"/>
              </w:rPr>
            </w:pPr>
          </w:p>
        </w:tc>
        <w:tc>
          <w:tcPr>
            <w:tcW w:w="3067" w:type="dxa"/>
          </w:tcPr>
          <w:p w14:paraId="5DA21355" w14:textId="77777777" w:rsidR="000A74E5" w:rsidRDefault="000A74E5">
            <w:pPr>
              <w:pStyle w:val="TableParagraph"/>
              <w:rPr>
                <w:sz w:val="24"/>
                <w:szCs w:val="24"/>
              </w:rPr>
            </w:pPr>
          </w:p>
        </w:tc>
        <w:tc>
          <w:tcPr>
            <w:tcW w:w="3070" w:type="dxa"/>
          </w:tcPr>
          <w:p w14:paraId="2DCC9133" w14:textId="77777777" w:rsidR="000A74E5" w:rsidRDefault="000A74E5">
            <w:pPr>
              <w:pStyle w:val="TableParagraph"/>
              <w:rPr>
                <w:sz w:val="24"/>
                <w:szCs w:val="24"/>
              </w:rPr>
            </w:pPr>
          </w:p>
        </w:tc>
      </w:tr>
    </w:tbl>
    <w:p w14:paraId="27FFA5EB" w14:textId="77777777" w:rsidR="000A74E5" w:rsidRDefault="000A74E5">
      <w:pPr>
        <w:pStyle w:val="BodyText"/>
        <w:rPr>
          <w:b/>
          <w:i w:val="0"/>
          <w:sz w:val="24"/>
          <w:szCs w:val="24"/>
        </w:rPr>
      </w:pPr>
    </w:p>
    <w:p w14:paraId="158CE4EB" w14:textId="77777777" w:rsidR="000A74E5" w:rsidRDefault="000A74E5">
      <w:pPr>
        <w:pStyle w:val="BodyText"/>
        <w:rPr>
          <w:b/>
          <w:i w:val="0"/>
          <w:sz w:val="24"/>
          <w:szCs w:val="24"/>
        </w:rPr>
      </w:pPr>
    </w:p>
    <w:p w14:paraId="5936B5DB" w14:textId="77777777" w:rsidR="000A74E5" w:rsidRDefault="000A74E5">
      <w:pPr>
        <w:pStyle w:val="BodyText"/>
        <w:rPr>
          <w:b/>
          <w:i w:val="0"/>
          <w:sz w:val="24"/>
          <w:szCs w:val="24"/>
        </w:rPr>
      </w:pPr>
    </w:p>
    <w:p w14:paraId="22EB6C06" w14:textId="77777777" w:rsidR="000A74E5" w:rsidRDefault="00000000">
      <w:pPr>
        <w:pStyle w:val="Heading1"/>
        <w:tabs>
          <w:tab w:val="left" w:pos="918"/>
          <w:tab w:val="left" w:pos="9942"/>
        </w:tabs>
        <w:ind w:left="720"/>
        <w:rPr>
          <w:sz w:val="24"/>
          <w:szCs w:val="24"/>
        </w:rPr>
      </w:pPr>
      <w:bookmarkStart w:id="7" w:name="_bookmark4"/>
      <w:bookmarkEnd w:id="7"/>
      <w:r>
        <w:rPr>
          <w:sz w:val="24"/>
          <w:szCs w:val="24"/>
          <w:shd w:val="clear" w:color="auto" w:fill="8DB3E1"/>
        </w:rPr>
        <w:t>3.Persoana</w:t>
      </w:r>
      <w:r>
        <w:rPr>
          <w:spacing w:val="-1"/>
          <w:sz w:val="24"/>
          <w:szCs w:val="24"/>
          <w:shd w:val="clear" w:color="auto" w:fill="8DB3E1"/>
        </w:rPr>
        <w:t xml:space="preserve"> </w:t>
      </w:r>
      <w:r>
        <w:rPr>
          <w:sz w:val="24"/>
          <w:szCs w:val="24"/>
          <w:shd w:val="clear" w:color="auto" w:fill="8DB3E1"/>
        </w:rPr>
        <w:t>de</w:t>
      </w:r>
      <w:r>
        <w:rPr>
          <w:spacing w:val="-2"/>
          <w:sz w:val="24"/>
          <w:szCs w:val="24"/>
          <w:shd w:val="clear" w:color="auto" w:fill="8DB3E1"/>
        </w:rPr>
        <w:t xml:space="preserve"> </w:t>
      </w:r>
      <w:r>
        <w:rPr>
          <w:sz w:val="24"/>
          <w:szCs w:val="24"/>
          <w:shd w:val="clear" w:color="auto" w:fill="8DB3E1"/>
        </w:rPr>
        <w:t>contact (opțional)</w:t>
      </w:r>
      <w:r>
        <w:rPr>
          <w:sz w:val="24"/>
          <w:szCs w:val="24"/>
          <w:shd w:val="clear" w:color="auto" w:fill="8DB3E1"/>
        </w:rPr>
        <w:tab/>
      </w:r>
    </w:p>
    <w:p w14:paraId="3C9BF760" w14:textId="77777777" w:rsidR="000A74E5" w:rsidRDefault="000A74E5">
      <w:pPr>
        <w:pStyle w:val="BodyText"/>
        <w:spacing w:before="10" w:after="1"/>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065"/>
        <w:gridCol w:w="3070"/>
        <w:gridCol w:w="3073"/>
      </w:tblGrid>
      <w:tr w:rsidR="000A74E5" w14:paraId="3E3EE8E7" w14:textId="77777777">
        <w:trPr>
          <w:trHeight w:val="253"/>
        </w:trPr>
        <w:tc>
          <w:tcPr>
            <w:tcW w:w="3065" w:type="dxa"/>
          </w:tcPr>
          <w:p w14:paraId="466DE582" w14:textId="77777777" w:rsidR="000A74E5" w:rsidRDefault="00000000">
            <w:pPr>
              <w:pStyle w:val="TableParagraph"/>
              <w:spacing w:before="1" w:line="233" w:lineRule="exact"/>
              <w:ind w:left="110"/>
              <w:rPr>
                <w:b/>
                <w:sz w:val="24"/>
                <w:szCs w:val="24"/>
              </w:rPr>
            </w:pPr>
            <w:r>
              <w:rPr>
                <w:b/>
                <w:sz w:val="24"/>
                <w:szCs w:val="24"/>
              </w:rPr>
              <w:t>Nume</w:t>
            </w:r>
          </w:p>
        </w:tc>
        <w:tc>
          <w:tcPr>
            <w:tcW w:w="3070" w:type="dxa"/>
          </w:tcPr>
          <w:p w14:paraId="010A7895" w14:textId="77777777" w:rsidR="000A74E5" w:rsidRDefault="00000000">
            <w:pPr>
              <w:pStyle w:val="TableParagraph"/>
              <w:spacing w:before="1" w:line="233" w:lineRule="exact"/>
              <w:ind w:left="108"/>
              <w:rPr>
                <w:b/>
                <w:sz w:val="24"/>
                <w:szCs w:val="24"/>
              </w:rPr>
            </w:pPr>
            <w:r>
              <w:rPr>
                <w:b/>
                <w:sz w:val="24"/>
                <w:szCs w:val="24"/>
              </w:rPr>
              <w:t>Prenume</w:t>
            </w:r>
          </w:p>
        </w:tc>
        <w:tc>
          <w:tcPr>
            <w:tcW w:w="3073" w:type="dxa"/>
          </w:tcPr>
          <w:p w14:paraId="09C0A321" w14:textId="77777777" w:rsidR="000A74E5" w:rsidRDefault="00000000">
            <w:pPr>
              <w:pStyle w:val="TableParagraph"/>
              <w:spacing w:before="1" w:line="233" w:lineRule="exact"/>
              <w:ind w:left="108"/>
              <w:rPr>
                <w:b/>
                <w:sz w:val="24"/>
                <w:szCs w:val="24"/>
              </w:rPr>
            </w:pPr>
            <w:r>
              <w:rPr>
                <w:b/>
                <w:sz w:val="24"/>
                <w:szCs w:val="24"/>
              </w:rPr>
              <w:t>Funcție</w:t>
            </w:r>
          </w:p>
        </w:tc>
      </w:tr>
    </w:tbl>
    <w:p w14:paraId="0E79C8F0" w14:textId="77777777" w:rsidR="000A74E5" w:rsidRDefault="000A74E5">
      <w:pPr>
        <w:pStyle w:val="BodyText"/>
        <w:spacing w:before="2"/>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135"/>
        <w:gridCol w:w="3072"/>
      </w:tblGrid>
      <w:tr w:rsidR="000A74E5" w14:paraId="6174B08D" w14:textId="77777777">
        <w:trPr>
          <w:trHeight w:val="1267"/>
        </w:trPr>
        <w:tc>
          <w:tcPr>
            <w:tcW w:w="6135" w:type="dxa"/>
          </w:tcPr>
          <w:p w14:paraId="711E6744" w14:textId="77777777" w:rsidR="000A74E5" w:rsidRDefault="00000000">
            <w:pPr>
              <w:pStyle w:val="TableParagraph"/>
              <w:ind w:left="110" w:right="98"/>
              <w:jc w:val="both"/>
              <w:rPr>
                <w:i/>
                <w:sz w:val="24"/>
                <w:szCs w:val="24"/>
              </w:rPr>
            </w:pPr>
            <w:r>
              <w:rPr>
                <w:i/>
                <w:sz w:val="24"/>
                <w:szCs w:val="24"/>
              </w:rPr>
              <w:t>Persoana de</w:t>
            </w:r>
            <w:r>
              <w:rPr>
                <w:i/>
                <w:spacing w:val="1"/>
                <w:sz w:val="24"/>
                <w:szCs w:val="24"/>
              </w:rPr>
              <w:t xml:space="preserve"> </w:t>
            </w:r>
            <w:r>
              <w:rPr>
                <w:i/>
                <w:sz w:val="24"/>
                <w:szCs w:val="24"/>
              </w:rPr>
              <w:t>contact</w:t>
            </w:r>
            <w:r>
              <w:rPr>
                <w:i/>
                <w:spacing w:val="1"/>
                <w:sz w:val="24"/>
                <w:szCs w:val="24"/>
              </w:rPr>
              <w:t xml:space="preserve"> </w:t>
            </w:r>
            <w:r>
              <w:rPr>
                <w:i/>
                <w:sz w:val="24"/>
                <w:szCs w:val="24"/>
              </w:rPr>
              <w:t>este persoana</w:t>
            </w:r>
            <w:r>
              <w:rPr>
                <w:i/>
                <w:spacing w:val="1"/>
                <w:sz w:val="24"/>
                <w:szCs w:val="24"/>
              </w:rPr>
              <w:t xml:space="preserve"> </w:t>
            </w:r>
            <w:r>
              <w:rPr>
                <w:i/>
                <w:sz w:val="24"/>
                <w:szCs w:val="24"/>
              </w:rPr>
              <w:t>desemnată de Solicitant</w:t>
            </w:r>
            <w:r>
              <w:rPr>
                <w:i/>
                <w:spacing w:val="1"/>
                <w:sz w:val="24"/>
                <w:szCs w:val="24"/>
              </w:rPr>
              <w:t xml:space="preserve"> </w:t>
            </w:r>
            <w:r>
              <w:rPr>
                <w:i/>
                <w:sz w:val="24"/>
                <w:szCs w:val="24"/>
              </w:rPr>
              <w:t>să</w:t>
            </w:r>
            <w:r>
              <w:rPr>
                <w:i/>
                <w:spacing w:val="1"/>
                <w:sz w:val="24"/>
                <w:szCs w:val="24"/>
              </w:rPr>
              <w:t xml:space="preserve"> </w:t>
            </w:r>
            <w:r>
              <w:rPr>
                <w:i/>
                <w:sz w:val="24"/>
                <w:szCs w:val="24"/>
              </w:rPr>
              <w:t>menţină contactul cu Ministerul Energiei în procesul de</w:t>
            </w:r>
            <w:r>
              <w:rPr>
                <w:i/>
                <w:spacing w:val="1"/>
                <w:sz w:val="24"/>
                <w:szCs w:val="24"/>
              </w:rPr>
              <w:t xml:space="preserve"> </w:t>
            </w:r>
            <w:r>
              <w:rPr>
                <w:i/>
                <w:sz w:val="24"/>
                <w:szCs w:val="24"/>
              </w:rPr>
              <w:t>evaluare</w:t>
            </w:r>
            <w:r>
              <w:rPr>
                <w:i/>
                <w:spacing w:val="-3"/>
                <w:sz w:val="24"/>
                <w:szCs w:val="24"/>
              </w:rPr>
              <w:t xml:space="preserve"> </w:t>
            </w:r>
            <w:r>
              <w:rPr>
                <w:i/>
                <w:sz w:val="24"/>
                <w:szCs w:val="24"/>
              </w:rPr>
              <w:t>şi selecţie</w:t>
            </w:r>
            <w:r>
              <w:rPr>
                <w:i/>
                <w:spacing w:val="-2"/>
                <w:sz w:val="24"/>
                <w:szCs w:val="24"/>
              </w:rPr>
              <w:t xml:space="preserve"> </w:t>
            </w:r>
            <w:r>
              <w:rPr>
                <w:i/>
                <w:sz w:val="24"/>
                <w:szCs w:val="24"/>
              </w:rPr>
              <w:t>a Ofertei.</w:t>
            </w:r>
          </w:p>
          <w:p w14:paraId="366C91DE" w14:textId="77777777" w:rsidR="000A74E5" w:rsidRDefault="00000000">
            <w:pPr>
              <w:pStyle w:val="TableParagraph"/>
              <w:spacing w:line="252" w:lineRule="exact"/>
              <w:ind w:left="110" w:right="95"/>
              <w:jc w:val="both"/>
              <w:rPr>
                <w:i/>
                <w:sz w:val="24"/>
                <w:szCs w:val="24"/>
              </w:rPr>
            </w:pPr>
            <w:r>
              <w:rPr>
                <w:i/>
                <w:sz w:val="24"/>
                <w:szCs w:val="24"/>
              </w:rPr>
              <w:t>Persoana de contact poate fi aceeași cu reprezentantul legal sau</w:t>
            </w:r>
            <w:r>
              <w:rPr>
                <w:i/>
                <w:spacing w:val="1"/>
                <w:sz w:val="24"/>
                <w:szCs w:val="24"/>
              </w:rPr>
              <w:t xml:space="preserve"> </w:t>
            </w:r>
            <w:r>
              <w:rPr>
                <w:i/>
                <w:sz w:val="24"/>
                <w:szCs w:val="24"/>
              </w:rPr>
              <w:t>Managerul de Proiect</w:t>
            </w:r>
          </w:p>
        </w:tc>
        <w:tc>
          <w:tcPr>
            <w:tcW w:w="3072" w:type="dxa"/>
          </w:tcPr>
          <w:p w14:paraId="7E24B65B" w14:textId="77777777" w:rsidR="000A74E5" w:rsidRDefault="00000000">
            <w:pPr>
              <w:pStyle w:val="TableParagraph"/>
              <w:ind w:left="108" w:right="94"/>
              <w:jc w:val="both"/>
              <w:rPr>
                <w:i/>
                <w:sz w:val="24"/>
                <w:szCs w:val="24"/>
              </w:rPr>
            </w:pPr>
            <w:r>
              <w:rPr>
                <w:i/>
                <w:sz w:val="24"/>
                <w:szCs w:val="24"/>
              </w:rPr>
              <w:t>Se</w:t>
            </w:r>
            <w:r>
              <w:rPr>
                <w:i/>
                <w:spacing w:val="1"/>
                <w:sz w:val="24"/>
                <w:szCs w:val="24"/>
              </w:rPr>
              <w:t xml:space="preserve"> </w:t>
            </w:r>
            <w:r>
              <w:rPr>
                <w:i/>
                <w:sz w:val="24"/>
                <w:szCs w:val="24"/>
              </w:rPr>
              <w:t>completează</w:t>
            </w:r>
            <w:r>
              <w:rPr>
                <w:i/>
                <w:spacing w:val="1"/>
                <w:sz w:val="24"/>
                <w:szCs w:val="24"/>
              </w:rPr>
              <w:t xml:space="preserve"> </w:t>
            </w:r>
            <w:r>
              <w:rPr>
                <w:i/>
                <w:sz w:val="24"/>
                <w:szCs w:val="24"/>
              </w:rPr>
              <w:t>cu</w:t>
            </w:r>
            <w:r>
              <w:rPr>
                <w:i/>
                <w:spacing w:val="1"/>
                <w:sz w:val="24"/>
                <w:szCs w:val="24"/>
              </w:rPr>
              <w:t xml:space="preserve"> </w:t>
            </w:r>
            <w:r>
              <w:rPr>
                <w:i/>
                <w:sz w:val="24"/>
                <w:szCs w:val="24"/>
              </w:rPr>
              <w:t>denumirea</w:t>
            </w:r>
            <w:r>
              <w:rPr>
                <w:i/>
                <w:spacing w:val="1"/>
                <w:sz w:val="24"/>
                <w:szCs w:val="24"/>
              </w:rPr>
              <w:t xml:space="preserve"> </w:t>
            </w:r>
            <w:r>
              <w:rPr>
                <w:i/>
                <w:sz w:val="24"/>
                <w:szCs w:val="24"/>
              </w:rPr>
              <w:t>funcției</w:t>
            </w:r>
            <w:r>
              <w:rPr>
                <w:i/>
                <w:spacing w:val="1"/>
                <w:sz w:val="24"/>
                <w:szCs w:val="24"/>
              </w:rPr>
              <w:t xml:space="preserve"> </w:t>
            </w:r>
            <w:r>
              <w:rPr>
                <w:i/>
                <w:sz w:val="24"/>
                <w:szCs w:val="24"/>
              </w:rPr>
              <w:t>pe</w:t>
            </w:r>
            <w:r>
              <w:rPr>
                <w:i/>
                <w:spacing w:val="1"/>
                <w:sz w:val="24"/>
                <w:szCs w:val="24"/>
              </w:rPr>
              <w:t xml:space="preserve"> </w:t>
            </w:r>
            <w:r>
              <w:rPr>
                <w:i/>
                <w:sz w:val="24"/>
                <w:szCs w:val="24"/>
              </w:rPr>
              <w:t>care</w:t>
            </w:r>
            <w:r>
              <w:rPr>
                <w:i/>
                <w:spacing w:val="1"/>
                <w:sz w:val="24"/>
                <w:szCs w:val="24"/>
              </w:rPr>
              <w:t xml:space="preserve"> </w:t>
            </w:r>
            <w:r>
              <w:rPr>
                <w:i/>
                <w:sz w:val="24"/>
                <w:szCs w:val="24"/>
              </w:rPr>
              <w:t>o</w:t>
            </w:r>
            <w:r>
              <w:rPr>
                <w:i/>
                <w:spacing w:val="1"/>
                <w:sz w:val="24"/>
                <w:szCs w:val="24"/>
              </w:rPr>
              <w:t xml:space="preserve"> </w:t>
            </w:r>
            <w:r>
              <w:rPr>
                <w:i/>
                <w:sz w:val="24"/>
                <w:szCs w:val="24"/>
              </w:rPr>
              <w:t>deține</w:t>
            </w:r>
            <w:r>
              <w:rPr>
                <w:i/>
                <w:spacing w:val="1"/>
                <w:sz w:val="24"/>
                <w:szCs w:val="24"/>
              </w:rPr>
              <w:t xml:space="preserve"> </w:t>
            </w:r>
            <w:r>
              <w:rPr>
                <w:i/>
                <w:sz w:val="24"/>
                <w:szCs w:val="24"/>
              </w:rPr>
              <w:t>persoana de contact desemnată,</w:t>
            </w:r>
            <w:r>
              <w:rPr>
                <w:i/>
                <w:spacing w:val="-52"/>
                <w:sz w:val="24"/>
                <w:szCs w:val="24"/>
              </w:rPr>
              <w:t xml:space="preserve"> </w:t>
            </w:r>
            <w:r>
              <w:rPr>
                <w:i/>
                <w:sz w:val="24"/>
                <w:szCs w:val="24"/>
              </w:rPr>
              <w:t>în</w:t>
            </w:r>
            <w:r>
              <w:rPr>
                <w:i/>
                <w:spacing w:val="-1"/>
                <w:sz w:val="24"/>
                <w:szCs w:val="24"/>
              </w:rPr>
              <w:t xml:space="preserve"> </w:t>
            </w:r>
            <w:r>
              <w:rPr>
                <w:i/>
                <w:sz w:val="24"/>
                <w:szCs w:val="24"/>
              </w:rPr>
              <w:t>cadrul</w:t>
            </w:r>
            <w:r>
              <w:rPr>
                <w:i/>
                <w:spacing w:val="-1"/>
                <w:sz w:val="24"/>
                <w:szCs w:val="24"/>
              </w:rPr>
              <w:t xml:space="preserve"> </w:t>
            </w:r>
            <w:r>
              <w:rPr>
                <w:i/>
                <w:sz w:val="24"/>
                <w:szCs w:val="24"/>
              </w:rPr>
              <w:t>proiectului.</w:t>
            </w:r>
          </w:p>
        </w:tc>
      </w:tr>
    </w:tbl>
    <w:p w14:paraId="54A5F5DA" w14:textId="77777777" w:rsidR="000A74E5" w:rsidRDefault="000A74E5">
      <w:pPr>
        <w:pStyle w:val="BodyText"/>
        <w:spacing w:before="10"/>
        <w:rPr>
          <w:b/>
          <w:i w:val="0"/>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070"/>
        <w:gridCol w:w="3067"/>
        <w:gridCol w:w="3070"/>
      </w:tblGrid>
      <w:tr w:rsidR="000A74E5" w14:paraId="21D8ABC5" w14:textId="77777777">
        <w:trPr>
          <w:trHeight w:val="254"/>
        </w:trPr>
        <w:tc>
          <w:tcPr>
            <w:tcW w:w="3070" w:type="dxa"/>
          </w:tcPr>
          <w:p w14:paraId="7DD583DC" w14:textId="77777777" w:rsidR="000A74E5" w:rsidRDefault="00000000">
            <w:pPr>
              <w:pStyle w:val="TableParagraph"/>
              <w:spacing w:line="234" w:lineRule="exact"/>
              <w:ind w:left="110"/>
              <w:rPr>
                <w:b/>
                <w:sz w:val="24"/>
                <w:szCs w:val="24"/>
              </w:rPr>
            </w:pPr>
            <w:r>
              <w:rPr>
                <w:b/>
                <w:sz w:val="24"/>
                <w:szCs w:val="24"/>
              </w:rPr>
              <w:t>Telefon</w:t>
            </w:r>
          </w:p>
        </w:tc>
        <w:tc>
          <w:tcPr>
            <w:tcW w:w="3067" w:type="dxa"/>
          </w:tcPr>
          <w:p w14:paraId="03307CB2" w14:textId="77777777" w:rsidR="000A74E5" w:rsidRDefault="00000000">
            <w:pPr>
              <w:pStyle w:val="TableParagraph"/>
              <w:spacing w:line="234" w:lineRule="exact"/>
              <w:ind w:left="110"/>
              <w:rPr>
                <w:b/>
                <w:sz w:val="24"/>
                <w:szCs w:val="24"/>
              </w:rPr>
            </w:pPr>
            <w:r>
              <w:rPr>
                <w:b/>
                <w:sz w:val="24"/>
                <w:szCs w:val="24"/>
              </w:rPr>
              <w:t>Fax</w:t>
            </w:r>
          </w:p>
        </w:tc>
        <w:tc>
          <w:tcPr>
            <w:tcW w:w="3070" w:type="dxa"/>
          </w:tcPr>
          <w:p w14:paraId="762C702F" w14:textId="77777777" w:rsidR="000A74E5" w:rsidRDefault="00000000">
            <w:pPr>
              <w:pStyle w:val="TableParagraph"/>
              <w:spacing w:line="234" w:lineRule="exact"/>
              <w:ind w:left="108"/>
              <w:rPr>
                <w:b/>
                <w:sz w:val="24"/>
                <w:szCs w:val="24"/>
              </w:rPr>
            </w:pPr>
            <w:r>
              <w:rPr>
                <w:b/>
                <w:sz w:val="24"/>
                <w:szCs w:val="24"/>
              </w:rPr>
              <w:t>Email</w:t>
            </w:r>
          </w:p>
        </w:tc>
      </w:tr>
      <w:tr w:rsidR="000A74E5" w14:paraId="45C11DBC" w14:textId="77777777">
        <w:trPr>
          <w:trHeight w:val="253"/>
        </w:trPr>
        <w:tc>
          <w:tcPr>
            <w:tcW w:w="3070" w:type="dxa"/>
          </w:tcPr>
          <w:p w14:paraId="10427651" w14:textId="77777777" w:rsidR="000A74E5" w:rsidRDefault="000A74E5">
            <w:pPr>
              <w:pStyle w:val="TableParagraph"/>
              <w:rPr>
                <w:sz w:val="24"/>
                <w:szCs w:val="24"/>
              </w:rPr>
            </w:pPr>
          </w:p>
        </w:tc>
        <w:tc>
          <w:tcPr>
            <w:tcW w:w="3067" w:type="dxa"/>
          </w:tcPr>
          <w:p w14:paraId="60C1BB6B" w14:textId="77777777" w:rsidR="000A74E5" w:rsidRDefault="000A74E5">
            <w:pPr>
              <w:pStyle w:val="TableParagraph"/>
              <w:rPr>
                <w:sz w:val="24"/>
                <w:szCs w:val="24"/>
              </w:rPr>
            </w:pPr>
          </w:p>
        </w:tc>
        <w:tc>
          <w:tcPr>
            <w:tcW w:w="3070" w:type="dxa"/>
          </w:tcPr>
          <w:p w14:paraId="033FE858" w14:textId="77777777" w:rsidR="000A74E5" w:rsidRDefault="000A74E5">
            <w:pPr>
              <w:pStyle w:val="TableParagraph"/>
              <w:rPr>
                <w:sz w:val="24"/>
                <w:szCs w:val="24"/>
              </w:rPr>
            </w:pPr>
          </w:p>
        </w:tc>
      </w:tr>
    </w:tbl>
    <w:p w14:paraId="1C9E7DC2" w14:textId="77777777" w:rsidR="000A74E5" w:rsidRDefault="000A74E5">
      <w:pPr>
        <w:pStyle w:val="BodyText"/>
        <w:spacing w:before="1"/>
        <w:rPr>
          <w:b/>
          <w:i w:val="0"/>
          <w:sz w:val="24"/>
          <w:szCs w:val="24"/>
        </w:rPr>
      </w:pPr>
    </w:p>
    <w:p w14:paraId="074B3866" w14:textId="77777777" w:rsidR="000A74E5" w:rsidRDefault="00000000">
      <w:pPr>
        <w:pStyle w:val="Heading1"/>
        <w:numPr>
          <w:ilvl w:val="0"/>
          <w:numId w:val="5"/>
        </w:numPr>
        <w:tabs>
          <w:tab w:val="left" w:pos="918"/>
          <w:tab w:val="left" w:pos="9942"/>
        </w:tabs>
        <w:spacing w:before="91" w:after="5" w:line="477" w:lineRule="auto"/>
        <w:ind w:right="661"/>
        <w:rPr>
          <w:sz w:val="24"/>
          <w:szCs w:val="24"/>
        </w:rPr>
      </w:pPr>
      <w:bookmarkStart w:id="8" w:name="_bookmark5"/>
      <w:bookmarkEnd w:id="8"/>
      <w:r>
        <w:rPr>
          <w:sz w:val="24"/>
          <w:szCs w:val="24"/>
          <w:shd w:val="clear" w:color="auto" w:fill="8DB3E1"/>
        </w:rPr>
        <w:t>Capacitate</w:t>
      </w:r>
      <w:r>
        <w:rPr>
          <w:spacing w:val="-7"/>
          <w:sz w:val="24"/>
          <w:szCs w:val="24"/>
          <w:shd w:val="clear" w:color="auto" w:fill="8DB3E1"/>
        </w:rPr>
        <w:t xml:space="preserve"> </w:t>
      </w:r>
      <w:r>
        <w:rPr>
          <w:sz w:val="24"/>
          <w:szCs w:val="24"/>
          <w:shd w:val="clear" w:color="auto" w:fill="8DB3E1"/>
        </w:rPr>
        <w:t>solicitant (obligatoriu)</w:t>
      </w:r>
      <w:r>
        <w:rPr>
          <w:sz w:val="24"/>
          <w:szCs w:val="24"/>
          <w:shd w:val="clear" w:color="auto" w:fill="8DB3E1"/>
        </w:rPr>
        <w:tab/>
      </w:r>
      <w:r>
        <w:rPr>
          <w:sz w:val="24"/>
          <w:szCs w:val="24"/>
        </w:rPr>
        <w:t xml:space="preserve"> </w:t>
      </w:r>
    </w:p>
    <w:p w14:paraId="6BBF4804" w14:textId="77777777" w:rsidR="000A74E5" w:rsidRDefault="00000000">
      <w:pPr>
        <w:pStyle w:val="Heading1"/>
        <w:tabs>
          <w:tab w:val="left" w:pos="918"/>
          <w:tab w:val="left" w:pos="9942"/>
        </w:tabs>
        <w:spacing w:before="91" w:after="5" w:line="477" w:lineRule="auto"/>
        <w:ind w:right="661"/>
        <w:rPr>
          <w:sz w:val="24"/>
          <w:szCs w:val="24"/>
        </w:rPr>
      </w:pPr>
      <w:r>
        <w:rPr>
          <w:sz w:val="24"/>
          <w:szCs w:val="24"/>
        </w:rPr>
        <w:t>a)Sursa</w:t>
      </w:r>
      <w:r>
        <w:rPr>
          <w:spacing w:val="-1"/>
          <w:sz w:val="24"/>
          <w:szCs w:val="24"/>
        </w:rPr>
        <w:t xml:space="preserve"> </w:t>
      </w:r>
      <w:r>
        <w:rPr>
          <w:sz w:val="24"/>
          <w:szCs w:val="24"/>
        </w:rPr>
        <w:t>de</w:t>
      </w:r>
      <w:r>
        <w:rPr>
          <w:spacing w:val="-3"/>
          <w:sz w:val="24"/>
          <w:szCs w:val="24"/>
        </w:rPr>
        <w:t xml:space="preserve"> </w:t>
      </w:r>
      <w:r>
        <w:rPr>
          <w:sz w:val="24"/>
          <w:szCs w:val="24"/>
        </w:rPr>
        <w:t>cofinanțare</w:t>
      </w:r>
    </w:p>
    <w:p w14:paraId="243AACAD"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52B22F14" wp14:editId="18C4FE17">
                <wp:extent cx="5847080" cy="327660"/>
                <wp:effectExtent l="9525" t="9525" r="10795" b="5715"/>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ln>
                      </wps:spPr>
                      <wps:txbx>
                        <w:txbxContent>
                          <w:p w14:paraId="72B15144" w14:textId="77777777" w:rsidR="000A74E5" w:rsidRDefault="000A74E5">
                            <w:pPr>
                              <w:pStyle w:val="BodyText"/>
                              <w:tabs>
                                <w:tab w:val="left" w:pos="826"/>
                              </w:tabs>
                              <w:spacing w:before="1"/>
                              <w:ind w:left="825"/>
                            </w:pPr>
                          </w:p>
                        </w:txbxContent>
                      </wps:txbx>
                      <wps:bodyPr rot="0" vert="horz" wrap="square" lIns="0" tIns="0" rIns="0" bIns="0" anchor="t" anchorCtr="0" upright="1">
                        <a:noAutofit/>
                      </wps:bodyPr>
                    </wps:wsp>
                  </a:graphicData>
                </a:graphic>
              </wp:inline>
            </w:drawing>
          </mc:Choice>
          <mc:Fallback>
            <w:pict>
              <v:shape w14:anchorId="52B22F14" id="Text Box 42" o:spid="_x0000_s1031"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" filled="f" strokeweight=".48pt">
                <v:textbox inset="0,0,0,0">
                  <w:txbxContent>
                    <w:p w14:paraId="72B15144" w14:textId="77777777" w:rsidR="000A74E5" w:rsidRDefault="000A74E5">
                      <w:pPr>
                        <w:pStyle w:val="BodyText"/>
                        <w:tabs>
                          <w:tab w:val="left" w:pos="826"/>
                        </w:tabs>
                        <w:spacing w:before="1"/>
                        <w:ind w:left="825"/>
                      </w:pPr>
                    </w:p>
                  </w:txbxContent>
                </v:textbox>
                <w10:anchorlock/>
              </v:shape>
            </w:pict>
          </mc:Fallback>
        </mc:AlternateContent>
      </w:r>
    </w:p>
    <w:p w14:paraId="79FF3FFC" w14:textId="77777777" w:rsidR="000A74E5" w:rsidRDefault="000A74E5">
      <w:pPr>
        <w:pStyle w:val="BodyText"/>
        <w:spacing w:before="7"/>
        <w:rPr>
          <w:b/>
          <w:i w:val="0"/>
          <w:sz w:val="24"/>
          <w:szCs w:val="24"/>
        </w:rPr>
      </w:pPr>
    </w:p>
    <w:p w14:paraId="5046B044" w14:textId="069B29E5" w:rsidR="000A74E5" w:rsidDel="003C5F23" w:rsidRDefault="000A74E5">
      <w:pPr>
        <w:pStyle w:val="BodyText"/>
        <w:spacing w:before="3"/>
        <w:rPr>
          <w:del w:id="9" w:author="Doina Musatescu" w:date="2023-11-08T17:35:00Z"/>
          <w:b/>
          <w:i w:val="0"/>
          <w:sz w:val="24"/>
          <w:szCs w:val="24"/>
        </w:rPr>
      </w:pPr>
    </w:p>
    <w:p w14:paraId="42E4F526" w14:textId="77777777" w:rsidR="000A74E5" w:rsidRDefault="00000000">
      <w:pPr>
        <w:pStyle w:val="Heading1"/>
        <w:spacing w:before="92"/>
        <w:rPr>
          <w:sz w:val="24"/>
          <w:szCs w:val="24"/>
        </w:rPr>
      </w:pPr>
      <w:r>
        <w:rPr>
          <w:noProof/>
          <w:sz w:val="24"/>
          <w:szCs w:val="24"/>
          <w:lang w:eastAsia="ro-RO"/>
        </w:rPr>
        <mc:AlternateContent>
          <mc:Choice Requires="wps">
            <w:drawing>
              <wp:anchor distT="0" distB="0" distL="0" distR="0" simplePos="0" relativeHeight="251662336" behindDoc="1" locked="0" layoutInCell="1" allowOverlap="1" wp14:anchorId="58547A71" wp14:editId="223A2B6C">
                <wp:simplePos x="0" y="0"/>
                <wp:positionH relativeFrom="page">
                  <wp:posOffset>899160</wp:posOffset>
                </wp:positionH>
                <wp:positionV relativeFrom="paragraph">
                  <wp:posOffset>351790</wp:posOffset>
                </wp:positionV>
                <wp:extent cx="3070860" cy="525780"/>
                <wp:effectExtent l="0" t="0" r="15240" b="2667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0860" cy="525780"/>
                        </a:xfrm>
                        <a:prstGeom prst="rect">
                          <a:avLst/>
                        </a:prstGeom>
                        <a:noFill/>
                        <a:ln w="6096">
                          <a:solidFill>
                            <a:srgbClr val="000000"/>
                          </a:solidFill>
                          <a:prstDash val="solid"/>
                          <a:miter lim="800000"/>
                        </a:ln>
                      </wps:spPr>
                      <wps:txbx>
                        <w:txbxContent>
                          <w:p w14:paraId="493779A7" w14:textId="77777777" w:rsidR="000A74E5" w:rsidRDefault="000A74E5">
                            <w:pPr>
                              <w:pStyle w:val="BodyText"/>
                              <w:spacing w:line="247" w:lineRule="exact"/>
                              <w:ind w:left="105"/>
                            </w:pPr>
                          </w:p>
                        </w:txbxContent>
                      </wps:txbx>
                      <wps:bodyPr rot="0" vert="horz" wrap="square" lIns="0" tIns="0" rIns="0" bIns="0" anchor="t" anchorCtr="0" upright="1">
                        <a:noAutofit/>
                      </wps:bodyPr>
                    </wps:wsp>
                  </a:graphicData>
                </a:graphic>
              </wp:anchor>
            </w:drawing>
          </mc:Choice>
          <mc:Fallback>
            <w:pict>
              <v:shape w14:anchorId="58547A71" id="Text Box 40" o:spid="_x0000_s1032" type="#_x0000_t202" style="position:absolute;left:0;text-align:left;margin-left:70.8pt;margin-top:27.7pt;width:241.8pt;height:41.4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" filled="f" strokeweight=".48pt">
                <v:textbox inset="0,0,0,0">
                  <w:txbxContent>
                    <w:p w14:paraId="493779A7" w14:textId="77777777" w:rsidR="000A74E5" w:rsidRDefault="000A74E5">
                      <w:pPr>
                        <w:pStyle w:val="BodyText"/>
                        <w:spacing w:line="247" w:lineRule="exact"/>
                        <w:ind w:left="105"/>
                      </w:pPr>
                    </w:p>
                  </w:txbxContent>
                </v:textbox>
                <w10:wrap type="topAndBottom" anchorx="page"/>
              </v:shape>
            </w:pict>
          </mc:Fallback>
        </mc:AlternateContent>
      </w:r>
      <w:r>
        <w:rPr>
          <w:sz w:val="24"/>
          <w:szCs w:val="24"/>
        </w:rPr>
        <w:t>b)Cod</w:t>
      </w:r>
      <w:r>
        <w:rPr>
          <w:spacing w:val="-1"/>
          <w:sz w:val="24"/>
          <w:szCs w:val="24"/>
        </w:rPr>
        <w:t xml:space="preserve"> </w:t>
      </w:r>
      <w:r>
        <w:rPr>
          <w:sz w:val="24"/>
          <w:szCs w:val="24"/>
        </w:rPr>
        <w:t>CAEN</w:t>
      </w:r>
      <w:r>
        <w:rPr>
          <w:spacing w:val="-2"/>
          <w:sz w:val="24"/>
          <w:szCs w:val="24"/>
        </w:rPr>
        <w:t xml:space="preserve"> </w:t>
      </w:r>
      <w:r>
        <w:rPr>
          <w:sz w:val="24"/>
          <w:szCs w:val="24"/>
          <w:u w:val="single"/>
        </w:rPr>
        <w:t>pentru activitatea pentru care  se solicita finantare</w:t>
      </w:r>
    </w:p>
    <w:p w14:paraId="649D817A" w14:textId="77777777" w:rsidR="000A74E5" w:rsidRDefault="000A74E5">
      <w:pPr>
        <w:pStyle w:val="BodyText"/>
        <w:spacing w:before="7"/>
        <w:rPr>
          <w:b/>
          <w:i w:val="0"/>
          <w:sz w:val="24"/>
          <w:szCs w:val="24"/>
        </w:rPr>
      </w:pPr>
    </w:p>
    <w:p w14:paraId="097D1AE3" w14:textId="3766DD3A" w:rsidR="000A74E5" w:rsidDel="003C5F23" w:rsidRDefault="000A74E5">
      <w:pPr>
        <w:pStyle w:val="BodyText"/>
        <w:spacing w:before="3"/>
        <w:rPr>
          <w:del w:id="10" w:author="Doina Musatescu" w:date="2023-11-08T17:35:00Z"/>
          <w:b/>
          <w:i w:val="0"/>
          <w:sz w:val="24"/>
          <w:szCs w:val="24"/>
        </w:rPr>
      </w:pPr>
    </w:p>
    <w:p w14:paraId="1F7D29B8" w14:textId="77777777" w:rsidR="000A74E5" w:rsidRDefault="00000000">
      <w:pPr>
        <w:spacing w:before="92"/>
        <w:ind w:firstLine="696"/>
        <w:rPr>
          <w:b/>
          <w:sz w:val="24"/>
          <w:szCs w:val="24"/>
        </w:rPr>
      </w:pPr>
      <w:r>
        <w:rPr>
          <w:b/>
          <w:sz w:val="24"/>
          <w:szCs w:val="24"/>
        </w:rPr>
        <w:t>c)Capacitate</w:t>
      </w:r>
      <w:r>
        <w:rPr>
          <w:b/>
          <w:spacing w:val="-4"/>
          <w:sz w:val="24"/>
          <w:szCs w:val="24"/>
        </w:rPr>
        <w:t xml:space="preserve"> </w:t>
      </w:r>
      <w:r>
        <w:rPr>
          <w:b/>
          <w:sz w:val="24"/>
          <w:szCs w:val="24"/>
        </w:rPr>
        <w:t>administrativă si tehnică</w:t>
      </w:r>
    </w:p>
    <w:p w14:paraId="1FB6349D" w14:textId="16949168" w:rsidR="000A74E5" w:rsidDel="003C5F23" w:rsidRDefault="000A74E5">
      <w:pPr>
        <w:pStyle w:val="Heading1"/>
        <w:spacing w:before="92"/>
        <w:ind w:left="0"/>
        <w:rPr>
          <w:del w:id="11" w:author="Doina Musatescu" w:date="2023-11-08T17:35:00Z"/>
          <w:sz w:val="24"/>
          <w:szCs w:val="24"/>
        </w:rPr>
      </w:pPr>
    </w:p>
    <w:p w14:paraId="2C0D2A6D" w14:textId="77777777" w:rsidR="000A74E5" w:rsidRDefault="00000000">
      <w:pPr>
        <w:pStyle w:val="Heading1"/>
        <w:spacing w:before="92"/>
        <w:rPr>
          <w:sz w:val="24"/>
          <w:szCs w:val="24"/>
        </w:rPr>
      </w:pPr>
      <w:r>
        <w:rPr>
          <w:sz w:val="24"/>
          <w:szCs w:val="24"/>
        </w:rPr>
        <w:t>UIP (societati comerciale)/echipa de proiect (IMM)</w:t>
      </w:r>
    </w:p>
    <w:tbl>
      <w:tblPr>
        <w:tblStyle w:val="TableGrid"/>
        <w:tblW w:w="0" w:type="auto"/>
        <w:tblInd w:w="817" w:type="dxa"/>
        <w:tblLook w:val="04A0" w:firstRow="1" w:lastRow="0" w:firstColumn="1" w:lastColumn="0" w:noHBand="0" w:noVBand="1"/>
      </w:tblPr>
      <w:tblGrid>
        <w:gridCol w:w="803"/>
        <w:gridCol w:w="1674"/>
        <w:gridCol w:w="2145"/>
        <w:gridCol w:w="2598"/>
        <w:gridCol w:w="2275"/>
      </w:tblGrid>
      <w:tr w:rsidR="000A74E5" w14:paraId="61F6D220" w14:textId="77777777">
        <w:trPr>
          <w:trHeight w:val="558"/>
        </w:trPr>
        <w:tc>
          <w:tcPr>
            <w:tcW w:w="547" w:type="dxa"/>
          </w:tcPr>
          <w:p w14:paraId="102164B4" w14:textId="77777777" w:rsidR="000A74E5" w:rsidRDefault="00000000">
            <w:pPr>
              <w:pStyle w:val="BodyText"/>
              <w:spacing w:before="1"/>
              <w:jc w:val="center"/>
              <w:rPr>
                <w:i w:val="0"/>
                <w:sz w:val="24"/>
                <w:szCs w:val="24"/>
              </w:rPr>
            </w:pPr>
            <w:r>
              <w:rPr>
                <w:i w:val="0"/>
                <w:sz w:val="24"/>
                <w:szCs w:val="24"/>
              </w:rPr>
              <w:t>Nume</w:t>
            </w:r>
          </w:p>
        </w:tc>
        <w:tc>
          <w:tcPr>
            <w:tcW w:w="1674" w:type="dxa"/>
          </w:tcPr>
          <w:p w14:paraId="6C20FD58" w14:textId="77777777" w:rsidR="000A74E5" w:rsidRDefault="00000000">
            <w:pPr>
              <w:pStyle w:val="BodyText"/>
              <w:spacing w:before="1"/>
              <w:jc w:val="both"/>
              <w:rPr>
                <w:i w:val="0"/>
                <w:sz w:val="24"/>
                <w:szCs w:val="24"/>
              </w:rPr>
            </w:pPr>
            <w:r>
              <w:rPr>
                <w:i w:val="0"/>
                <w:sz w:val="24"/>
                <w:szCs w:val="24"/>
              </w:rPr>
              <w:t>Rolul specific în arhitectura proiectului</w:t>
            </w:r>
          </w:p>
        </w:tc>
        <w:tc>
          <w:tcPr>
            <w:tcW w:w="2145" w:type="dxa"/>
          </w:tcPr>
          <w:p w14:paraId="48A3FC66" w14:textId="77777777" w:rsidR="000A74E5" w:rsidRDefault="00000000">
            <w:pPr>
              <w:pStyle w:val="BodyText"/>
              <w:spacing w:before="1"/>
              <w:jc w:val="both"/>
              <w:rPr>
                <w:i w:val="0"/>
                <w:sz w:val="24"/>
                <w:szCs w:val="24"/>
              </w:rPr>
            </w:pPr>
            <w:r>
              <w:rPr>
                <w:i w:val="0"/>
                <w:sz w:val="24"/>
                <w:szCs w:val="24"/>
              </w:rPr>
              <w:t>Experiența în implementarea de proiecte din domenii similare relevante sau același domeniu</w:t>
            </w:r>
          </w:p>
        </w:tc>
        <w:tc>
          <w:tcPr>
            <w:tcW w:w="2598" w:type="dxa"/>
          </w:tcPr>
          <w:p w14:paraId="5616B064" w14:textId="77777777" w:rsidR="000A74E5" w:rsidRDefault="00000000">
            <w:pPr>
              <w:pStyle w:val="BodyText"/>
              <w:spacing w:before="1"/>
              <w:jc w:val="both"/>
              <w:rPr>
                <w:i w:val="0"/>
                <w:sz w:val="24"/>
                <w:szCs w:val="24"/>
              </w:rPr>
            </w:pPr>
            <w:r>
              <w:rPr>
                <w:i w:val="0"/>
                <w:sz w:val="24"/>
                <w:szCs w:val="24"/>
              </w:rPr>
              <w:t>Certificări/atestări ale autorităților competente, după caz (ex. atestat auditor, inginer, acreditări)</w:t>
            </w:r>
          </w:p>
          <w:p w14:paraId="3F79D647" w14:textId="77777777" w:rsidR="000A74E5" w:rsidRDefault="00000000">
            <w:pPr>
              <w:pStyle w:val="BodyText"/>
              <w:spacing w:before="1"/>
              <w:jc w:val="both"/>
              <w:rPr>
                <w:i w:val="0"/>
                <w:sz w:val="24"/>
                <w:szCs w:val="24"/>
              </w:rPr>
            </w:pPr>
            <w:r>
              <w:rPr>
                <w:i w:val="0"/>
                <w:sz w:val="24"/>
                <w:szCs w:val="24"/>
              </w:rPr>
              <w:t>Se vor atașa documentele doveditoare, scanate.</w:t>
            </w:r>
          </w:p>
        </w:tc>
        <w:tc>
          <w:tcPr>
            <w:tcW w:w="2275" w:type="dxa"/>
          </w:tcPr>
          <w:p w14:paraId="401E357D" w14:textId="77777777" w:rsidR="000A74E5" w:rsidRDefault="00000000">
            <w:pPr>
              <w:pStyle w:val="BodyText"/>
              <w:spacing w:before="1"/>
              <w:jc w:val="both"/>
              <w:rPr>
                <w:i w:val="0"/>
                <w:sz w:val="24"/>
                <w:szCs w:val="24"/>
              </w:rPr>
            </w:pPr>
            <w:r>
              <w:rPr>
                <w:i w:val="0"/>
                <w:sz w:val="24"/>
                <w:szCs w:val="24"/>
              </w:rPr>
              <w:t>Responsabilități punctuale in implementarea proiectului și atingerea indicatorilor de rezultat asumați.</w:t>
            </w:r>
          </w:p>
        </w:tc>
      </w:tr>
      <w:tr w:rsidR="000A74E5" w14:paraId="28CCAC01" w14:textId="77777777">
        <w:trPr>
          <w:trHeight w:val="147"/>
        </w:trPr>
        <w:tc>
          <w:tcPr>
            <w:tcW w:w="547" w:type="dxa"/>
          </w:tcPr>
          <w:p w14:paraId="54E80E09" w14:textId="77777777" w:rsidR="000A74E5" w:rsidRDefault="00000000">
            <w:pPr>
              <w:pStyle w:val="BodyText"/>
              <w:spacing w:before="1"/>
              <w:rPr>
                <w:i w:val="0"/>
                <w:sz w:val="24"/>
                <w:szCs w:val="24"/>
              </w:rPr>
            </w:pPr>
            <w:r>
              <w:rPr>
                <w:i w:val="0"/>
                <w:sz w:val="24"/>
                <w:szCs w:val="24"/>
              </w:rPr>
              <w:t>1.</w:t>
            </w:r>
          </w:p>
        </w:tc>
        <w:tc>
          <w:tcPr>
            <w:tcW w:w="1674" w:type="dxa"/>
          </w:tcPr>
          <w:p w14:paraId="656F4523" w14:textId="77777777" w:rsidR="000A74E5" w:rsidRDefault="000A74E5">
            <w:pPr>
              <w:pStyle w:val="BodyText"/>
              <w:spacing w:before="1"/>
              <w:rPr>
                <w:b/>
                <w:i w:val="0"/>
                <w:sz w:val="24"/>
                <w:szCs w:val="24"/>
              </w:rPr>
            </w:pPr>
          </w:p>
        </w:tc>
        <w:tc>
          <w:tcPr>
            <w:tcW w:w="2145" w:type="dxa"/>
          </w:tcPr>
          <w:p w14:paraId="78BC2FB2" w14:textId="77777777" w:rsidR="000A74E5" w:rsidRDefault="000A74E5">
            <w:pPr>
              <w:pStyle w:val="BodyText"/>
              <w:spacing w:before="1"/>
              <w:rPr>
                <w:b/>
                <w:i w:val="0"/>
                <w:sz w:val="24"/>
                <w:szCs w:val="24"/>
              </w:rPr>
            </w:pPr>
          </w:p>
        </w:tc>
        <w:tc>
          <w:tcPr>
            <w:tcW w:w="2598" w:type="dxa"/>
          </w:tcPr>
          <w:p w14:paraId="667EB3A7" w14:textId="77777777" w:rsidR="000A74E5" w:rsidRDefault="000A74E5">
            <w:pPr>
              <w:pStyle w:val="BodyText"/>
              <w:spacing w:before="1"/>
              <w:rPr>
                <w:b/>
                <w:i w:val="0"/>
                <w:sz w:val="24"/>
                <w:szCs w:val="24"/>
              </w:rPr>
            </w:pPr>
          </w:p>
        </w:tc>
        <w:tc>
          <w:tcPr>
            <w:tcW w:w="2275" w:type="dxa"/>
          </w:tcPr>
          <w:p w14:paraId="25BEEE67" w14:textId="77777777" w:rsidR="000A74E5" w:rsidRDefault="000A74E5">
            <w:pPr>
              <w:pStyle w:val="BodyText"/>
              <w:spacing w:before="1"/>
              <w:rPr>
                <w:b/>
                <w:i w:val="0"/>
                <w:sz w:val="24"/>
                <w:szCs w:val="24"/>
              </w:rPr>
            </w:pPr>
          </w:p>
        </w:tc>
      </w:tr>
      <w:tr w:rsidR="000A74E5" w14:paraId="68AC6DFE" w14:textId="77777777">
        <w:trPr>
          <w:trHeight w:val="147"/>
        </w:trPr>
        <w:tc>
          <w:tcPr>
            <w:tcW w:w="547" w:type="dxa"/>
          </w:tcPr>
          <w:p w14:paraId="4EEF59E2" w14:textId="77777777" w:rsidR="000A74E5" w:rsidRDefault="00000000">
            <w:pPr>
              <w:pStyle w:val="BodyText"/>
              <w:spacing w:before="1"/>
              <w:rPr>
                <w:i w:val="0"/>
                <w:sz w:val="24"/>
                <w:szCs w:val="24"/>
              </w:rPr>
            </w:pPr>
            <w:r>
              <w:rPr>
                <w:i w:val="0"/>
                <w:sz w:val="24"/>
                <w:szCs w:val="24"/>
              </w:rPr>
              <w:t>2.</w:t>
            </w:r>
          </w:p>
        </w:tc>
        <w:tc>
          <w:tcPr>
            <w:tcW w:w="1674" w:type="dxa"/>
          </w:tcPr>
          <w:p w14:paraId="4F5823CB" w14:textId="77777777" w:rsidR="000A74E5" w:rsidRDefault="000A74E5">
            <w:pPr>
              <w:pStyle w:val="BodyText"/>
              <w:spacing w:before="1"/>
              <w:rPr>
                <w:b/>
                <w:i w:val="0"/>
                <w:sz w:val="24"/>
                <w:szCs w:val="24"/>
              </w:rPr>
            </w:pPr>
          </w:p>
        </w:tc>
        <w:tc>
          <w:tcPr>
            <w:tcW w:w="2145" w:type="dxa"/>
          </w:tcPr>
          <w:p w14:paraId="036203C8" w14:textId="77777777" w:rsidR="000A74E5" w:rsidRDefault="000A74E5">
            <w:pPr>
              <w:pStyle w:val="BodyText"/>
              <w:spacing w:before="1"/>
              <w:rPr>
                <w:b/>
                <w:i w:val="0"/>
                <w:sz w:val="24"/>
                <w:szCs w:val="24"/>
              </w:rPr>
            </w:pPr>
          </w:p>
        </w:tc>
        <w:tc>
          <w:tcPr>
            <w:tcW w:w="2598" w:type="dxa"/>
          </w:tcPr>
          <w:p w14:paraId="6237CBBF" w14:textId="77777777" w:rsidR="000A74E5" w:rsidRDefault="000A74E5">
            <w:pPr>
              <w:pStyle w:val="BodyText"/>
              <w:spacing w:before="1"/>
              <w:rPr>
                <w:b/>
                <w:i w:val="0"/>
                <w:sz w:val="24"/>
                <w:szCs w:val="24"/>
              </w:rPr>
            </w:pPr>
          </w:p>
        </w:tc>
        <w:tc>
          <w:tcPr>
            <w:tcW w:w="2275" w:type="dxa"/>
          </w:tcPr>
          <w:p w14:paraId="11905227" w14:textId="77777777" w:rsidR="000A74E5" w:rsidRDefault="000A74E5">
            <w:pPr>
              <w:pStyle w:val="BodyText"/>
              <w:spacing w:before="1"/>
              <w:rPr>
                <w:b/>
                <w:i w:val="0"/>
                <w:sz w:val="24"/>
                <w:szCs w:val="24"/>
              </w:rPr>
            </w:pPr>
          </w:p>
        </w:tc>
      </w:tr>
      <w:tr w:rsidR="000A74E5" w14:paraId="264E678F" w14:textId="77777777">
        <w:trPr>
          <w:trHeight w:val="147"/>
        </w:trPr>
        <w:tc>
          <w:tcPr>
            <w:tcW w:w="547" w:type="dxa"/>
          </w:tcPr>
          <w:p w14:paraId="3A04A295" w14:textId="77777777" w:rsidR="000A74E5" w:rsidRDefault="00000000">
            <w:pPr>
              <w:pStyle w:val="BodyText"/>
              <w:spacing w:before="1"/>
              <w:rPr>
                <w:i w:val="0"/>
                <w:sz w:val="24"/>
                <w:szCs w:val="24"/>
              </w:rPr>
            </w:pPr>
            <w:r>
              <w:rPr>
                <w:i w:val="0"/>
                <w:sz w:val="24"/>
                <w:szCs w:val="24"/>
              </w:rPr>
              <w:t>3.</w:t>
            </w:r>
          </w:p>
        </w:tc>
        <w:tc>
          <w:tcPr>
            <w:tcW w:w="1674" w:type="dxa"/>
          </w:tcPr>
          <w:p w14:paraId="5EDE0AE3" w14:textId="77777777" w:rsidR="000A74E5" w:rsidRDefault="000A74E5">
            <w:pPr>
              <w:pStyle w:val="BodyText"/>
              <w:spacing w:before="1"/>
              <w:rPr>
                <w:b/>
                <w:i w:val="0"/>
                <w:sz w:val="24"/>
                <w:szCs w:val="24"/>
              </w:rPr>
            </w:pPr>
          </w:p>
        </w:tc>
        <w:tc>
          <w:tcPr>
            <w:tcW w:w="2145" w:type="dxa"/>
          </w:tcPr>
          <w:p w14:paraId="0754A1BA" w14:textId="77777777" w:rsidR="000A74E5" w:rsidRDefault="000A74E5">
            <w:pPr>
              <w:pStyle w:val="BodyText"/>
              <w:spacing w:before="1"/>
              <w:rPr>
                <w:b/>
                <w:i w:val="0"/>
                <w:sz w:val="24"/>
                <w:szCs w:val="24"/>
              </w:rPr>
            </w:pPr>
          </w:p>
        </w:tc>
        <w:tc>
          <w:tcPr>
            <w:tcW w:w="2598" w:type="dxa"/>
          </w:tcPr>
          <w:p w14:paraId="54CD0854" w14:textId="77777777" w:rsidR="000A74E5" w:rsidRDefault="000A74E5">
            <w:pPr>
              <w:pStyle w:val="BodyText"/>
              <w:spacing w:before="1"/>
              <w:rPr>
                <w:b/>
                <w:i w:val="0"/>
                <w:sz w:val="24"/>
                <w:szCs w:val="24"/>
              </w:rPr>
            </w:pPr>
          </w:p>
        </w:tc>
        <w:tc>
          <w:tcPr>
            <w:tcW w:w="2275" w:type="dxa"/>
          </w:tcPr>
          <w:p w14:paraId="58C55B5A" w14:textId="77777777" w:rsidR="000A74E5" w:rsidRDefault="000A74E5">
            <w:pPr>
              <w:pStyle w:val="BodyText"/>
              <w:spacing w:before="1"/>
              <w:rPr>
                <w:b/>
                <w:i w:val="0"/>
                <w:sz w:val="24"/>
                <w:szCs w:val="24"/>
              </w:rPr>
            </w:pPr>
          </w:p>
        </w:tc>
      </w:tr>
      <w:tr w:rsidR="000A74E5" w14:paraId="035786E0" w14:textId="77777777">
        <w:trPr>
          <w:trHeight w:val="147"/>
        </w:trPr>
        <w:tc>
          <w:tcPr>
            <w:tcW w:w="547" w:type="dxa"/>
          </w:tcPr>
          <w:p w14:paraId="28E7A6F4" w14:textId="77777777" w:rsidR="000A74E5" w:rsidRDefault="00000000">
            <w:pPr>
              <w:pStyle w:val="BodyText"/>
              <w:spacing w:before="1"/>
              <w:rPr>
                <w:i w:val="0"/>
                <w:sz w:val="24"/>
                <w:szCs w:val="24"/>
              </w:rPr>
            </w:pPr>
            <w:r>
              <w:rPr>
                <w:i w:val="0"/>
                <w:sz w:val="24"/>
                <w:szCs w:val="24"/>
              </w:rPr>
              <w:t>4.</w:t>
            </w:r>
          </w:p>
        </w:tc>
        <w:tc>
          <w:tcPr>
            <w:tcW w:w="1674" w:type="dxa"/>
          </w:tcPr>
          <w:p w14:paraId="59FC957D" w14:textId="77777777" w:rsidR="000A74E5" w:rsidRDefault="000A74E5">
            <w:pPr>
              <w:pStyle w:val="BodyText"/>
              <w:spacing w:before="1"/>
              <w:rPr>
                <w:b/>
                <w:i w:val="0"/>
                <w:sz w:val="24"/>
                <w:szCs w:val="24"/>
              </w:rPr>
            </w:pPr>
          </w:p>
        </w:tc>
        <w:tc>
          <w:tcPr>
            <w:tcW w:w="2145" w:type="dxa"/>
          </w:tcPr>
          <w:p w14:paraId="49FFB4C0" w14:textId="77777777" w:rsidR="000A74E5" w:rsidRDefault="000A74E5">
            <w:pPr>
              <w:pStyle w:val="BodyText"/>
              <w:spacing w:before="1"/>
              <w:rPr>
                <w:b/>
                <w:i w:val="0"/>
                <w:sz w:val="24"/>
                <w:szCs w:val="24"/>
              </w:rPr>
            </w:pPr>
          </w:p>
        </w:tc>
        <w:tc>
          <w:tcPr>
            <w:tcW w:w="2598" w:type="dxa"/>
          </w:tcPr>
          <w:p w14:paraId="71C60981" w14:textId="77777777" w:rsidR="000A74E5" w:rsidRDefault="000A74E5">
            <w:pPr>
              <w:pStyle w:val="BodyText"/>
              <w:spacing w:before="1"/>
              <w:rPr>
                <w:b/>
                <w:i w:val="0"/>
                <w:sz w:val="24"/>
                <w:szCs w:val="24"/>
              </w:rPr>
            </w:pPr>
          </w:p>
        </w:tc>
        <w:tc>
          <w:tcPr>
            <w:tcW w:w="2275" w:type="dxa"/>
          </w:tcPr>
          <w:p w14:paraId="55679F4F" w14:textId="77777777" w:rsidR="000A74E5" w:rsidRDefault="000A74E5">
            <w:pPr>
              <w:pStyle w:val="BodyText"/>
              <w:spacing w:before="1"/>
              <w:rPr>
                <w:b/>
                <w:i w:val="0"/>
                <w:sz w:val="24"/>
                <w:szCs w:val="24"/>
              </w:rPr>
            </w:pPr>
          </w:p>
        </w:tc>
      </w:tr>
      <w:tr w:rsidR="000A74E5" w14:paraId="16D91893" w14:textId="77777777">
        <w:trPr>
          <w:trHeight w:val="147"/>
        </w:trPr>
        <w:tc>
          <w:tcPr>
            <w:tcW w:w="547" w:type="dxa"/>
          </w:tcPr>
          <w:p w14:paraId="4FDDE570" w14:textId="77777777" w:rsidR="000A74E5" w:rsidRDefault="00000000">
            <w:pPr>
              <w:pStyle w:val="BodyText"/>
              <w:spacing w:before="1"/>
              <w:rPr>
                <w:i w:val="0"/>
                <w:sz w:val="24"/>
                <w:szCs w:val="24"/>
              </w:rPr>
            </w:pPr>
            <w:r>
              <w:rPr>
                <w:i w:val="0"/>
                <w:sz w:val="24"/>
                <w:szCs w:val="24"/>
              </w:rPr>
              <w:lastRenderedPageBreak/>
              <w:t>5.</w:t>
            </w:r>
          </w:p>
        </w:tc>
        <w:tc>
          <w:tcPr>
            <w:tcW w:w="1674" w:type="dxa"/>
          </w:tcPr>
          <w:p w14:paraId="0EB7DE05" w14:textId="77777777" w:rsidR="000A74E5" w:rsidRDefault="000A74E5">
            <w:pPr>
              <w:pStyle w:val="BodyText"/>
              <w:spacing w:before="1"/>
              <w:rPr>
                <w:b/>
                <w:i w:val="0"/>
                <w:sz w:val="24"/>
                <w:szCs w:val="24"/>
              </w:rPr>
            </w:pPr>
          </w:p>
        </w:tc>
        <w:tc>
          <w:tcPr>
            <w:tcW w:w="2145" w:type="dxa"/>
          </w:tcPr>
          <w:p w14:paraId="3ECD219C" w14:textId="77777777" w:rsidR="000A74E5" w:rsidRDefault="000A74E5">
            <w:pPr>
              <w:pStyle w:val="BodyText"/>
              <w:spacing w:before="1"/>
              <w:rPr>
                <w:b/>
                <w:i w:val="0"/>
                <w:sz w:val="24"/>
                <w:szCs w:val="24"/>
              </w:rPr>
            </w:pPr>
          </w:p>
        </w:tc>
        <w:tc>
          <w:tcPr>
            <w:tcW w:w="2598" w:type="dxa"/>
          </w:tcPr>
          <w:p w14:paraId="5E8F3590" w14:textId="77777777" w:rsidR="000A74E5" w:rsidRDefault="000A74E5">
            <w:pPr>
              <w:pStyle w:val="BodyText"/>
              <w:spacing w:before="1"/>
              <w:rPr>
                <w:b/>
                <w:i w:val="0"/>
                <w:sz w:val="24"/>
                <w:szCs w:val="24"/>
              </w:rPr>
            </w:pPr>
          </w:p>
        </w:tc>
        <w:tc>
          <w:tcPr>
            <w:tcW w:w="2275" w:type="dxa"/>
          </w:tcPr>
          <w:p w14:paraId="3706B1A0" w14:textId="77777777" w:rsidR="000A74E5" w:rsidRDefault="000A74E5">
            <w:pPr>
              <w:pStyle w:val="BodyText"/>
              <w:spacing w:before="1"/>
              <w:rPr>
                <w:b/>
                <w:i w:val="0"/>
                <w:sz w:val="24"/>
                <w:szCs w:val="24"/>
              </w:rPr>
            </w:pPr>
          </w:p>
        </w:tc>
      </w:tr>
      <w:tr w:rsidR="000A74E5" w14:paraId="6D0EDF37" w14:textId="77777777">
        <w:trPr>
          <w:trHeight w:val="147"/>
        </w:trPr>
        <w:tc>
          <w:tcPr>
            <w:tcW w:w="547" w:type="dxa"/>
          </w:tcPr>
          <w:p w14:paraId="219083E4" w14:textId="77777777" w:rsidR="000A74E5" w:rsidRDefault="00000000">
            <w:pPr>
              <w:pStyle w:val="BodyText"/>
              <w:spacing w:before="1"/>
              <w:rPr>
                <w:b/>
                <w:i w:val="0"/>
                <w:sz w:val="24"/>
                <w:szCs w:val="24"/>
              </w:rPr>
            </w:pPr>
            <w:r>
              <w:rPr>
                <w:b/>
                <w:i w:val="0"/>
                <w:sz w:val="24"/>
                <w:szCs w:val="24"/>
              </w:rPr>
              <w:t>...</w:t>
            </w:r>
          </w:p>
        </w:tc>
        <w:tc>
          <w:tcPr>
            <w:tcW w:w="1674" w:type="dxa"/>
          </w:tcPr>
          <w:p w14:paraId="4020760E" w14:textId="77777777" w:rsidR="000A74E5" w:rsidRDefault="000A74E5">
            <w:pPr>
              <w:pStyle w:val="BodyText"/>
              <w:spacing w:before="1"/>
              <w:rPr>
                <w:b/>
                <w:i w:val="0"/>
                <w:sz w:val="24"/>
                <w:szCs w:val="24"/>
              </w:rPr>
            </w:pPr>
          </w:p>
        </w:tc>
        <w:tc>
          <w:tcPr>
            <w:tcW w:w="2145" w:type="dxa"/>
          </w:tcPr>
          <w:p w14:paraId="385DC1B7" w14:textId="77777777" w:rsidR="000A74E5" w:rsidRDefault="000A74E5">
            <w:pPr>
              <w:pStyle w:val="BodyText"/>
              <w:spacing w:before="1"/>
              <w:rPr>
                <w:b/>
                <w:i w:val="0"/>
                <w:sz w:val="24"/>
                <w:szCs w:val="24"/>
              </w:rPr>
            </w:pPr>
          </w:p>
        </w:tc>
        <w:tc>
          <w:tcPr>
            <w:tcW w:w="2598" w:type="dxa"/>
          </w:tcPr>
          <w:p w14:paraId="7FDD6005" w14:textId="77777777" w:rsidR="000A74E5" w:rsidRDefault="000A74E5">
            <w:pPr>
              <w:pStyle w:val="BodyText"/>
              <w:spacing w:before="1"/>
              <w:rPr>
                <w:b/>
                <w:i w:val="0"/>
                <w:sz w:val="24"/>
                <w:szCs w:val="24"/>
              </w:rPr>
            </w:pPr>
          </w:p>
        </w:tc>
        <w:tc>
          <w:tcPr>
            <w:tcW w:w="2275" w:type="dxa"/>
          </w:tcPr>
          <w:p w14:paraId="6AB99826" w14:textId="77777777" w:rsidR="000A74E5" w:rsidRDefault="000A74E5">
            <w:pPr>
              <w:pStyle w:val="BodyText"/>
              <w:spacing w:before="1"/>
              <w:rPr>
                <w:b/>
                <w:i w:val="0"/>
                <w:sz w:val="24"/>
                <w:szCs w:val="24"/>
              </w:rPr>
            </w:pPr>
          </w:p>
        </w:tc>
      </w:tr>
    </w:tbl>
    <w:p w14:paraId="6E963305" w14:textId="77777777" w:rsidR="000A74E5" w:rsidRDefault="000A74E5">
      <w:pPr>
        <w:pStyle w:val="Heading1"/>
        <w:spacing w:before="92"/>
        <w:rPr>
          <w:sz w:val="24"/>
          <w:szCs w:val="24"/>
        </w:rPr>
      </w:pPr>
    </w:p>
    <w:p w14:paraId="13303257" w14:textId="77777777" w:rsidR="000A74E5" w:rsidRDefault="000A74E5">
      <w:pPr>
        <w:pStyle w:val="Heading1"/>
        <w:spacing w:before="92"/>
        <w:rPr>
          <w:sz w:val="24"/>
          <w:szCs w:val="24"/>
        </w:rPr>
      </w:pPr>
    </w:p>
    <w:p w14:paraId="3B080042" w14:textId="77777777" w:rsidR="000A74E5" w:rsidRDefault="000A74E5">
      <w:pPr>
        <w:pStyle w:val="Heading1"/>
        <w:spacing w:before="92"/>
        <w:rPr>
          <w:sz w:val="24"/>
          <w:szCs w:val="24"/>
        </w:rPr>
      </w:pPr>
    </w:p>
    <w:p w14:paraId="3CFEB6D9" w14:textId="77777777" w:rsidR="000A74E5" w:rsidRDefault="000A74E5">
      <w:pPr>
        <w:pStyle w:val="Heading1"/>
        <w:spacing w:before="92"/>
        <w:rPr>
          <w:sz w:val="24"/>
          <w:szCs w:val="24"/>
        </w:rPr>
      </w:pPr>
    </w:p>
    <w:p w14:paraId="12B978A1" w14:textId="77777777" w:rsidR="000A74E5" w:rsidRDefault="00000000">
      <w:pPr>
        <w:pStyle w:val="Heading1"/>
        <w:spacing w:before="92"/>
        <w:ind w:left="0" w:firstLine="696"/>
        <w:rPr>
          <w:sz w:val="24"/>
          <w:szCs w:val="24"/>
        </w:rPr>
      </w:pPr>
      <w:r>
        <w:rPr>
          <w:noProof/>
          <w:sz w:val="24"/>
          <w:szCs w:val="24"/>
          <w:lang w:eastAsia="ro-RO"/>
        </w:rPr>
        <mc:AlternateContent>
          <mc:Choice Requires="wps">
            <w:drawing>
              <wp:anchor distT="0" distB="0" distL="0" distR="0" simplePos="0" relativeHeight="251664384" behindDoc="1" locked="0" layoutInCell="1" allowOverlap="1" wp14:anchorId="204720CB" wp14:editId="28A6564C">
                <wp:simplePos x="0" y="0"/>
                <wp:positionH relativeFrom="page">
                  <wp:posOffset>883920</wp:posOffset>
                </wp:positionH>
                <wp:positionV relativeFrom="paragraph">
                  <wp:posOffset>292735</wp:posOffset>
                </wp:positionV>
                <wp:extent cx="6001385" cy="1943100"/>
                <wp:effectExtent l="0" t="0" r="18415" b="19050"/>
                <wp:wrapTopAndBottom/>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1385" cy="1943100"/>
                        </a:xfrm>
                        <a:prstGeom prst="rect">
                          <a:avLst/>
                        </a:prstGeom>
                        <a:noFill/>
                        <a:ln w="6096">
                          <a:solidFill>
                            <a:srgbClr val="000000"/>
                          </a:solidFill>
                          <a:prstDash val="solid"/>
                          <a:miter lim="800000"/>
                        </a:ln>
                      </wps:spPr>
                      <wps:txbx>
                        <w:txbxContent>
                          <w:p w14:paraId="4CA16972" w14:textId="77777777" w:rsidR="000A74E5" w:rsidRDefault="00000000">
                            <w:pPr>
                              <w:pStyle w:val="BodyText"/>
                              <w:ind w:left="103" w:right="99"/>
                              <w:jc w:val="both"/>
                              <w:rPr>
                                <w:spacing w:val="-1"/>
                              </w:rPr>
                            </w:pPr>
                            <w:r>
                              <w:t>Capacitatea</w:t>
                            </w:r>
                            <w:r>
                              <w:rPr>
                                <w:spacing w:val="1"/>
                              </w:rPr>
                              <w:t xml:space="preserve"> </w:t>
                            </w:r>
                            <w:r>
                              <w:t>financiară</w:t>
                            </w:r>
                            <w:r>
                              <w:rPr>
                                <w:spacing w:val="1"/>
                              </w:rPr>
                              <w:t xml:space="preserve"> </w:t>
                            </w:r>
                            <w:r>
                              <w:t>(vă</w:t>
                            </w:r>
                            <w:r>
                              <w:rPr>
                                <w:spacing w:val="1"/>
                              </w:rPr>
                              <w:t xml:space="preserve"> </w:t>
                            </w:r>
                            <w:r>
                              <w:t>rugăm</w:t>
                            </w:r>
                            <w:r>
                              <w:rPr>
                                <w:spacing w:val="1"/>
                              </w:rPr>
                              <w:t xml:space="preserve"> </w:t>
                            </w:r>
                            <w:r>
                              <w:t>să</w:t>
                            </w:r>
                            <w:r>
                              <w:rPr>
                                <w:spacing w:val="1"/>
                              </w:rPr>
                              <w:t xml:space="preserve"> </w:t>
                            </w:r>
                            <w:r>
                              <w:t>confirmați</w:t>
                            </w:r>
                            <w:r>
                              <w:rPr>
                                <w:spacing w:val="1"/>
                              </w:rPr>
                              <w:t xml:space="preserve"> </w:t>
                            </w:r>
                            <w:r>
                              <w:t>cel</w:t>
                            </w:r>
                            <w:r>
                              <w:rPr>
                                <w:spacing w:val="1"/>
                              </w:rPr>
                              <w:t xml:space="preserve"> </w:t>
                            </w:r>
                            <w:r>
                              <w:t>puțin</w:t>
                            </w:r>
                            <w:r>
                              <w:rPr>
                                <w:spacing w:val="1"/>
                              </w:rPr>
                              <w:t xml:space="preserve"> </w:t>
                            </w:r>
                            <w:r>
                              <w:t>capacitatea</w:t>
                            </w:r>
                            <w:r>
                              <w:rPr>
                                <w:spacing w:val="1"/>
                              </w:rPr>
                              <w:t xml:space="preserve"> </w:t>
                            </w:r>
                            <w:r>
                              <w:t>financiară</w:t>
                            </w:r>
                            <w:r>
                              <w:rPr>
                                <w:spacing w:val="1"/>
                              </w:rPr>
                              <w:t xml:space="preserve"> </w:t>
                            </w:r>
                            <w:r>
                              <w:t>a</w:t>
                            </w:r>
                            <w:r>
                              <w:rPr>
                                <w:spacing w:val="1"/>
                              </w:rPr>
                              <w:t xml:space="preserve"> </w:t>
                            </w:r>
                            <w:r>
                              <w:t>solicitantului responsabil</w:t>
                            </w:r>
                            <w:r>
                              <w:rPr>
                                <w:spacing w:val="-13"/>
                              </w:rPr>
                              <w:t xml:space="preserve"> </w:t>
                            </w:r>
                            <w:r>
                              <w:t>pentru</w:t>
                            </w:r>
                            <w:r>
                              <w:rPr>
                                <w:spacing w:val="-13"/>
                              </w:rPr>
                              <w:t xml:space="preserve"> </w:t>
                            </w:r>
                            <w:r>
                              <w:t>implementarea</w:t>
                            </w:r>
                            <w:r>
                              <w:rPr>
                                <w:spacing w:val="-11"/>
                              </w:rPr>
                              <w:t xml:space="preserve">  </w:t>
                            </w:r>
                            <w:r>
                              <w:t>proiectului,</w:t>
                            </w:r>
                            <w:r>
                              <w:rPr>
                                <w:spacing w:val="-12"/>
                              </w:rPr>
                              <w:t xml:space="preserve"> </w:t>
                            </w:r>
                            <w:r>
                              <w:t>pentru</w:t>
                            </w:r>
                            <w:r>
                              <w:rPr>
                                <w:spacing w:val="-13"/>
                              </w:rPr>
                              <w:t xml:space="preserve"> </w:t>
                            </w:r>
                            <w:r>
                              <w:t>a</w:t>
                            </w:r>
                            <w:r>
                              <w:rPr>
                                <w:spacing w:val="-13"/>
                              </w:rPr>
                              <w:t xml:space="preserve"> </w:t>
                            </w:r>
                            <w:r>
                              <w:t>demonstra</w:t>
                            </w:r>
                            <w:r>
                              <w:rPr>
                                <w:spacing w:val="-10"/>
                              </w:rPr>
                              <w:t xml:space="preserve"> </w:t>
                            </w:r>
                            <w:r>
                              <w:t>că</w:t>
                            </w:r>
                            <w:r>
                              <w:rPr>
                                <w:spacing w:val="-14"/>
                              </w:rPr>
                              <w:t xml:space="preserve"> </w:t>
                            </w:r>
                            <w:r>
                              <w:t>acesta</w:t>
                            </w:r>
                            <w:r>
                              <w:rPr>
                                <w:spacing w:val="-11"/>
                              </w:rPr>
                              <w:t xml:space="preserve"> </w:t>
                            </w:r>
                            <w:r>
                              <w:t>este</w:t>
                            </w:r>
                            <w:r>
                              <w:rPr>
                                <w:spacing w:val="-13"/>
                              </w:rPr>
                              <w:t xml:space="preserve"> </w:t>
                            </w:r>
                            <w:r>
                              <w:t>în</w:t>
                            </w:r>
                            <w:r>
                              <w:rPr>
                                <w:spacing w:val="-13"/>
                              </w:rPr>
                              <w:t xml:space="preserve"> </w:t>
                            </w:r>
                            <w:r>
                              <w:t>măsură</w:t>
                            </w:r>
                            <w:r>
                              <w:rPr>
                                <w:spacing w:val="-14"/>
                              </w:rPr>
                              <w:t xml:space="preserve"> </w:t>
                            </w:r>
                            <w:r>
                              <w:t>să</w:t>
                            </w:r>
                            <w:r>
                              <w:rPr>
                                <w:spacing w:val="-13"/>
                              </w:rPr>
                              <w:t xml:space="preserve"> </w:t>
                            </w:r>
                            <w:r>
                              <w:t>garanteze</w:t>
                            </w:r>
                            <w:r>
                              <w:rPr>
                                <w:spacing w:val="-52"/>
                              </w:rPr>
                              <w:t xml:space="preserve"> </w:t>
                            </w:r>
                            <w:r>
                              <w:t>lichiditățile</w:t>
                            </w:r>
                            <w:r>
                              <w:rPr>
                                <w:spacing w:val="-9"/>
                              </w:rPr>
                              <w:t xml:space="preserve"> </w:t>
                            </w:r>
                            <w:r>
                              <w:t>necesare</w:t>
                            </w:r>
                            <w:r>
                              <w:rPr>
                                <w:spacing w:val="-7"/>
                              </w:rPr>
                              <w:t xml:space="preserve"> </w:t>
                            </w:r>
                            <w:r>
                              <w:t>pentru</w:t>
                            </w:r>
                            <w:r>
                              <w:rPr>
                                <w:spacing w:val="-7"/>
                              </w:rPr>
                              <w:t xml:space="preserve"> </w:t>
                            </w:r>
                            <w:r>
                              <w:t>o</w:t>
                            </w:r>
                            <w:r>
                              <w:rPr>
                                <w:spacing w:val="-7"/>
                              </w:rPr>
                              <w:t xml:space="preserve"> </w:t>
                            </w:r>
                            <w:r>
                              <w:t>finanțare</w:t>
                            </w:r>
                            <w:r>
                              <w:rPr>
                                <w:spacing w:val="-9"/>
                              </w:rPr>
                              <w:t xml:space="preserve"> </w:t>
                            </w:r>
                            <w:r>
                              <w:t>adecvată</w:t>
                            </w:r>
                            <w:r>
                              <w:rPr>
                                <w:spacing w:val="-10"/>
                              </w:rPr>
                              <w:t xml:space="preserve"> </w:t>
                            </w:r>
                            <w:r>
                              <w:t>a</w:t>
                            </w:r>
                            <w:r>
                              <w:rPr>
                                <w:spacing w:val="-7"/>
                              </w:rPr>
                              <w:t xml:space="preserve"> </w:t>
                            </w:r>
                            <w:r>
                              <w:t>proiectului (asigurarea cheltuielilor neeligibile și contribuția proprie la cheltuielile eligibile ale proiectului).</w:t>
                            </w:r>
                          </w:p>
                          <w:p w14:paraId="67570F4E" w14:textId="77777777" w:rsidR="000A74E5" w:rsidRDefault="00000000">
                            <w:pPr>
                              <w:pStyle w:val="BodyText"/>
                              <w:ind w:left="103" w:right="99"/>
                              <w:jc w:val="both"/>
                              <w:rPr>
                                <w:spacing w:val="-1"/>
                              </w:rPr>
                            </w:pPr>
                            <w:r>
                              <w:rPr>
                                <w:spacing w:val="-1"/>
                              </w:rPr>
                              <w:t>În acest sens, se va com</w:t>
                            </w:r>
                            <w:r>
                              <w:rPr>
                                <w:b/>
                                <w:bCs/>
                                <w:spacing w:val="-1"/>
                              </w:rPr>
                              <w:t>p</w:t>
                            </w:r>
                            <w:r>
                              <w:rPr>
                                <w:spacing w:val="-1"/>
                              </w:rPr>
                              <w:t>leta cifra de afaceri înregistrată în ultimii doi ani fiscali sau ultimul an fiscal  după caz, în corespondență cu anul constituirii:</w:t>
                            </w:r>
                          </w:p>
                          <w:p w14:paraId="11F31BD3" w14:textId="77777777" w:rsidR="000A74E5" w:rsidRDefault="00000000">
                            <w:pPr>
                              <w:pStyle w:val="BodyText"/>
                              <w:ind w:left="103" w:right="99"/>
                              <w:jc w:val="both"/>
                              <w:rPr>
                                <w:spacing w:val="-1"/>
                              </w:rPr>
                            </w:pPr>
                            <w:r>
                              <w:rPr>
                                <w:spacing w:val="-1"/>
                              </w:rPr>
                              <w:t>- în valoare minim egală cu valoarea grantului solicitat, pentru societăți comerciale - întreprinderi mijlocii și mari,</w:t>
                            </w:r>
                          </w:p>
                          <w:p w14:paraId="367F2420" w14:textId="77777777" w:rsidR="000A74E5" w:rsidRDefault="00000000">
                            <w:pPr>
                              <w:pStyle w:val="BodyText"/>
                              <w:ind w:left="103" w:right="99"/>
                              <w:jc w:val="both"/>
                              <w:rPr>
                                <w:spacing w:val="-1"/>
                              </w:rPr>
                            </w:pPr>
                            <w:r>
                              <w:rPr>
                                <w:spacing w:val="-1"/>
                              </w:rPr>
                              <w:t xml:space="preserve">- în proporție de 50% din valoare grantului solicitat, pentru </w:t>
                            </w:r>
                            <w:r>
                              <w:t xml:space="preserve"> </w:t>
                            </w:r>
                            <w:r>
                              <w:rPr>
                                <w:spacing w:val="-1"/>
                              </w:rPr>
                              <w:t>societăți comerciale - întreprinderi mici și micro</w:t>
                            </w:r>
                          </w:p>
                          <w:p w14:paraId="4699BB7D" w14:textId="77777777" w:rsidR="000A74E5" w:rsidRDefault="00000000">
                            <w:pPr>
                              <w:pStyle w:val="BodyText"/>
                              <w:numPr>
                                <w:ilvl w:val="0"/>
                                <w:numId w:val="6"/>
                              </w:numPr>
                              <w:ind w:right="99"/>
                              <w:jc w:val="both"/>
                              <w:rPr>
                                <w:spacing w:val="-1"/>
                              </w:rPr>
                            </w:pPr>
                            <w:r>
                              <w:rPr>
                                <w:spacing w:val="-1"/>
                              </w:rPr>
                              <w:t>Punct 2.1, litera E) din ghidul specific</w:t>
                            </w:r>
                          </w:p>
                          <w:p w14:paraId="12BA786A" w14:textId="77777777" w:rsidR="000A74E5" w:rsidRDefault="000A74E5">
                            <w:pPr>
                              <w:pStyle w:val="BodyText"/>
                              <w:ind w:left="103" w:right="99"/>
                              <w:jc w:val="both"/>
                              <w:rPr>
                                <w:color w:val="FF0000"/>
                                <w:spacing w:val="-1"/>
                              </w:rPr>
                            </w:pPr>
                          </w:p>
                          <w:p w14:paraId="16AA315C" w14:textId="77777777" w:rsidR="000A74E5" w:rsidRDefault="000A74E5">
                            <w:pPr>
                              <w:pStyle w:val="BodyText"/>
                              <w:ind w:left="103" w:right="99"/>
                              <w:jc w:val="both"/>
                            </w:pPr>
                          </w:p>
                        </w:txbxContent>
                      </wps:txbx>
                      <wps:bodyPr rot="0" vert="horz" wrap="square" lIns="0" tIns="0" rIns="0" bIns="0" anchor="t" anchorCtr="0" upright="1">
                        <a:noAutofit/>
                      </wps:bodyPr>
                    </wps:wsp>
                  </a:graphicData>
                </a:graphic>
              </wp:anchor>
            </w:drawing>
          </mc:Choice>
          <mc:Fallback>
            <w:pict>
              <v:shape w14:anchorId="204720CB" id="Text Box 38" o:spid="_x0000_s1033" type="#_x0000_t202" style="position:absolute;left:0;text-align:left;margin-left:69.6pt;margin-top:23.05pt;width:472.55pt;height:153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" filled="f" strokeweight=".48pt">
                <v:textbox inset="0,0,0,0">
                  <w:txbxContent>
                    <w:p w14:paraId="4CA16972" w14:textId="77777777" w:rsidR="000A74E5" w:rsidRDefault="00000000">
                      <w:pPr>
                        <w:pStyle w:val="BodyText"/>
                        <w:ind w:left="103" w:right="99"/>
                        <w:jc w:val="both"/>
                        <w:rPr>
                          <w:spacing w:val="-1"/>
                        </w:rPr>
                      </w:pPr>
                      <w:r>
                        <w:t>Capacitatea</w:t>
                      </w:r>
                      <w:r>
                        <w:rPr>
                          <w:spacing w:val="1"/>
                        </w:rPr>
                        <w:t xml:space="preserve"> </w:t>
                      </w:r>
                      <w:r>
                        <w:t>financiară</w:t>
                      </w:r>
                      <w:r>
                        <w:rPr>
                          <w:spacing w:val="1"/>
                        </w:rPr>
                        <w:t xml:space="preserve"> </w:t>
                      </w:r>
                      <w:r>
                        <w:t>(vă</w:t>
                      </w:r>
                      <w:r>
                        <w:rPr>
                          <w:spacing w:val="1"/>
                        </w:rPr>
                        <w:t xml:space="preserve"> </w:t>
                      </w:r>
                      <w:r>
                        <w:t>rugăm</w:t>
                      </w:r>
                      <w:r>
                        <w:rPr>
                          <w:spacing w:val="1"/>
                        </w:rPr>
                        <w:t xml:space="preserve"> </w:t>
                      </w:r>
                      <w:r>
                        <w:t>să</w:t>
                      </w:r>
                      <w:r>
                        <w:rPr>
                          <w:spacing w:val="1"/>
                        </w:rPr>
                        <w:t xml:space="preserve"> </w:t>
                      </w:r>
                      <w:r>
                        <w:t>confirmați</w:t>
                      </w:r>
                      <w:r>
                        <w:rPr>
                          <w:spacing w:val="1"/>
                        </w:rPr>
                        <w:t xml:space="preserve"> </w:t>
                      </w:r>
                      <w:r>
                        <w:t>cel</w:t>
                      </w:r>
                      <w:r>
                        <w:rPr>
                          <w:spacing w:val="1"/>
                        </w:rPr>
                        <w:t xml:space="preserve"> </w:t>
                      </w:r>
                      <w:r>
                        <w:t>puțin</w:t>
                      </w:r>
                      <w:r>
                        <w:rPr>
                          <w:spacing w:val="1"/>
                        </w:rPr>
                        <w:t xml:space="preserve"> </w:t>
                      </w:r>
                      <w:r>
                        <w:t>capacitatea</w:t>
                      </w:r>
                      <w:r>
                        <w:rPr>
                          <w:spacing w:val="1"/>
                        </w:rPr>
                        <w:t xml:space="preserve"> </w:t>
                      </w:r>
                      <w:r>
                        <w:t>financiară</w:t>
                      </w:r>
                      <w:r>
                        <w:rPr>
                          <w:spacing w:val="1"/>
                        </w:rPr>
                        <w:t xml:space="preserve"> </w:t>
                      </w:r>
                      <w:r>
                        <w:t>a</w:t>
                      </w:r>
                      <w:r>
                        <w:rPr>
                          <w:spacing w:val="1"/>
                        </w:rPr>
                        <w:t xml:space="preserve"> </w:t>
                      </w:r>
                      <w:r>
                        <w:t>solicitantului responsabil</w:t>
                      </w:r>
                      <w:r>
                        <w:rPr>
                          <w:spacing w:val="-13"/>
                        </w:rPr>
                        <w:t xml:space="preserve"> </w:t>
                      </w:r>
                      <w:r>
                        <w:t>pentru</w:t>
                      </w:r>
                      <w:r>
                        <w:rPr>
                          <w:spacing w:val="-13"/>
                        </w:rPr>
                        <w:t xml:space="preserve"> </w:t>
                      </w:r>
                      <w:r>
                        <w:t>implementarea</w:t>
                      </w:r>
                      <w:r>
                        <w:rPr>
                          <w:spacing w:val="-11"/>
                        </w:rPr>
                        <w:t xml:space="preserve">  </w:t>
                      </w:r>
                      <w:r>
                        <w:t>proiectului,</w:t>
                      </w:r>
                      <w:r>
                        <w:rPr>
                          <w:spacing w:val="-12"/>
                        </w:rPr>
                        <w:t xml:space="preserve"> </w:t>
                      </w:r>
                      <w:r>
                        <w:t>pentru</w:t>
                      </w:r>
                      <w:r>
                        <w:rPr>
                          <w:spacing w:val="-13"/>
                        </w:rPr>
                        <w:t xml:space="preserve"> </w:t>
                      </w:r>
                      <w:r>
                        <w:t>a</w:t>
                      </w:r>
                      <w:r>
                        <w:rPr>
                          <w:spacing w:val="-13"/>
                        </w:rPr>
                        <w:t xml:space="preserve"> </w:t>
                      </w:r>
                      <w:r>
                        <w:t>demonstra</w:t>
                      </w:r>
                      <w:r>
                        <w:rPr>
                          <w:spacing w:val="-10"/>
                        </w:rPr>
                        <w:t xml:space="preserve"> </w:t>
                      </w:r>
                      <w:r>
                        <w:t>că</w:t>
                      </w:r>
                      <w:r>
                        <w:rPr>
                          <w:spacing w:val="-14"/>
                        </w:rPr>
                        <w:t xml:space="preserve"> </w:t>
                      </w:r>
                      <w:r>
                        <w:t>acesta</w:t>
                      </w:r>
                      <w:r>
                        <w:rPr>
                          <w:spacing w:val="-11"/>
                        </w:rPr>
                        <w:t xml:space="preserve"> </w:t>
                      </w:r>
                      <w:r>
                        <w:t>este</w:t>
                      </w:r>
                      <w:r>
                        <w:rPr>
                          <w:spacing w:val="-13"/>
                        </w:rPr>
                        <w:t xml:space="preserve"> </w:t>
                      </w:r>
                      <w:r>
                        <w:t>în</w:t>
                      </w:r>
                      <w:r>
                        <w:rPr>
                          <w:spacing w:val="-13"/>
                        </w:rPr>
                        <w:t xml:space="preserve"> </w:t>
                      </w:r>
                      <w:r>
                        <w:t>măsură</w:t>
                      </w:r>
                      <w:r>
                        <w:rPr>
                          <w:spacing w:val="-14"/>
                        </w:rPr>
                        <w:t xml:space="preserve"> </w:t>
                      </w:r>
                      <w:r>
                        <w:t>să</w:t>
                      </w:r>
                      <w:r>
                        <w:rPr>
                          <w:spacing w:val="-13"/>
                        </w:rPr>
                        <w:t xml:space="preserve"> </w:t>
                      </w:r>
                      <w:r>
                        <w:t>garanteze</w:t>
                      </w:r>
                      <w:r>
                        <w:rPr>
                          <w:spacing w:val="-52"/>
                        </w:rPr>
                        <w:t xml:space="preserve"> </w:t>
                      </w:r>
                      <w:r>
                        <w:t>lichiditățile</w:t>
                      </w:r>
                      <w:r>
                        <w:rPr>
                          <w:spacing w:val="-9"/>
                        </w:rPr>
                        <w:t xml:space="preserve"> </w:t>
                      </w:r>
                      <w:r>
                        <w:t>necesare</w:t>
                      </w:r>
                      <w:r>
                        <w:rPr>
                          <w:spacing w:val="-7"/>
                        </w:rPr>
                        <w:t xml:space="preserve"> </w:t>
                      </w:r>
                      <w:r>
                        <w:t>pentru</w:t>
                      </w:r>
                      <w:r>
                        <w:rPr>
                          <w:spacing w:val="-7"/>
                        </w:rPr>
                        <w:t xml:space="preserve"> </w:t>
                      </w:r>
                      <w:r>
                        <w:t>o</w:t>
                      </w:r>
                      <w:r>
                        <w:rPr>
                          <w:spacing w:val="-7"/>
                        </w:rPr>
                        <w:t xml:space="preserve"> </w:t>
                      </w:r>
                      <w:r>
                        <w:t>finanțare</w:t>
                      </w:r>
                      <w:r>
                        <w:rPr>
                          <w:spacing w:val="-9"/>
                        </w:rPr>
                        <w:t xml:space="preserve"> </w:t>
                      </w:r>
                      <w:r>
                        <w:t>adecvată</w:t>
                      </w:r>
                      <w:r>
                        <w:rPr>
                          <w:spacing w:val="-10"/>
                        </w:rPr>
                        <w:t xml:space="preserve"> </w:t>
                      </w:r>
                      <w:r>
                        <w:t>a</w:t>
                      </w:r>
                      <w:r>
                        <w:rPr>
                          <w:spacing w:val="-7"/>
                        </w:rPr>
                        <w:t xml:space="preserve"> </w:t>
                      </w:r>
                      <w:r>
                        <w:t>proiectului (asigurarea cheltuielilor neeligibile și contribuția proprie la cheltuielile eligibile ale proiectului).</w:t>
                      </w:r>
                    </w:p>
                    <w:p w14:paraId="67570F4E" w14:textId="77777777" w:rsidR="000A74E5" w:rsidRDefault="00000000">
                      <w:pPr>
                        <w:pStyle w:val="BodyText"/>
                        <w:ind w:left="103" w:right="99"/>
                        <w:jc w:val="both"/>
                        <w:rPr>
                          <w:spacing w:val="-1"/>
                        </w:rPr>
                      </w:pPr>
                      <w:r>
                        <w:rPr>
                          <w:spacing w:val="-1"/>
                        </w:rPr>
                        <w:t>În acest sens, se va com</w:t>
                      </w:r>
                      <w:r>
                        <w:rPr>
                          <w:b/>
                          <w:bCs/>
                          <w:spacing w:val="-1"/>
                        </w:rPr>
                        <w:t>p</w:t>
                      </w:r>
                      <w:r>
                        <w:rPr>
                          <w:spacing w:val="-1"/>
                        </w:rPr>
                        <w:t>leta cifra de afaceri înregistrată în ultimii doi ani fiscali sau ultimul an fiscal  după caz, în corespondență cu anul constituirii:</w:t>
                      </w:r>
                    </w:p>
                    <w:p w14:paraId="11F31BD3" w14:textId="77777777" w:rsidR="000A74E5" w:rsidRDefault="00000000">
                      <w:pPr>
                        <w:pStyle w:val="BodyText"/>
                        <w:ind w:left="103" w:right="99"/>
                        <w:jc w:val="both"/>
                        <w:rPr>
                          <w:spacing w:val="-1"/>
                        </w:rPr>
                      </w:pPr>
                      <w:r>
                        <w:rPr>
                          <w:spacing w:val="-1"/>
                        </w:rPr>
                        <w:t>- în valoare minim egală cu valoarea grantului solicitat, pentru societăți comerciale - întreprinderi mijlocii și mari,</w:t>
                      </w:r>
                    </w:p>
                    <w:p w14:paraId="367F2420" w14:textId="77777777" w:rsidR="000A74E5" w:rsidRDefault="00000000">
                      <w:pPr>
                        <w:pStyle w:val="BodyText"/>
                        <w:ind w:left="103" w:right="99"/>
                        <w:jc w:val="both"/>
                        <w:rPr>
                          <w:spacing w:val="-1"/>
                        </w:rPr>
                      </w:pPr>
                      <w:r>
                        <w:rPr>
                          <w:spacing w:val="-1"/>
                        </w:rPr>
                        <w:t xml:space="preserve">- în proporție de 50% din valoare grantului solicitat, pentru </w:t>
                      </w:r>
                      <w:r>
                        <w:t xml:space="preserve"> </w:t>
                      </w:r>
                      <w:r>
                        <w:rPr>
                          <w:spacing w:val="-1"/>
                        </w:rPr>
                        <w:t>societăți comerciale - întreprinderi mici și micro</w:t>
                      </w:r>
                    </w:p>
                    <w:p w14:paraId="4699BB7D" w14:textId="77777777" w:rsidR="000A74E5" w:rsidRDefault="00000000">
                      <w:pPr>
                        <w:pStyle w:val="BodyText"/>
                        <w:numPr>
                          <w:ilvl w:val="0"/>
                          <w:numId w:val="6"/>
                        </w:numPr>
                        <w:ind w:right="99"/>
                        <w:jc w:val="both"/>
                        <w:rPr>
                          <w:spacing w:val="-1"/>
                        </w:rPr>
                      </w:pPr>
                      <w:r>
                        <w:rPr>
                          <w:spacing w:val="-1"/>
                        </w:rPr>
                        <w:t>Punct 2.1, litera E) din ghidul specific</w:t>
                      </w:r>
                    </w:p>
                    <w:p w14:paraId="12BA786A" w14:textId="77777777" w:rsidR="000A74E5" w:rsidRDefault="000A74E5">
                      <w:pPr>
                        <w:pStyle w:val="BodyText"/>
                        <w:ind w:left="103" w:right="99"/>
                        <w:jc w:val="both"/>
                        <w:rPr>
                          <w:color w:val="FF0000"/>
                          <w:spacing w:val="-1"/>
                        </w:rPr>
                      </w:pPr>
                    </w:p>
                    <w:p w14:paraId="16AA315C" w14:textId="77777777" w:rsidR="000A74E5" w:rsidRDefault="000A74E5">
                      <w:pPr>
                        <w:pStyle w:val="BodyText"/>
                        <w:ind w:left="103" w:right="99"/>
                        <w:jc w:val="both"/>
                      </w:pPr>
                    </w:p>
                  </w:txbxContent>
                </v:textbox>
                <w10:wrap type="topAndBottom" anchorx="page"/>
              </v:shape>
            </w:pict>
          </mc:Fallback>
        </mc:AlternateContent>
      </w:r>
      <w:r>
        <w:rPr>
          <w:sz w:val="24"/>
          <w:szCs w:val="24"/>
        </w:rPr>
        <w:t>d) Capacitate</w:t>
      </w:r>
      <w:r>
        <w:rPr>
          <w:spacing w:val="-3"/>
          <w:sz w:val="24"/>
          <w:szCs w:val="24"/>
        </w:rPr>
        <w:t xml:space="preserve"> </w:t>
      </w:r>
      <w:r>
        <w:rPr>
          <w:sz w:val="24"/>
          <w:szCs w:val="24"/>
        </w:rPr>
        <w:t>financiară (descriere succinta)</w:t>
      </w:r>
    </w:p>
    <w:p w14:paraId="70556B23" w14:textId="77777777" w:rsidR="000A74E5" w:rsidRDefault="000A74E5">
      <w:pPr>
        <w:pStyle w:val="BodyText"/>
        <w:spacing w:before="7"/>
        <w:rPr>
          <w:b/>
          <w:i w:val="0"/>
          <w:sz w:val="24"/>
          <w:szCs w:val="24"/>
        </w:rPr>
      </w:pPr>
    </w:p>
    <w:p w14:paraId="17FC15D4" w14:textId="7B20A23F" w:rsidR="000A74E5" w:rsidDel="003C5F23" w:rsidRDefault="00000000">
      <w:pPr>
        <w:pStyle w:val="Heading1"/>
        <w:spacing w:before="92"/>
        <w:rPr>
          <w:del w:id="12" w:author="Doina Musatescu" w:date="2023-11-08T17:34:00Z"/>
          <w:sz w:val="24"/>
          <w:szCs w:val="24"/>
        </w:rPr>
      </w:pPr>
      <w:r>
        <w:rPr>
          <w:sz w:val="24"/>
          <w:szCs w:val="24"/>
        </w:rPr>
        <w:t>e)Capacitate</w:t>
      </w:r>
      <w:r>
        <w:rPr>
          <w:spacing w:val="-4"/>
          <w:sz w:val="24"/>
          <w:szCs w:val="24"/>
        </w:rPr>
        <w:t xml:space="preserve"> </w:t>
      </w:r>
      <w:r>
        <w:rPr>
          <w:sz w:val="24"/>
          <w:szCs w:val="24"/>
        </w:rPr>
        <w:t>juridică (descriere succinta)</w:t>
      </w:r>
    </w:p>
    <w:p w14:paraId="3CDE2016" w14:textId="77777777" w:rsidR="000A74E5" w:rsidRDefault="00000000">
      <w:pPr>
        <w:pStyle w:val="Heading1"/>
        <w:spacing w:before="92"/>
        <w:rPr>
          <w:sz w:val="24"/>
          <w:szCs w:val="24"/>
        </w:rPr>
        <w:pPrChange w:id="13" w:author="Doina Musatescu" w:date="2023-11-08T17:34:00Z">
          <w:pPr>
            <w:pStyle w:val="BodyText"/>
            <w:spacing w:before="7"/>
          </w:pPr>
        </w:pPrChange>
      </w:pPr>
      <w:r>
        <w:rPr>
          <w:noProof/>
          <w:sz w:val="24"/>
          <w:szCs w:val="24"/>
          <w:lang w:eastAsia="ro-RO"/>
        </w:rPr>
        <mc:AlternateContent>
          <mc:Choice Requires="wps">
            <w:drawing>
              <wp:anchor distT="0" distB="0" distL="0" distR="0" simplePos="0" relativeHeight="251666432" behindDoc="1" locked="0" layoutInCell="1" allowOverlap="1" wp14:anchorId="1E47178D" wp14:editId="10497678">
                <wp:simplePos x="0" y="0"/>
                <wp:positionH relativeFrom="page">
                  <wp:posOffset>899160</wp:posOffset>
                </wp:positionH>
                <wp:positionV relativeFrom="paragraph">
                  <wp:posOffset>299085</wp:posOffset>
                </wp:positionV>
                <wp:extent cx="5791835" cy="769620"/>
                <wp:effectExtent l="0" t="0" r="18415" b="11430"/>
                <wp:wrapTopAndBottom/>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835" cy="769620"/>
                        </a:xfrm>
                        <a:prstGeom prst="rect">
                          <a:avLst/>
                        </a:prstGeom>
                        <a:noFill/>
                        <a:ln w="6096">
                          <a:solidFill>
                            <a:srgbClr val="000000"/>
                          </a:solidFill>
                          <a:prstDash val="solid"/>
                          <a:miter lim="800000"/>
                        </a:ln>
                      </wps:spPr>
                      <wps:txbx>
                        <w:txbxContent>
                          <w:p w14:paraId="62CA50D0" w14:textId="77777777" w:rsidR="000A74E5" w:rsidRDefault="00000000">
                            <w:pPr>
                              <w:pStyle w:val="BodyText"/>
                              <w:spacing w:line="242" w:lineRule="auto"/>
                              <w:ind w:left="105"/>
                            </w:pPr>
                            <w:r>
                              <w:t>Capacitatea</w:t>
                            </w:r>
                            <w:r>
                              <w:rPr>
                                <w:spacing w:val="5"/>
                              </w:rPr>
                              <w:t xml:space="preserve"> </w:t>
                            </w:r>
                            <w:r>
                              <w:t>juridică</w:t>
                            </w:r>
                            <w:r>
                              <w:rPr>
                                <w:spacing w:val="9"/>
                              </w:rPr>
                              <w:t xml:space="preserve"> </w:t>
                            </w:r>
                            <w:r>
                              <w:t>(indicați</w:t>
                            </w:r>
                            <w:r>
                              <w:rPr>
                                <w:spacing w:val="7"/>
                              </w:rPr>
                              <w:t xml:space="preserve"> </w:t>
                            </w:r>
                            <w:r>
                              <w:t>cel</w:t>
                            </w:r>
                            <w:r>
                              <w:rPr>
                                <w:spacing w:val="9"/>
                              </w:rPr>
                              <w:t xml:space="preserve"> </w:t>
                            </w:r>
                            <w:r>
                              <w:t>puțin</w:t>
                            </w:r>
                            <w:r>
                              <w:rPr>
                                <w:spacing w:val="8"/>
                              </w:rPr>
                              <w:t xml:space="preserve"> </w:t>
                            </w:r>
                            <w:r>
                              <w:t>statutul</w:t>
                            </w:r>
                            <w:r>
                              <w:rPr>
                                <w:spacing w:val="7"/>
                              </w:rPr>
                              <w:t xml:space="preserve"> </w:t>
                            </w:r>
                            <w:r>
                              <w:t>juridic</w:t>
                            </w:r>
                            <w:r>
                              <w:rPr>
                                <w:spacing w:val="6"/>
                              </w:rPr>
                              <w:t xml:space="preserve"> </w:t>
                            </w:r>
                            <w:r>
                              <w:t>al</w:t>
                            </w:r>
                            <w:r>
                              <w:rPr>
                                <w:spacing w:val="7"/>
                              </w:rPr>
                              <w:t xml:space="preserve"> </w:t>
                            </w:r>
                            <w:r>
                              <w:t>beneficiarului</w:t>
                            </w:r>
                            <w:r>
                              <w:rPr>
                                <w:spacing w:val="7"/>
                              </w:rPr>
                              <w:t xml:space="preserve"> </w:t>
                            </w:r>
                            <w:r>
                              <w:t>care</w:t>
                            </w:r>
                            <w:r>
                              <w:rPr>
                                <w:spacing w:val="9"/>
                              </w:rPr>
                              <w:t xml:space="preserve"> </w:t>
                            </w:r>
                            <w:r>
                              <w:t>permite</w:t>
                            </w:r>
                            <w:r>
                              <w:rPr>
                                <w:spacing w:val="6"/>
                              </w:rPr>
                              <w:t xml:space="preserve"> </w:t>
                            </w:r>
                            <w:r>
                              <w:t>implementarea</w:t>
                            </w:r>
                            <w:r>
                              <w:rPr>
                                <w:spacing w:val="-52"/>
                              </w:rPr>
                              <w:t xml:space="preserve"> </w:t>
                            </w:r>
                            <w:r>
                              <w:t>proiectului,</w:t>
                            </w:r>
                            <w:r>
                              <w:rPr>
                                <w:spacing w:val="-1"/>
                              </w:rPr>
                              <w:t xml:space="preserve"> </w:t>
                            </w:r>
                            <w:r>
                              <w:t>precum</w:t>
                            </w:r>
                            <w:r>
                              <w:rPr>
                                <w:spacing w:val="-1"/>
                              </w:rPr>
                              <w:t xml:space="preserve"> </w:t>
                            </w:r>
                            <w:r>
                              <w:t>și capacitatea sa</w:t>
                            </w:r>
                            <w:r>
                              <w:rPr>
                                <w:spacing w:val="-1"/>
                              </w:rPr>
                              <w:t xml:space="preserve"> </w:t>
                            </w:r>
                            <w:r>
                              <w:t>de a</w:t>
                            </w:r>
                            <w:r>
                              <w:rPr>
                                <w:spacing w:val="-2"/>
                              </w:rPr>
                              <w:t xml:space="preserve"> </w:t>
                            </w:r>
                            <w:r>
                              <w:t>întreprinde</w:t>
                            </w:r>
                            <w:r>
                              <w:rPr>
                                <w:spacing w:val="-3"/>
                              </w:rPr>
                              <w:t xml:space="preserve"> </w:t>
                            </w:r>
                            <w:r>
                              <w:t>acțiuni</w:t>
                            </w:r>
                            <w:r>
                              <w:rPr>
                                <w:spacing w:val="-2"/>
                              </w:rPr>
                              <w:t xml:space="preserve"> </w:t>
                            </w:r>
                            <w:r>
                              <w:t>administrative și juridice,</w:t>
                            </w:r>
                            <w:r>
                              <w:rPr>
                                <w:spacing w:val="-1"/>
                              </w:rPr>
                              <w:t xml:space="preserve"> </w:t>
                            </w:r>
                            <w:r>
                              <w:t>dacă</w:t>
                            </w:r>
                            <w:r>
                              <w:rPr>
                                <w:spacing w:val="-2"/>
                              </w:rPr>
                              <w:t xml:space="preserve"> </w:t>
                            </w:r>
                            <w:r>
                              <w:t>este necesar)</w:t>
                            </w:r>
                          </w:p>
                        </w:txbxContent>
                      </wps:txbx>
                      <wps:bodyPr rot="0" vert="horz" wrap="square" lIns="0" tIns="0" rIns="0" bIns="0" anchor="t" anchorCtr="0" upright="1">
                        <a:noAutofit/>
                      </wps:bodyPr>
                    </wps:wsp>
                  </a:graphicData>
                </a:graphic>
              </wp:anchor>
            </w:drawing>
          </mc:Choice>
          <mc:Fallback>
            <w:pict>
              <v:shape w14:anchorId="1E47178D" id="Text Box 36" o:spid="_x0000_s1034" type="#_x0000_t202" style="position:absolute;left:0;text-align:left;margin-left:70.8pt;margin-top:23.55pt;width:456.05pt;height:60.6pt;z-index:-2516500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" filled="f" strokeweight=".48pt">
                <v:textbox inset="0,0,0,0">
                  <w:txbxContent>
                    <w:p w14:paraId="62CA50D0" w14:textId="77777777" w:rsidR="000A74E5" w:rsidRDefault="00000000">
                      <w:pPr>
                        <w:pStyle w:val="BodyText"/>
                        <w:spacing w:line="242" w:lineRule="auto"/>
                        <w:ind w:left="105"/>
                      </w:pPr>
                      <w:r>
                        <w:t>Capacitatea</w:t>
                      </w:r>
                      <w:r>
                        <w:rPr>
                          <w:spacing w:val="5"/>
                        </w:rPr>
                        <w:t xml:space="preserve"> </w:t>
                      </w:r>
                      <w:r>
                        <w:t>juridică</w:t>
                      </w:r>
                      <w:r>
                        <w:rPr>
                          <w:spacing w:val="9"/>
                        </w:rPr>
                        <w:t xml:space="preserve"> </w:t>
                      </w:r>
                      <w:r>
                        <w:t>(indicați</w:t>
                      </w:r>
                      <w:r>
                        <w:rPr>
                          <w:spacing w:val="7"/>
                        </w:rPr>
                        <w:t xml:space="preserve"> </w:t>
                      </w:r>
                      <w:r>
                        <w:t>cel</w:t>
                      </w:r>
                      <w:r>
                        <w:rPr>
                          <w:spacing w:val="9"/>
                        </w:rPr>
                        <w:t xml:space="preserve"> </w:t>
                      </w:r>
                      <w:r>
                        <w:t>puțin</w:t>
                      </w:r>
                      <w:r>
                        <w:rPr>
                          <w:spacing w:val="8"/>
                        </w:rPr>
                        <w:t xml:space="preserve"> </w:t>
                      </w:r>
                      <w:r>
                        <w:t>statutul</w:t>
                      </w:r>
                      <w:r>
                        <w:rPr>
                          <w:spacing w:val="7"/>
                        </w:rPr>
                        <w:t xml:space="preserve"> </w:t>
                      </w:r>
                      <w:r>
                        <w:t>juridic</w:t>
                      </w:r>
                      <w:r>
                        <w:rPr>
                          <w:spacing w:val="6"/>
                        </w:rPr>
                        <w:t xml:space="preserve"> </w:t>
                      </w:r>
                      <w:r>
                        <w:t>al</w:t>
                      </w:r>
                      <w:r>
                        <w:rPr>
                          <w:spacing w:val="7"/>
                        </w:rPr>
                        <w:t xml:space="preserve"> </w:t>
                      </w:r>
                      <w:r>
                        <w:t>beneficiarului</w:t>
                      </w:r>
                      <w:r>
                        <w:rPr>
                          <w:spacing w:val="7"/>
                        </w:rPr>
                        <w:t xml:space="preserve"> </w:t>
                      </w:r>
                      <w:r>
                        <w:t>care</w:t>
                      </w:r>
                      <w:r>
                        <w:rPr>
                          <w:spacing w:val="9"/>
                        </w:rPr>
                        <w:t xml:space="preserve"> </w:t>
                      </w:r>
                      <w:r>
                        <w:t>permite</w:t>
                      </w:r>
                      <w:r>
                        <w:rPr>
                          <w:spacing w:val="6"/>
                        </w:rPr>
                        <w:t xml:space="preserve"> </w:t>
                      </w:r>
                      <w:r>
                        <w:t>implementarea</w:t>
                      </w:r>
                      <w:r>
                        <w:rPr>
                          <w:spacing w:val="-52"/>
                        </w:rPr>
                        <w:t xml:space="preserve"> </w:t>
                      </w:r>
                      <w:r>
                        <w:t>proiectului,</w:t>
                      </w:r>
                      <w:r>
                        <w:rPr>
                          <w:spacing w:val="-1"/>
                        </w:rPr>
                        <w:t xml:space="preserve"> </w:t>
                      </w:r>
                      <w:r>
                        <w:t>precum</w:t>
                      </w:r>
                      <w:r>
                        <w:rPr>
                          <w:spacing w:val="-1"/>
                        </w:rPr>
                        <w:t xml:space="preserve"> </w:t>
                      </w:r>
                      <w:r>
                        <w:t>și capacitatea sa</w:t>
                      </w:r>
                      <w:r>
                        <w:rPr>
                          <w:spacing w:val="-1"/>
                        </w:rPr>
                        <w:t xml:space="preserve"> </w:t>
                      </w:r>
                      <w:r>
                        <w:t>de a</w:t>
                      </w:r>
                      <w:r>
                        <w:rPr>
                          <w:spacing w:val="-2"/>
                        </w:rPr>
                        <w:t xml:space="preserve"> </w:t>
                      </w:r>
                      <w:r>
                        <w:t>întreprinde</w:t>
                      </w:r>
                      <w:r>
                        <w:rPr>
                          <w:spacing w:val="-3"/>
                        </w:rPr>
                        <w:t xml:space="preserve"> </w:t>
                      </w:r>
                      <w:r>
                        <w:t>acțiuni</w:t>
                      </w:r>
                      <w:r>
                        <w:rPr>
                          <w:spacing w:val="-2"/>
                        </w:rPr>
                        <w:t xml:space="preserve"> </w:t>
                      </w:r>
                      <w:r>
                        <w:t>administrative și juridice,</w:t>
                      </w:r>
                      <w:r>
                        <w:rPr>
                          <w:spacing w:val="-1"/>
                        </w:rPr>
                        <w:t xml:space="preserve"> </w:t>
                      </w:r>
                      <w:r>
                        <w:t>dacă</w:t>
                      </w:r>
                      <w:r>
                        <w:rPr>
                          <w:spacing w:val="-2"/>
                        </w:rPr>
                        <w:t xml:space="preserve"> </w:t>
                      </w:r>
                      <w:r>
                        <w:t>este necesar)</w:t>
                      </w:r>
                    </w:p>
                  </w:txbxContent>
                </v:textbox>
                <w10:wrap type="topAndBottom" anchorx="page"/>
              </v:shape>
            </w:pict>
          </mc:Fallback>
        </mc:AlternateContent>
      </w:r>
    </w:p>
    <w:p w14:paraId="3081BD11" w14:textId="77777777" w:rsidR="000A74E5" w:rsidRDefault="00000000">
      <w:pPr>
        <w:pStyle w:val="Heading1"/>
        <w:spacing w:before="92"/>
        <w:rPr>
          <w:sz w:val="24"/>
          <w:szCs w:val="24"/>
        </w:rPr>
        <w:pPrChange w:id="14" w:author="Doina Musatescu" w:date="2023-11-08T17:34:00Z">
          <w:pPr>
            <w:pStyle w:val="BodyText"/>
            <w:spacing w:before="3"/>
            <w:jc w:val="both"/>
          </w:pPr>
        </w:pPrChange>
      </w:pPr>
      <w:r>
        <w:rPr>
          <w:sz w:val="24"/>
          <w:szCs w:val="24"/>
        </w:rPr>
        <w:t>f) Identificarea potențialelor riscuri și prezentarea măsurilor posibil a fi luate pentru diminuarea/evitarea acestora în etapa de implementare a proiectului și în cea de monitorizare</w:t>
      </w:r>
    </w:p>
    <w:p w14:paraId="7C3EFD2E" w14:textId="77777777" w:rsidR="000A74E5" w:rsidRDefault="000A74E5">
      <w:pPr>
        <w:pStyle w:val="BodyText"/>
        <w:spacing w:before="3"/>
        <w:rPr>
          <w:b/>
          <w:i w:val="0"/>
          <w:sz w:val="24"/>
          <w:szCs w:val="24"/>
        </w:rPr>
      </w:pPr>
    </w:p>
    <w:p w14:paraId="1783BCE8" w14:textId="77777777" w:rsidR="000A74E5" w:rsidRDefault="000A74E5">
      <w:pPr>
        <w:pStyle w:val="BodyText"/>
        <w:spacing w:before="3"/>
        <w:rPr>
          <w:b/>
          <w:i w:val="0"/>
          <w:sz w:val="24"/>
          <w:szCs w:val="24"/>
        </w:rPr>
      </w:pPr>
    </w:p>
    <w:p w14:paraId="33F2D90A" w14:textId="77777777" w:rsidR="000A74E5" w:rsidRDefault="000A74E5">
      <w:pPr>
        <w:pStyle w:val="BodyText"/>
        <w:spacing w:before="3"/>
        <w:rPr>
          <w:b/>
          <w:i w:val="0"/>
          <w:sz w:val="24"/>
          <w:szCs w:val="24"/>
        </w:rPr>
      </w:pPr>
    </w:p>
    <w:p w14:paraId="067D166C" w14:textId="77777777" w:rsidR="000A74E5" w:rsidRDefault="00000000">
      <w:pPr>
        <w:pStyle w:val="Heading1"/>
        <w:numPr>
          <w:ilvl w:val="0"/>
          <w:numId w:val="5"/>
        </w:numPr>
        <w:tabs>
          <w:tab w:val="left" w:pos="918"/>
          <w:tab w:val="left" w:pos="9942"/>
        </w:tabs>
        <w:spacing w:before="92"/>
        <w:rPr>
          <w:sz w:val="24"/>
          <w:szCs w:val="24"/>
        </w:rPr>
      </w:pPr>
      <w:bookmarkStart w:id="15" w:name="_bookmark6"/>
      <w:bookmarkEnd w:id="15"/>
      <w:r>
        <w:rPr>
          <w:sz w:val="24"/>
          <w:szCs w:val="24"/>
          <w:shd w:val="clear" w:color="auto" w:fill="8DB3E1"/>
        </w:rPr>
        <w:t>Localizare</w:t>
      </w:r>
      <w:r>
        <w:rPr>
          <w:spacing w:val="-5"/>
          <w:sz w:val="24"/>
          <w:szCs w:val="24"/>
          <w:shd w:val="clear" w:color="auto" w:fill="8DB3E1"/>
        </w:rPr>
        <w:t xml:space="preserve"> </w:t>
      </w:r>
      <w:r>
        <w:rPr>
          <w:sz w:val="24"/>
          <w:szCs w:val="24"/>
          <w:shd w:val="clear" w:color="auto" w:fill="8DB3E1"/>
        </w:rPr>
        <w:t>proiect (obligatoriu)</w:t>
      </w:r>
      <w:r>
        <w:rPr>
          <w:sz w:val="24"/>
          <w:szCs w:val="24"/>
          <w:shd w:val="clear" w:color="auto" w:fill="8DB3E1"/>
        </w:rPr>
        <w:tab/>
      </w:r>
    </w:p>
    <w:tbl>
      <w:tblPr>
        <w:tblStyle w:val="TableGrid"/>
        <w:tblW w:w="0" w:type="auto"/>
        <w:tblInd w:w="1080" w:type="dxa"/>
        <w:tblLook w:val="04A0" w:firstRow="1" w:lastRow="0" w:firstColumn="1" w:lastColumn="0" w:noHBand="0" w:noVBand="1"/>
      </w:tblPr>
      <w:tblGrid>
        <w:gridCol w:w="1706"/>
        <w:gridCol w:w="1524"/>
        <w:gridCol w:w="2230"/>
        <w:gridCol w:w="2015"/>
        <w:gridCol w:w="1914"/>
      </w:tblGrid>
      <w:tr w:rsidR="000A74E5" w14:paraId="3FA6F07B" w14:textId="77777777">
        <w:tc>
          <w:tcPr>
            <w:tcW w:w="2139" w:type="dxa"/>
          </w:tcPr>
          <w:p w14:paraId="07D1F325" w14:textId="77777777" w:rsidR="000A74E5" w:rsidRDefault="00000000">
            <w:pPr>
              <w:pStyle w:val="Heading1"/>
              <w:tabs>
                <w:tab w:val="left" w:pos="918"/>
                <w:tab w:val="left" w:pos="9942"/>
              </w:tabs>
              <w:spacing w:before="92"/>
              <w:ind w:left="0"/>
              <w:rPr>
                <w:sz w:val="24"/>
                <w:szCs w:val="24"/>
              </w:rPr>
            </w:pPr>
            <w:r>
              <w:rPr>
                <w:sz w:val="24"/>
                <w:szCs w:val="24"/>
              </w:rPr>
              <w:t>REGIUNE</w:t>
            </w:r>
          </w:p>
        </w:tc>
        <w:tc>
          <w:tcPr>
            <w:tcW w:w="2139" w:type="dxa"/>
          </w:tcPr>
          <w:p w14:paraId="1C6997FA" w14:textId="77777777" w:rsidR="000A74E5" w:rsidRDefault="00000000">
            <w:pPr>
              <w:pStyle w:val="Heading1"/>
              <w:tabs>
                <w:tab w:val="left" w:pos="918"/>
                <w:tab w:val="left" w:pos="9942"/>
              </w:tabs>
              <w:spacing w:before="92"/>
              <w:ind w:left="0"/>
              <w:rPr>
                <w:sz w:val="24"/>
                <w:szCs w:val="24"/>
              </w:rPr>
            </w:pPr>
            <w:r>
              <w:rPr>
                <w:sz w:val="24"/>
                <w:szCs w:val="24"/>
              </w:rPr>
              <w:t>JUDET</w:t>
            </w:r>
          </w:p>
        </w:tc>
        <w:tc>
          <w:tcPr>
            <w:tcW w:w="2139" w:type="dxa"/>
          </w:tcPr>
          <w:p w14:paraId="19F81AE1" w14:textId="77777777" w:rsidR="000A74E5" w:rsidRDefault="00000000">
            <w:pPr>
              <w:pStyle w:val="Heading1"/>
              <w:tabs>
                <w:tab w:val="left" w:pos="918"/>
                <w:tab w:val="left" w:pos="9942"/>
              </w:tabs>
              <w:spacing w:before="92"/>
              <w:ind w:left="0"/>
              <w:rPr>
                <w:sz w:val="24"/>
                <w:szCs w:val="24"/>
              </w:rPr>
            </w:pPr>
            <w:r>
              <w:rPr>
                <w:sz w:val="24"/>
                <w:szCs w:val="24"/>
              </w:rPr>
              <w:t>ADRESA EXACTA DE IMPLEMENTARE</w:t>
            </w:r>
          </w:p>
        </w:tc>
        <w:tc>
          <w:tcPr>
            <w:tcW w:w="2139" w:type="dxa"/>
          </w:tcPr>
          <w:p w14:paraId="5E2BE109" w14:textId="77777777" w:rsidR="000A74E5" w:rsidRDefault="00000000">
            <w:pPr>
              <w:pStyle w:val="Heading1"/>
              <w:tabs>
                <w:tab w:val="left" w:pos="918"/>
                <w:tab w:val="left" w:pos="9942"/>
              </w:tabs>
              <w:spacing w:before="92"/>
              <w:ind w:left="0"/>
              <w:rPr>
                <w:sz w:val="24"/>
                <w:szCs w:val="24"/>
              </w:rPr>
            </w:pPr>
            <w:r>
              <w:rPr>
                <w:sz w:val="24"/>
                <w:szCs w:val="24"/>
              </w:rPr>
              <w:t xml:space="preserve">INFORMATII PROIECT </w:t>
            </w:r>
          </w:p>
        </w:tc>
        <w:tc>
          <w:tcPr>
            <w:tcW w:w="2139" w:type="dxa"/>
          </w:tcPr>
          <w:p w14:paraId="5464F20E" w14:textId="77777777" w:rsidR="000A74E5" w:rsidRDefault="00000000">
            <w:pPr>
              <w:pStyle w:val="Heading1"/>
              <w:tabs>
                <w:tab w:val="left" w:pos="918"/>
                <w:tab w:val="left" w:pos="9942"/>
              </w:tabs>
              <w:spacing w:before="92"/>
              <w:ind w:left="0"/>
              <w:rPr>
                <w:sz w:val="24"/>
                <w:szCs w:val="24"/>
              </w:rPr>
            </w:pPr>
            <w:r>
              <w:rPr>
                <w:sz w:val="24"/>
                <w:szCs w:val="24"/>
              </w:rPr>
              <w:t>OBSERVATII</w:t>
            </w:r>
          </w:p>
        </w:tc>
      </w:tr>
      <w:tr w:rsidR="000A74E5" w14:paraId="737C4600" w14:textId="77777777">
        <w:tc>
          <w:tcPr>
            <w:tcW w:w="2139" w:type="dxa"/>
          </w:tcPr>
          <w:p w14:paraId="02648005" w14:textId="77777777" w:rsidR="000A74E5" w:rsidRDefault="000A74E5">
            <w:pPr>
              <w:pStyle w:val="Heading1"/>
              <w:tabs>
                <w:tab w:val="left" w:pos="918"/>
                <w:tab w:val="left" w:pos="9942"/>
              </w:tabs>
              <w:spacing w:before="92"/>
              <w:ind w:left="0"/>
              <w:rPr>
                <w:sz w:val="24"/>
                <w:szCs w:val="24"/>
              </w:rPr>
            </w:pPr>
          </w:p>
        </w:tc>
        <w:tc>
          <w:tcPr>
            <w:tcW w:w="2139" w:type="dxa"/>
          </w:tcPr>
          <w:p w14:paraId="648FF16B" w14:textId="77777777" w:rsidR="000A74E5" w:rsidRDefault="000A74E5">
            <w:pPr>
              <w:pStyle w:val="Heading1"/>
              <w:tabs>
                <w:tab w:val="left" w:pos="918"/>
                <w:tab w:val="left" w:pos="9942"/>
              </w:tabs>
              <w:spacing w:before="92"/>
              <w:ind w:left="0"/>
              <w:rPr>
                <w:sz w:val="24"/>
                <w:szCs w:val="24"/>
              </w:rPr>
            </w:pPr>
          </w:p>
        </w:tc>
        <w:tc>
          <w:tcPr>
            <w:tcW w:w="2139" w:type="dxa"/>
          </w:tcPr>
          <w:p w14:paraId="012D7928" w14:textId="77777777" w:rsidR="000A74E5" w:rsidRDefault="000A74E5">
            <w:pPr>
              <w:pStyle w:val="Heading1"/>
              <w:tabs>
                <w:tab w:val="left" w:pos="918"/>
                <w:tab w:val="left" w:pos="9942"/>
              </w:tabs>
              <w:spacing w:before="92"/>
              <w:ind w:left="0"/>
              <w:rPr>
                <w:sz w:val="24"/>
                <w:szCs w:val="24"/>
              </w:rPr>
            </w:pPr>
          </w:p>
        </w:tc>
        <w:tc>
          <w:tcPr>
            <w:tcW w:w="2139" w:type="dxa"/>
          </w:tcPr>
          <w:p w14:paraId="488DB17F" w14:textId="77777777" w:rsidR="000A74E5" w:rsidRDefault="00000000">
            <w:pPr>
              <w:pStyle w:val="Heading1"/>
              <w:tabs>
                <w:tab w:val="left" w:pos="918"/>
                <w:tab w:val="left" w:pos="9942"/>
              </w:tabs>
              <w:spacing w:before="92"/>
              <w:ind w:left="0"/>
              <w:rPr>
                <w:i/>
                <w:sz w:val="24"/>
                <w:szCs w:val="24"/>
              </w:rPr>
            </w:pPr>
            <w:r>
              <w:rPr>
                <w:i/>
                <w:sz w:val="24"/>
                <w:szCs w:val="24"/>
              </w:rPr>
              <w:t>Se va completa cu alte informații relevante despre localizarea</w:t>
            </w:r>
          </w:p>
          <w:p w14:paraId="7EDF374A" w14:textId="77777777" w:rsidR="000A74E5" w:rsidRDefault="00000000">
            <w:pPr>
              <w:pStyle w:val="Heading1"/>
              <w:tabs>
                <w:tab w:val="left" w:pos="918"/>
                <w:tab w:val="left" w:pos="9942"/>
              </w:tabs>
              <w:spacing w:before="92"/>
              <w:ind w:left="0"/>
              <w:rPr>
                <w:i/>
                <w:sz w:val="24"/>
                <w:szCs w:val="24"/>
              </w:rPr>
            </w:pPr>
            <w:r>
              <w:rPr>
                <w:i/>
                <w:sz w:val="24"/>
                <w:szCs w:val="24"/>
              </w:rPr>
              <w:t xml:space="preserve">proiectului, în corespondență cu prevederile Ghidului specific. </w:t>
            </w:r>
          </w:p>
          <w:p w14:paraId="54591B9A" w14:textId="77777777" w:rsidR="000A74E5" w:rsidRDefault="00000000">
            <w:pPr>
              <w:pStyle w:val="Heading1"/>
              <w:tabs>
                <w:tab w:val="left" w:pos="918"/>
                <w:tab w:val="left" w:pos="9942"/>
              </w:tabs>
              <w:spacing w:before="92"/>
              <w:ind w:left="0"/>
              <w:rPr>
                <w:sz w:val="24"/>
                <w:szCs w:val="24"/>
              </w:rPr>
            </w:pPr>
            <w:r>
              <w:rPr>
                <w:i/>
                <w:sz w:val="24"/>
                <w:szCs w:val="24"/>
              </w:rPr>
              <w:t xml:space="preserve">Se vor atașa documentele </w:t>
            </w:r>
            <w:r>
              <w:rPr>
                <w:i/>
                <w:sz w:val="24"/>
                <w:szCs w:val="24"/>
              </w:rPr>
              <w:lastRenderedPageBreak/>
              <w:t>doveditoare în privința dreptului de proprietate sau a unor dezmembrăminte ale acestuia</w:t>
            </w:r>
          </w:p>
        </w:tc>
        <w:tc>
          <w:tcPr>
            <w:tcW w:w="2139" w:type="dxa"/>
          </w:tcPr>
          <w:p w14:paraId="7984B763" w14:textId="77777777" w:rsidR="000A74E5" w:rsidRDefault="000A74E5">
            <w:pPr>
              <w:pStyle w:val="Heading1"/>
              <w:tabs>
                <w:tab w:val="left" w:pos="918"/>
                <w:tab w:val="left" w:pos="9942"/>
              </w:tabs>
              <w:spacing w:before="92"/>
              <w:ind w:left="0"/>
              <w:jc w:val="both"/>
              <w:rPr>
                <w:sz w:val="24"/>
                <w:szCs w:val="24"/>
              </w:rPr>
            </w:pPr>
          </w:p>
        </w:tc>
      </w:tr>
      <w:tr w:rsidR="000A74E5" w14:paraId="74607191" w14:textId="77777777">
        <w:tc>
          <w:tcPr>
            <w:tcW w:w="2139" w:type="dxa"/>
          </w:tcPr>
          <w:p w14:paraId="019663B7" w14:textId="77777777" w:rsidR="000A74E5" w:rsidRDefault="00000000">
            <w:pPr>
              <w:pStyle w:val="Heading1"/>
              <w:tabs>
                <w:tab w:val="left" w:pos="918"/>
                <w:tab w:val="left" w:pos="9942"/>
              </w:tabs>
              <w:spacing w:before="92"/>
              <w:ind w:left="0"/>
              <w:rPr>
                <w:sz w:val="24"/>
                <w:szCs w:val="24"/>
              </w:rPr>
            </w:pPr>
            <w:r>
              <w:rPr>
                <w:sz w:val="24"/>
                <w:szCs w:val="24"/>
              </w:rPr>
              <w:t>1.</w:t>
            </w:r>
          </w:p>
        </w:tc>
        <w:tc>
          <w:tcPr>
            <w:tcW w:w="2139" w:type="dxa"/>
          </w:tcPr>
          <w:p w14:paraId="017C24BF" w14:textId="77777777" w:rsidR="000A74E5" w:rsidRDefault="000A74E5">
            <w:pPr>
              <w:pStyle w:val="Heading1"/>
              <w:tabs>
                <w:tab w:val="left" w:pos="918"/>
                <w:tab w:val="left" w:pos="9942"/>
              </w:tabs>
              <w:spacing w:before="92"/>
              <w:ind w:left="0"/>
              <w:rPr>
                <w:sz w:val="24"/>
                <w:szCs w:val="24"/>
              </w:rPr>
            </w:pPr>
          </w:p>
        </w:tc>
        <w:tc>
          <w:tcPr>
            <w:tcW w:w="2139" w:type="dxa"/>
          </w:tcPr>
          <w:p w14:paraId="129A6EE2" w14:textId="77777777" w:rsidR="000A74E5" w:rsidRDefault="000A74E5">
            <w:pPr>
              <w:pStyle w:val="Heading1"/>
              <w:tabs>
                <w:tab w:val="left" w:pos="918"/>
                <w:tab w:val="left" w:pos="9942"/>
              </w:tabs>
              <w:spacing w:before="92"/>
              <w:ind w:left="0"/>
              <w:rPr>
                <w:sz w:val="24"/>
                <w:szCs w:val="24"/>
              </w:rPr>
            </w:pPr>
          </w:p>
        </w:tc>
        <w:tc>
          <w:tcPr>
            <w:tcW w:w="2139" w:type="dxa"/>
          </w:tcPr>
          <w:p w14:paraId="499C9B9E" w14:textId="77777777" w:rsidR="000A74E5" w:rsidRDefault="000A74E5">
            <w:pPr>
              <w:pStyle w:val="Heading1"/>
              <w:tabs>
                <w:tab w:val="left" w:pos="918"/>
                <w:tab w:val="left" w:pos="9942"/>
              </w:tabs>
              <w:spacing w:before="92"/>
              <w:ind w:left="0"/>
              <w:rPr>
                <w:sz w:val="24"/>
                <w:szCs w:val="24"/>
              </w:rPr>
            </w:pPr>
          </w:p>
        </w:tc>
        <w:tc>
          <w:tcPr>
            <w:tcW w:w="2139" w:type="dxa"/>
          </w:tcPr>
          <w:p w14:paraId="180AE0D8" w14:textId="77777777" w:rsidR="000A74E5" w:rsidRDefault="000A74E5">
            <w:pPr>
              <w:pStyle w:val="Heading1"/>
              <w:tabs>
                <w:tab w:val="left" w:pos="918"/>
                <w:tab w:val="left" w:pos="9942"/>
              </w:tabs>
              <w:spacing w:before="92"/>
              <w:ind w:left="0"/>
              <w:rPr>
                <w:sz w:val="24"/>
                <w:szCs w:val="24"/>
              </w:rPr>
            </w:pPr>
          </w:p>
        </w:tc>
      </w:tr>
    </w:tbl>
    <w:p w14:paraId="32F1C33C" w14:textId="77777777" w:rsidR="000A74E5" w:rsidRDefault="000A74E5">
      <w:pPr>
        <w:pStyle w:val="Heading1"/>
        <w:tabs>
          <w:tab w:val="left" w:pos="918"/>
          <w:tab w:val="left" w:pos="9942"/>
        </w:tabs>
        <w:spacing w:before="92"/>
        <w:ind w:left="1080"/>
        <w:rPr>
          <w:sz w:val="24"/>
          <w:szCs w:val="24"/>
        </w:rPr>
      </w:pPr>
    </w:p>
    <w:p w14:paraId="7FDB9C80" w14:textId="77777777" w:rsidR="000A74E5" w:rsidRDefault="000A74E5">
      <w:pPr>
        <w:pStyle w:val="BodyText"/>
        <w:spacing w:before="10"/>
        <w:rPr>
          <w:b/>
          <w:i w:val="0"/>
          <w:sz w:val="24"/>
          <w:szCs w:val="24"/>
        </w:rPr>
      </w:pPr>
    </w:p>
    <w:p w14:paraId="270FD42F" w14:textId="77777777" w:rsidR="000A74E5" w:rsidRDefault="000A74E5">
      <w:pPr>
        <w:pStyle w:val="BodyText"/>
        <w:spacing w:before="10"/>
        <w:rPr>
          <w:b/>
          <w:i w:val="0"/>
          <w:sz w:val="24"/>
          <w:szCs w:val="24"/>
        </w:rPr>
      </w:pPr>
    </w:p>
    <w:p w14:paraId="254BE851" w14:textId="77777777" w:rsidR="000A74E5" w:rsidRDefault="000A74E5">
      <w:pPr>
        <w:pStyle w:val="BodyText"/>
        <w:spacing w:before="10"/>
        <w:rPr>
          <w:b/>
          <w:i w:val="0"/>
          <w:sz w:val="24"/>
          <w:szCs w:val="24"/>
        </w:rPr>
      </w:pPr>
    </w:p>
    <w:p w14:paraId="6C1C2BB6" w14:textId="77777777" w:rsidR="000A74E5" w:rsidRDefault="000A74E5">
      <w:pPr>
        <w:pStyle w:val="BodyText"/>
        <w:spacing w:before="10"/>
        <w:rPr>
          <w:b/>
          <w:i w:val="0"/>
          <w:sz w:val="24"/>
          <w:szCs w:val="24"/>
        </w:rPr>
      </w:pPr>
    </w:p>
    <w:p w14:paraId="0FC5DF7A" w14:textId="77777777" w:rsidR="000A74E5" w:rsidRDefault="00000000">
      <w:pPr>
        <w:pStyle w:val="Heading1"/>
        <w:numPr>
          <w:ilvl w:val="0"/>
          <w:numId w:val="5"/>
        </w:numPr>
        <w:tabs>
          <w:tab w:val="left" w:pos="918"/>
          <w:tab w:val="left" w:pos="9942"/>
        </w:tabs>
        <w:spacing w:before="91" w:line="480" w:lineRule="auto"/>
        <w:ind w:right="661"/>
        <w:rPr>
          <w:sz w:val="24"/>
          <w:szCs w:val="24"/>
        </w:rPr>
      </w:pPr>
      <w:bookmarkStart w:id="16" w:name="_bookmark7"/>
      <w:bookmarkEnd w:id="16"/>
      <w:r>
        <w:rPr>
          <w:sz w:val="24"/>
          <w:szCs w:val="24"/>
          <w:shd w:val="clear" w:color="auto" w:fill="8DB3E1"/>
        </w:rPr>
        <w:t>Obiective</w:t>
      </w:r>
      <w:r>
        <w:rPr>
          <w:spacing w:val="-7"/>
          <w:sz w:val="24"/>
          <w:szCs w:val="24"/>
          <w:shd w:val="clear" w:color="auto" w:fill="8DB3E1"/>
        </w:rPr>
        <w:t xml:space="preserve"> </w:t>
      </w:r>
      <w:r>
        <w:rPr>
          <w:sz w:val="24"/>
          <w:szCs w:val="24"/>
          <w:shd w:val="clear" w:color="auto" w:fill="8DB3E1"/>
        </w:rPr>
        <w:t>proiect (obligatoriu)</w:t>
      </w:r>
      <w:r>
        <w:rPr>
          <w:sz w:val="24"/>
          <w:szCs w:val="24"/>
          <w:shd w:val="clear" w:color="auto" w:fill="8DB3E1"/>
        </w:rPr>
        <w:tab/>
      </w:r>
      <w:r>
        <w:rPr>
          <w:sz w:val="24"/>
          <w:szCs w:val="24"/>
        </w:rPr>
        <w:t xml:space="preserve"> </w:t>
      </w:r>
    </w:p>
    <w:p w14:paraId="351B16A0" w14:textId="77777777" w:rsidR="000A74E5" w:rsidRDefault="00000000">
      <w:pPr>
        <w:pStyle w:val="Heading1"/>
        <w:tabs>
          <w:tab w:val="left" w:pos="918"/>
          <w:tab w:val="left" w:pos="9942"/>
        </w:tabs>
        <w:spacing w:before="91" w:line="480" w:lineRule="auto"/>
        <w:ind w:right="661"/>
        <w:rPr>
          <w:bCs w:val="0"/>
          <w:sz w:val="24"/>
          <w:szCs w:val="24"/>
        </w:rPr>
      </w:pPr>
      <w:r>
        <w:rPr>
          <w:bCs w:val="0"/>
          <w:sz w:val="24"/>
          <w:szCs w:val="24"/>
        </w:rPr>
        <w:t>Obiectivul general al proiectului/Scopul proiectului</w:t>
      </w:r>
    </w:p>
    <w:p w14:paraId="6B3FC0A7" w14:textId="77777777" w:rsidR="000A74E5" w:rsidRDefault="00000000">
      <w:pPr>
        <w:pStyle w:val="BodyText"/>
        <w:rPr>
          <w:b/>
          <w:i w:val="0"/>
          <w:sz w:val="24"/>
          <w:szCs w:val="24"/>
        </w:rPr>
      </w:pPr>
      <w:r>
        <w:rPr>
          <w:noProof/>
          <w:sz w:val="24"/>
          <w:szCs w:val="24"/>
          <w:lang w:eastAsia="ro-RO"/>
        </w:rPr>
        <mc:AlternateContent>
          <mc:Choice Requires="wps">
            <w:drawing>
              <wp:anchor distT="0" distB="0" distL="114300" distR="114300" simplePos="0" relativeHeight="251658240" behindDoc="1" locked="0" layoutInCell="1" allowOverlap="1" wp14:anchorId="6625FE2A" wp14:editId="2B088690">
                <wp:simplePos x="0" y="0"/>
                <wp:positionH relativeFrom="page">
                  <wp:posOffset>901700</wp:posOffset>
                </wp:positionH>
                <wp:positionV relativeFrom="paragraph">
                  <wp:posOffset>18415</wp:posOffset>
                </wp:positionV>
                <wp:extent cx="5982970" cy="1386840"/>
                <wp:effectExtent l="0" t="0" r="17780" b="22860"/>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2974" cy="1386942"/>
                        </a:xfrm>
                        <a:prstGeom prst="rect">
                          <a:avLst/>
                        </a:prstGeom>
                        <a:noFill/>
                        <a:ln w="6096">
                          <a:solidFill>
                            <a:srgbClr val="000000"/>
                          </a:solidFill>
                          <a:prstDash val="solid"/>
                          <a:miter lim="800000"/>
                        </a:ln>
                      </wps:spPr>
                      <wps:txbx>
                        <w:txbxContent>
                          <w:p w14:paraId="218A190A" w14:textId="77777777" w:rsidR="000A74E5" w:rsidRDefault="00000000">
                            <w:pPr>
                              <w:pStyle w:val="BodyText"/>
                              <w:ind w:left="252" w:right="262"/>
                              <w:jc w:val="both"/>
                            </w:pPr>
                            <w:r>
                              <w:t>Se va prezenta și descrie obiectivul  proiectului; se va explica cum</w:t>
                            </w:r>
                            <w:r>
                              <w:rPr>
                                <w:spacing w:val="1"/>
                              </w:rPr>
                              <w:t xml:space="preserve"> </w:t>
                            </w:r>
                            <w:r>
                              <w:t>contribuie</w:t>
                            </w:r>
                            <w:r>
                              <w:rPr>
                                <w:spacing w:val="-10"/>
                              </w:rPr>
                              <w:t xml:space="preserve"> </w:t>
                            </w:r>
                            <w:r>
                              <w:t>proiectul</w:t>
                            </w:r>
                            <w:r>
                              <w:rPr>
                                <w:spacing w:val="-11"/>
                              </w:rPr>
                              <w:t xml:space="preserve"> </w:t>
                            </w:r>
                            <w:r>
                              <w:t>la</w:t>
                            </w:r>
                            <w:r>
                              <w:rPr>
                                <w:spacing w:val="-8"/>
                              </w:rPr>
                              <w:t xml:space="preserve"> </w:t>
                            </w:r>
                            <w:r>
                              <w:t xml:space="preserve">indicatorii obligatorii ai programului (respectarea obiectivelor programlui și conformare cu auditul energetic depus, care va cuprinde indicatorii conform punctului 2.1 din ghidul specific privind reducerea consumului de energie, indictorul de reducere a GES, indicatorul de reducere a intensități energetice, cu minimum 30% la nivelul operatorului economic, la finalul perioadei de monitorizare a  indicatorilor proiectului). </w:t>
                            </w:r>
                          </w:p>
                          <w:p w14:paraId="49EF5A17" w14:textId="77777777" w:rsidR="000A74E5" w:rsidRDefault="00000000">
                            <w:pPr>
                              <w:pStyle w:val="BodyText"/>
                              <w:ind w:left="252" w:right="262"/>
                              <w:jc w:val="both"/>
                            </w:pPr>
                            <w:r>
                              <w:t>Obiectivele trebuie să fie formulate  clar, cuantificabile și în strânsă corelare cu activităţile şi rezultatele (output) prevăzute a se realiza/obţine.</w:t>
                            </w:r>
                          </w:p>
                        </w:txbxContent>
                      </wps:txbx>
                      <wps:bodyPr rot="0" vert="horz" wrap="square" lIns="0" tIns="0" rIns="0" bIns="0" anchor="t" anchorCtr="0" upright="1">
                        <a:noAutofit/>
                      </wps:bodyPr>
                    </wps:wsp>
                  </a:graphicData>
                </a:graphic>
              </wp:anchor>
            </w:drawing>
          </mc:Choice>
          <mc:Fallback>
            <w:pict>
              <v:shape w14:anchorId="6625FE2A" id="Text Box 35" o:spid="_x0000_s1035" type="#_x0000_t202" style="position:absolute;margin-left:71pt;margin-top:1.45pt;width:471.1pt;height:109.2pt;z-index:-25165824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" filled="f" strokeweight=".48pt">
                <v:textbox inset="0,0,0,0">
                  <w:txbxContent>
                    <w:p w14:paraId="218A190A" w14:textId="77777777" w:rsidR="000A74E5" w:rsidRDefault="00000000">
                      <w:pPr>
                        <w:pStyle w:val="BodyText"/>
                        <w:ind w:left="252" w:right="262"/>
                        <w:jc w:val="both"/>
                      </w:pPr>
                      <w:r>
                        <w:t>Se va prezenta și descrie obiectivul  proiectului; se va explica cum</w:t>
                      </w:r>
                      <w:r>
                        <w:rPr>
                          <w:spacing w:val="1"/>
                        </w:rPr>
                        <w:t xml:space="preserve"> </w:t>
                      </w:r>
                      <w:r>
                        <w:t>contribuie</w:t>
                      </w:r>
                      <w:r>
                        <w:rPr>
                          <w:spacing w:val="-10"/>
                        </w:rPr>
                        <w:t xml:space="preserve"> </w:t>
                      </w:r>
                      <w:r>
                        <w:t>proiectul</w:t>
                      </w:r>
                      <w:r>
                        <w:rPr>
                          <w:spacing w:val="-11"/>
                        </w:rPr>
                        <w:t xml:space="preserve"> </w:t>
                      </w:r>
                      <w:r>
                        <w:t>la</w:t>
                      </w:r>
                      <w:r>
                        <w:rPr>
                          <w:spacing w:val="-8"/>
                        </w:rPr>
                        <w:t xml:space="preserve"> </w:t>
                      </w:r>
                      <w:r>
                        <w:t xml:space="preserve">indicatorii obligatorii ai programului (respectarea obiectivelor programlui și conformare cu auditul energetic depus, care va cuprinde indicatorii conform punctului 2.1 din ghidul specific privind reducerea consumului de energie, indictorul de reducere a GES, indicatorul de reducere a intensități energetice, cu minimum 30% la nivelul operatorului economic, la finalul perioadei de monitorizare a  indicatorilor proiectului). </w:t>
                      </w:r>
                    </w:p>
                    <w:p w14:paraId="49EF5A17" w14:textId="77777777" w:rsidR="000A74E5" w:rsidRDefault="00000000">
                      <w:pPr>
                        <w:pStyle w:val="BodyText"/>
                        <w:ind w:left="252" w:right="262"/>
                        <w:jc w:val="both"/>
                      </w:pPr>
                      <w:r>
                        <w:t>Obiectivele trebuie să fie formulate  clar, cuantificabile și în strânsă corelare cu activităţile şi rezultatele (output) prevăzute a se realiza/obţine.</w:t>
                      </w:r>
                    </w:p>
                  </w:txbxContent>
                </v:textbox>
                <w10:wrap anchorx="page"/>
              </v:shape>
            </w:pict>
          </mc:Fallback>
        </mc:AlternateContent>
      </w:r>
    </w:p>
    <w:p w14:paraId="07CEC048" w14:textId="77777777" w:rsidR="000A74E5" w:rsidRDefault="000A74E5">
      <w:pPr>
        <w:pStyle w:val="BodyText"/>
        <w:rPr>
          <w:b/>
          <w:i w:val="0"/>
          <w:sz w:val="24"/>
          <w:szCs w:val="24"/>
        </w:rPr>
      </w:pPr>
    </w:p>
    <w:p w14:paraId="21B33624" w14:textId="77777777" w:rsidR="000A74E5" w:rsidRDefault="000A74E5">
      <w:pPr>
        <w:spacing w:before="92"/>
        <w:ind w:left="696"/>
        <w:rPr>
          <w:b/>
          <w:sz w:val="24"/>
          <w:szCs w:val="24"/>
        </w:rPr>
      </w:pPr>
    </w:p>
    <w:p w14:paraId="7330CE74" w14:textId="77777777" w:rsidR="000A74E5" w:rsidRDefault="000A74E5">
      <w:pPr>
        <w:spacing w:before="92"/>
        <w:ind w:left="696"/>
        <w:rPr>
          <w:b/>
          <w:sz w:val="24"/>
          <w:szCs w:val="24"/>
        </w:rPr>
      </w:pPr>
    </w:p>
    <w:p w14:paraId="326D2E01" w14:textId="77777777" w:rsidR="000A74E5" w:rsidRDefault="000A74E5">
      <w:pPr>
        <w:spacing w:before="92"/>
        <w:ind w:left="696"/>
        <w:rPr>
          <w:b/>
          <w:sz w:val="24"/>
          <w:szCs w:val="24"/>
        </w:rPr>
      </w:pPr>
    </w:p>
    <w:p w14:paraId="218AAB91" w14:textId="77777777" w:rsidR="000A74E5" w:rsidRDefault="000A74E5">
      <w:pPr>
        <w:spacing w:before="92"/>
        <w:ind w:left="696"/>
        <w:rPr>
          <w:b/>
          <w:sz w:val="24"/>
          <w:szCs w:val="24"/>
        </w:rPr>
      </w:pPr>
    </w:p>
    <w:p w14:paraId="5FE48CED" w14:textId="77777777" w:rsidR="000A74E5" w:rsidRDefault="000A74E5">
      <w:pPr>
        <w:pStyle w:val="BodyText"/>
        <w:rPr>
          <w:b/>
          <w:i w:val="0"/>
          <w:sz w:val="24"/>
          <w:szCs w:val="24"/>
        </w:rPr>
      </w:pPr>
    </w:p>
    <w:p w14:paraId="5DFF433A" w14:textId="77777777" w:rsidR="000A74E5" w:rsidRDefault="00000000">
      <w:pPr>
        <w:pStyle w:val="Heading1"/>
        <w:numPr>
          <w:ilvl w:val="0"/>
          <w:numId w:val="5"/>
        </w:numPr>
        <w:tabs>
          <w:tab w:val="left" w:pos="918"/>
        </w:tabs>
        <w:rPr>
          <w:sz w:val="24"/>
          <w:szCs w:val="24"/>
        </w:rPr>
      </w:pPr>
      <w:r>
        <w:rPr>
          <w:sz w:val="24"/>
          <w:szCs w:val="24"/>
          <w:shd w:val="clear" w:color="auto" w:fill="8DB3E1"/>
        </w:rPr>
        <w:t>Rezultate</w:t>
      </w:r>
      <w:r>
        <w:rPr>
          <w:spacing w:val="-6"/>
          <w:sz w:val="24"/>
          <w:szCs w:val="24"/>
          <w:shd w:val="clear" w:color="auto" w:fill="8DB3E1"/>
        </w:rPr>
        <w:t xml:space="preserve"> </w:t>
      </w:r>
      <w:r>
        <w:rPr>
          <w:sz w:val="24"/>
          <w:szCs w:val="24"/>
          <w:shd w:val="clear" w:color="auto" w:fill="8DB3E1"/>
        </w:rPr>
        <w:t>așteptate</w:t>
      </w:r>
      <w:r>
        <w:rPr>
          <w:sz w:val="24"/>
          <w:szCs w:val="24"/>
          <w:shd w:val="clear" w:color="auto" w:fill="8DB3E1"/>
        </w:rPr>
        <w:tab/>
        <w:t>(obligatoriu)</w:t>
      </w:r>
    </w:p>
    <w:p w14:paraId="24C2EDD3" w14:textId="77777777" w:rsidR="000A74E5" w:rsidRDefault="000A74E5">
      <w:pPr>
        <w:pStyle w:val="Heading1"/>
        <w:tabs>
          <w:tab w:val="left" w:pos="918"/>
        </w:tabs>
        <w:ind w:left="970"/>
        <w:rPr>
          <w:sz w:val="24"/>
          <w:szCs w:val="24"/>
          <w:shd w:val="clear" w:color="auto" w:fill="8DB3E1"/>
        </w:rPr>
      </w:pPr>
    </w:p>
    <w:p w14:paraId="652A84C0" w14:textId="77777777" w:rsidR="000A74E5" w:rsidRDefault="00000000">
      <w:pPr>
        <w:pStyle w:val="Heading1"/>
        <w:tabs>
          <w:tab w:val="left" w:pos="918"/>
        </w:tabs>
        <w:ind w:left="970"/>
        <w:jc w:val="both"/>
        <w:rPr>
          <w:sz w:val="24"/>
          <w:szCs w:val="24"/>
        </w:rPr>
      </w:pPr>
      <w:r>
        <w:rPr>
          <w:sz w:val="24"/>
          <w:szCs w:val="24"/>
          <w:shd w:val="clear" w:color="auto" w:fill="8DB3E1"/>
        </w:rPr>
        <w:t>Se vor completa valorile extrase din auditul initial, corelate cu studiul de fezabilitate (societati comerciale) și cheltuieli eligibile, acestia reprezentand indicatorii de rezultat ai proiectului, angajati de catre solicitant.</w:t>
      </w:r>
    </w:p>
    <w:p w14:paraId="2B33B66F" w14:textId="77777777" w:rsidR="000A74E5" w:rsidRDefault="000A74E5">
      <w:pPr>
        <w:pStyle w:val="BodyText"/>
        <w:spacing w:before="10" w:after="1"/>
        <w:rPr>
          <w:b/>
          <w:i w:val="0"/>
          <w:sz w:val="24"/>
          <w:szCs w:val="24"/>
        </w:rPr>
      </w:pPr>
    </w:p>
    <w:tbl>
      <w:tblPr>
        <w:tblStyle w:val="TableGrid"/>
        <w:tblW w:w="0" w:type="auto"/>
        <w:tblInd w:w="534" w:type="dxa"/>
        <w:tblLook w:val="04A0" w:firstRow="1" w:lastRow="0" w:firstColumn="1" w:lastColumn="0" w:noHBand="0" w:noVBand="1"/>
      </w:tblPr>
      <w:tblGrid>
        <w:gridCol w:w="2191"/>
        <w:gridCol w:w="1793"/>
        <w:gridCol w:w="2056"/>
        <w:gridCol w:w="1769"/>
        <w:gridCol w:w="1772"/>
      </w:tblGrid>
      <w:tr w:rsidR="000A74E5" w14:paraId="6483CA38" w14:textId="77777777">
        <w:trPr>
          <w:trHeight w:val="1846"/>
        </w:trPr>
        <w:tc>
          <w:tcPr>
            <w:tcW w:w="2191" w:type="dxa"/>
          </w:tcPr>
          <w:p w14:paraId="79EA7D63" w14:textId="77777777" w:rsidR="000A74E5" w:rsidRDefault="00000000">
            <w:pPr>
              <w:pStyle w:val="BodyText"/>
              <w:spacing w:before="9"/>
              <w:rPr>
                <w:b/>
                <w:i w:val="0"/>
                <w:sz w:val="24"/>
                <w:szCs w:val="24"/>
              </w:rPr>
            </w:pPr>
            <w:r>
              <w:rPr>
                <w:b/>
                <w:i w:val="0"/>
                <w:sz w:val="24"/>
                <w:szCs w:val="24"/>
              </w:rPr>
              <w:t>Referințe</w:t>
            </w:r>
          </w:p>
        </w:tc>
        <w:tc>
          <w:tcPr>
            <w:tcW w:w="1793" w:type="dxa"/>
          </w:tcPr>
          <w:p w14:paraId="33D94098" w14:textId="77777777" w:rsidR="000A74E5" w:rsidRDefault="00000000">
            <w:pPr>
              <w:pStyle w:val="BodyText"/>
              <w:spacing w:before="9"/>
              <w:rPr>
                <w:b/>
                <w:i w:val="0"/>
                <w:sz w:val="24"/>
                <w:szCs w:val="24"/>
              </w:rPr>
            </w:pPr>
            <w:r>
              <w:rPr>
                <w:b/>
                <w:i w:val="0"/>
                <w:sz w:val="24"/>
                <w:szCs w:val="24"/>
              </w:rPr>
              <w:t>Reducerea consumului total de energie/TEP și MWh/an</w:t>
            </w:r>
          </w:p>
        </w:tc>
        <w:tc>
          <w:tcPr>
            <w:tcW w:w="2056" w:type="dxa"/>
          </w:tcPr>
          <w:p w14:paraId="308FC3FD" w14:textId="77777777" w:rsidR="000A74E5" w:rsidRDefault="00000000">
            <w:pPr>
              <w:pStyle w:val="BodyText"/>
              <w:spacing w:before="9"/>
              <w:rPr>
                <w:b/>
                <w:i w:val="0"/>
                <w:sz w:val="24"/>
                <w:szCs w:val="24"/>
              </w:rPr>
            </w:pPr>
            <w:r>
              <w:rPr>
                <w:b/>
                <w:i w:val="0"/>
                <w:sz w:val="24"/>
                <w:szCs w:val="24"/>
              </w:rPr>
              <w:t>Reducerea consumului de energie primară/MWh/an</w:t>
            </w:r>
          </w:p>
        </w:tc>
        <w:tc>
          <w:tcPr>
            <w:tcW w:w="1769" w:type="dxa"/>
          </w:tcPr>
          <w:p w14:paraId="165E804D" w14:textId="77777777" w:rsidR="000A74E5" w:rsidRDefault="00000000">
            <w:pPr>
              <w:pStyle w:val="BodyText"/>
              <w:spacing w:before="9"/>
              <w:rPr>
                <w:b/>
                <w:i w:val="0"/>
                <w:sz w:val="24"/>
                <w:szCs w:val="24"/>
              </w:rPr>
            </w:pPr>
            <w:r>
              <w:rPr>
                <w:b/>
                <w:i w:val="0"/>
                <w:sz w:val="24"/>
                <w:szCs w:val="24"/>
              </w:rPr>
              <w:t>Reducerea gazelor cu efect de sera: Scădere anuală estimată a gazelor cu efect de seră/ Echivalent tone de CO2/an</w:t>
            </w:r>
          </w:p>
        </w:tc>
        <w:tc>
          <w:tcPr>
            <w:tcW w:w="1772" w:type="dxa"/>
          </w:tcPr>
          <w:p w14:paraId="426CD713" w14:textId="77777777" w:rsidR="000A74E5" w:rsidRDefault="00000000">
            <w:pPr>
              <w:pStyle w:val="BodyText"/>
              <w:spacing w:before="9"/>
              <w:rPr>
                <w:b/>
                <w:i w:val="0"/>
                <w:sz w:val="24"/>
                <w:szCs w:val="24"/>
              </w:rPr>
            </w:pPr>
            <w:r>
              <w:rPr>
                <w:b/>
                <w:i w:val="0"/>
                <w:sz w:val="24"/>
                <w:szCs w:val="24"/>
              </w:rPr>
              <w:t>Reducerea intensității energetice/ TEP/ an</w:t>
            </w:r>
          </w:p>
        </w:tc>
      </w:tr>
      <w:tr w:rsidR="000A74E5" w14:paraId="46C3388A" w14:textId="77777777">
        <w:trPr>
          <w:trHeight w:val="261"/>
        </w:trPr>
        <w:tc>
          <w:tcPr>
            <w:tcW w:w="2191" w:type="dxa"/>
          </w:tcPr>
          <w:p w14:paraId="2EF1A9C6" w14:textId="77777777" w:rsidR="000A74E5" w:rsidRDefault="00000000">
            <w:pPr>
              <w:pStyle w:val="BodyText"/>
              <w:spacing w:before="9"/>
              <w:rPr>
                <w:b/>
                <w:i w:val="0"/>
                <w:sz w:val="24"/>
                <w:szCs w:val="24"/>
              </w:rPr>
            </w:pPr>
            <w:r>
              <w:rPr>
                <w:b/>
                <w:i w:val="0"/>
                <w:sz w:val="24"/>
                <w:szCs w:val="24"/>
              </w:rPr>
              <w:t>1./an</w:t>
            </w:r>
          </w:p>
        </w:tc>
        <w:tc>
          <w:tcPr>
            <w:tcW w:w="1793" w:type="dxa"/>
          </w:tcPr>
          <w:p w14:paraId="080AEC32" w14:textId="77777777" w:rsidR="000A74E5" w:rsidRDefault="000A74E5">
            <w:pPr>
              <w:pStyle w:val="BodyText"/>
              <w:spacing w:before="9"/>
              <w:rPr>
                <w:b/>
                <w:i w:val="0"/>
                <w:sz w:val="24"/>
                <w:szCs w:val="24"/>
              </w:rPr>
            </w:pPr>
          </w:p>
        </w:tc>
        <w:tc>
          <w:tcPr>
            <w:tcW w:w="2056" w:type="dxa"/>
          </w:tcPr>
          <w:p w14:paraId="2613F6C8" w14:textId="77777777" w:rsidR="000A74E5" w:rsidRDefault="000A74E5">
            <w:pPr>
              <w:pStyle w:val="BodyText"/>
              <w:spacing w:before="9"/>
              <w:rPr>
                <w:b/>
                <w:i w:val="0"/>
                <w:sz w:val="24"/>
                <w:szCs w:val="24"/>
              </w:rPr>
            </w:pPr>
          </w:p>
        </w:tc>
        <w:tc>
          <w:tcPr>
            <w:tcW w:w="1769" w:type="dxa"/>
          </w:tcPr>
          <w:p w14:paraId="66EF2E78" w14:textId="77777777" w:rsidR="000A74E5" w:rsidRDefault="000A74E5">
            <w:pPr>
              <w:pStyle w:val="BodyText"/>
              <w:spacing w:before="9"/>
              <w:rPr>
                <w:b/>
                <w:i w:val="0"/>
                <w:sz w:val="24"/>
                <w:szCs w:val="24"/>
              </w:rPr>
            </w:pPr>
          </w:p>
        </w:tc>
        <w:tc>
          <w:tcPr>
            <w:tcW w:w="1772" w:type="dxa"/>
          </w:tcPr>
          <w:p w14:paraId="00D6AD4E" w14:textId="77777777" w:rsidR="000A74E5" w:rsidRDefault="000A74E5">
            <w:pPr>
              <w:pStyle w:val="BodyText"/>
              <w:spacing w:before="9"/>
              <w:rPr>
                <w:b/>
                <w:i w:val="0"/>
                <w:sz w:val="24"/>
                <w:szCs w:val="24"/>
              </w:rPr>
            </w:pPr>
          </w:p>
        </w:tc>
      </w:tr>
      <w:tr w:rsidR="000A74E5" w14:paraId="1CDEE736" w14:textId="77777777">
        <w:trPr>
          <w:trHeight w:val="261"/>
        </w:trPr>
        <w:tc>
          <w:tcPr>
            <w:tcW w:w="2191" w:type="dxa"/>
          </w:tcPr>
          <w:p w14:paraId="4A5CF09B" w14:textId="77777777" w:rsidR="000A74E5" w:rsidRDefault="00000000">
            <w:pPr>
              <w:pStyle w:val="BodyText"/>
              <w:spacing w:before="9"/>
              <w:rPr>
                <w:b/>
                <w:i w:val="0"/>
                <w:sz w:val="24"/>
                <w:szCs w:val="24"/>
              </w:rPr>
            </w:pPr>
            <w:r>
              <w:rPr>
                <w:b/>
                <w:i w:val="0"/>
                <w:sz w:val="24"/>
                <w:szCs w:val="24"/>
              </w:rPr>
              <w:t>2/.an</w:t>
            </w:r>
          </w:p>
        </w:tc>
        <w:tc>
          <w:tcPr>
            <w:tcW w:w="1793" w:type="dxa"/>
          </w:tcPr>
          <w:p w14:paraId="6A8753E1" w14:textId="77777777" w:rsidR="000A74E5" w:rsidRDefault="000A74E5">
            <w:pPr>
              <w:pStyle w:val="BodyText"/>
              <w:spacing w:before="9"/>
              <w:rPr>
                <w:b/>
                <w:i w:val="0"/>
                <w:sz w:val="24"/>
                <w:szCs w:val="24"/>
              </w:rPr>
            </w:pPr>
          </w:p>
        </w:tc>
        <w:tc>
          <w:tcPr>
            <w:tcW w:w="2056" w:type="dxa"/>
          </w:tcPr>
          <w:p w14:paraId="64A9DC51" w14:textId="77777777" w:rsidR="000A74E5" w:rsidRDefault="000A74E5">
            <w:pPr>
              <w:pStyle w:val="BodyText"/>
              <w:spacing w:before="9"/>
              <w:rPr>
                <w:b/>
                <w:i w:val="0"/>
                <w:sz w:val="24"/>
                <w:szCs w:val="24"/>
              </w:rPr>
            </w:pPr>
          </w:p>
        </w:tc>
        <w:tc>
          <w:tcPr>
            <w:tcW w:w="1769" w:type="dxa"/>
          </w:tcPr>
          <w:p w14:paraId="6375F9BF" w14:textId="77777777" w:rsidR="000A74E5" w:rsidRDefault="000A74E5">
            <w:pPr>
              <w:pStyle w:val="BodyText"/>
              <w:spacing w:before="9"/>
              <w:rPr>
                <w:b/>
                <w:i w:val="0"/>
                <w:sz w:val="24"/>
                <w:szCs w:val="24"/>
              </w:rPr>
            </w:pPr>
          </w:p>
        </w:tc>
        <w:tc>
          <w:tcPr>
            <w:tcW w:w="1772" w:type="dxa"/>
          </w:tcPr>
          <w:p w14:paraId="3FFB0AEC" w14:textId="77777777" w:rsidR="000A74E5" w:rsidRDefault="000A74E5">
            <w:pPr>
              <w:pStyle w:val="BodyText"/>
              <w:spacing w:before="9"/>
              <w:rPr>
                <w:b/>
                <w:i w:val="0"/>
                <w:sz w:val="24"/>
                <w:szCs w:val="24"/>
              </w:rPr>
            </w:pPr>
          </w:p>
        </w:tc>
      </w:tr>
      <w:tr w:rsidR="000A74E5" w14:paraId="3C7D53B6" w14:textId="77777777">
        <w:trPr>
          <w:trHeight w:val="261"/>
        </w:trPr>
        <w:tc>
          <w:tcPr>
            <w:tcW w:w="2191" w:type="dxa"/>
          </w:tcPr>
          <w:p w14:paraId="2E58D68A" w14:textId="77777777" w:rsidR="000A74E5" w:rsidRDefault="00000000">
            <w:pPr>
              <w:pStyle w:val="BodyText"/>
              <w:spacing w:before="9"/>
              <w:rPr>
                <w:b/>
                <w:i w:val="0"/>
                <w:sz w:val="24"/>
                <w:szCs w:val="24"/>
              </w:rPr>
            </w:pPr>
            <w:r>
              <w:rPr>
                <w:b/>
                <w:i w:val="0"/>
                <w:sz w:val="24"/>
                <w:szCs w:val="24"/>
              </w:rPr>
              <w:t>3./an</w:t>
            </w:r>
          </w:p>
        </w:tc>
        <w:tc>
          <w:tcPr>
            <w:tcW w:w="1793" w:type="dxa"/>
          </w:tcPr>
          <w:p w14:paraId="212B3065" w14:textId="77777777" w:rsidR="000A74E5" w:rsidRDefault="000A74E5">
            <w:pPr>
              <w:pStyle w:val="BodyText"/>
              <w:spacing w:before="9"/>
              <w:rPr>
                <w:b/>
                <w:i w:val="0"/>
                <w:sz w:val="24"/>
                <w:szCs w:val="24"/>
              </w:rPr>
            </w:pPr>
          </w:p>
        </w:tc>
        <w:tc>
          <w:tcPr>
            <w:tcW w:w="2056" w:type="dxa"/>
          </w:tcPr>
          <w:p w14:paraId="10EC5861" w14:textId="77777777" w:rsidR="000A74E5" w:rsidRDefault="000A74E5">
            <w:pPr>
              <w:pStyle w:val="BodyText"/>
              <w:spacing w:before="9"/>
              <w:rPr>
                <w:b/>
                <w:i w:val="0"/>
                <w:sz w:val="24"/>
                <w:szCs w:val="24"/>
              </w:rPr>
            </w:pPr>
          </w:p>
        </w:tc>
        <w:tc>
          <w:tcPr>
            <w:tcW w:w="1769" w:type="dxa"/>
          </w:tcPr>
          <w:p w14:paraId="560731DE" w14:textId="77777777" w:rsidR="000A74E5" w:rsidRDefault="000A74E5">
            <w:pPr>
              <w:pStyle w:val="BodyText"/>
              <w:spacing w:before="9"/>
              <w:rPr>
                <w:b/>
                <w:i w:val="0"/>
                <w:sz w:val="24"/>
                <w:szCs w:val="24"/>
              </w:rPr>
            </w:pPr>
          </w:p>
        </w:tc>
        <w:tc>
          <w:tcPr>
            <w:tcW w:w="1772" w:type="dxa"/>
          </w:tcPr>
          <w:p w14:paraId="6D10E710" w14:textId="77777777" w:rsidR="000A74E5" w:rsidRDefault="000A74E5">
            <w:pPr>
              <w:pStyle w:val="BodyText"/>
              <w:spacing w:before="9"/>
              <w:rPr>
                <w:b/>
                <w:i w:val="0"/>
                <w:sz w:val="24"/>
                <w:szCs w:val="24"/>
              </w:rPr>
            </w:pPr>
          </w:p>
        </w:tc>
      </w:tr>
      <w:tr w:rsidR="000A74E5" w14:paraId="44487A1A" w14:textId="77777777">
        <w:trPr>
          <w:trHeight w:val="261"/>
        </w:trPr>
        <w:tc>
          <w:tcPr>
            <w:tcW w:w="2191" w:type="dxa"/>
          </w:tcPr>
          <w:p w14:paraId="2F01538C" w14:textId="77777777" w:rsidR="000A74E5" w:rsidRDefault="00000000">
            <w:pPr>
              <w:pStyle w:val="BodyText"/>
              <w:spacing w:before="9"/>
              <w:rPr>
                <w:b/>
                <w:i w:val="0"/>
                <w:sz w:val="24"/>
                <w:szCs w:val="24"/>
              </w:rPr>
            </w:pPr>
            <w:r>
              <w:rPr>
                <w:b/>
                <w:i w:val="0"/>
                <w:sz w:val="24"/>
                <w:szCs w:val="24"/>
              </w:rPr>
              <w:t>1./ valori procentuale (%)</w:t>
            </w:r>
          </w:p>
        </w:tc>
        <w:tc>
          <w:tcPr>
            <w:tcW w:w="1793" w:type="dxa"/>
          </w:tcPr>
          <w:p w14:paraId="60EEE0F3" w14:textId="77777777" w:rsidR="000A74E5" w:rsidRDefault="000A74E5">
            <w:pPr>
              <w:pStyle w:val="BodyText"/>
              <w:spacing w:before="9"/>
              <w:rPr>
                <w:b/>
                <w:i w:val="0"/>
                <w:sz w:val="24"/>
                <w:szCs w:val="24"/>
              </w:rPr>
            </w:pPr>
          </w:p>
        </w:tc>
        <w:tc>
          <w:tcPr>
            <w:tcW w:w="2056" w:type="dxa"/>
          </w:tcPr>
          <w:p w14:paraId="4738A1DE" w14:textId="77777777" w:rsidR="000A74E5" w:rsidRDefault="000A74E5">
            <w:pPr>
              <w:pStyle w:val="BodyText"/>
              <w:spacing w:before="9"/>
              <w:rPr>
                <w:b/>
                <w:i w:val="0"/>
                <w:sz w:val="24"/>
                <w:szCs w:val="24"/>
              </w:rPr>
            </w:pPr>
          </w:p>
        </w:tc>
        <w:tc>
          <w:tcPr>
            <w:tcW w:w="1769" w:type="dxa"/>
          </w:tcPr>
          <w:p w14:paraId="62A6A873" w14:textId="77777777" w:rsidR="000A74E5" w:rsidRDefault="000A74E5">
            <w:pPr>
              <w:pStyle w:val="BodyText"/>
              <w:spacing w:before="9"/>
              <w:rPr>
                <w:b/>
                <w:i w:val="0"/>
                <w:sz w:val="24"/>
                <w:szCs w:val="24"/>
              </w:rPr>
            </w:pPr>
          </w:p>
        </w:tc>
        <w:tc>
          <w:tcPr>
            <w:tcW w:w="1772" w:type="dxa"/>
          </w:tcPr>
          <w:p w14:paraId="2E9925B6" w14:textId="77777777" w:rsidR="000A74E5" w:rsidRDefault="000A74E5">
            <w:pPr>
              <w:pStyle w:val="BodyText"/>
              <w:spacing w:before="9"/>
              <w:rPr>
                <w:b/>
                <w:i w:val="0"/>
                <w:sz w:val="24"/>
                <w:szCs w:val="24"/>
              </w:rPr>
            </w:pPr>
          </w:p>
        </w:tc>
      </w:tr>
      <w:tr w:rsidR="000A74E5" w14:paraId="34405110" w14:textId="77777777">
        <w:trPr>
          <w:trHeight w:val="261"/>
        </w:trPr>
        <w:tc>
          <w:tcPr>
            <w:tcW w:w="2191" w:type="dxa"/>
          </w:tcPr>
          <w:p w14:paraId="2B81201F" w14:textId="77777777" w:rsidR="000A74E5" w:rsidRDefault="00000000">
            <w:pPr>
              <w:pStyle w:val="BodyText"/>
              <w:spacing w:before="9"/>
              <w:rPr>
                <w:b/>
                <w:i w:val="0"/>
                <w:sz w:val="24"/>
                <w:szCs w:val="24"/>
              </w:rPr>
            </w:pPr>
            <w:r>
              <w:rPr>
                <w:b/>
                <w:i w:val="0"/>
                <w:sz w:val="24"/>
                <w:szCs w:val="24"/>
              </w:rPr>
              <w:t>2./</w:t>
            </w:r>
            <w:r>
              <w:t xml:space="preserve"> </w:t>
            </w:r>
            <w:r>
              <w:rPr>
                <w:b/>
                <w:i w:val="0"/>
                <w:sz w:val="24"/>
                <w:szCs w:val="24"/>
              </w:rPr>
              <w:t xml:space="preserve">valori </w:t>
            </w:r>
            <w:r>
              <w:rPr>
                <w:b/>
                <w:i w:val="0"/>
                <w:sz w:val="24"/>
                <w:szCs w:val="24"/>
              </w:rPr>
              <w:lastRenderedPageBreak/>
              <w:t>procentuale (%)</w:t>
            </w:r>
          </w:p>
        </w:tc>
        <w:tc>
          <w:tcPr>
            <w:tcW w:w="1793" w:type="dxa"/>
          </w:tcPr>
          <w:p w14:paraId="13BA1596" w14:textId="77777777" w:rsidR="000A74E5" w:rsidRDefault="000A74E5">
            <w:pPr>
              <w:pStyle w:val="BodyText"/>
              <w:spacing w:before="9"/>
              <w:rPr>
                <w:b/>
                <w:i w:val="0"/>
                <w:sz w:val="24"/>
                <w:szCs w:val="24"/>
              </w:rPr>
            </w:pPr>
          </w:p>
        </w:tc>
        <w:tc>
          <w:tcPr>
            <w:tcW w:w="2056" w:type="dxa"/>
          </w:tcPr>
          <w:p w14:paraId="64DAEA8A" w14:textId="77777777" w:rsidR="000A74E5" w:rsidRDefault="000A74E5">
            <w:pPr>
              <w:pStyle w:val="BodyText"/>
              <w:spacing w:before="9"/>
              <w:rPr>
                <w:b/>
                <w:i w:val="0"/>
                <w:sz w:val="24"/>
                <w:szCs w:val="24"/>
              </w:rPr>
            </w:pPr>
          </w:p>
        </w:tc>
        <w:tc>
          <w:tcPr>
            <w:tcW w:w="1769" w:type="dxa"/>
          </w:tcPr>
          <w:p w14:paraId="3D64A22D" w14:textId="77777777" w:rsidR="000A74E5" w:rsidRDefault="000A74E5">
            <w:pPr>
              <w:pStyle w:val="BodyText"/>
              <w:spacing w:before="9"/>
              <w:rPr>
                <w:b/>
                <w:i w:val="0"/>
                <w:sz w:val="24"/>
                <w:szCs w:val="24"/>
              </w:rPr>
            </w:pPr>
          </w:p>
        </w:tc>
        <w:tc>
          <w:tcPr>
            <w:tcW w:w="1772" w:type="dxa"/>
          </w:tcPr>
          <w:p w14:paraId="58AE5D5B" w14:textId="77777777" w:rsidR="000A74E5" w:rsidRDefault="000A74E5">
            <w:pPr>
              <w:pStyle w:val="BodyText"/>
              <w:spacing w:before="9"/>
              <w:rPr>
                <w:b/>
                <w:i w:val="0"/>
                <w:sz w:val="24"/>
                <w:szCs w:val="24"/>
              </w:rPr>
            </w:pPr>
          </w:p>
        </w:tc>
      </w:tr>
      <w:tr w:rsidR="000A74E5" w14:paraId="3A7692B9" w14:textId="77777777">
        <w:trPr>
          <w:trHeight w:val="261"/>
        </w:trPr>
        <w:tc>
          <w:tcPr>
            <w:tcW w:w="2191" w:type="dxa"/>
          </w:tcPr>
          <w:p w14:paraId="2272A6F6" w14:textId="77777777" w:rsidR="000A74E5" w:rsidRDefault="00000000">
            <w:pPr>
              <w:pStyle w:val="BodyText"/>
              <w:spacing w:before="9"/>
              <w:rPr>
                <w:b/>
                <w:i w:val="0"/>
                <w:sz w:val="24"/>
                <w:szCs w:val="24"/>
              </w:rPr>
            </w:pPr>
            <w:r>
              <w:rPr>
                <w:b/>
                <w:i w:val="0"/>
                <w:sz w:val="24"/>
                <w:szCs w:val="24"/>
              </w:rPr>
              <w:t>3./</w:t>
            </w:r>
            <w:r>
              <w:t xml:space="preserve"> </w:t>
            </w:r>
            <w:r>
              <w:rPr>
                <w:b/>
                <w:i w:val="0"/>
                <w:sz w:val="24"/>
                <w:szCs w:val="24"/>
              </w:rPr>
              <w:t>valori procentuale (%)</w:t>
            </w:r>
          </w:p>
        </w:tc>
        <w:tc>
          <w:tcPr>
            <w:tcW w:w="1793" w:type="dxa"/>
          </w:tcPr>
          <w:p w14:paraId="237BDE2C" w14:textId="77777777" w:rsidR="000A74E5" w:rsidRDefault="000A74E5">
            <w:pPr>
              <w:pStyle w:val="BodyText"/>
              <w:spacing w:before="9"/>
              <w:rPr>
                <w:b/>
                <w:i w:val="0"/>
                <w:sz w:val="24"/>
                <w:szCs w:val="24"/>
              </w:rPr>
            </w:pPr>
          </w:p>
        </w:tc>
        <w:tc>
          <w:tcPr>
            <w:tcW w:w="2056" w:type="dxa"/>
          </w:tcPr>
          <w:p w14:paraId="6206F74E" w14:textId="77777777" w:rsidR="000A74E5" w:rsidRDefault="000A74E5">
            <w:pPr>
              <w:pStyle w:val="BodyText"/>
              <w:spacing w:before="9"/>
              <w:rPr>
                <w:b/>
                <w:i w:val="0"/>
                <w:sz w:val="24"/>
                <w:szCs w:val="24"/>
              </w:rPr>
            </w:pPr>
          </w:p>
        </w:tc>
        <w:tc>
          <w:tcPr>
            <w:tcW w:w="1769" w:type="dxa"/>
          </w:tcPr>
          <w:p w14:paraId="404A4374" w14:textId="77777777" w:rsidR="000A74E5" w:rsidRDefault="000A74E5">
            <w:pPr>
              <w:pStyle w:val="BodyText"/>
              <w:spacing w:before="9"/>
              <w:rPr>
                <w:b/>
                <w:i w:val="0"/>
                <w:sz w:val="24"/>
                <w:szCs w:val="24"/>
              </w:rPr>
            </w:pPr>
          </w:p>
        </w:tc>
        <w:tc>
          <w:tcPr>
            <w:tcW w:w="1772" w:type="dxa"/>
          </w:tcPr>
          <w:p w14:paraId="7C0A83FE" w14:textId="77777777" w:rsidR="000A74E5" w:rsidRDefault="000A74E5">
            <w:pPr>
              <w:pStyle w:val="BodyText"/>
              <w:spacing w:before="9"/>
              <w:rPr>
                <w:b/>
                <w:i w:val="0"/>
                <w:sz w:val="24"/>
                <w:szCs w:val="24"/>
              </w:rPr>
            </w:pPr>
          </w:p>
        </w:tc>
      </w:tr>
      <w:tr w:rsidR="000A74E5" w14:paraId="6DCFBE97" w14:textId="77777777">
        <w:trPr>
          <w:trHeight w:val="261"/>
        </w:trPr>
        <w:tc>
          <w:tcPr>
            <w:tcW w:w="2191" w:type="dxa"/>
          </w:tcPr>
          <w:p w14:paraId="71E788F6" w14:textId="77777777" w:rsidR="000A74E5" w:rsidRDefault="00000000">
            <w:pPr>
              <w:pStyle w:val="BodyText"/>
              <w:spacing w:before="9"/>
              <w:rPr>
                <w:b/>
                <w:i w:val="0"/>
                <w:sz w:val="24"/>
                <w:szCs w:val="24"/>
              </w:rPr>
            </w:pPr>
            <w:r>
              <w:rPr>
                <w:b/>
                <w:i w:val="0"/>
                <w:sz w:val="24"/>
                <w:szCs w:val="24"/>
              </w:rPr>
              <w:t>Total după încheierea perioadei de monitorizare a indicatorilor de rezultat</w:t>
            </w:r>
          </w:p>
        </w:tc>
        <w:tc>
          <w:tcPr>
            <w:tcW w:w="1793" w:type="dxa"/>
          </w:tcPr>
          <w:p w14:paraId="5A7E49B0" w14:textId="77777777" w:rsidR="000A74E5" w:rsidRDefault="000A74E5">
            <w:pPr>
              <w:pStyle w:val="BodyText"/>
              <w:spacing w:before="9"/>
              <w:rPr>
                <w:b/>
                <w:i w:val="0"/>
                <w:sz w:val="24"/>
                <w:szCs w:val="24"/>
              </w:rPr>
            </w:pPr>
          </w:p>
        </w:tc>
        <w:tc>
          <w:tcPr>
            <w:tcW w:w="2056" w:type="dxa"/>
          </w:tcPr>
          <w:p w14:paraId="39DDDCC0" w14:textId="77777777" w:rsidR="000A74E5" w:rsidRDefault="000A74E5">
            <w:pPr>
              <w:pStyle w:val="BodyText"/>
              <w:spacing w:before="9"/>
              <w:rPr>
                <w:b/>
                <w:i w:val="0"/>
                <w:sz w:val="24"/>
                <w:szCs w:val="24"/>
              </w:rPr>
            </w:pPr>
          </w:p>
        </w:tc>
        <w:tc>
          <w:tcPr>
            <w:tcW w:w="1769" w:type="dxa"/>
          </w:tcPr>
          <w:p w14:paraId="0F6A763D" w14:textId="77777777" w:rsidR="000A74E5" w:rsidRDefault="000A74E5">
            <w:pPr>
              <w:pStyle w:val="BodyText"/>
              <w:spacing w:before="9"/>
              <w:rPr>
                <w:b/>
                <w:i w:val="0"/>
                <w:sz w:val="24"/>
                <w:szCs w:val="24"/>
              </w:rPr>
            </w:pPr>
          </w:p>
        </w:tc>
        <w:tc>
          <w:tcPr>
            <w:tcW w:w="1772" w:type="dxa"/>
          </w:tcPr>
          <w:p w14:paraId="0246B664" w14:textId="77777777" w:rsidR="000A74E5" w:rsidRDefault="000A74E5">
            <w:pPr>
              <w:pStyle w:val="BodyText"/>
              <w:spacing w:before="9"/>
              <w:rPr>
                <w:b/>
                <w:i w:val="0"/>
                <w:sz w:val="24"/>
                <w:szCs w:val="24"/>
              </w:rPr>
            </w:pPr>
          </w:p>
        </w:tc>
      </w:tr>
      <w:tr w:rsidR="000A74E5" w14:paraId="29C97F4B" w14:textId="77777777">
        <w:trPr>
          <w:trHeight w:val="252"/>
        </w:trPr>
        <w:tc>
          <w:tcPr>
            <w:tcW w:w="2191" w:type="dxa"/>
          </w:tcPr>
          <w:p w14:paraId="55CFA3C3" w14:textId="77777777" w:rsidR="000A74E5" w:rsidRDefault="00000000">
            <w:pPr>
              <w:pStyle w:val="BodyText"/>
              <w:spacing w:before="9"/>
              <w:rPr>
                <w:b/>
                <w:i w:val="0"/>
                <w:sz w:val="24"/>
                <w:szCs w:val="24"/>
              </w:rPr>
            </w:pPr>
            <w:r>
              <w:rPr>
                <w:b/>
                <w:i w:val="0"/>
                <w:sz w:val="24"/>
                <w:szCs w:val="24"/>
              </w:rPr>
              <w:t>Total după 5 ani de la implementare (încheierea perioadei de monitorizare a durabilității)</w:t>
            </w:r>
          </w:p>
        </w:tc>
        <w:tc>
          <w:tcPr>
            <w:tcW w:w="1793" w:type="dxa"/>
          </w:tcPr>
          <w:p w14:paraId="19CA58D1" w14:textId="77777777" w:rsidR="000A74E5" w:rsidRDefault="000A74E5">
            <w:pPr>
              <w:pStyle w:val="BodyText"/>
              <w:spacing w:before="9"/>
              <w:rPr>
                <w:b/>
                <w:i w:val="0"/>
                <w:sz w:val="24"/>
                <w:szCs w:val="24"/>
              </w:rPr>
            </w:pPr>
          </w:p>
        </w:tc>
        <w:tc>
          <w:tcPr>
            <w:tcW w:w="2056" w:type="dxa"/>
          </w:tcPr>
          <w:p w14:paraId="02BE0FC3" w14:textId="77777777" w:rsidR="000A74E5" w:rsidRDefault="000A74E5">
            <w:pPr>
              <w:pStyle w:val="BodyText"/>
              <w:spacing w:before="9"/>
              <w:rPr>
                <w:b/>
                <w:i w:val="0"/>
                <w:sz w:val="24"/>
                <w:szCs w:val="24"/>
              </w:rPr>
            </w:pPr>
          </w:p>
        </w:tc>
        <w:tc>
          <w:tcPr>
            <w:tcW w:w="1769" w:type="dxa"/>
          </w:tcPr>
          <w:p w14:paraId="506F6A67" w14:textId="77777777" w:rsidR="000A74E5" w:rsidRDefault="000A74E5">
            <w:pPr>
              <w:pStyle w:val="BodyText"/>
              <w:spacing w:before="9"/>
              <w:rPr>
                <w:b/>
                <w:i w:val="0"/>
                <w:sz w:val="24"/>
                <w:szCs w:val="24"/>
              </w:rPr>
            </w:pPr>
          </w:p>
        </w:tc>
        <w:tc>
          <w:tcPr>
            <w:tcW w:w="1772" w:type="dxa"/>
          </w:tcPr>
          <w:p w14:paraId="5D51E4F5" w14:textId="77777777" w:rsidR="000A74E5" w:rsidRDefault="000A74E5">
            <w:pPr>
              <w:pStyle w:val="BodyText"/>
              <w:spacing w:before="9"/>
              <w:rPr>
                <w:b/>
                <w:i w:val="0"/>
                <w:sz w:val="24"/>
                <w:szCs w:val="24"/>
              </w:rPr>
            </w:pPr>
          </w:p>
        </w:tc>
      </w:tr>
    </w:tbl>
    <w:p w14:paraId="3225367D" w14:textId="77777777" w:rsidR="000A74E5" w:rsidRDefault="00000000">
      <w:pPr>
        <w:pStyle w:val="Heading1"/>
        <w:numPr>
          <w:ilvl w:val="0"/>
          <w:numId w:val="5"/>
        </w:numPr>
        <w:tabs>
          <w:tab w:val="left" w:pos="1028"/>
          <w:tab w:val="left" w:pos="9942"/>
        </w:tabs>
        <w:rPr>
          <w:sz w:val="24"/>
          <w:szCs w:val="24"/>
        </w:rPr>
      </w:pPr>
      <w:bookmarkStart w:id="17" w:name="_bookmark9"/>
      <w:bookmarkEnd w:id="17"/>
      <w:r>
        <w:rPr>
          <w:noProof/>
          <w:sz w:val="24"/>
          <w:szCs w:val="24"/>
          <w:lang w:eastAsia="ro-RO"/>
        </w:rPr>
        <mc:AlternateContent>
          <mc:Choice Requires="wps">
            <w:drawing>
              <wp:anchor distT="0" distB="0" distL="0" distR="0" simplePos="0" relativeHeight="251667456" behindDoc="1" locked="0" layoutInCell="1" allowOverlap="1" wp14:anchorId="0CEE57F6" wp14:editId="6D52950C">
                <wp:simplePos x="0" y="0"/>
                <wp:positionH relativeFrom="page">
                  <wp:posOffset>899160</wp:posOffset>
                </wp:positionH>
                <wp:positionV relativeFrom="paragraph">
                  <wp:posOffset>343535</wp:posOffset>
                </wp:positionV>
                <wp:extent cx="5920740" cy="1127760"/>
                <wp:effectExtent l="0" t="0" r="22860" b="1524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740" cy="1127760"/>
                        </a:xfrm>
                        <a:prstGeom prst="rect">
                          <a:avLst/>
                        </a:prstGeom>
                        <a:noFill/>
                        <a:ln w="6096">
                          <a:solidFill>
                            <a:srgbClr val="000000"/>
                          </a:solidFill>
                          <a:prstDash val="solid"/>
                          <a:miter lim="800000"/>
                        </a:ln>
                      </wps:spPr>
                      <wps:txbx>
                        <w:txbxContent>
                          <w:p w14:paraId="45D81C9E" w14:textId="77777777" w:rsidR="000A74E5" w:rsidRDefault="00000000">
                            <w:pPr>
                              <w:spacing w:line="265" w:lineRule="exact"/>
                              <w:ind w:left="105"/>
                              <w:rPr>
                                <w:bCs/>
                              </w:rPr>
                            </w:pPr>
                            <w:r>
                              <w:rPr>
                                <w:bCs/>
                              </w:rPr>
                              <w:t>Proiectele vor prezenta:</w:t>
                            </w:r>
                          </w:p>
                          <w:p w14:paraId="0ECEB4E4" w14:textId="77777777" w:rsidR="000A74E5" w:rsidRDefault="00000000">
                            <w:pPr>
                              <w:tabs>
                                <w:tab w:val="left" w:pos="825"/>
                              </w:tabs>
                              <w:spacing w:before="1"/>
                              <w:ind w:left="825" w:right="103" w:hanging="360"/>
                              <w:jc w:val="both"/>
                              <w:rPr>
                                <w:bCs/>
                              </w:rPr>
                            </w:pPr>
                            <w:r>
                              <w:rPr>
                                <w:bCs/>
                              </w:rPr>
                              <w:t>-</w:t>
                            </w:r>
                            <w:r>
                              <w:rPr>
                                <w:bCs/>
                              </w:rPr>
                              <w:tab/>
                              <w:t>Problemele identificate care au generat promovarea proiectului (eventual în contextul implementării un</w:t>
                            </w:r>
                            <w:r>
                              <w:rPr>
                                <w:b/>
                              </w:rPr>
                              <w:t>ui</w:t>
                            </w:r>
                            <w:r>
                              <w:rPr>
                                <w:bCs/>
                              </w:rPr>
                              <w:t xml:space="preserve"> Plan de măsuri de îmbunătățire a eficienței energetice), în relație cu obiectivele propuse.</w:t>
                            </w:r>
                          </w:p>
                        </w:txbxContent>
                      </wps:txbx>
                      <wps:bodyPr rot="0" vert="horz" wrap="square" lIns="0" tIns="0" rIns="0" bIns="0" anchor="t" anchorCtr="0" upright="1">
                        <a:noAutofit/>
                      </wps:bodyPr>
                    </wps:wsp>
                  </a:graphicData>
                </a:graphic>
              </wp:anchor>
            </w:drawing>
          </mc:Choice>
          <mc:Fallback>
            <w:pict>
              <v:shape w14:anchorId="0CEE57F6" id="Text Box 34" o:spid="_x0000_s1036" type="#_x0000_t202" style="position:absolute;left:0;text-align:left;margin-left:70.8pt;margin-top:27.05pt;width:466.2pt;height:88.8pt;z-index:-251649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" filled="f" strokeweight=".48pt">
                <v:textbox inset="0,0,0,0">
                  <w:txbxContent>
                    <w:p w14:paraId="45D81C9E" w14:textId="77777777" w:rsidR="000A74E5" w:rsidRDefault="00000000">
                      <w:pPr>
                        <w:spacing w:line="265" w:lineRule="exact"/>
                        <w:ind w:left="105"/>
                        <w:rPr>
                          <w:bCs/>
                        </w:rPr>
                      </w:pPr>
                      <w:r>
                        <w:rPr>
                          <w:bCs/>
                        </w:rPr>
                        <w:t>Proiectele vor prezenta:</w:t>
                      </w:r>
                    </w:p>
                    <w:p w14:paraId="0ECEB4E4" w14:textId="77777777" w:rsidR="000A74E5" w:rsidRDefault="00000000">
                      <w:pPr>
                        <w:tabs>
                          <w:tab w:val="left" w:pos="825"/>
                        </w:tabs>
                        <w:spacing w:before="1"/>
                        <w:ind w:left="825" w:right="103" w:hanging="360"/>
                        <w:jc w:val="both"/>
                        <w:rPr>
                          <w:bCs/>
                        </w:rPr>
                      </w:pPr>
                      <w:r>
                        <w:rPr>
                          <w:bCs/>
                        </w:rPr>
                        <w:t>-</w:t>
                      </w:r>
                      <w:r>
                        <w:rPr>
                          <w:bCs/>
                        </w:rPr>
                        <w:tab/>
                        <w:t>Problemele identificate care au generat promovarea proiectului (eventual în contextul implementării un</w:t>
                      </w:r>
                      <w:r>
                        <w:rPr>
                          <w:b/>
                        </w:rPr>
                        <w:t>ui</w:t>
                      </w:r>
                      <w:r>
                        <w:rPr>
                          <w:bCs/>
                        </w:rPr>
                        <w:t xml:space="preserve"> Plan de măsuri de îmbunătățire a eficienței energetice), în relație cu obiectivele propuse.</w:t>
                      </w:r>
                    </w:p>
                  </w:txbxContent>
                </v:textbox>
                <w10:wrap type="topAndBottom" anchorx="page"/>
              </v:shape>
            </w:pict>
          </mc:Fallback>
        </mc:AlternateContent>
      </w:r>
      <w:r>
        <w:rPr>
          <w:sz w:val="24"/>
          <w:szCs w:val="24"/>
          <w:shd w:val="clear" w:color="auto" w:fill="8DB3E1"/>
        </w:rPr>
        <w:t>Context (obligatoriu)</w:t>
      </w:r>
      <w:r>
        <w:rPr>
          <w:sz w:val="24"/>
          <w:szCs w:val="24"/>
          <w:shd w:val="clear" w:color="auto" w:fill="8DB3E1"/>
        </w:rPr>
        <w:tab/>
      </w:r>
    </w:p>
    <w:p w14:paraId="58A835DF" w14:textId="77777777" w:rsidR="000A74E5" w:rsidRDefault="000A74E5">
      <w:pPr>
        <w:pStyle w:val="BodyText"/>
        <w:spacing w:before="5"/>
        <w:rPr>
          <w:sz w:val="24"/>
          <w:szCs w:val="24"/>
        </w:rPr>
      </w:pPr>
    </w:p>
    <w:p w14:paraId="48278B65" w14:textId="77777777" w:rsidR="000A74E5" w:rsidRDefault="00000000">
      <w:pPr>
        <w:pStyle w:val="Heading1"/>
        <w:numPr>
          <w:ilvl w:val="0"/>
          <w:numId w:val="5"/>
        </w:numPr>
        <w:tabs>
          <w:tab w:val="left" w:pos="1028"/>
          <w:tab w:val="left" w:pos="9942"/>
        </w:tabs>
        <w:spacing w:before="92"/>
        <w:rPr>
          <w:sz w:val="24"/>
          <w:szCs w:val="24"/>
        </w:rPr>
      </w:pPr>
      <w:bookmarkStart w:id="18" w:name="_bookmark10"/>
      <w:bookmarkEnd w:id="18"/>
      <w:r>
        <w:rPr>
          <w:sz w:val="24"/>
          <w:szCs w:val="24"/>
          <w:shd w:val="clear" w:color="auto" w:fill="8DB3E1"/>
        </w:rPr>
        <w:t>Justificare (obligatoriu)</w:t>
      </w:r>
      <w:r>
        <w:rPr>
          <w:sz w:val="24"/>
          <w:szCs w:val="24"/>
          <w:shd w:val="clear" w:color="auto" w:fill="8DB3E1"/>
        </w:rPr>
        <w:tab/>
      </w:r>
    </w:p>
    <w:p w14:paraId="301B844C" w14:textId="77777777" w:rsidR="000A74E5" w:rsidRDefault="00000000">
      <w:pPr>
        <w:pStyle w:val="BodyText"/>
        <w:spacing w:before="6"/>
        <w:rPr>
          <w:b/>
          <w:i w:val="0"/>
          <w:sz w:val="24"/>
          <w:szCs w:val="24"/>
        </w:rPr>
      </w:pPr>
      <w:r>
        <w:rPr>
          <w:noProof/>
          <w:sz w:val="24"/>
          <w:szCs w:val="24"/>
          <w:lang w:eastAsia="ro-RO"/>
        </w:rPr>
        <mc:AlternateContent>
          <mc:Choice Requires="wps">
            <w:drawing>
              <wp:anchor distT="0" distB="0" distL="0" distR="0" simplePos="0" relativeHeight="251668480" behindDoc="1" locked="0" layoutInCell="1" allowOverlap="1" wp14:anchorId="5F338065" wp14:editId="142CDF71">
                <wp:simplePos x="0" y="0"/>
                <wp:positionH relativeFrom="page">
                  <wp:posOffset>901700</wp:posOffset>
                </wp:positionH>
                <wp:positionV relativeFrom="paragraph">
                  <wp:posOffset>157480</wp:posOffset>
                </wp:positionV>
                <wp:extent cx="5852795" cy="650240"/>
                <wp:effectExtent l="0" t="0" r="14605" b="16510"/>
                <wp:wrapTopAndBottom/>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795" cy="650240"/>
                        </a:xfrm>
                        <a:prstGeom prst="rect">
                          <a:avLst/>
                        </a:prstGeom>
                        <a:noFill/>
                        <a:ln w="6096">
                          <a:solidFill>
                            <a:srgbClr val="000000"/>
                          </a:solidFill>
                          <a:prstDash val="solid"/>
                          <a:miter lim="800000"/>
                        </a:ln>
                      </wps:spPr>
                      <wps:txbx>
                        <w:txbxContent>
                          <w:p w14:paraId="76036A5C" w14:textId="77777777" w:rsidR="000A74E5" w:rsidRDefault="00000000">
                            <w:pPr>
                              <w:numPr>
                                <w:ilvl w:val="0"/>
                                <w:numId w:val="7"/>
                              </w:numPr>
                              <w:tabs>
                                <w:tab w:val="left" w:pos="825"/>
                                <w:tab w:val="left" w:pos="826"/>
                              </w:tabs>
                              <w:ind w:right="102"/>
                              <w:jc w:val="both"/>
                            </w:pPr>
                            <w:r>
                              <w:t>Investițiile</w:t>
                            </w:r>
                            <w:r>
                              <w:rPr>
                                <w:spacing w:val="30"/>
                              </w:rPr>
                              <w:t xml:space="preserve"> </w:t>
                            </w:r>
                            <w:r>
                              <w:t>propuse</w:t>
                            </w:r>
                            <w:r>
                              <w:rPr>
                                <w:spacing w:val="30"/>
                              </w:rPr>
                              <w:t xml:space="preserve"> </w:t>
                            </w:r>
                            <w:r>
                              <w:t>prin</w:t>
                            </w:r>
                            <w:r>
                              <w:rPr>
                                <w:spacing w:val="29"/>
                              </w:rPr>
                              <w:t xml:space="preserve"> </w:t>
                            </w:r>
                            <w:r>
                              <w:t>care</w:t>
                            </w:r>
                            <w:r>
                              <w:rPr>
                                <w:spacing w:val="30"/>
                              </w:rPr>
                              <w:t xml:space="preserve"> </w:t>
                            </w:r>
                            <w:r>
                              <w:t>se</w:t>
                            </w:r>
                            <w:r>
                              <w:rPr>
                                <w:spacing w:val="30"/>
                              </w:rPr>
                              <w:t xml:space="preserve"> </w:t>
                            </w:r>
                            <w:r>
                              <w:t>justifică</w:t>
                            </w:r>
                            <w:r>
                              <w:rPr>
                                <w:spacing w:val="30"/>
                              </w:rPr>
                              <w:t xml:space="preserve"> </w:t>
                            </w:r>
                            <w:r>
                              <w:t>contribuția la indicatorii obligatorii la nivel de proiect</w:t>
                            </w:r>
                            <w:r w:rsidRPr="00221005">
                              <w:rPr>
                                <w:lang w:val="pt-BR"/>
                                <w:rPrChange w:id="19" w:author="Doina Musatescu" w:date="2023-11-15T14:53:00Z">
                                  <w:rPr>
                                    <w:lang w:val="en-US"/>
                                  </w:rPr>
                                </w:rPrChange>
                              </w:rPr>
                              <w:t>;</w:t>
                            </w:r>
                          </w:p>
                          <w:p w14:paraId="7C144840" w14:textId="77777777" w:rsidR="000A74E5" w:rsidRDefault="00000000">
                            <w:pPr>
                              <w:numPr>
                                <w:ilvl w:val="0"/>
                                <w:numId w:val="7"/>
                              </w:numPr>
                              <w:tabs>
                                <w:tab w:val="left" w:pos="825"/>
                                <w:tab w:val="left" w:pos="826"/>
                              </w:tabs>
                              <w:ind w:right="102"/>
                              <w:jc w:val="both"/>
                            </w:pPr>
                            <w:r>
                              <w:t>Modul în care proiectul va influența dezvoltarea socio-economică a zonei acoperite de  proiect.</w:t>
                            </w:r>
                          </w:p>
                        </w:txbxContent>
                      </wps:txbx>
                      <wps:bodyPr rot="0" vert="horz" wrap="square" lIns="0" tIns="0" rIns="0" bIns="0" anchor="t" anchorCtr="0" upright="1">
                        <a:noAutofit/>
                      </wps:bodyPr>
                    </wps:wsp>
                  </a:graphicData>
                </a:graphic>
              </wp:anchor>
            </w:drawing>
          </mc:Choice>
          <mc:Fallback>
            <w:pict>
              <v:shape w14:anchorId="5F338065" id="Text Box 33" o:spid="_x0000_s1037" type="#_x0000_t202" style="position:absolute;margin-left:71pt;margin-top:12.4pt;width:460.85pt;height:51.2pt;z-index:-2516480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" filled="f" strokeweight=".48pt">
                <v:textbox inset="0,0,0,0">
                  <w:txbxContent>
                    <w:p w14:paraId="76036A5C" w14:textId="77777777" w:rsidR="000A74E5" w:rsidRDefault="00000000">
                      <w:pPr>
                        <w:numPr>
                          <w:ilvl w:val="0"/>
                          <w:numId w:val="7"/>
                        </w:numPr>
                        <w:tabs>
                          <w:tab w:val="left" w:pos="825"/>
                          <w:tab w:val="left" w:pos="826"/>
                        </w:tabs>
                        <w:ind w:right="102"/>
                        <w:jc w:val="both"/>
                      </w:pPr>
                      <w:r>
                        <w:t>Investițiile</w:t>
                      </w:r>
                      <w:r>
                        <w:rPr>
                          <w:spacing w:val="30"/>
                        </w:rPr>
                        <w:t xml:space="preserve"> </w:t>
                      </w:r>
                      <w:r>
                        <w:t>propuse</w:t>
                      </w:r>
                      <w:r>
                        <w:rPr>
                          <w:spacing w:val="30"/>
                        </w:rPr>
                        <w:t xml:space="preserve"> </w:t>
                      </w:r>
                      <w:r>
                        <w:t>prin</w:t>
                      </w:r>
                      <w:r>
                        <w:rPr>
                          <w:spacing w:val="29"/>
                        </w:rPr>
                        <w:t xml:space="preserve"> </w:t>
                      </w:r>
                      <w:r>
                        <w:t>care</w:t>
                      </w:r>
                      <w:r>
                        <w:rPr>
                          <w:spacing w:val="30"/>
                        </w:rPr>
                        <w:t xml:space="preserve"> </w:t>
                      </w:r>
                      <w:r>
                        <w:t>se</w:t>
                      </w:r>
                      <w:r>
                        <w:rPr>
                          <w:spacing w:val="30"/>
                        </w:rPr>
                        <w:t xml:space="preserve"> </w:t>
                      </w:r>
                      <w:r>
                        <w:t>justifică</w:t>
                      </w:r>
                      <w:r>
                        <w:rPr>
                          <w:spacing w:val="30"/>
                        </w:rPr>
                        <w:t xml:space="preserve"> </w:t>
                      </w:r>
                      <w:r>
                        <w:t>contribuția la indicatorii obligatorii la nivel de proiect</w:t>
                      </w:r>
                      <w:r w:rsidRPr="00221005">
                        <w:rPr>
                          <w:lang w:val="pt-BR"/>
                          <w:rPrChange w:id="20" w:author="Doina Musatescu" w:date="2023-11-15T14:53:00Z">
                            <w:rPr>
                              <w:lang w:val="en-US"/>
                            </w:rPr>
                          </w:rPrChange>
                        </w:rPr>
                        <w:t>;</w:t>
                      </w:r>
                    </w:p>
                    <w:p w14:paraId="7C144840" w14:textId="77777777" w:rsidR="000A74E5" w:rsidRDefault="00000000">
                      <w:pPr>
                        <w:numPr>
                          <w:ilvl w:val="0"/>
                          <w:numId w:val="7"/>
                        </w:numPr>
                        <w:tabs>
                          <w:tab w:val="left" w:pos="825"/>
                          <w:tab w:val="left" w:pos="826"/>
                        </w:tabs>
                        <w:ind w:right="102"/>
                        <w:jc w:val="both"/>
                      </w:pPr>
                      <w:r>
                        <w:t>Modul în care proiectul va influența dezvoltarea socio-economică a zonei acoperite de  proiect.</w:t>
                      </w:r>
                    </w:p>
                  </w:txbxContent>
                </v:textbox>
                <w10:wrap type="topAndBottom" anchorx="page"/>
              </v:shape>
            </w:pict>
          </mc:Fallback>
        </mc:AlternateContent>
      </w:r>
    </w:p>
    <w:p w14:paraId="2AAF32F3" w14:textId="77777777" w:rsidR="000A74E5" w:rsidRDefault="00000000">
      <w:pPr>
        <w:pStyle w:val="Heading1"/>
        <w:numPr>
          <w:ilvl w:val="0"/>
          <w:numId w:val="5"/>
        </w:numPr>
        <w:tabs>
          <w:tab w:val="left" w:pos="1028"/>
          <w:tab w:val="left" w:pos="9942"/>
        </w:tabs>
        <w:spacing w:before="92"/>
        <w:rPr>
          <w:sz w:val="24"/>
          <w:szCs w:val="24"/>
        </w:rPr>
      </w:pPr>
      <w:bookmarkStart w:id="21" w:name="_bookmark11"/>
      <w:bookmarkEnd w:id="21"/>
      <w:r>
        <w:rPr>
          <w:noProof/>
          <w:sz w:val="24"/>
          <w:szCs w:val="24"/>
          <w:lang w:eastAsia="ro-RO"/>
        </w:rPr>
        <mc:AlternateContent>
          <mc:Choice Requires="wps">
            <w:drawing>
              <wp:anchor distT="0" distB="0" distL="0" distR="0" simplePos="0" relativeHeight="251669504" behindDoc="1" locked="0" layoutInCell="1" allowOverlap="1" wp14:anchorId="64E78DEF" wp14:editId="1884A77A">
                <wp:simplePos x="0" y="0"/>
                <wp:positionH relativeFrom="page">
                  <wp:posOffset>906780</wp:posOffset>
                </wp:positionH>
                <wp:positionV relativeFrom="paragraph">
                  <wp:posOffset>400050</wp:posOffset>
                </wp:positionV>
                <wp:extent cx="5847080" cy="472440"/>
                <wp:effectExtent l="0" t="0" r="20320" b="22860"/>
                <wp:wrapTopAndBottom/>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72440"/>
                        </a:xfrm>
                        <a:prstGeom prst="rect">
                          <a:avLst/>
                        </a:prstGeom>
                        <a:noFill/>
                        <a:ln w="6096">
                          <a:solidFill>
                            <a:srgbClr val="000000"/>
                          </a:solidFill>
                          <a:prstDash val="solid"/>
                          <a:miter lim="800000"/>
                        </a:ln>
                      </wps:spPr>
                      <wps:txbx>
                        <w:txbxContent>
                          <w:p w14:paraId="679E303C" w14:textId="77777777" w:rsidR="000A74E5" w:rsidRDefault="00000000">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și Anexa 2 la schema de ajutor de stat</w:t>
                            </w:r>
                          </w:p>
                        </w:txbxContent>
                      </wps:txbx>
                      <wps:bodyPr rot="0" vert="horz" wrap="square" lIns="0" tIns="0" rIns="0" bIns="0" anchor="t" anchorCtr="0" upright="1">
                        <a:noAutofit/>
                      </wps:bodyPr>
                    </wps:wsp>
                  </a:graphicData>
                </a:graphic>
              </wp:anchor>
            </w:drawing>
          </mc:Choice>
          <mc:Fallback>
            <w:pict>
              <v:shape w14:anchorId="64E78DEF" id="Text Box 32" o:spid="_x0000_s1038" type="#_x0000_t202" style="position:absolute;left:0;text-align:left;margin-left:71.4pt;margin-top:31.5pt;width:460.4pt;height:37.2pt;z-index:-251646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" filled="f" strokeweight=".48pt">
                <v:textbox inset="0,0,0,0">
                  <w:txbxContent>
                    <w:p w14:paraId="679E303C" w14:textId="77777777" w:rsidR="000A74E5" w:rsidRDefault="00000000">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și Anexa 2 la schema de ajutor de stat</w:t>
                      </w:r>
                    </w:p>
                  </w:txbxContent>
                </v:textbox>
                <w10:wrap type="topAndBottom" anchorx="page"/>
              </v:shape>
            </w:pict>
          </mc:Fallback>
        </mc:AlternateContent>
      </w:r>
      <w:r>
        <w:rPr>
          <w:sz w:val="24"/>
          <w:szCs w:val="24"/>
          <w:shd w:val="clear" w:color="auto" w:fill="8DB3E1"/>
        </w:rPr>
        <w:t>Ajutor</w:t>
      </w:r>
      <w:r>
        <w:rPr>
          <w:spacing w:val="-1"/>
          <w:sz w:val="24"/>
          <w:szCs w:val="24"/>
          <w:shd w:val="clear" w:color="auto" w:fill="8DB3E1"/>
        </w:rPr>
        <w:t xml:space="preserve"> </w:t>
      </w:r>
      <w:r>
        <w:rPr>
          <w:sz w:val="24"/>
          <w:szCs w:val="24"/>
          <w:shd w:val="clear" w:color="auto" w:fill="8DB3E1"/>
        </w:rPr>
        <w:t>de</w:t>
      </w:r>
      <w:r>
        <w:rPr>
          <w:spacing w:val="-3"/>
          <w:sz w:val="24"/>
          <w:szCs w:val="24"/>
          <w:shd w:val="clear" w:color="auto" w:fill="8DB3E1"/>
        </w:rPr>
        <w:t xml:space="preserve"> </w:t>
      </w:r>
      <w:r>
        <w:rPr>
          <w:sz w:val="24"/>
          <w:szCs w:val="24"/>
          <w:shd w:val="clear" w:color="auto" w:fill="8DB3E1"/>
        </w:rPr>
        <w:t>stat (obligatoriu)</w:t>
      </w:r>
      <w:r>
        <w:rPr>
          <w:sz w:val="24"/>
          <w:szCs w:val="24"/>
          <w:shd w:val="clear" w:color="auto" w:fill="8DB3E1"/>
        </w:rPr>
        <w:tab/>
      </w:r>
    </w:p>
    <w:p w14:paraId="1E4257DD" w14:textId="77777777" w:rsidR="000A74E5" w:rsidRDefault="000A74E5">
      <w:pPr>
        <w:pStyle w:val="BodyText"/>
        <w:spacing w:before="9"/>
        <w:rPr>
          <w:b/>
          <w:i w:val="0"/>
          <w:sz w:val="24"/>
          <w:szCs w:val="24"/>
        </w:rPr>
      </w:pPr>
    </w:p>
    <w:p w14:paraId="72318CFA" w14:textId="77777777" w:rsidR="000A74E5" w:rsidRDefault="00000000">
      <w:pPr>
        <w:pStyle w:val="ListParagraph"/>
        <w:tabs>
          <w:tab w:val="left" w:pos="1028"/>
          <w:tab w:val="left" w:pos="9360"/>
        </w:tabs>
        <w:spacing w:before="92" w:line="477" w:lineRule="auto"/>
        <w:ind w:left="696" w:right="661" w:firstLine="0"/>
        <w:rPr>
          <w:rFonts w:ascii="Times New Roman" w:hAnsi="Times New Roman" w:cs="Times New Roman"/>
          <w:b/>
          <w:sz w:val="24"/>
          <w:szCs w:val="24"/>
        </w:rPr>
      </w:pPr>
      <w:bookmarkStart w:id="22" w:name="_bookmark13"/>
      <w:bookmarkEnd w:id="22"/>
      <w:r>
        <w:rPr>
          <w:rFonts w:ascii="Times New Roman" w:hAnsi="Times New Roman" w:cs="Times New Roman"/>
          <w:b/>
          <w:sz w:val="24"/>
          <w:szCs w:val="24"/>
          <w:shd w:val="clear" w:color="auto" w:fill="8DB3E1"/>
        </w:rPr>
        <w:t>11. Sustenabilitate (obligatoriu)</w:t>
      </w:r>
      <w:r>
        <w:rPr>
          <w:rFonts w:ascii="Times New Roman" w:hAnsi="Times New Roman" w:cs="Times New Roman"/>
          <w:b/>
          <w:sz w:val="24"/>
          <w:szCs w:val="24"/>
          <w:shd w:val="clear" w:color="auto" w:fill="8DB3E1"/>
        </w:rPr>
        <w:tab/>
      </w:r>
      <w:r>
        <w:rPr>
          <w:rFonts w:ascii="Times New Roman" w:hAnsi="Times New Roman" w:cs="Times New Roman"/>
          <w:b/>
          <w:sz w:val="24"/>
          <w:szCs w:val="24"/>
        </w:rPr>
        <w:t xml:space="preserve"> </w:t>
      </w:r>
    </w:p>
    <w:p w14:paraId="71FA4EE6" w14:textId="77777777" w:rsidR="000A74E5" w:rsidRDefault="00000000">
      <w:pPr>
        <w:pStyle w:val="ListParagraph"/>
        <w:tabs>
          <w:tab w:val="left" w:pos="1028"/>
          <w:tab w:val="left" w:pos="9360"/>
        </w:tabs>
        <w:ind w:left="697" w:right="663" w:firstLine="0"/>
        <w:rPr>
          <w:rFonts w:ascii="Times New Roman" w:hAnsi="Times New Roman" w:cs="Times New Roman"/>
          <w:b/>
          <w:sz w:val="24"/>
          <w:szCs w:val="24"/>
        </w:rPr>
      </w:pPr>
      <w:r>
        <w:rPr>
          <w:rFonts w:ascii="Times New Roman" w:hAnsi="Times New Roman" w:cs="Times New Roman"/>
          <w:b/>
          <w:sz w:val="24"/>
          <w:szCs w:val="24"/>
        </w:rPr>
        <w:t>Descriere/valorificarea</w:t>
      </w:r>
      <w:r>
        <w:rPr>
          <w:rFonts w:ascii="Times New Roman" w:hAnsi="Times New Roman" w:cs="Times New Roman"/>
          <w:b/>
          <w:spacing w:val="-4"/>
          <w:sz w:val="24"/>
          <w:szCs w:val="24"/>
        </w:rPr>
        <w:t xml:space="preserve"> </w:t>
      </w:r>
      <w:r>
        <w:rPr>
          <w:rFonts w:ascii="Times New Roman" w:hAnsi="Times New Roman" w:cs="Times New Roman"/>
          <w:b/>
          <w:sz w:val="24"/>
          <w:szCs w:val="24"/>
        </w:rPr>
        <w:t>rezultatelor:</w:t>
      </w:r>
    </w:p>
    <w:p w14:paraId="2AB1C5F7" w14:textId="77777777" w:rsidR="000A74E5" w:rsidRDefault="00000000">
      <w:pPr>
        <w:pStyle w:val="ListParagraph"/>
        <w:tabs>
          <w:tab w:val="left" w:pos="1028"/>
          <w:tab w:val="left" w:pos="9360"/>
        </w:tabs>
        <w:spacing w:before="92" w:line="477" w:lineRule="auto"/>
        <w:ind w:left="696" w:right="661" w:firstLine="0"/>
        <w:rPr>
          <w:rFonts w:ascii="Times New Roman" w:hAnsi="Times New Roman" w:cs="Times New Roman"/>
          <w:b/>
          <w:sz w:val="24"/>
          <w:szCs w:val="24"/>
        </w:rPr>
      </w:pPr>
      <w:r>
        <w:rPr>
          <w:rFonts w:ascii="Times New Roman" w:hAnsi="Times New Roman" w:cs="Times New Roman"/>
          <w:noProof/>
          <w:sz w:val="24"/>
          <w:szCs w:val="24"/>
          <w:lang w:eastAsia="ro-RO"/>
        </w:rPr>
        <mc:AlternateContent>
          <mc:Choice Requires="wps">
            <w:drawing>
              <wp:anchor distT="0" distB="0" distL="114300" distR="114300" simplePos="0" relativeHeight="251660288" behindDoc="1" locked="0" layoutInCell="1" allowOverlap="1" wp14:anchorId="15EDF74F" wp14:editId="1FBBEA89">
                <wp:simplePos x="0" y="0"/>
                <wp:positionH relativeFrom="margin">
                  <wp:align>center</wp:align>
                </wp:positionH>
                <wp:positionV relativeFrom="paragraph">
                  <wp:posOffset>118745</wp:posOffset>
                </wp:positionV>
                <wp:extent cx="5847080" cy="487680"/>
                <wp:effectExtent l="0" t="0" r="20320" b="26670"/>
                <wp:wrapNone/>
                <wp:docPr id="3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ln>
                      </wps:spPr>
                      <wps:txbx>
                        <w:txbxContent>
                          <w:p w14:paraId="25EC9B04" w14:textId="77777777" w:rsidR="000A74E5" w:rsidRDefault="00000000">
                            <w:pPr>
                              <w:pStyle w:val="BodyText"/>
                              <w:ind w:left="105" w:right="103"/>
                              <w:jc w:val="both"/>
                            </w:pPr>
                            <w:r>
                              <w:t>Se va preciza modul în care proiectul se va autosusţine financiar după încetarea finanţării solicitate</w:t>
                            </w:r>
                            <w:r>
                              <w:rPr>
                                <w:spacing w:val="1"/>
                              </w:rPr>
                              <w:t xml:space="preserve"> </w:t>
                            </w:r>
                            <w:r>
                              <w:t>prin prezenta ofertă, capacitatea de a asigura operarea şi întreţinerea investiţiei după</w:t>
                            </w:r>
                            <w:r>
                              <w:rPr>
                                <w:spacing w:val="1"/>
                              </w:rPr>
                              <w:t xml:space="preserve"> </w:t>
                            </w:r>
                            <w:r>
                              <w:t>finalizare</w:t>
                            </w:r>
                            <w:r>
                              <w:rPr>
                                <w:spacing w:val="-2"/>
                              </w:rPr>
                              <w:t xml:space="preserve"> </w:t>
                            </w:r>
                            <w:r>
                              <w:t>(entităţi</w:t>
                            </w:r>
                            <w:r>
                              <w:rPr>
                                <w:spacing w:val="-3"/>
                              </w:rPr>
                              <w:t xml:space="preserve"> </w:t>
                            </w:r>
                            <w:r>
                              <w:t>responsabile,</w:t>
                            </w:r>
                            <w:r>
                              <w:rPr>
                                <w:spacing w:val="-1"/>
                              </w:rPr>
                              <w:t xml:space="preserve"> </w:t>
                            </w:r>
                            <w:r>
                              <w:t>fonduri,</w:t>
                            </w:r>
                            <w:r>
                              <w:rPr>
                                <w:spacing w:val="-1"/>
                              </w:rPr>
                              <w:t xml:space="preserve"> </w:t>
                            </w:r>
                            <w:r>
                              <w:t>activităţi,</w:t>
                            </w:r>
                            <w:r>
                              <w:rPr>
                                <w:spacing w:val="-1"/>
                              </w:rPr>
                              <w:t xml:space="preserve"> </w:t>
                            </w:r>
                            <w:r>
                              <w:t>orizont de</w:t>
                            </w:r>
                            <w:r>
                              <w:rPr>
                                <w:spacing w:val="-3"/>
                              </w:rPr>
                              <w:t xml:space="preserve"> </w:t>
                            </w:r>
                            <w:r>
                              <w:t>timp).</w:t>
                            </w:r>
                            <w:r>
                              <w:rPr>
                                <w:spacing w:val="-1"/>
                              </w:rPr>
                              <w:t xml:space="preserve"> </w:t>
                            </w:r>
                            <w:r>
                              <w:t>Alte</w:t>
                            </w:r>
                            <w:r>
                              <w:rPr>
                                <w:spacing w:val="-1"/>
                              </w:rPr>
                              <w:t xml:space="preserve"> </w:t>
                            </w:r>
                            <w:r>
                              <w:t>aspecte</w:t>
                            </w:r>
                            <w:r>
                              <w:rPr>
                                <w:spacing w:val="-1"/>
                              </w:rPr>
                              <w:t xml:space="preserve"> </w:t>
                            </w:r>
                            <w:r>
                              <w:t>relevante</w:t>
                            </w:r>
                          </w:p>
                        </w:txbxContent>
                      </wps:txbx>
                      <wps:bodyPr rot="0" vert="horz" wrap="square" lIns="0" tIns="0" rIns="0" bIns="0" anchor="t" anchorCtr="0" upright="1">
                        <a:noAutofit/>
                      </wps:bodyPr>
                    </wps:wsp>
                  </a:graphicData>
                </a:graphic>
              </wp:anchor>
            </w:drawing>
          </mc:Choice>
          <mc:Fallback>
            <w:pict>
              <v:shape w14:anchorId="15EDF74F" id="Text Box 30" o:spid="_x0000_s1039" type="#_x0000_t202" style="position:absolute;left:0;text-align:left;margin-left:0;margin-top:9.35pt;width:460.4pt;height:38.4pt;z-index:-25165619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" filled="f" strokeweight=".48pt">
                <v:textbox inset="0,0,0,0">
                  <w:txbxContent>
                    <w:p w14:paraId="25EC9B04" w14:textId="77777777" w:rsidR="000A74E5" w:rsidRDefault="00000000">
                      <w:pPr>
                        <w:pStyle w:val="BodyText"/>
                        <w:ind w:left="105" w:right="103"/>
                        <w:jc w:val="both"/>
                      </w:pPr>
                      <w:r>
                        <w:t>Se va preciza modul în care proiectul se va autosusţine financiar după încetarea finanţării solicitate</w:t>
                      </w:r>
                      <w:r>
                        <w:rPr>
                          <w:spacing w:val="1"/>
                        </w:rPr>
                        <w:t xml:space="preserve"> </w:t>
                      </w:r>
                      <w:r>
                        <w:t>prin prezenta ofertă, capacitatea de a asigura operarea şi întreţinerea investiţiei după</w:t>
                      </w:r>
                      <w:r>
                        <w:rPr>
                          <w:spacing w:val="1"/>
                        </w:rPr>
                        <w:t xml:space="preserve"> </w:t>
                      </w:r>
                      <w:r>
                        <w:t>finalizare</w:t>
                      </w:r>
                      <w:r>
                        <w:rPr>
                          <w:spacing w:val="-2"/>
                        </w:rPr>
                        <w:t xml:space="preserve"> </w:t>
                      </w:r>
                      <w:r>
                        <w:t>(entităţi</w:t>
                      </w:r>
                      <w:r>
                        <w:rPr>
                          <w:spacing w:val="-3"/>
                        </w:rPr>
                        <w:t xml:space="preserve"> </w:t>
                      </w:r>
                      <w:r>
                        <w:t>responsabile,</w:t>
                      </w:r>
                      <w:r>
                        <w:rPr>
                          <w:spacing w:val="-1"/>
                        </w:rPr>
                        <w:t xml:space="preserve"> </w:t>
                      </w:r>
                      <w:r>
                        <w:t>fonduri,</w:t>
                      </w:r>
                      <w:r>
                        <w:rPr>
                          <w:spacing w:val="-1"/>
                        </w:rPr>
                        <w:t xml:space="preserve"> </w:t>
                      </w:r>
                      <w:r>
                        <w:t>activităţi,</w:t>
                      </w:r>
                      <w:r>
                        <w:rPr>
                          <w:spacing w:val="-1"/>
                        </w:rPr>
                        <w:t xml:space="preserve"> </w:t>
                      </w:r>
                      <w:r>
                        <w:t>orizont de</w:t>
                      </w:r>
                      <w:r>
                        <w:rPr>
                          <w:spacing w:val="-3"/>
                        </w:rPr>
                        <w:t xml:space="preserve"> </w:t>
                      </w:r>
                      <w:r>
                        <w:t>timp).</w:t>
                      </w:r>
                      <w:r>
                        <w:rPr>
                          <w:spacing w:val="-1"/>
                        </w:rPr>
                        <w:t xml:space="preserve"> </w:t>
                      </w:r>
                      <w:r>
                        <w:t>Alte</w:t>
                      </w:r>
                      <w:r>
                        <w:rPr>
                          <w:spacing w:val="-1"/>
                        </w:rPr>
                        <w:t xml:space="preserve"> </w:t>
                      </w:r>
                      <w:r>
                        <w:t>aspecte</w:t>
                      </w:r>
                      <w:r>
                        <w:rPr>
                          <w:spacing w:val="-1"/>
                        </w:rPr>
                        <w:t xml:space="preserve"> </w:t>
                      </w:r>
                      <w:r>
                        <w:t>relevante</w:t>
                      </w:r>
                    </w:p>
                  </w:txbxContent>
                </v:textbox>
                <w10:wrap anchorx="margin"/>
              </v:shape>
            </w:pict>
          </mc:Fallback>
        </mc:AlternateContent>
      </w:r>
    </w:p>
    <w:p w14:paraId="01046AAD" w14:textId="77777777" w:rsidR="000A74E5" w:rsidRDefault="000A74E5">
      <w:pPr>
        <w:pStyle w:val="BodyText"/>
        <w:rPr>
          <w:i w:val="0"/>
          <w:sz w:val="24"/>
          <w:szCs w:val="24"/>
        </w:rPr>
      </w:pPr>
    </w:p>
    <w:p w14:paraId="217D2F70" w14:textId="77777777" w:rsidR="000A74E5" w:rsidRDefault="000A74E5">
      <w:pPr>
        <w:pStyle w:val="BodyText"/>
        <w:spacing w:before="7"/>
        <w:rPr>
          <w:b/>
          <w:i w:val="0"/>
          <w:sz w:val="24"/>
          <w:szCs w:val="24"/>
        </w:rPr>
      </w:pPr>
    </w:p>
    <w:p w14:paraId="5A91A531" w14:textId="77777777" w:rsidR="000A74E5" w:rsidRDefault="00000000">
      <w:pPr>
        <w:spacing w:before="92"/>
        <w:ind w:left="696" w:right="690"/>
        <w:jc w:val="both"/>
        <w:rPr>
          <w:b/>
          <w:sz w:val="24"/>
          <w:szCs w:val="24"/>
        </w:rPr>
      </w:pPr>
      <w:r>
        <w:rPr>
          <w:b/>
          <w:sz w:val="24"/>
          <w:szCs w:val="24"/>
        </w:rPr>
        <w:t>Oferiți</w:t>
      </w:r>
      <w:r>
        <w:rPr>
          <w:b/>
          <w:spacing w:val="-11"/>
          <w:sz w:val="24"/>
          <w:szCs w:val="24"/>
        </w:rPr>
        <w:t xml:space="preserve"> </w:t>
      </w:r>
      <w:r>
        <w:rPr>
          <w:b/>
          <w:sz w:val="24"/>
          <w:szCs w:val="24"/>
        </w:rPr>
        <w:t>detalii</w:t>
      </w:r>
      <w:r>
        <w:rPr>
          <w:b/>
          <w:spacing w:val="-10"/>
          <w:sz w:val="24"/>
          <w:szCs w:val="24"/>
        </w:rPr>
        <w:t xml:space="preserve"> </w:t>
      </w:r>
      <w:r>
        <w:rPr>
          <w:b/>
          <w:sz w:val="24"/>
          <w:szCs w:val="24"/>
        </w:rPr>
        <w:t>cu</w:t>
      </w:r>
      <w:r>
        <w:rPr>
          <w:b/>
          <w:spacing w:val="-11"/>
          <w:sz w:val="24"/>
          <w:szCs w:val="24"/>
        </w:rPr>
        <w:t xml:space="preserve"> </w:t>
      </w:r>
      <w:r>
        <w:rPr>
          <w:b/>
          <w:sz w:val="24"/>
          <w:szCs w:val="24"/>
        </w:rPr>
        <w:t>privire</w:t>
      </w:r>
      <w:r>
        <w:rPr>
          <w:b/>
          <w:spacing w:val="-13"/>
          <w:sz w:val="24"/>
          <w:szCs w:val="24"/>
        </w:rPr>
        <w:t xml:space="preserve"> </w:t>
      </w:r>
      <w:r>
        <w:rPr>
          <w:b/>
          <w:sz w:val="24"/>
          <w:szCs w:val="24"/>
        </w:rPr>
        <w:t>la</w:t>
      </w:r>
      <w:r>
        <w:rPr>
          <w:b/>
          <w:spacing w:val="-13"/>
          <w:sz w:val="24"/>
          <w:szCs w:val="24"/>
        </w:rPr>
        <w:t xml:space="preserve"> </w:t>
      </w:r>
      <w:r>
        <w:rPr>
          <w:b/>
          <w:sz w:val="24"/>
          <w:szCs w:val="24"/>
        </w:rPr>
        <w:t>modul</w:t>
      </w:r>
      <w:r>
        <w:rPr>
          <w:b/>
          <w:spacing w:val="-10"/>
          <w:sz w:val="24"/>
          <w:szCs w:val="24"/>
        </w:rPr>
        <w:t xml:space="preserve"> </w:t>
      </w:r>
      <w:r>
        <w:rPr>
          <w:b/>
          <w:sz w:val="24"/>
          <w:szCs w:val="24"/>
        </w:rPr>
        <w:t>în</w:t>
      </w:r>
      <w:r>
        <w:rPr>
          <w:b/>
          <w:spacing w:val="-11"/>
          <w:sz w:val="24"/>
          <w:szCs w:val="24"/>
        </w:rPr>
        <w:t xml:space="preserve"> </w:t>
      </w:r>
      <w:r>
        <w:rPr>
          <w:b/>
          <w:sz w:val="24"/>
          <w:szCs w:val="24"/>
        </w:rPr>
        <w:t>care</w:t>
      </w:r>
      <w:r>
        <w:rPr>
          <w:b/>
          <w:spacing w:val="-10"/>
          <w:sz w:val="24"/>
          <w:szCs w:val="24"/>
        </w:rPr>
        <w:t xml:space="preserve"> </w:t>
      </w:r>
      <w:r>
        <w:rPr>
          <w:b/>
          <w:sz w:val="24"/>
          <w:szCs w:val="24"/>
        </w:rPr>
        <w:t>va</w:t>
      </w:r>
      <w:r>
        <w:rPr>
          <w:b/>
          <w:spacing w:val="-13"/>
          <w:sz w:val="24"/>
          <w:szCs w:val="24"/>
        </w:rPr>
        <w:t xml:space="preserve"> </w:t>
      </w:r>
      <w:r>
        <w:rPr>
          <w:b/>
          <w:sz w:val="24"/>
          <w:szCs w:val="24"/>
        </w:rPr>
        <w:t>fi</w:t>
      </w:r>
      <w:r>
        <w:rPr>
          <w:b/>
          <w:spacing w:val="-10"/>
          <w:sz w:val="24"/>
          <w:szCs w:val="24"/>
        </w:rPr>
        <w:t xml:space="preserve"> </w:t>
      </w:r>
      <w:r>
        <w:rPr>
          <w:b/>
          <w:sz w:val="24"/>
          <w:szCs w:val="24"/>
        </w:rPr>
        <w:t>gestionată</w:t>
      </w:r>
      <w:r>
        <w:rPr>
          <w:b/>
          <w:spacing w:val="-10"/>
          <w:sz w:val="24"/>
          <w:szCs w:val="24"/>
        </w:rPr>
        <w:t xml:space="preserve"> </w:t>
      </w:r>
      <w:r>
        <w:rPr>
          <w:b/>
          <w:sz w:val="24"/>
          <w:szCs w:val="24"/>
        </w:rPr>
        <w:t>infrastructura</w:t>
      </w:r>
      <w:r>
        <w:rPr>
          <w:b/>
          <w:spacing w:val="-10"/>
          <w:sz w:val="24"/>
          <w:szCs w:val="24"/>
        </w:rPr>
        <w:t xml:space="preserve"> </w:t>
      </w:r>
      <w:r>
        <w:rPr>
          <w:b/>
          <w:sz w:val="24"/>
          <w:szCs w:val="24"/>
        </w:rPr>
        <w:t>după</w:t>
      </w:r>
      <w:r>
        <w:rPr>
          <w:b/>
          <w:spacing w:val="-13"/>
          <w:sz w:val="24"/>
          <w:szCs w:val="24"/>
        </w:rPr>
        <w:t xml:space="preserve"> </w:t>
      </w:r>
      <w:r>
        <w:rPr>
          <w:b/>
          <w:sz w:val="24"/>
          <w:szCs w:val="24"/>
        </w:rPr>
        <w:t>încheierea</w:t>
      </w:r>
      <w:r>
        <w:rPr>
          <w:b/>
          <w:spacing w:val="-10"/>
          <w:sz w:val="24"/>
          <w:szCs w:val="24"/>
        </w:rPr>
        <w:t xml:space="preserve"> </w:t>
      </w:r>
      <w:r>
        <w:rPr>
          <w:b/>
          <w:sz w:val="24"/>
          <w:szCs w:val="24"/>
        </w:rPr>
        <w:t>proiectului</w:t>
      </w:r>
      <w:r>
        <w:rPr>
          <w:b/>
          <w:spacing w:val="-52"/>
          <w:sz w:val="24"/>
          <w:szCs w:val="24"/>
        </w:rPr>
        <w:t xml:space="preserve"> </w:t>
      </w:r>
    </w:p>
    <w:p w14:paraId="207B3569" w14:textId="77777777" w:rsidR="000A74E5" w:rsidRDefault="000A74E5">
      <w:pPr>
        <w:spacing w:before="92"/>
        <w:ind w:left="696" w:right="690"/>
        <w:jc w:val="both"/>
        <w:rPr>
          <w:b/>
          <w:sz w:val="24"/>
          <w:szCs w:val="24"/>
        </w:rPr>
      </w:pPr>
    </w:p>
    <w:p w14:paraId="31BCCED1" w14:textId="77777777" w:rsidR="000A74E5" w:rsidRDefault="00000000">
      <w:pPr>
        <w:pStyle w:val="BodyText"/>
        <w:ind w:left="696"/>
        <w:rPr>
          <w:i w:val="0"/>
          <w:sz w:val="24"/>
          <w:szCs w:val="24"/>
        </w:rPr>
      </w:pPr>
      <w:r>
        <w:rPr>
          <w:i w:val="0"/>
          <w:noProof/>
          <w:sz w:val="24"/>
          <w:szCs w:val="24"/>
          <w:lang w:eastAsia="ro-RO"/>
        </w:rPr>
        <w:lastRenderedPageBreak/>
        <mc:AlternateContent>
          <mc:Choice Requires="wps">
            <w:drawing>
              <wp:inline distT="0" distB="0" distL="0" distR="0" wp14:anchorId="4BFB6F5C" wp14:editId="07EBEC39">
                <wp:extent cx="5847080" cy="168275"/>
                <wp:effectExtent l="9525" t="9525" r="10795" b="12700"/>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8275"/>
                        </a:xfrm>
                        <a:prstGeom prst="rect">
                          <a:avLst/>
                        </a:prstGeom>
                        <a:noFill/>
                        <a:ln w="6096">
                          <a:solidFill>
                            <a:srgbClr val="000000"/>
                          </a:solidFill>
                          <a:prstDash val="solid"/>
                          <a:miter lim="800000"/>
                        </a:ln>
                      </wps:spPr>
                      <wps:txbx>
                        <w:txbxContent>
                          <w:p w14:paraId="0628011B" w14:textId="77777777" w:rsidR="000A74E5" w:rsidRDefault="00000000">
                            <w:pPr>
                              <w:pStyle w:val="BodyText"/>
                              <w:spacing w:line="250" w:lineRule="exact"/>
                              <w:ind w:left="105"/>
                            </w:pPr>
                            <w:r>
                              <w:t>Cum</w:t>
                            </w:r>
                            <w:r>
                              <w:rPr>
                                <w:spacing w:val="-4"/>
                              </w:rPr>
                              <w:t xml:space="preserve"> </w:t>
                            </w:r>
                            <w:r>
                              <w:t>va</w:t>
                            </w:r>
                            <w:r>
                              <w:rPr>
                                <w:spacing w:val="-2"/>
                              </w:rPr>
                              <w:t xml:space="preserve"> </w:t>
                            </w:r>
                            <w:r>
                              <w:t>fi</w:t>
                            </w:r>
                            <w:r>
                              <w:rPr>
                                <w:spacing w:val="-1"/>
                              </w:rPr>
                              <w:t xml:space="preserve"> </w:t>
                            </w:r>
                            <w:r>
                              <w:t>asigurată</w:t>
                            </w:r>
                            <w:r>
                              <w:rPr>
                                <w:spacing w:val="-2"/>
                              </w:rPr>
                              <w:t xml:space="preserve"> </w:t>
                            </w:r>
                            <w:r>
                              <w:t>operarea</w:t>
                            </w:r>
                            <w:r>
                              <w:rPr>
                                <w:spacing w:val="-2"/>
                              </w:rPr>
                              <w:t xml:space="preserve"> </w:t>
                            </w:r>
                            <w:r>
                              <w:t>infrastructurii,</w:t>
                            </w:r>
                            <w:r>
                              <w:rPr>
                                <w:spacing w:val="-2"/>
                              </w:rPr>
                              <w:t xml:space="preserve"> </w:t>
                            </w:r>
                            <w:r>
                              <w:t>unde</w:t>
                            </w:r>
                            <w:r>
                              <w:rPr>
                                <w:spacing w:val="-3"/>
                              </w:rPr>
                              <w:t xml:space="preserve"> </w:t>
                            </w:r>
                            <w:r>
                              <w:t>este</w:t>
                            </w:r>
                            <w:r>
                              <w:rPr>
                                <w:spacing w:val="-4"/>
                              </w:rPr>
                              <w:t xml:space="preserve"> </w:t>
                            </w:r>
                            <w:r>
                              <w:t>cazul</w:t>
                            </w:r>
                          </w:p>
                        </w:txbxContent>
                      </wps:txbx>
                      <wps:bodyPr rot="0" vert="horz" wrap="square" lIns="0" tIns="0" rIns="0" bIns="0" anchor="t" anchorCtr="0" upright="1">
                        <a:noAutofit/>
                      </wps:bodyPr>
                    </wps:wsp>
                  </a:graphicData>
                </a:graphic>
              </wp:inline>
            </w:drawing>
          </mc:Choice>
          <mc:Fallback>
            <w:pict>
              <v:shape w14:anchorId="4BFB6F5C" id="Text Box 27" o:spid="_x0000_s1040" type="#_x0000_t202" style="width:460.4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" filled="f" strokeweight=".48pt">
                <v:textbox inset="0,0,0,0">
                  <w:txbxContent>
                    <w:p w14:paraId="0628011B" w14:textId="77777777" w:rsidR="000A74E5" w:rsidRDefault="00000000">
                      <w:pPr>
                        <w:pStyle w:val="BodyText"/>
                        <w:spacing w:line="250" w:lineRule="exact"/>
                        <w:ind w:left="105"/>
                      </w:pPr>
                      <w:r>
                        <w:t>Cum</w:t>
                      </w:r>
                      <w:r>
                        <w:rPr>
                          <w:spacing w:val="-4"/>
                        </w:rPr>
                        <w:t xml:space="preserve"> </w:t>
                      </w:r>
                      <w:r>
                        <w:t>va</w:t>
                      </w:r>
                      <w:r>
                        <w:rPr>
                          <w:spacing w:val="-2"/>
                        </w:rPr>
                        <w:t xml:space="preserve"> </w:t>
                      </w:r>
                      <w:r>
                        <w:t>fi</w:t>
                      </w:r>
                      <w:r>
                        <w:rPr>
                          <w:spacing w:val="-1"/>
                        </w:rPr>
                        <w:t xml:space="preserve"> </w:t>
                      </w:r>
                      <w:r>
                        <w:t>asigurată</w:t>
                      </w:r>
                      <w:r>
                        <w:rPr>
                          <w:spacing w:val="-2"/>
                        </w:rPr>
                        <w:t xml:space="preserve"> </w:t>
                      </w:r>
                      <w:r>
                        <w:t>operarea</w:t>
                      </w:r>
                      <w:r>
                        <w:rPr>
                          <w:spacing w:val="-2"/>
                        </w:rPr>
                        <w:t xml:space="preserve"> </w:t>
                      </w:r>
                      <w:r>
                        <w:t>infrastructurii,</w:t>
                      </w:r>
                      <w:r>
                        <w:rPr>
                          <w:spacing w:val="-2"/>
                        </w:rPr>
                        <w:t xml:space="preserve"> </w:t>
                      </w:r>
                      <w:r>
                        <w:t>unde</w:t>
                      </w:r>
                      <w:r>
                        <w:rPr>
                          <w:spacing w:val="-3"/>
                        </w:rPr>
                        <w:t xml:space="preserve"> </w:t>
                      </w:r>
                      <w:r>
                        <w:t>este</w:t>
                      </w:r>
                      <w:r>
                        <w:rPr>
                          <w:spacing w:val="-4"/>
                        </w:rPr>
                        <w:t xml:space="preserve"> </w:t>
                      </w:r>
                      <w:r>
                        <w:t>cazul</w:t>
                      </w:r>
                    </w:p>
                  </w:txbxContent>
                </v:textbox>
                <w10:anchorlock/>
              </v:shape>
            </w:pict>
          </mc:Fallback>
        </mc:AlternateContent>
      </w:r>
    </w:p>
    <w:p w14:paraId="33570151" w14:textId="77777777" w:rsidR="000A74E5" w:rsidRDefault="000A74E5">
      <w:pPr>
        <w:pStyle w:val="Heading1"/>
        <w:spacing w:before="91" w:after="3"/>
        <w:ind w:left="0"/>
        <w:rPr>
          <w:sz w:val="24"/>
          <w:szCs w:val="24"/>
        </w:rPr>
      </w:pPr>
    </w:p>
    <w:p w14:paraId="2BDA4EA7" w14:textId="77777777" w:rsidR="000A74E5" w:rsidRDefault="00000000">
      <w:pPr>
        <w:pStyle w:val="Heading1"/>
        <w:spacing w:before="91" w:after="3"/>
        <w:rPr>
          <w:sz w:val="24"/>
          <w:szCs w:val="24"/>
        </w:rPr>
      </w:pPr>
      <w:r>
        <w:rPr>
          <w:sz w:val="24"/>
          <w:szCs w:val="24"/>
        </w:rPr>
        <w:t>Transferabilitatea</w:t>
      </w:r>
      <w:r>
        <w:rPr>
          <w:spacing w:val="-5"/>
          <w:sz w:val="24"/>
          <w:szCs w:val="24"/>
        </w:rPr>
        <w:t xml:space="preserve"> </w:t>
      </w:r>
      <w:r>
        <w:rPr>
          <w:sz w:val="24"/>
          <w:szCs w:val="24"/>
        </w:rPr>
        <w:t>rezultatelor</w:t>
      </w:r>
    </w:p>
    <w:p w14:paraId="7108286B" w14:textId="77777777" w:rsidR="000A74E5" w:rsidRDefault="000A74E5">
      <w:pPr>
        <w:pStyle w:val="Heading1"/>
        <w:spacing w:before="91" w:after="3"/>
        <w:rPr>
          <w:sz w:val="24"/>
          <w:szCs w:val="24"/>
        </w:rPr>
      </w:pPr>
    </w:p>
    <w:p w14:paraId="61038336"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00D20B58" wp14:editId="1509F122">
                <wp:extent cx="5847080" cy="487680"/>
                <wp:effectExtent l="9525" t="9525" r="10795" b="7620"/>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ln>
                      </wps:spPr>
                      <wps:txbx>
                        <w:txbxContent>
                          <w:p w14:paraId="0A1D14A6" w14:textId="77777777" w:rsidR="000A74E5" w:rsidRDefault="00000000">
                            <w:pPr>
                              <w:pStyle w:val="BodyText"/>
                              <w:ind w:left="105" w:right="101"/>
                              <w:jc w:val="both"/>
                            </w:pPr>
                            <w:r>
                              <w:t>Se</w:t>
                            </w:r>
                            <w:r>
                              <w:rPr>
                                <w:spacing w:val="-9"/>
                              </w:rPr>
                              <w:t xml:space="preserve"> </w:t>
                            </w:r>
                            <w:r>
                              <w:t>va</w:t>
                            </w:r>
                            <w:r>
                              <w:rPr>
                                <w:spacing w:val="-9"/>
                              </w:rPr>
                              <w:t xml:space="preserve"> </w:t>
                            </w:r>
                            <w:r>
                              <w:t>descrie</w:t>
                            </w:r>
                            <w:r>
                              <w:rPr>
                                <w:spacing w:val="-9"/>
                              </w:rPr>
                              <w:t xml:space="preserve"> </w:t>
                            </w:r>
                            <w:r>
                              <w:t>modalitatea</w:t>
                            </w:r>
                            <w:r>
                              <w:rPr>
                                <w:spacing w:val="-9"/>
                              </w:rPr>
                              <w:t xml:space="preserve"> </w:t>
                            </w:r>
                            <w:r>
                              <w:t>prin</w:t>
                            </w:r>
                            <w:r>
                              <w:rPr>
                                <w:spacing w:val="-11"/>
                              </w:rPr>
                              <w:t xml:space="preserve"> </w:t>
                            </w:r>
                            <w:r>
                              <w:t>care</w:t>
                            </w:r>
                            <w:r>
                              <w:rPr>
                                <w:spacing w:val="-12"/>
                              </w:rPr>
                              <w:t xml:space="preserve"> </w:t>
                            </w:r>
                            <w:r>
                              <w:t>experienţa</w:t>
                            </w:r>
                            <w:r>
                              <w:rPr>
                                <w:spacing w:val="-10"/>
                              </w:rPr>
                              <w:t xml:space="preserve"> </w:t>
                            </w:r>
                            <w:r>
                              <w:t>acumulată</w:t>
                            </w:r>
                            <w:r>
                              <w:rPr>
                                <w:spacing w:val="-9"/>
                              </w:rPr>
                              <w:t xml:space="preserve"> </w:t>
                            </w:r>
                            <w:r>
                              <w:t>prin</w:t>
                            </w:r>
                            <w:r>
                              <w:rPr>
                                <w:spacing w:val="-12"/>
                              </w:rPr>
                              <w:t xml:space="preserve"> </w:t>
                            </w:r>
                            <w:r>
                              <w:t>implementarea</w:t>
                            </w:r>
                            <w:r>
                              <w:rPr>
                                <w:spacing w:val="-12"/>
                              </w:rPr>
                              <w:t xml:space="preserve"> </w:t>
                            </w:r>
                            <w:r>
                              <w:t>proiectului</w:t>
                            </w:r>
                            <w:r>
                              <w:rPr>
                                <w:spacing w:val="-10"/>
                              </w:rPr>
                              <w:t xml:space="preserve"> </w:t>
                            </w:r>
                            <w:r>
                              <w:t>va</w:t>
                            </w:r>
                            <w:r>
                              <w:rPr>
                                <w:spacing w:val="-9"/>
                              </w:rPr>
                              <w:t xml:space="preserve"> </w:t>
                            </w:r>
                            <w:r>
                              <w:t>fi</w:t>
                            </w:r>
                            <w:r>
                              <w:rPr>
                                <w:spacing w:val="-9"/>
                              </w:rPr>
                              <w:t xml:space="preserve"> </w:t>
                            </w:r>
                            <w:r>
                              <w:t>ulterior</w:t>
                            </w:r>
                            <w:r>
                              <w:rPr>
                                <w:spacing w:val="-53"/>
                              </w:rPr>
                              <w:t xml:space="preserve"> </w:t>
                            </w:r>
                            <w:r>
                              <w:t>integrată, de exemplu în strategii naționale de dezvoltare/organizare. Se vor menționa</w:t>
                            </w:r>
                            <w:r>
                              <w:rPr>
                                <w:spacing w:val="1"/>
                              </w:rPr>
                              <w:t xml:space="preserve"> </w:t>
                            </w:r>
                            <w:r>
                              <w:t>factorii/organismele</w:t>
                            </w:r>
                            <w:r>
                              <w:rPr>
                                <w:spacing w:val="-3"/>
                              </w:rPr>
                              <w:t xml:space="preserve"> </w:t>
                            </w:r>
                            <w:r>
                              <w:t>prin care</w:t>
                            </w:r>
                            <w:r>
                              <w:rPr>
                                <w:spacing w:val="-1"/>
                              </w:rPr>
                              <w:t xml:space="preserve"> </w:t>
                            </w:r>
                            <w:r>
                              <w:t>se va realiza transferul</w:t>
                            </w:r>
                            <w:r>
                              <w:rPr>
                                <w:spacing w:val="-1"/>
                              </w:rPr>
                              <w:t xml:space="preserve"> </w:t>
                            </w:r>
                            <w:r>
                              <w:t>rezultatelor proiectului.</w:t>
                            </w:r>
                          </w:p>
                        </w:txbxContent>
                      </wps:txbx>
                      <wps:bodyPr rot="0" vert="horz" wrap="square" lIns="0" tIns="0" rIns="0" bIns="0" anchor="t" anchorCtr="0" upright="1">
                        <a:noAutofit/>
                      </wps:bodyPr>
                    </wps:wsp>
                  </a:graphicData>
                </a:graphic>
              </wp:inline>
            </w:drawing>
          </mc:Choice>
          <mc:Fallback>
            <w:pict>
              <v:shape w14:anchorId="00D20B58" id="Text Box 26" o:spid="_x0000_s1041" type="#_x0000_t202" style="width:460.4pt;height:3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" filled="f" strokeweight=".48pt">
                <v:textbox inset="0,0,0,0">
                  <w:txbxContent>
                    <w:p w14:paraId="0A1D14A6" w14:textId="77777777" w:rsidR="000A74E5" w:rsidRDefault="00000000">
                      <w:pPr>
                        <w:pStyle w:val="BodyText"/>
                        <w:ind w:left="105" w:right="101"/>
                        <w:jc w:val="both"/>
                      </w:pPr>
                      <w:r>
                        <w:t>Se</w:t>
                      </w:r>
                      <w:r>
                        <w:rPr>
                          <w:spacing w:val="-9"/>
                        </w:rPr>
                        <w:t xml:space="preserve"> </w:t>
                      </w:r>
                      <w:r>
                        <w:t>va</w:t>
                      </w:r>
                      <w:r>
                        <w:rPr>
                          <w:spacing w:val="-9"/>
                        </w:rPr>
                        <w:t xml:space="preserve"> </w:t>
                      </w:r>
                      <w:r>
                        <w:t>descrie</w:t>
                      </w:r>
                      <w:r>
                        <w:rPr>
                          <w:spacing w:val="-9"/>
                        </w:rPr>
                        <w:t xml:space="preserve"> </w:t>
                      </w:r>
                      <w:r>
                        <w:t>modalitatea</w:t>
                      </w:r>
                      <w:r>
                        <w:rPr>
                          <w:spacing w:val="-9"/>
                        </w:rPr>
                        <w:t xml:space="preserve"> </w:t>
                      </w:r>
                      <w:r>
                        <w:t>prin</w:t>
                      </w:r>
                      <w:r>
                        <w:rPr>
                          <w:spacing w:val="-11"/>
                        </w:rPr>
                        <w:t xml:space="preserve"> </w:t>
                      </w:r>
                      <w:r>
                        <w:t>care</w:t>
                      </w:r>
                      <w:r>
                        <w:rPr>
                          <w:spacing w:val="-12"/>
                        </w:rPr>
                        <w:t xml:space="preserve"> </w:t>
                      </w:r>
                      <w:r>
                        <w:t>experienţa</w:t>
                      </w:r>
                      <w:r>
                        <w:rPr>
                          <w:spacing w:val="-10"/>
                        </w:rPr>
                        <w:t xml:space="preserve"> </w:t>
                      </w:r>
                      <w:r>
                        <w:t>acumulată</w:t>
                      </w:r>
                      <w:r>
                        <w:rPr>
                          <w:spacing w:val="-9"/>
                        </w:rPr>
                        <w:t xml:space="preserve"> </w:t>
                      </w:r>
                      <w:r>
                        <w:t>prin</w:t>
                      </w:r>
                      <w:r>
                        <w:rPr>
                          <w:spacing w:val="-12"/>
                        </w:rPr>
                        <w:t xml:space="preserve"> </w:t>
                      </w:r>
                      <w:r>
                        <w:t>implementarea</w:t>
                      </w:r>
                      <w:r>
                        <w:rPr>
                          <w:spacing w:val="-12"/>
                        </w:rPr>
                        <w:t xml:space="preserve"> </w:t>
                      </w:r>
                      <w:r>
                        <w:t>proiectului</w:t>
                      </w:r>
                      <w:r>
                        <w:rPr>
                          <w:spacing w:val="-10"/>
                        </w:rPr>
                        <w:t xml:space="preserve"> </w:t>
                      </w:r>
                      <w:r>
                        <w:t>va</w:t>
                      </w:r>
                      <w:r>
                        <w:rPr>
                          <w:spacing w:val="-9"/>
                        </w:rPr>
                        <w:t xml:space="preserve"> </w:t>
                      </w:r>
                      <w:r>
                        <w:t>fi</w:t>
                      </w:r>
                      <w:r>
                        <w:rPr>
                          <w:spacing w:val="-9"/>
                        </w:rPr>
                        <w:t xml:space="preserve"> </w:t>
                      </w:r>
                      <w:r>
                        <w:t>ulterior</w:t>
                      </w:r>
                      <w:r>
                        <w:rPr>
                          <w:spacing w:val="-53"/>
                        </w:rPr>
                        <w:t xml:space="preserve"> </w:t>
                      </w:r>
                      <w:r>
                        <w:t>integrată, de exemplu în strategii naționale de dezvoltare/organizare. Se vor menționa</w:t>
                      </w:r>
                      <w:r>
                        <w:rPr>
                          <w:spacing w:val="1"/>
                        </w:rPr>
                        <w:t xml:space="preserve"> </w:t>
                      </w:r>
                      <w:r>
                        <w:t>factorii/organismele</w:t>
                      </w:r>
                      <w:r>
                        <w:rPr>
                          <w:spacing w:val="-3"/>
                        </w:rPr>
                        <w:t xml:space="preserve"> </w:t>
                      </w:r>
                      <w:r>
                        <w:t>prin care</w:t>
                      </w:r>
                      <w:r>
                        <w:rPr>
                          <w:spacing w:val="-1"/>
                        </w:rPr>
                        <w:t xml:space="preserve"> </w:t>
                      </w:r>
                      <w:r>
                        <w:t>se va realiza transferul</w:t>
                      </w:r>
                      <w:r>
                        <w:rPr>
                          <w:spacing w:val="-1"/>
                        </w:rPr>
                        <w:t xml:space="preserve"> </w:t>
                      </w:r>
                      <w:r>
                        <w:t>rezultatelor proiectului.</w:t>
                      </w:r>
                    </w:p>
                  </w:txbxContent>
                </v:textbox>
                <w10:anchorlock/>
              </v:shape>
            </w:pict>
          </mc:Fallback>
        </mc:AlternateContent>
      </w:r>
    </w:p>
    <w:p w14:paraId="5ECD8FA6" w14:textId="77777777" w:rsidR="000A74E5" w:rsidRDefault="000A74E5">
      <w:pPr>
        <w:pStyle w:val="BodyText"/>
        <w:spacing w:before="7"/>
        <w:rPr>
          <w:b/>
          <w:i w:val="0"/>
          <w:sz w:val="24"/>
          <w:szCs w:val="24"/>
        </w:rPr>
      </w:pPr>
    </w:p>
    <w:p w14:paraId="0F0CB5C4" w14:textId="77777777" w:rsidR="000A74E5" w:rsidRDefault="00000000">
      <w:pPr>
        <w:pStyle w:val="ListParagraph"/>
        <w:tabs>
          <w:tab w:val="left" w:pos="1028"/>
          <w:tab w:val="left" w:pos="9180"/>
          <w:tab w:val="left" w:pos="9360"/>
        </w:tabs>
        <w:spacing w:before="92" w:line="480" w:lineRule="auto"/>
        <w:ind w:left="709" w:right="661" w:firstLine="0"/>
        <w:rPr>
          <w:rFonts w:ascii="Times New Roman" w:hAnsi="Times New Roman" w:cs="Times New Roman"/>
          <w:b/>
          <w:sz w:val="24"/>
          <w:szCs w:val="24"/>
        </w:rPr>
      </w:pPr>
      <w:bookmarkStart w:id="23" w:name="_bookmark14"/>
      <w:bookmarkEnd w:id="23"/>
      <w:r>
        <w:rPr>
          <w:rFonts w:ascii="Times New Roman" w:hAnsi="Times New Roman" w:cs="Times New Roman"/>
          <w:b/>
          <w:sz w:val="24"/>
          <w:szCs w:val="24"/>
          <w:shd w:val="clear" w:color="auto" w:fill="8DB3E1"/>
        </w:rPr>
        <w:t>12. Relevanță (obligatoriu)</w:t>
      </w:r>
      <w:r>
        <w:rPr>
          <w:rFonts w:ascii="Times New Roman" w:hAnsi="Times New Roman" w:cs="Times New Roman"/>
          <w:b/>
          <w:sz w:val="24"/>
          <w:szCs w:val="24"/>
          <w:shd w:val="clear" w:color="auto" w:fill="8DB3E1"/>
        </w:rPr>
        <w:tab/>
      </w:r>
    </w:p>
    <w:p w14:paraId="75A5C73D" w14:textId="77777777" w:rsidR="000A74E5" w:rsidRDefault="00000000">
      <w:pPr>
        <w:adjustRightInd w:val="0"/>
        <w:spacing w:before="120"/>
        <w:jc w:val="both"/>
        <w:rPr>
          <w:sz w:val="24"/>
          <w:szCs w:val="24"/>
        </w:rPr>
      </w:pPr>
      <w:r>
        <w:rPr>
          <w:noProof/>
          <w:sz w:val="24"/>
          <w:szCs w:val="24"/>
          <w:lang w:eastAsia="ro-RO"/>
        </w:rPr>
        <mc:AlternateContent>
          <mc:Choice Requires="wps">
            <w:drawing>
              <wp:anchor distT="0" distB="0" distL="114300" distR="114300" simplePos="0" relativeHeight="251659264" behindDoc="1" locked="0" layoutInCell="1" allowOverlap="1" wp14:anchorId="397467BD" wp14:editId="011F102B">
                <wp:simplePos x="0" y="0"/>
                <wp:positionH relativeFrom="page">
                  <wp:posOffset>948690</wp:posOffset>
                </wp:positionH>
                <wp:positionV relativeFrom="paragraph">
                  <wp:posOffset>80645</wp:posOffset>
                </wp:positionV>
                <wp:extent cx="5787390" cy="154940"/>
                <wp:effectExtent l="0" t="0" r="23495" b="1651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7282" cy="155048"/>
                        </a:xfrm>
                        <a:prstGeom prst="rect">
                          <a:avLst/>
                        </a:prstGeom>
                        <a:noFill/>
                        <a:ln w="6096">
                          <a:solidFill>
                            <a:srgbClr val="000000"/>
                          </a:solidFill>
                          <a:prstDash val="solid"/>
                          <a:miter lim="800000"/>
                        </a:ln>
                      </wps:spPr>
                      <wps:txbx>
                        <w:txbxContent>
                          <w:p w14:paraId="6022067E" w14:textId="77777777" w:rsidR="000A74E5" w:rsidRDefault="00000000">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wps:txbx>
                      <wps:bodyPr rot="0" vert="horz" wrap="square" lIns="0" tIns="0" rIns="0" bIns="0" anchor="t" anchorCtr="0" upright="1">
                        <a:noAutofit/>
                      </wps:bodyPr>
                    </wps:wsp>
                  </a:graphicData>
                </a:graphic>
              </wp:anchor>
            </w:drawing>
          </mc:Choice>
          <mc:Fallback>
            <w:pict>
              <v:shape w14:anchorId="397467BD" id="Text Box 25" o:spid="_x0000_s1042" type="#_x0000_t202" style="position:absolute;left:0;text-align:left;margin-left:74.7pt;margin-top:6.35pt;width:455.7pt;height:12.2pt;z-index:-251657216;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" filled="f" strokeweight=".48pt">
                <v:textbox inset="0,0,0,0">
                  <w:txbxContent>
                    <w:p w14:paraId="6022067E" w14:textId="77777777" w:rsidR="000A74E5" w:rsidRDefault="00000000">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v:textbox>
                <w10:wrap anchorx="page"/>
              </v:shape>
            </w:pict>
          </mc:Fallback>
        </mc:AlternateContent>
      </w:r>
    </w:p>
    <w:p w14:paraId="73D96159" w14:textId="77777777" w:rsidR="000A74E5" w:rsidRDefault="00000000">
      <w:pPr>
        <w:adjustRightInd w:val="0"/>
        <w:spacing w:before="120"/>
        <w:ind w:left="709" w:right="556"/>
        <w:jc w:val="both"/>
        <w:rPr>
          <w:sz w:val="24"/>
          <w:szCs w:val="24"/>
        </w:rPr>
      </w:pPr>
      <w:r>
        <w:rPr>
          <w:sz w:val="24"/>
          <w:szCs w:val="24"/>
        </w:rPr>
        <w:t>În cadrul acestei secţiuni se vor completa informaţii legate de relevanţa proiectului în raport cu următoarele aspecte:</w:t>
      </w:r>
    </w:p>
    <w:p w14:paraId="75788CA3" w14:textId="77777777" w:rsidR="000A74E5" w:rsidRDefault="00000000">
      <w:pPr>
        <w:widowControl/>
        <w:numPr>
          <w:ilvl w:val="1"/>
          <w:numId w:val="8"/>
        </w:numPr>
        <w:adjustRightInd w:val="0"/>
        <w:spacing w:before="120"/>
        <w:ind w:left="1052" w:right="556" w:hanging="166"/>
        <w:jc w:val="both"/>
        <w:rPr>
          <w:sz w:val="24"/>
          <w:szCs w:val="24"/>
        </w:rPr>
      </w:pPr>
      <w:r>
        <w:rPr>
          <w:sz w:val="24"/>
          <w:szCs w:val="24"/>
        </w:rPr>
        <w:t>Contribuţia la Planul Național Integrat în domeniul Energiei și Schimbărilor Climatice 2021-2030;</w:t>
      </w:r>
    </w:p>
    <w:p w14:paraId="2CB84C6A" w14:textId="77777777" w:rsidR="000A74E5" w:rsidRDefault="00000000">
      <w:pPr>
        <w:widowControl/>
        <w:numPr>
          <w:ilvl w:val="1"/>
          <w:numId w:val="8"/>
        </w:numPr>
        <w:adjustRightInd w:val="0"/>
        <w:spacing w:before="120"/>
        <w:ind w:left="1052" w:right="556" w:hanging="166"/>
        <w:jc w:val="both"/>
        <w:rPr>
          <w:bCs/>
          <w:i/>
          <w:sz w:val="24"/>
          <w:szCs w:val="24"/>
        </w:rPr>
      </w:pPr>
      <w:r>
        <w:rPr>
          <w:sz w:val="24"/>
          <w:szCs w:val="24"/>
        </w:rPr>
        <w:t xml:space="preserve">Contribuția la </w:t>
      </w:r>
      <w:r>
        <w:rPr>
          <w:b/>
          <w:bCs/>
          <w:sz w:val="24"/>
          <w:szCs w:val="24"/>
        </w:rPr>
        <w:t xml:space="preserve">Inițiativa emblematică “Accelerarea” </w:t>
      </w:r>
      <w:r>
        <w:rPr>
          <w:sz w:val="24"/>
          <w:szCs w:val="24"/>
        </w:rPr>
        <w:t xml:space="preserve">din </w:t>
      </w:r>
      <w:r>
        <w:rPr>
          <w:b/>
          <w:bCs/>
          <w:i/>
          <w:iCs/>
          <w:sz w:val="24"/>
          <w:szCs w:val="24"/>
        </w:rPr>
        <w:t>Strategia anuală pentru 2021 privind creșterea durabilă</w:t>
      </w:r>
      <w:r>
        <w:rPr>
          <w:sz w:val="24"/>
          <w:szCs w:val="24"/>
        </w:rPr>
        <w:t xml:space="preserve"> (</w:t>
      </w:r>
      <w:hyperlink r:id="rId9" w:history="1">
        <w:r>
          <w:rPr>
            <w:rStyle w:val="Hyperlink"/>
            <w:color w:val="auto"/>
            <w:sz w:val="24"/>
            <w:szCs w:val="24"/>
          </w:rPr>
          <w:t>https://eur-lex.europa.eu/legal-content/RO/TXT/?uri=CELEX:52020DC0575</w:t>
        </w:r>
      </w:hyperlink>
      <w:r>
        <w:rPr>
          <w:sz w:val="24"/>
          <w:szCs w:val="24"/>
        </w:rPr>
        <w:t>);</w:t>
      </w:r>
    </w:p>
    <w:p w14:paraId="35585A72" w14:textId="77777777" w:rsidR="000A74E5" w:rsidRDefault="000A74E5">
      <w:pPr>
        <w:adjustRightInd w:val="0"/>
        <w:ind w:left="1052" w:right="556"/>
        <w:jc w:val="both"/>
        <w:rPr>
          <w:bCs/>
          <w:i/>
          <w:sz w:val="24"/>
          <w:szCs w:val="24"/>
        </w:rPr>
      </w:pPr>
    </w:p>
    <w:p w14:paraId="19929C63" w14:textId="77777777" w:rsidR="000A74E5" w:rsidRDefault="00000000">
      <w:pPr>
        <w:pStyle w:val="ListParagraph"/>
        <w:ind w:left="993"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-Corelările cu legislaţia naţională și europeană în domeniu, cum sunt: Directiva 2018/2001/UE a Parlamentului European și a Consiliului, privind eficiența energetică, etc.</w:t>
      </w:r>
    </w:p>
    <w:p w14:paraId="288634B1" w14:textId="77777777" w:rsidR="000A74E5" w:rsidRDefault="000A74E5">
      <w:pPr>
        <w:pStyle w:val="ListParagraph"/>
        <w:jc w:val="both"/>
        <w:rPr>
          <w:rFonts w:ascii="Times New Roman" w:eastAsia="Times New Roman" w:hAnsi="Times New Roman" w:cs="Times New Roman"/>
          <w:sz w:val="24"/>
          <w:szCs w:val="24"/>
        </w:rPr>
      </w:pPr>
    </w:p>
    <w:p w14:paraId="3FA04304" w14:textId="77777777" w:rsidR="000A74E5" w:rsidRDefault="00000000">
      <w:pPr>
        <w:pStyle w:val="Heading1"/>
        <w:spacing w:before="92" w:after="3"/>
        <w:jc w:val="both"/>
        <w:rPr>
          <w:sz w:val="24"/>
          <w:szCs w:val="24"/>
        </w:rPr>
      </w:pPr>
      <w:r>
        <w:rPr>
          <w:sz w:val="24"/>
          <w:szCs w:val="24"/>
        </w:rPr>
        <w:t>Referitoare</w:t>
      </w:r>
      <w:r>
        <w:rPr>
          <w:spacing w:val="-4"/>
          <w:sz w:val="24"/>
          <w:szCs w:val="24"/>
        </w:rPr>
        <w:t xml:space="preserve"> </w:t>
      </w:r>
      <w:r>
        <w:rPr>
          <w:sz w:val="24"/>
          <w:szCs w:val="24"/>
        </w:rPr>
        <w:t>la</w:t>
      </w:r>
      <w:r>
        <w:rPr>
          <w:spacing w:val="-1"/>
          <w:sz w:val="24"/>
          <w:szCs w:val="24"/>
        </w:rPr>
        <w:t xml:space="preserve"> </w:t>
      </w:r>
      <w:r>
        <w:rPr>
          <w:sz w:val="24"/>
          <w:szCs w:val="24"/>
        </w:rPr>
        <w:t>alte</w:t>
      </w:r>
      <w:r>
        <w:rPr>
          <w:spacing w:val="-4"/>
          <w:sz w:val="24"/>
          <w:szCs w:val="24"/>
        </w:rPr>
        <w:t xml:space="preserve"> </w:t>
      </w:r>
      <w:r>
        <w:rPr>
          <w:sz w:val="24"/>
          <w:szCs w:val="24"/>
        </w:rPr>
        <w:t>strategii</w:t>
      </w:r>
    </w:p>
    <w:p w14:paraId="0237CCB2" w14:textId="77777777" w:rsidR="000A74E5" w:rsidRDefault="00000000">
      <w:pPr>
        <w:pStyle w:val="BodyText"/>
        <w:spacing w:before="3"/>
        <w:rPr>
          <w:b/>
          <w:i w:val="0"/>
          <w:sz w:val="24"/>
          <w:szCs w:val="24"/>
        </w:rPr>
      </w:pPr>
      <w:r>
        <w:rPr>
          <w:noProof/>
          <w:sz w:val="24"/>
          <w:szCs w:val="24"/>
          <w:lang w:eastAsia="ro-RO"/>
        </w:rPr>
        <mc:AlternateContent>
          <mc:Choice Requires="wps">
            <w:drawing>
              <wp:anchor distT="0" distB="0" distL="0" distR="0" simplePos="0" relativeHeight="251670528" behindDoc="1" locked="0" layoutInCell="1" allowOverlap="1" wp14:anchorId="7C645BC0" wp14:editId="3419BA5A">
                <wp:simplePos x="0" y="0"/>
                <wp:positionH relativeFrom="margin">
                  <wp:posOffset>439420</wp:posOffset>
                </wp:positionH>
                <wp:positionV relativeFrom="paragraph">
                  <wp:posOffset>139700</wp:posOffset>
                </wp:positionV>
                <wp:extent cx="5822315" cy="249555"/>
                <wp:effectExtent l="0" t="0" r="26035" b="17145"/>
                <wp:wrapTopAndBottom/>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315" cy="249555"/>
                        </a:xfrm>
                        <a:prstGeom prst="rect">
                          <a:avLst/>
                        </a:prstGeom>
                        <a:noFill/>
                        <a:ln w="6096">
                          <a:solidFill>
                            <a:srgbClr val="000000"/>
                          </a:solidFill>
                          <a:prstDash val="solid"/>
                          <a:miter lim="800000"/>
                        </a:ln>
                      </wps:spPr>
                      <wps:txbx>
                        <w:txbxContent>
                          <w:p w14:paraId="3E4FE0AF" w14:textId="77777777" w:rsidR="000A74E5" w:rsidRDefault="00000000">
                            <w:pPr>
                              <w:pStyle w:val="BodyText"/>
                              <w:spacing w:line="247" w:lineRule="exact"/>
                              <w:ind w:left="105"/>
                              <w:rPr>
                                <w:color w:val="FF0000"/>
                              </w:rPr>
                            </w:pPr>
                            <w:r>
                              <w:t>Se</w:t>
                            </w:r>
                            <w:r>
                              <w:rPr>
                                <w:spacing w:val="-3"/>
                              </w:rPr>
                              <w:t xml:space="preserve"> </w:t>
                            </w:r>
                            <w:r>
                              <w:t>completează</w:t>
                            </w:r>
                            <w:r>
                              <w:rPr>
                                <w:spacing w:val="-5"/>
                              </w:rPr>
                              <w:t xml:space="preserve"> </w:t>
                            </w:r>
                            <w:r>
                              <w:t>cu</w:t>
                            </w:r>
                            <w:r>
                              <w:rPr>
                                <w:spacing w:val="-2"/>
                              </w:rPr>
                              <w:t xml:space="preserve"> </w:t>
                            </w:r>
                            <w:r>
                              <w:t>informații</w:t>
                            </w:r>
                            <w:r>
                              <w:rPr>
                                <w:spacing w:val="-1"/>
                              </w:rPr>
                              <w:t xml:space="preserve"> </w:t>
                            </w:r>
                            <w:r>
                              <w:t>privind</w:t>
                            </w:r>
                            <w:r>
                              <w:rPr>
                                <w:spacing w:val="-5"/>
                              </w:rPr>
                              <w:t xml:space="preserve"> </w:t>
                            </w:r>
                            <w:r>
                              <w:t>strategiile</w:t>
                            </w:r>
                            <w:r>
                              <w:rPr>
                                <w:spacing w:val="-4"/>
                              </w:rPr>
                              <w:t xml:space="preserve"> </w:t>
                            </w:r>
                            <w:r>
                              <w:t>relevante</w:t>
                            </w:r>
                            <w:r>
                              <w:rPr>
                                <w:color w:val="FF0000"/>
                              </w:rPr>
                              <w:t>.</w:t>
                            </w:r>
                            <w:r>
                              <w:rPr>
                                <w:szCs w:val="24"/>
                              </w:rPr>
                              <w:t xml:space="preserve"> </w:t>
                            </w:r>
                          </w:p>
                        </w:txbxContent>
                      </wps:txbx>
                      <wps:bodyPr rot="0" vert="horz" wrap="square" lIns="0" tIns="0" rIns="0" bIns="0" anchor="t" anchorCtr="0" upright="1">
                        <a:noAutofit/>
                      </wps:bodyPr>
                    </wps:wsp>
                  </a:graphicData>
                </a:graphic>
              </wp:anchor>
            </w:drawing>
          </mc:Choice>
          <mc:Fallback>
            <w:pict>
              <v:shape w14:anchorId="7C645BC0" id="Text Box 21" o:spid="_x0000_s1043" type="#_x0000_t202" style="position:absolute;margin-left:34.6pt;margin-top:11pt;width:458.45pt;height:19.65pt;z-index:-25164595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" filled="f" strokeweight=".48pt">
                <v:textbox inset="0,0,0,0">
                  <w:txbxContent>
                    <w:p w14:paraId="3E4FE0AF" w14:textId="77777777" w:rsidR="000A74E5" w:rsidRDefault="00000000">
                      <w:pPr>
                        <w:pStyle w:val="BodyText"/>
                        <w:spacing w:line="247" w:lineRule="exact"/>
                        <w:ind w:left="105"/>
                        <w:rPr>
                          <w:color w:val="FF0000"/>
                        </w:rPr>
                      </w:pPr>
                      <w:r>
                        <w:t>Se</w:t>
                      </w:r>
                      <w:r>
                        <w:rPr>
                          <w:spacing w:val="-3"/>
                        </w:rPr>
                        <w:t xml:space="preserve"> </w:t>
                      </w:r>
                      <w:r>
                        <w:t>completează</w:t>
                      </w:r>
                      <w:r>
                        <w:rPr>
                          <w:spacing w:val="-5"/>
                        </w:rPr>
                        <w:t xml:space="preserve"> </w:t>
                      </w:r>
                      <w:r>
                        <w:t>cu</w:t>
                      </w:r>
                      <w:r>
                        <w:rPr>
                          <w:spacing w:val="-2"/>
                        </w:rPr>
                        <w:t xml:space="preserve"> </w:t>
                      </w:r>
                      <w:r>
                        <w:t>informații</w:t>
                      </w:r>
                      <w:r>
                        <w:rPr>
                          <w:spacing w:val="-1"/>
                        </w:rPr>
                        <w:t xml:space="preserve"> </w:t>
                      </w:r>
                      <w:r>
                        <w:t>privind</w:t>
                      </w:r>
                      <w:r>
                        <w:rPr>
                          <w:spacing w:val="-5"/>
                        </w:rPr>
                        <w:t xml:space="preserve"> </w:t>
                      </w:r>
                      <w:r>
                        <w:t>strategiile</w:t>
                      </w:r>
                      <w:r>
                        <w:rPr>
                          <w:spacing w:val="-4"/>
                        </w:rPr>
                        <w:t xml:space="preserve"> </w:t>
                      </w:r>
                      <w:r>
                        <w:t>relevante</w:t>
                      </w:r>
                      <w:r>
                        <w:rPr>
                          <w:color w:val="FF0000"/>
                        </w:rPr>
                        <w:t>.</w:t>
                      </w:r>
                      <w:r>
                        <w:rPr>
                          <w:szCs w:val="24"/>
                        </w:rPr>
                        <w:t xml:space="preserve"> </w:t>
                      </w:r>
                    </w:p>
                  </w:txbxContent>
                </v:textbox>
                <w10:wrap type="topAndBottom" anchorx="margin"/>
              </v:shape>
            </w:pict>
          </mc:Fallback>
        </mc:AlternateContent>
      </w:r>
    </w:p>
    <w:p w14:paraId="31B46CC8" w14:textId="77777777" w:rsidR="000A74E5" w:rsidRDefault="000A74E5">
      <w:pPr>
        <w:pStyle w:val="BodyText"/>
        <w:rPr>
          <w:b/>
          <w:i w:val="0"/>
          <w:sz w:val="24"/>
          <w:szCs w:val="24"/>
        </w:rPr>
      </w:pPr>
    </w:p>
    <w:p w14:paraId="71BDFD43" w14:textId="77777777" w:rsidR="000A74E5" w:rsidRDefault="00000000">
      <w:pPr>
        <w:pStyle w:val="ListParagraph"/>
        <w:tabs>
          <w:tab w:val="left" w:pos="1028"/>
          <w:tab w:val="left" w:pos="9942"/>
        </w:tabs>
        <w:spacing w:before="32" w:line="506" w:lineRule="exact"/>
        <w:ind w:left="696" w:right="661" w:firstLine="0"/>
        <w:jc w:val="both"/>
        <w:rPr>
          <w:rFonts w:ascii="Times New Roman" w:hAnsi="Times New Roman" w:cs="Times New Roman"/>
          <w:b/>
          <w:sz w:val="24"/>
          <w:szCs w:val="24"/>
        </w:rPr>
      </w:pPr>
      <w:bookmarkStart w:id="24" w:name="_bookmark15"/>
      <w:bookmarkEnd w:id="24"/>
      <w:r>
        <w:rPr>
          <w:rFonts w:ascii="Times New Roman" w:hAnsi="Times New Roman" w:cs="Times New Roman"/>
          <w:b/>
          <w:sz w:val="24"/>
          <w:szCs w:val="24"/>
          <w:shd w:val="clear" w:color="auto" w:fill="8DB3E1"/>
        </w:rPr>
        <w:t>13. Principii</w:t>
      </w:r>
      <w:r>
        <w:rPr>
          <w:rFonts w:ascii="Times New Roman" w:hAnsi="Times New Roman" w:cs="Times New Roman"/>
          <w:b/>
          <w:spacing w:val="-4"/>
          <w:sz w:val="24"/>
          <w:szCs w:val="24"/>
          <w:shd w:val="clear" w:color="auto" w:fill="8DB3E1"/>
        </w:rPr>
        <w:t xml:space="preserve"> </w:t>
      </w:r>
      <w:r>
        <w:rPr>
          <w:rFonts w:ascii="Times New Roman" w:hAnsi="Times New Roman" w:cs="Times New Roman"/>
          <w:b/>
          <w:sz w:val="24"/>
          <w:szCs w:val="24"/>
          <w:shd w:val="clear" w:color="auto" w:fill="8DB3E1"/>
        </w:rPr>
        <w:t>orizontale (obligatoriu)</w:t>
      </w:r>
      <w:r>
        <w:rPr>
          <w:rFonts w:ascii="Times New Roman" w:hAnsi="Times New Roman" w:cs="Times New Roman"/>
          <w:b/>
          <w:sz w:val="24"/>
          <w:szCs w:val="24"/>
          <w:shd w:val="clear" w:color="auto" w:fill="8DB3E1"/>
        </w:rPr>
        <w:tab/>
      </w:r>
      <w:r>
        <w:rPr>
          <w:rFonts w:ascii="Times New Roman" w:hAnsi="Times New Roman" w:cs="Times New Roman"/>
          <w:b/>
          <w:sz w:val="24"/>
          <w:szCs w:val="24"/>
        </w:rPr>
        <w:t xml:space="preserve"> </w:t>
      </w:r>
    </w:p>
    <w:p w14:paraId="20A9E48F" w14:textId="77777777" w:rsidR="000A74E5" w:rsidRDefault="00000000">
      <w:pPr>
        <w:tabs>
          <w:tab w:val="left" w:pos="425"/>
          <w:tab w:val="left" w:pos="709"/>
          <w:tab w:val="left" w:pos="992"/>
          <w:tab w:val="left" w:pos="8820"/>
        </w:tabs>
        <w:ind w:left="720" w:right="153" w:hanging="720"/>
        <w:jc w:val="both"/>
        <w:rPr>
          <w:rFonts w:eastAsia="Calibri"/>
          <w:b/>
          <w:bCs/>
          <w:sz w:val="24"/>
          <w:szCs w:val="24"/>
          <w:lang w:val="fr-FR" w:eastAsia="ar-SA"/>
        </w:rPr>
      </w:pPr>
      <w:r>
        <w:rPr>
          <w:rFonts w:eastAsia="Calibri"/>
          <w:b/>
          <w:bCs/>
          <w:sz w:val="24"/>
          <w:szCs w:val="24"/>
          <w:lang w:val="fr-FR" w:eastAsia="ar-SA"/>
        </w:rPr>
        <w:t xml:space="preserve">            </w:t>
      </w:r>
    </w:p>
    <w:p w14:paraId="30B2071C" w14:textId="77777777" w:rsidR="000A74E5" w:rsidRDefault="00000000">
      <w:pPr>
        <w:tabs>
          <w:tab w:val="left" w:pos="425"/>
          <w:tab w:val="left" w:pos="709"/>
          <w:tab w:val="left" w:pos="992"/>
          <w:tab w:val="left" w:pos="8820"/>
        </w:tabs>
        <w:ind w:left="720" w:right="556" w:hanging="11"/>
        <w:jc w:val="both"/>
        <w:rPr>
          <w:rFonts w:eastAsia="Calibri"/>
          <w:b/>
          <w:bCs/>
          <w:sz w:val="24"/>
          <w:szCs w:val="24"/>
          <w:lang w:val="fr-FR" w:eastAsia="ar-SA"/>
        </w:rPr>
      </w:pPr>
      <w:proofErr w:type="spellStart"/>
      <w:r>
        <w:rPr>
          <w:rFonts w:eastAsia="Calibri"/>
          <w:b/>
          <w:bCs/>
          <w:sz w:val="24"/>
          <w:szCs w:val="24"/>
          <w:lang w:val="fr-FR" w:eastAsia="ar-SA"/>
        </w:rPr>
        <w:t>Respectarea</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cadrului</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legal</w:t>
      </w:r>
      <w:proofErr w:type="spellEnd"/>
      <w:r>
        <w:rPr>
          <w:rFonts w:eastAsia="Calibri"/>
          <w:b/>
          <w:bCs/>
          <w:sz w:val="24"/>
          <w:szCs w:val="24"/>
          <w:lang w:val="fr-FR" w:eastAsia="ar-SA"/>
        </w:rPr>
        <w:t xml:space="preserve"> este </w:t>
      </w:r>
      <w:proofErr w:type="spellStart"/>
      <w:r>
        <w:rPr>
          <w:rFonts w:eastAsia="Calibri"/>
          <w:b/>
          <w:bCs/>
          <w:sz w:val="24"/>
          <w:szCs w:val="24"/>
          <w:lang w:val="fr-FR" w:eastAsia="ar-SA"/>
        </w:rPr>
        <w:t>obligatorie</w:t>
      </w:r>
      <w:proofErr w:type="spellEnd"/>
      <w:r>
        <w:rPr>
          <w:rFonts w:eastAsia="Calibri"/>
          <w:b/>
          <w:bCs/>
          <w:sz w:val="24"/>
          <w:szCs w:val="24"/>
          <w:lang w:val="fr-FR" w:eastAsia="ar-SA"/>
        </w:rPr>
        <w:t xml:space="preserve"> pentru </w:t>
      </w:r>
      <w:proofErr w:type="spellStart"/>
      <w:r>
        <w:rPr>
          <w:rFonts w:eastAsia="Calibri"/>
          <w:b/>
          <w:bCs/>
          <w:sz w:val="24"/>
          <w:szCs w:val="24"/>
          <w:lang w:val="fr-FR" w:eastAsia="ar-SA"/>
        </w:rPr>
        <w:t>orice</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solicitant</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sau</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beneficiar</w:t>
      </w:r>
      <w:proofErr w:type="spellEnd"/>
      <w:r>
        <w:rPr>
          <w:rFonts w:eastAsia="Calibri"/>
          <w:b/>
          <w:bCs/>
          <w:sz w:val="24"/>
          <w:szCs w:val="24"/>
          <w:lang w:val="fr-FR" w:eastAsia="ar-SA"/>
        </w:rPr>
        <w:t xml:space="preserve"> de </w:t>
      </w:r>
      <w:proofErr w:type="spellStart"/>
      <w:r>
        <w:rPr>
          <w:rFonts w:eastAsia="Calibri"/>
          <w:b/>
          <w:bCs/>
          <w:sz w:val="24"/>
          <w:szCs w:val="24"/>
          <w:lang w:val="fr-FR" w:eastAsia="ar-SA"/>
        </w:rPr>
        <w:t>finanţare</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din</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fondurile</w:t>
      </w:r>
      <w:proofErr w:type="spellEnd"/>
      <w:r>
        <w:rPr>
          <w:rFonts w:eastAsia="Calibri"/>
          <w:b/>
          <w:bCs/>
          <w:sz w:val="24"/>
          <w:szCs w:val="24"/>
          <w:lang w:val="fr-FR" w:eastAsia="ar-SA"/>
        </w:rPr>
        <w:t xml:space="preserve"> UE.</w:t>
      </w:r>
      <w:r>
        <w:rPr>
          <w:rFonts w:eastAsia="Calibri"/>
          <w:sz w:val="24"/>
          <w:szCs w:val="24"/>
          <w:lang w:val="fr-FR" w:eastAsia="ar-SA"/>
        </w:rPr>
        <w:t xml:space="preserve"> </w:t>
      </w:r>
      <w:proofErr w:type="spellStart"/>
      <w:r>
        <w:rPr>
          <w:rFonts w:eastAsia="Calibri"/>
          <w:b/>
          <w:bCs/>
          <w:sz w:val="24"/>
          <w:szCs w:val="24"/>
          <w:lang w:val="fr-FR" w:eastAsia="ar-SA"/>
        </w:rPr>
        <w:t>Cerinţele</w:t>
      </w:r>
      <w:proofErr w:type="spellEnd"/>
      <w:r>
        <w:rPr>
          <w:rFonts w:eastAsia="Calibri"/>
          <w:b/>
          <w:bCs/>
          <w:sz w:val="24"/>
          <w:szCs w:val="24"/>
          <w:lang w:val="fr-FR" w:eastAsia="ar-SA"/>
        </w:rPr>
        <w:t xml:space="preserve"> minime </w:t>
      </w:r>
      <w:proofErr w:type="spellStart"/>
      <w:r>
        <w:rPr>
          <w:rFonts w:eastAsia="Calibri"/>
          <w:b/>
          <w:bCs/>
          <w:sz w:val="24"/>
          <w:szCs w:val="24"/>
          <w:lang w:val="fr-FR" w:eastAsia="ar-SA"/>
        </w:rPr>
        <w:t>privind</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integrarea</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principiilor</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orizontale</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în</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cadrul</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proiectelor</w:t>
      </w:r>
      <w:proofErr w:type="spellEnd"/>
      <w:r>
        <w:rPr>
          <w:rFonts w:eastAsia="Calibri"/>
          <w:b/>
          <w:bCs/>
          <w:sz w:val="24"/>
          <w:szCs w:val="24"/>
          <w:lang w:val="fr-FR" w:eastAsia="ar-SA"/>
        </w:rPr>
        <w:t xml:space="preserve"> se </w:t>
      </w:r>
      <w:proofErr w:type="spellStart"/>
      <w:r>
        <w:rPr>
          <w:rFonts w:eastAsia="Calibri"/>
          <w:b/>
          <w:bCs/>
          <w:sz w:val="24"/>
          <w:szCs w:val="24"/>
          <w:lang w:val="fr-FR" w:eastAsia="ar-SA"/>
        </w:rPr>
        <w:t>referă</w:t>
      </w:r>
      <w:proofErr w:type="spellEnd"/>
      <w:r>
        <w:rPr>
          <w:rFonts w:eastAsia="Calibri"/>
          <w:b/>
          <w:bCs/>
          <w:sz w:val="24"/>
          <w:szCs w:val="24"/>
          <w:lang w:val="fr-FR" w:eastAsia="ar-SA"/>
        </w:rPr>
        <w:t xml:space="preserve"> la </w:t>
      </w:r>
      <w:proofErr w:type="spellStart"/>
      <w:r>
        <w:rPr>
          <w:rFonts w:eastAsia="Calibri"/>
          <w:b/>
          <w:bCs/>
          <w:sz w:val="24"/>
          <w:szCs w:val="24"/>
          <w:lang w:val="fr-FR" w:eastAsia="ar-SA"/>
        </w:rPr>
        <w:t>facilitarea</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tuturor</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condiţiilor</w:t>
      </w:r>
      <w:proofErr w:type="spellEnd"/>
      <w:r>
        <w:rPr>
          <w:rFonts w:eastAsia="Calibri"/>
          <w:b/>
          <w:bCs/>
          <w:sz w:val="24"/>
          <w:szCs w:val="24"/>
          <w:lang w:val="fr-FR" w:eastAsia="ar-SA"/>
        </w:rPr>
        <w:t xml:space="preserve"> care </w:t>
      </w:r>
      <w:proofErr w:type="spellStart"/>
      <w:r>
        <w:rPr>
          <w:rFonts w:eastAsia="Calibri"/>
          <w:b/>
          <w:bCs/>
          <w:sz w:val="24"/>
          <w:szCs w:val="24"/>
          <w:lang w:val="fr-FR" w:eastAsia="ar-SA"/>
        </w:rPr>
        <w:t>să</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conducă</w:t>
      </w:r>
      <w:proofErr w:type="spellEnd"/>
      <w:r>
        <w:rPr>
          <w:rFonts w:eastAsia="Calibri"/>
          <w:b/>
          <w:bCs/>
          <w:sz w:val="24"/>
          <w:szCs w:val="24"/>
          <w:lang w:val="fr-FR" w:eastAsia="ar-SA"/>
        </w:rPr>
        <w:t xml:space="preserve"> la </w:t>
      </w:r>
      <w:proofErr w:type="spellStart"/>
      <w:r>
        <w:rPr>
          <w:rFonts w:eastAsia="Calibri"/>
          <w:b/>
          <w:bCs/>
          <w:sz w:val="24"/>
          <w:szCs w:val="24"/>
          <w:lang w:val="fr-FR" w:eastAsia="ar-SA"/>
        </w:rPr>
        <w:t>respectarea</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principiilor</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prevăzute</w:t>
      </w:r>
      <w:proofErr w:type="spellEnd"/>
      <w:r>
        <w:rPr>
          <w:rFonts w:eastAsia="Calibri"/>
          <w:b/>
          <w:bCs/>
          <w:sz w:val="24"/>
          <w:szCs w:val="24"/>
          <w:lang w:val="fr-FR" w:eastAsia="ar-SA"/>
        </w:rPr>
        <w:t xml:space="preserve"> </w:t>
      </w:r>
      <w:proofErr w:type="spellStart"/>
      <w:r>
        <w:rPr>
          <w:rFonts w:eastAsia="Calibri"/>
          <w:b/>
          <w:bCs/>
          <w:sz w:val="24"/>
          <w:szCs w:val="24"/>
          <w:lang w:val="fr-FR" w:eastAsia="ar-SA"/>
        </w:rPr>
        <w:t>în</w:t>
      </w:r>
      <w:proofErr w:type="spellEnd"/>
      <w:r>
        <w:rPr>
          <w:rFonts w:eastAsia="Calibri"/>
          <w:b/>
          <w:bCs/>
          <w:sz w:val="24"/>
          <w:szCs w:val="24"/>
          <w:lang w:val="fr-FR" w:eastAsia="ar-SA"/>
        </w:rPr>
        <w:t xml:space="preserve"> </w:t>
      </w:r>
      <w:r>
        <w:rPr>
          <w:rFonts w:eastAsia="Calibri"/>
          <w:b/>
          <w:i/>
          <w:sz w:val="24"/>
          <w:szCs w:val="24"/>
          <w:lang w:eastAsia="ar-SA"/>
        </w:rPr>
        <w:t xml:space="preserve">Pilonul european al drepturilor sociale </w:t>
      </w:r>
      <w:r>
        <w:rPr>
          <w:rFonts w:eastAsia="Calibri"/>
          <w:bCs/>
          <w:iCs/>
          <w:sz w:val="24"/>
          <w:szCs w:val="24"/>
          <w:lang w:eastAsia="ar-SA"/>
        </w:rPr>
        <w:t xml:space="preserve">(disponibil la </w:t>
      </w:r>
      <w:r>
        <w:fldChar w:fldCharType="begin"/>
      </w:r>
      <w:r>
        <w:instrText xml:space="preserve"> HYPERLINK "https://ec.europa.eu/info/strategy/priorities-2019-2024/economy-works-people/jobs-growth-and-investment/european-pillar-social-rights/european-pillar-social-rights-20-principles_ro)" </w:instrText>
      </w:r>
      <w:r>
        <w:fldChar w:fldCharType="separate"/>
      </w:r>
      <w:r>
        <w:rPr>
          <w:rStyle w:val="Hyperlink"/>
          <w:rFonts w:eastAsia="Calibri"/>
          <w:bCs/>
          <w:iCs/>
          <w:color w:val="auto"/>
          <w:sz w:val="24"/>
          <w:szCs w:val="24"/>
          <w:lang w:eastAsia="ar-SA"/>
        </w:rPr>
        <w:t>https://ec.europa.eu/info/strategy/priorities-2019-2024/economy-works-people/jobs-growth-and-investment/european-pillar-social-rights/european-pillar-social-rights-20-principles_ro)</w:t>
      </w:r>
      <w:r>
        <w:rPr>
          <w:rStyle w:val="Hyperlink"/>
          <w:rFonts w:eastAsia="Calibri"/>
          <w:bCs/>
          <w:iCs/>
          <w:color w:val="auto"/>
          <w:sz w:val="24"/>
          <w:szCs w:val="24"/>
          <w:lang w:eastAsia="ar-SA"/>
        </w:rPr>
        <w:fldChar w:fldCharType="end"/>
      </w:r>
      <w:r>
        <w:rPr>
          <w:rFonts w:eastAsia="Calibri"/>
          <w:b/>
          <w:bCs/>
          <w:sz w:val="24"/>
          <w:szCs w:val="24"/>
          <w:lang w:val="fr-FR" w:eastAsia="ar-SA"/>
        </w:rPr>
        <w:t>.</w:t>
      </w:r>
    </w:p>
    <w:p w14:paraId="38C789C0" w14:textId="77777777" w:rsidR="000A74E5" w:rsidRDefault="000A74E5">
      <w:pPr>
        <w:tabs>
          <w:tab w:val="left" w:pos="425"/>
          <w:tab w:val="left" w:pos="709"/>
          <w:tab w:val="left" w:pos="992"/>
          <w:tab w:val="left" w:pos="8820"/>
        </w:tabs>
        <w:ind w:left="720" w:right="556" w:hanging="11"/>
        <w:jc w:val="both"/>
        <w:rPr>
          <w:rFonts w:eastAsia="Calibri"/>
          <w:b/>
          <w:bCs/>
          <w:sz w:val="24"/>
          <w:szCs w:val="24"/>
          <w:lang w:val="fr-FR" w:eastAsia="ar-SA"/>
        </w:rPr>
      </w:pPr>
    </w:p>
    <w:p w14:paraId="59FC56A7" w14:textId="77777777" w:rsidR="000A74E5" w:rsidRDefault="00000000">
      <w:pPr>
        <w:pStyle w:val="ListParagraph"/>
        <w:tabs>
          <w:tab w:val="left" w:pos="1028"/>
          <w:tab w:val="left" w:pos="9942"/>
        </w:tabs>
        <w:spacing w:before="32" w:line="506" w:lineRule="exact"/>
        <w:ind w:left="696" w:right="661" w:firstLine="0"/>
        <w:jc w:val="both"/>
        <w:rPr>
          <w:rFonts w:ascii="Times New Roman" w:hAnsi="Times New Roman" w:cs="Times New Roman"/>
          <w:b/>
          <w:sz w:val="24"/>
          <w:szCs w:val="24"/>
        </w:rPr>
      </w:pPr>
      <w:r>
        <w:rPr>
          <w:rFonts w:ascii="Times New Roman" w:hAnsi="Times New Roman" w:cs="Times New Roman"/>
          <w:b/>
          <w:sz w:val="24"/>
          <w:szCs w:val="24"/>
        </w:rPr>
        <w:t>IV. ȘANSE</w:t>
      </w:r>
      <w:r>
        <w:rPr>
          <w:rFonts w:ascii="Times New Roman" w:hAnsi="Times New Roman" w:cs="Times New Roman"/>
          <w:b/>
          <w:spacing w:val="-3"/>
          <w:sz w:val="24"/>
          <w:szCs w:val="24"/>
        </w:rPr>
        <w:t xml:space="preserve"> </w:t>
      </w:r>
      <w:r>
        <w:rPr>
          <w:rFonts w:ascii="Times New Roman" w:hAnsi="Times New Roman" w:cs="Times New Roman"/>
          <w:b/>
          <w:sz w:val="24"/>
          <w:szCs w:val="24"/>
        </w:rPr>
        <w:t>EGALE (contribuția proiectului) (obligatoriu)</w:t>
      </w:r>
    </w:p>
    <w:p w14:paraId="40951E95" w14:textId="77777777" w:rsidR="000A74E5" w:rsidRDefault="00000000">
      <w:pPr>
        <w:pStyle w:val="Heading1"/>
        <w:spacing w:before="206"/>
        <w:jc w:val="both"/>
        <w:rPr>
          <w:sz w:val="24"/>
          <w:szCs w:val="24"/>
        </w:rPr>
      </w:pPr>
      <w:r>
        <w:rPr>
          <w:sz w:val="24"/>
          <w:szCs w:val="24"/>
        </w:rPr>
        <w:t>Egalitatea</w:t>
      </w:r>
      <w:r>
        <w:rPr>
          <w:spacing w:val="-1"/>
          <w:sz w:val="24"/>
          <w:szCs w:val="24"/>
        </w:rPr>
        <w:t xml:space="preserve"> </w:t>
      </w:r>
      <w:r>
        <w:rPr>
          <w:sz w:val="24"/>
          <w:szCs w:val="24"/>
        </w:rPr>
        <w:t>de gen</w:t>
      </w:r>
    </w:p>
    <w:p w14:paraId="33C312C5" w14:textId="77777777" w:rsidR="000A74E5" w:rsidRDefault="000A74E5">
      <w:pPr>
        <w:pStyle w:val="Heading1"/>
        <w:spacing w:before="206"/>
        <w:jc w:val="both"/>
        <w:rPr>
          <w:sz w:val="24"/>
          <w:szCs w:val="24"/>
        </w:rPr>
      </w:pPr>
    </w:p>
    <w:p w14:paraId="5DB3E4D5" w14:textId="77777777" w:rsidR="000A74E5" w:rsidRDefault="00000000">
      <w:pPr>
        <w:pStyle w:val="BodyText"/>
        <w:ind w:left="696"/>
        <w:rPr>
          <w:i w:val="0"/>
          <w:sz w:val="24"/>
          <w:szCs w:val="24"/>
        </w:rPr>
      </w:pPr>
      <w:r>
        <w:rPr>
          <w:i w:val="0"/>
          <w:noProof/>
          <w:sz w:val="24"/>
          <w:szCs w:val="24"/>
          <w:lang w:eastAsia="ro-RO"/>
        </w:rPr>
        <w:lastRenderedPageBreak/>
        <mc:AlternateContent>
          <mc:Choice Requires="wps">
            <w:drawing>
              <wp:inline distT="0" distB="0" distL="0" distR="0" wp14:anchorId="54FAD65A" wp14:editId="35FE0EC4">
                <wp:extent cx="5847080" cy="1292860"/>
                <wp:effectExtent l="9525" t="9525" r="10795" b="12065"/>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292860"/>
                        </a:xfrm>
                        <a:prstGeom prst="rect">
                          <a:avLst/>
                        </a:prstGeom>
                        <a:noFill/>
                        <a:ln w="6096">
                          <a:solidFill>
                            <a:srgbClr val="000000"/>
                          </a:solidFill>
                          <a:prstDash val="solid"/>
                          <a:miter lim="800000"/>
                        </a:ln>
                      </wps:spPr>
                      <wps:txbx>
                        <w:txbxContent>
                          <w:p w14:paraId="471B3F01" w14:textId="77777777" w:rsidR="000A74E5" w:rsidRDefault="00000000">
                            <w:pPr>
                              <w:pStyle w:val="BodyText"/>
                              <w:ind w:left="105" w:right="102"/>
                              <w:jc w:val="both"/>
                            </w:pPr>
                            <w:r>
                              <w:rPr>
                                <w:spacing w:val="-1"/>
                              </w:rPr>
                              <w:t>Respectarea</w:t>
                            </w:r>
                            <w:r>
                              <w:rPr>
                                <w:spacing w:val="-14"/>
                              </w:rPr>
                              <w:t xml:space="preserve"> </w:t>
                            </w:r>
                            <w:r>
                              <w:rPr>
                                <w:spacing w:val="-1"/>
                              </w:rPr>
                              <w:t>principiului</w:t>
                            </w:r>
                            <w:r>
                              <w:rPr>
                                <w:spacing w:val="-11"/>
                              </w:rPr>
                              <w:t xml:space="preserve"> </w:t>
                            </w:r>
                            <w:r>
                              <w:rPr>
                                <w:spacing w:val="-1"/>
                              </w:rPr>
                              <w:t>egalităţii</w:t>
                            </w:r>
                            <w:r>
                              <w:rPr>
                                <w:spacing w:val="-10"/>
                              </w:rPr>
                              <w:t xml:space="preserve"> </w:t>
                            </w:r>
                            <w:r>
                              <w:rPr>
                                <w:spacing w:val="-1"/>
                              </w:rPr>
                              <w:t>de</w:t>
                            </w:r>
                            <w:r>
                              <w:rPr>
                                <w:spacing w:val="-12"/>
                              </w:rPr>
                              <w:t xml:space="preserve"> </w:t>
                            </w:r>
                            <w:r>
                              <w:rPr>
                                <w:spacing w:val="-1"/>
                              </w:rPr>
                              <w:t>gen</w:t>
                            </w:r>
                            <w:r>
                              <w:rPr>
                                <w:spacing w:val="-12"/>
                              </w:rPr>
                              <w:t xml:space="preserve"> </w:t>
                            </w:r>
                            <w:r>
                              <w:rPr>
                                <w:spacing w:val="-1"/>
                              </w:rPr>
                              <w:t>presupune</w:t>
                            </w:r>
                            <w:r>
                              <w:rPr>
                                <w:spacing w:val="-13"/>
                              </w:rPr>
                              <w:t xml:space="preserve"> </w:t>
                            </w:r>
                            <w:r>
                              <w:t>asigurarea</w:t>
                            </w:r>
                            <w:r>
                              <w:rPr>
                                <w:spacing w:val="-12"/>
                              </w:rPr>
                              <w:t xml:space="preserve"> </w:t>
                            </w:r>
                            <w:r>
                              <w:t>unui</w:t>
                            </w:r>
                            <w:r>
                              <w:rPr>
                                <w:spacing w:val="-13"/>
                              </w:rPr>
                              <w:t xml:space="preserve"> </w:t>
                            </w:r>
                            <w:r>
                              <w:t>nivel</w:t>
                            </w:r>
                            <w:r>
                              <w:rPr>
                                <w:spacing w:val="-11"/>
                              </w:rPr>
                              <w:t xml:space="preserve"> </w:t>
                            </w:r>
                            <w:r>
                              <w:t>egal</w:t>
                            </w:r>
                            <w:r>
                              <w:rPr>
                                <w:spacing w:val="-14"/>
                              </w:rPr>
                              <w:t xml:space="preserve"> </w:t>
                            </w:r>
                            <w:r>
                              <w:t>de</w:t>
                            </w:r>
                            <w:r>
                              <w:rPr>
                                <w:spacing w:val="-13"/>
                              </w:rPr>
                              <w:t xml:space="preserve"> </w:t>
                            </w:r>
                            <w:r>
                              <w:t>vizibilitate,</w:t>
                            </w:r>
                            <w:r>
                              <w:rPr>
                                <w:spacing w:val="-12"/>
                              </w:rPr>
                              <w:t xml:space="preserve"> </w:t>
                            </w:r>
                            <w:r>
                              <w:t>afirmare</w:t>
                            </w:r>
                            <w:r>
                              <w:rPr>
                                <w:spacing w:val="-53"/>
                              </w:rPr>
                              <w:t xml:space="preserve"> </w:t>
                            </w:r>
                            <w:r>
                              <w:t>și</w:t>
                            </w:r>
                            <w:r>
                              <w:rPr>
                                <w:spacing w:val="-8"/>
                              </w:rPr>
                              <w:t xml:space="preserve"> </w:t>
                            </w:r>
                            <w:r>
                              <w:t>participare</w:t>
                            </w:r>
                            <w:r>
                              <w:rPr>
                                <w:spacing w:val="-8"/>
                              </w:rPr>
                              <w:t xml:space="preserve"> </w:t>
                            </w:r>
                            <w:r>
                              <w:t>pentru</w:t>
                            </w:r>
                            <w:r>
                              <w:rPr>
                                <w:spacing w:val="-8"/>
                              </w:rPr>
                              <w:t xml:space="preserve"> </w:t>
                            </w:r>
                            <w:r>
                              <w:t>ambele</w:t>
                            </w:r>
                            <w:r>
                              <w:rPr>
                                <w:spacing w:val="-8"/>
                              </w:rPr>
                              <w:t xml:space="preserve"> </w:t>
                            </w:r>
                            <w:r>
                              <w:t>sexe</w:t>
                            </w:r>
                            <w:r>
                              <w:rPr>
                                <w:spacing w:val="-8"/>
                              </w:rPr>
                              <w:t xml:space="preserve"> </w:t>
                            </w:r>
                            <w:r>
                              <w:t>în</w:t>
                            </w:r>
                            <w:r>
                              <w:rPr>
                                <w:spacing w:val="-11"/>
                              </w:rPr>
                              <w:t xml:space="preserve"> </w:t>
                            </w:r>
                            <w:r>
                              <w:t>toate</w:t>
                            </w:r>
                            <w:r>
                              <w:rPr>
                                <w:spacing w:val="-7"/>
                              </w:rPr>
                              <w:t xml:space="preserve"> </w:t>
                            </w:r>
                            <w:r>
                              <w:t>sferele</w:t>
                            </w:r>
                            <w:r>
                              <w:rPr>
                                <w:spacing w:val="-8"/>
                              </w:rPr>
                              <w:t xml:space="preserve"> </w:t>
                            </w:r>
                            <w:r>
                              <w:t>vieții</w:t>
                            </w:r>
                            <w:r>
                              <w:rPr>
                                <w:spacing w:val="-10"/>
                              </w:rPr>
                              <w:t xml:space="preserve"> </w:t>
                            </w:r>
                            <w:r>
                              <w:t>publice</w:t>
                            </w:r>
                            <w:r>
                              <w:rPr>
                                <w:spacing w:val="-8"/>
                              </w:rPr>
                              <w:t xml:space="preserve"> </w:t>
                            </w:r>
                            <w:r>
                              <w:t>și</w:t>
                            </w:r>
                            <w:r>
                              <w:rPr>
                                <w:spacing w:val="-8"/>
                              </w:rPr>
                              <w:t xml:space="preserve"> </w:t>
                            </w:r>
                            <w:r>
                              <w:t>private.</w:t>
                            </w:r>
                            <w:r>
                              <w:rPr>
                                <w:spacing w:val="-8"/>
                              </w:rPr>
                              <w:t xml:space="preserve"> </w:t>
                            </w:r>
                            <w:r>
                              <w:t>Egalitatea</w:t>
                            </w:r>
                            <w:r>
                              <w:rPr>
                                <w:spacing w:val="-8"/>
                              </w:rPr>
                              <w:t xml:space="preserve"> </w:t>
                            </w:r>
                            <w:r>
                              <w:t>de</w:t>
                            </w:r>
                            <w:r>
                              <w:rPr>
                                <w:spacing w:val="-8"/>
                              </w:rPr>
                              <w:t xml:space="preserve"> </w:t>
                            </w:r>
                            <w:r>
                              <w:t>gen</w:t>
                            </w:r>
                            <w:r>
                              <w:rPr>
                                <w:spacing w:val="-8"/>
                              </w:rPr>
                              <w:t xml:space="preserve"> </w:t>
                            </w:r>
                            <w:r>
                              <w:t>este</w:t>
                            </w:r>
                            <w:r>
                              <w:rPr>
                                <w:spacing w:val="-8"/>
                              </w:rPr>
                              <w:t xml:space="preserve"> </w:t>
                            </w:r>
                            <w:r>
                              <w:t>opusul</w:t>
                            </w:r>
                            <w:r>
                              <w:rPr>
                                <w:spacing w:val="-53"/>
                              </w:rPr>
                              <w:t xml:space="preserve"> </w:t>
                            </w:r>
                            <w:r>
                              <w:t>inegalității de gen, nu a diferențelor de gen, și urmărește promovarea participării depline a femeilor</w:t>
                            </w:r>
                            <w:r>
                              <w:rPr>
                                <w:spacing w:val="1"/>
                              </w:rPr>
                              <w:t xml:space="preserve"> </w:t>
                            </w:r>
                            <w:r>
                              <w:t>și bărbaților</w:t>
                            </w:r>
                            <w:r>
                              <w:rPr>
                                <w:spacing w:val="-2"/>
                              </w:rPr>
                              <w:t xml:space="preserve"> </w:t>
                            </w:r>
                            <w:r>
                              <w:t>în societate.</w:t>
                            </w:r>
                          </w:p>
                          <w:p w14:paraId="7B4CD962" w14:textId="77777777" w:rsidR="000A74E5" w:rsidRDefault="00000000">
                            <w:pPr>
                              <w:pStyle w:val="BodyText"/>
                              <w:ind w:left="105" w:right="101"/>
                              <w:jc w:val="both"/>
                            </w:pPr>
                            <w:r>
                              <w:t>Se</w:t>
                            </w:r>
                            <w:r>
                              <w:rPr>
                                <w:spacing w:val="-6"/>
                              </w:rPr>
                              <w:t xml:space="preserve"> </w:t>
                            </w:r>
                            <w:r>
                              <w:t>vor</w:t>
                            </w:r>
                            <w:r>
                              <w:rPr>
                                <w:spacing w:val="-8"/>
                              </w:rPr>
                              <w:t xml:space="preserve"> </w:t>
                            </w:r>
                            <w:r>
                              <w:t>prezenta</w:t>
                            </w:r>
                            <w:r>
                              <w:rPr>
                                <w:spacing w:val="-6"/>
                              </w:rPr>
                              <w:t xml:space="preserve"> </w:t>
                            </w:r>
                            <w:r>
                              <w:t>după</w:t>
                            </w:r>
                            <w:r>
                              <w:rPr>
                                <w:spacing w:val="-5"/>
                              </w:rPr>
                              <w:t xml:space="preserve"> </w:t>
                            </w:r>
                            <w:r>
                              <w:t>caz,</w:t>
                            </w:r>
                            <w:r>
                              <w:rPr>
                                <w:spacing w:val="-11"/>
                              </w:rPr>
                              <w:t xml:space="preserve"> </w:t>
                            </w:r>
                            <w:r>
                              <w:t>acele</w:t>
                            </w:r>
                            <w:r>
                              <w:rPr>
                                <w:spacing w:val="-6"/>
                              </w:rPr>
                              <w:t xml:space="preserve"> </w:t>
                            </w:r>
                            <w:r>
                              <w:t>măsuri</w:t>
                            </w:r>
                            <w:r>
                              <w:rPr>
                                <w:spacing w:val="-5"/>
                              </w:rPr>
                              <w:t xml:space="preserve"> </w:t>
                            </w:r>
                            <w:r>
                              <w:t>specifice</w:t>
                            </w:r>
                            <w:r>
                              <w:rPr>
                                <w:spacing w:val="-7"/>
                              </w:rPr>
                              <w:t xml:space="preserve"> </w:t>
                            </w:r>
                            <w:r>
                              <w:t>prin</w:t>
                            </w:r>
                            <w:r>
                              <w:rPr>
                                <w:spacing w:val="-9"/>
                              </w:rPr>
                              <w:t xml:space="preserve"> </w:t>
                            </w:r>
                            <w:r>
                              <w:t>care</w:t>
                            </w:r>
                            <w:r>
                              <w:rPr>
                                <w:spacing w:val="-8"/>
                              </w:rPr>
                              <w:t xml:space="preserve"> </w:t>
                            </w:r>
                            <w:r>
                              <w:t>se</w:t>
                            </w:r>
                            <w:r>
                              <w:rPr>
                                <w:spacing w:val="-5"/>
                              </w:rPr>
                              <w:t xml:space="preserve"> </w:t>
                            </w:r>
                            <w:r>
                              <w:t>asigură</w:t>
                            </w:r>
                            <w:r>
                              <w:rPr>
                                <w:spacing w:val="-6"/>
                              </w:rPr>
                              <w:t xml:space="preserve"> </w:t>
                            </w:r>
                            <w:r>
                              <w:t>respectarea</w:t>
                            </w:r>
                            <w:r>
                              <w:rPr>
                                <w:spacing w:val="42"/>
                              </w:rPr>
                              <w:t xml:space="preserve"> </w:t>
                            </w:r>
                            <w:r>
                              <w:t>prevederilor</w:t>
                            </w:r>
                            <w:r>
                              <w:rPr>
                                <w:spacing w:val="-8"/>
                              </w:rPr>
                              <w:t xml:space="preserve"> </w:t>
                            </w:r>
                            <w:r>
                              <w:t>legale</w:t>
                            </w:r>
                            <w:r>
                              <w:rPr>
                                <w:spacing w:val="-53"/>
                              </w:rPr>
                              <w:t xml:space="preserve"> </w:t>
                            </w:r>
                            <w:r>
                              <w:t>în</w:t>
                            </w:r>
                            <w:r>
                              <w:rPr>
                                <w:spacing w:val="-1"/>
                              </w:rPr>
                              <w:t xml:space="preserve"> </w:t>
                            </w:r>
                            <w:r>
                              <w:t>domeniul</w:t>
                            </w:r>
                            <w:r>
                              <w:rPr>
                                <w:spacing w:val="1"/>
                              </w:rPr>
                              <w:t xml:space="preserve"> </w:t>
                            </w:r>
                            <w:r>
                              <w:t>egalității</w:t>
                            </w:r>
                            <w:r>
                              <w:rPr>
                                <w:spacing w:val="1"/>
                              </w:rPr>
                              <w:t xml:space="preserve"> </w:t>
                            </w:r>
                            <w:r>
                              <w:t>de gen.</w:t>
                            </w:r>
                          </w:p>
                          <w:p w14:paraId="4E3C8481" w14:textId="77777777" w:rsidR="000A74E5" w:rsidRDefault="00000000">
                            <w:pPr>
                              <w:pStyle w:val="BodyText"/>
                              <w:ind w:left="105" w:right="105"/>
                              <w:jc w:val="both"/>
                            </w:pPr>
                            <w:r>
                              <w:t>Se completează cu o prezentare a modului în care beneficiarul va asigura egalitatea de şanse şi de</w:t>
                            </w:r>
                            <w:r>
                              <w:rPr>
                                <w:spacing w:val="1"/>
                              </w:rPr>
                              <w:t xml:space="preserve"> </w:t>
                            </w:r>
                            <w:r>
                              <w:t>tratament între</w:t>
                            </w:r>
                            <w:r>
                              <w:rPr>
                                <w:spacing w:val="-3"/>
                              </w:rPr>
                              <w:t xml:space="preserve"> </w:t>
                            </w:r>
                            <w:r>
                              <w:t>angajaţi,</w:t>
                            </w:r>
                            <w:r>
                              <w:rPr>
                                <w:spacing w:val="-4"/>
                              </w:rPr>
                              <w:t xml:space="preserve"> </w:t>
                            </w:r>
                            <w:r>
                              <w:t>femei</w:t>
                            </w:r>
                            <w:r>
                              <w:rPr>
                                <w:spacing w:val="1"/>
                              </w:rPr>
                              <w:t xml:space="preserve"> </w:t>
                            </w:r>
                            <w:r>
                              <w:t>şi bărbaţi,</w:t>
                            </w:r>
                            <w:r>
                              <w:rPr>
                                <w:spacing w:val="-1"/>
                              </w:rPr>
                              <w:t xml:space="preserve"> </w:t>
                            </w:r>
                            <w:r>
                              <w:t>în cadrul</w:t>
                            </w:r>
                            <w:r>
                              <w:rPr>
                                <w:spacing w:val="-2"/>
                              </w:rPr>
                              <w:t xml:space="preserve"> </w:t>
                            </w:r>
                            <w:r>
                              <w:t>relaţiilor</w:t>
                            </w:r>
                            <w:r>
                              <w:rPr>
                                <w:spacing w:val="-1"/>
                              </w:rPr>
                              <w:t xml:space="preserve"> </w:t>
                            </w:r>
                            <w:r>
                              <w:t>de</w:t>
                            </w:r>
                            <w:r>
                              <w:rPr>
                                <w:spacing w:val="-1"/>
                              </w:rPr>
                              <w:t xml:space="preserve"> </w:t>
                            </w:r>
                            <w:r>
                              <w:t>muncă de</w:t>
                            </w:r>
                            <w:r>
                              <w:rPr>
                                <w:spacing w:val="-1"/>
                              </w:rPr>
                              <w:t xml:space="preserve"> </w:t>
                            </w:r>
                            <w:r>
                              <w:t>orice</w:t>
                            </w:r>
                            <w:r>
                              <w:rPr>
                                <w:spacing w:val="-3"/>
                              </w:rPr>
                              <w:t xml:space="preserve"> </w:t>
                            </w:r>
                            <w:r>
                              <w:t>fel.</w:t>
                            </w:r>
                          </w:p>
                        </w:txbxContent>
                      </wps:txbx>
                      <wps:bodyPr rot="0" vert="horz" wrap="square" lIns="0" tIns="0" rIns="0" bIns="0" anchor="t" anchorCtr="0" upright="1">
                        <a:noAutofit/>
                      </wps:bodyPr>
                    </wps:wsp>
                  </a:graphicData>
                </a:graphic>
              </wp:inline>
            </w:drawing>
          </mc:Choice>
          <mc:Fallback>
            <w:pict>
              <v:shape w14:anchorId="54FAD65A" id="Text Box 20" o:spid="_x0000_s1044" type="#_x0000_t202" style="width:460.4pt;height:10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" filled="f" strokeweight=".48pt">
                <v:textbox inset="0,0,0,0">
                  <w:txbxContent>
                    <w:p w14:paraId="471B3F01" w14:textId="77777777" w:rsidR="000A74E5" w:rsidRDefault="00000000">
                      <w:pPr>
                        <w:pStyle w:val="BodyText"/>
                        <w:ind w:left="105" w:right="102"/>
                        <w:jc w:val="both"/>
                      </w:pPr>
                      <w:r>
                        <w:rPr>
                          <w:spacing w:val="-1"/>
                        </w:rPr>
                        <w:t>Respectarea</w:t>
                      </w:r>
                      <w:r>
                        <w:rPr>
                          <w:spacing w:val="-14"/>
                        </w:rPr>
                        <w:t xml:space="preserve"> </w:t>
                      </w:r>
                      <w:r>
                        <w:rPr>
                          <w:spacing w:val="-1"/>
                        </w:rPr>
                        <w:t>principiului</w:t>
                      </w:r>
                      <w:r>
                        <w:rPr>
                          <w:spacing w:val="-11"/>
                        </w:rPr>
                        <w:t xml:space="preserve"> </w:t>
                      </w:r>
                      <w:r>
                        <w:rPr>
                          <w:spacing w:val="-1"/>
                        </w:rPr>
                        <w:t>egalităţii</w:t>
                      </w:r>
                      <w:r>
                        <w:rPr>
                          <w:spacing w:val="-10"/>
                        </w:rPr>
                        <w:t xml:space="preserve"> </w:t>
                      </w:r>
                      <w:r>
                        <w:rPr>
                          <w:spacing w:val="-1"/>
                        </w:rPr>
                        <w:t>de</w:t>
                      </w:r>
                      <w:r>
                        <w:rPr>
                          <w:spacing w:val="-12"/>
                        </w:rPr>
                        <w:t xml:space="preserve"> </w:t>
                      </w:r>
                      <w:r>
                        <w:rPr>
                          <w:spacing w:val="-1"/>
                        </w:rPr>
                        <w:t>gen</w:t>
                      </w:r>
                      <w:r>
                        <w:rPr>
                          <w:spacing w:val="-12"/>
                        </w:rPr>
                        <w:t xml:space="preserve"> </w:t>
                      </w:r>
                      <w:r>
                        <w:rPr>
                          <w:spacing w:val="-1"/>
                        </w:rPr>
                        <w:t>presupune</w:t>
                      </w:r>
                      <w:r>
                        <w:rPr>
                          <w:spacing w:val="-13"/>
                        </w:rPr>
                        <w:t xml:space="preserve"> </w:t>
                      </w:r>
                      <w:r>
                        <w:t>asigurarea</w:t>
                      </w:r>
                      <w:r>
                        <w:rPr>
                          <w:spacing w:val="-12"/>
                        </w:rPr>
                        <w:t xml:space="preserve"> </w:t>
                      </w:r>
                      <w:r>
                        <w:t>unui</w:t>
                      </w:r>
                      <w:r>
                        <w:rPr>
                          <w:spacing w:val="-13"/>
                        </w:rPr>
                        <w:t xml:space="preserve"> </w:t>
                      </w:r>
                      <w:r>
                        <w:t>nivel</w:t>
                      </w:r>
                      <w:r>
                        <w:rPr>
                          <w:spacing w:val="-11"/>
                        </w:rPr>
                        <w:t xml:space="preserve"> </w:t>
                      </w:r>
                      <w:r>
                        <w:t>egal</w:t>
                      </w:r>
                      <w:r>
                        <w:rPr>
                          <w:spacing w:val="-14"/>
                        </w:rPr>
                        <w:t xml:space="preserve"> </w:t>
                      </w:r>
                      <w:r>
                        <w:t>de</w:t>
                      </w:r>
                      <w:r>
                        <w:rPr>
                          <w:spacing w:val="-13"/>
                        </w:rPr>
                        <w:t xml:space="preserve"> </w:t>
                      </w:r>
                      <w:r>
                        <w:t>vizibilitate,</w:t>
                      </w:r>
                      <w:r>
                        <w:rPr>
                          <w:spacing w:val="-12"/>
                        </w:rPr>
                        <w:t xml:space="preserve"> </w:t>
                      </w:r>
                      <w:r>
                        <w:t>afirmare</w:t>
                      </w:r>
                      <w:r>
                        <w:rPr>
                          <w:spacing w:val="-53"/>
                        </w:rPr>
                        <w:t xml:space="preserve"> </w:t>
                      </w:r>
                      <w:r>
                        <w:t>și</w:t>
                      </w:r>
                      <w:r>
                        <w:rPr>
                          <w:spacing w:val="-8"/>
                        </w:rPr>
                        <w:t xml:space="preserve"> </w:t>
                      </w:r>
                      <w:r>
                        <w:t>participare</w:t>
                      </w:r>
                      <w:r>
                        <w:rPr>
                          <w:spacing w:val="-8"/>
                        </w:rPr>
                        <w:t xml:space="preserve"> </w:t>
                      </w:r>
                      <w:r>
                        <w:t>pentru</w:t>
                      </w:r>
                      <w:r>
                        <w:rPr>
                          <w:spacing w:val="-8"/>
                        </w:rPr>
                        <w:t xml:space="preserve"> </w:t>
                      </w:r>
                      <w:r>
                        <w:t>ambele</w:t>
                      </w:r>
                      <w:r>
                        <w:rPr>
                          <w:spacing w:val="-8"/>
                        </w:rPr>
                        <w:t xml:space="preserve"> </w:t>
                      </w:r>
                      <w:r>
                        <w:t>sexe</w:t>
                      </w:r>
                      <w:r>
                        <w:rPr>
                          <w:spacing w:val="-8"/>
                        </w:rPr>
                        <w:t xml:space="preserve"> </w:t>
                      </w:r>
                      <w:r>
                        <w:t>în</w:t>
                      </w:r>
                      <w:r>
                        <w:rPr>
                          <w:spacing w:val="-11"/>
                        </w:rPr>
                        <w:t xml:space="preserve"> </w:t>
                      </w:r>
                      <w:r>
                        <w:t>toate</w:t>
                      </w:r>
                      <w:r>
                        <w:rPr>
                          <w:spacing w:val="-7"/>
                        </w:rPr>
                        <w:t xml:space="preserve"> </w:t>
                      </w:r>
                      <w:r>
                        <w:t>sferele</w:t>
                      </w:r>
                      <w:r>
                        <w:rPr>
                          <w:spacing w:val="-8"/>
                        </w:rPr>
                        <w:t xml:space="preserve"> </w:t>
                      </w:r>
                      <w:r>
                        <w:t>vieții</w:t>
                      </w:r>
                      <w:r>
                        <w:rPr>
                          <w:spacing w:val="-10"/>
                        </w:rPr>
                        <w:t xml:space="preserve"> </w:t>
                      </w:r>
                      <w:r>
                        <w:t>publice</w:t>
                      </w:r>
                      <w:r>
                        <w:rPr>
                          <w:spacing w:val="-8"/>
                        </w:rPr>
                        <w:t xml:space="preserve"> </w:t>
                      </w:r>
                      <w:r>
                        <w:t>și</w:t>
                      </w:r>
                      <w:r>
                        <w:rPr>
                          <w:spacing w:val="-8"/>
                        </w:rPr>
                        <w:t xml:space="preserve"> </w:t>
                      </w:r>
                      <w:r>
                        <w:t>private.</w:t>
                      </w:r>
                      <w:r>
                        <w:rPr>
                          <w:spacing w:val="-8"/>
                        </w:rPr>
                        <w:t xml:space="preserve"> </w:t>
                      </w:r>
                      <w:r>
                        <w:t>Egalitatea</w:t>
                      </w:r>
                      <w:r>
                        <w:rPr>
                          <w:spacing w:val="-8"/>
                        </w:rPr>
                        <w:t xml:space="preserve"> </w:t>
                      </w:r>
                      <w:r>
                        <w:t>de</w:t>
                      </w:r>
                      <w:r>
                        <w:rPr>
                          <w:spacing w:val="-8"/>
                        </w:rPr>
                        <w:t xml:space="preserve"> </w:t>
                      </w:r>
                      <w:r>
                        <w:t>gen</w:t>
                      </w:r>
                      <w:r>
                        <w:rPr>
                          <w:spacing w:val="-8"/>
                        </w:rPr>
                        <w:t xml:space="preserve"> </w:t>
                      </w:r>
                      <w:r>
                        <w:t>este</w:t>
                      </w:r>
                      <w:r>
                        <w:rPr>
                          <w:spacing w:val="-8"/>
                        </w:rPr>
                        <w:t xml:space="preserve"> </w:t>
                      </w:r>
                      <w:r>
                        <w:t>opusul</w:t>
                      </w:r>
                      <w:r>
                        <w:rPr>
                          <w:spacing w:val="-53"/>
                        </w:rPr>
                        <w:t xml:space="preserve"> </w:t>
                      </w:r>
                      <w:r>
                        <w:t>inegalității de gen, nu a diferențelor de gen, și urmărește promovarea participării depline a femeilor</w:t>
                      </w:r>
                      <w:r>
                        <w:rPr>
                          <w:spacing w:val="1"/>
                        </w:rPr>
                        <w:t xml:space="preserve"> </w:t>
                      </w:r>
                      <w:r>
                        <w:t>și bărbaților</w:t>
                      </w:r>
                      <w:r>
                        <w:rPr>
                          <w:spacing w:val="-2"/>
                        </w:rPr>
                        <w:t xml:space="preserve"> </w:t>
                      </w:r>
                      <w:r>
                        <w:t>în societate.</w:t>
                      </w:r>
                    </w:p>
                    <w:p w14:paraId="7B4CD962" w14:textId="77777777" w:rsidR="000A74E5" w:rsidRDefault="00000000">
                      <w:pPr>
                        <w:pStyle w:val="BodyText"/>
                        <w:ind w:left="105" w:right="101"/>
                        <w:jc w:val="both"/>
                      </w:pPr>
                      <w:r>
                        <w:t>Se</w:t>
                      </w:r>
                      <w:r>
                        <w:rPr>
                          <w:spacing w:val="-6"/>
                        </w:rPr>
                        <w:t xml:space="preserve"> </w:t>
                      </w:r>
                      <w:r>
                        <w:t>vor</w:t>
                      </w:r>
                      <w:r>
                        <w:rPr>
                          <w:spacing w:val="-8"/>
                        </w:rPr>
                        <w:t xml:space="preserve"> </w:t>
                      </w:r>
                      <w:r>
                        <w:t>prezenta</w:t>
                      </w:r>
                      <w:r>
                        <w:rPr>
                          <w:spacing w:val="-6"/>
                        </w:rPr>
                        <w:t xml:space="preserve"> </w:t>
                      </w:r>
                      <w:r>
                        <w:t>după</w:t>
                      </w:r>
                      <w:r>
                        <w:rPr>
                          <w:spacing w:val="-5"/>
                        </w:rPr>
                        <w:t xml:space="preserve"> </w:t>
                      </w:r>
                      <w:r>
                        <w:t>caz,</w:t>
                      </w:r>
                      <w:r>
                        <w:rPr>
                          <w:spacing w:val="-11"/>
                        </w:rPr>
                        <w:t xml:space="preserve"> </w:t>
                      </w:r>
                      <w:r>
                        <w:t>acele</w:t>
                      </w:r>
                      <w:r>
                        <w:rPr>
                          <w:spacing w:val="-6"/>
                        </w:rPr>
                        <w:t xml:space="preserve"> </w:t>
                      </w:r>
                      <w:r>
                        <w:t>măsuri</w:t>
                      </w:r>
                      <w:r>
                        <w:rPr>
                          <w:spacing w:val="-5"/>
                        </w:rPr>
                        <w:t xml:space="preserve"> </w:t>
                      </w:r>
                      <w:r>
                        <w:t>specifice</w:t>
                      </w:r>
                      <w:r>
                        <w:rPr>
                          <w:spacing w:val="-7"/>
                        </w:rPr>
                        <w:t xml:space="preserve"> </w:t>
                      </w:r>
                      <w:r>
                        <w:t>prin</w:t>
                      </w:r>
                      <w:r>
                        <w:rPr>
                          <w:spacing w:val="-9"/>
                        </w:rPr>
                        <w:t xml:space="preserve"> </w:t>
                      </w:r>
                      <w:r>
                        <w:t>care</w:t>
                      </w:r>
                      <w:r>
                        <w:rPr>
                          <w:spacing w:val="-8"/>
                        </w:rPr>
                        <w:t xml:space="preserve"> </w:t>
                      </w:r>
                      <w:r>
                        <w:t>se</w:t>
                      </w:r>
                      <w:r>
                        <w:rPr>
                          <w:spacing w:val="-5"/>
                        </w:rPr>
                        <w:t xml:space="preserve"> </w:t>
                      </w:r>
                      <w:r>
                        <w:t>asigură</w:t>
                      </w:r>
                      <w:r>
                        <w:rPr>
                          <w:spacing w:val="-6"/>
                        </w:rPr>
                        <w:t xml:space="preserve"> </w:t>
                      </w:r>
                      <w:r>
                        <w:t>respectarea</w:t>
                      </w:r>
                      <w:r>
                        <w:rPr>
                          <w:spacing w:val="42"/>
                        </w:rPr>
                        <w:t xml:space="preserve"> </w:t>
                      </w:r>
                      <w:r>
                        <w:t>prevederilor</w:t>
                      </w:r>
                      <w:r>
                        <w:rPr>
                          <w:spacing w:val="-8"/>
                        </w:rPr>
                        <w:t xml:space="preserve"> </w:t>
                      </w:r>
                      <w:r>
                        <w:t>legale</w:t>
                      </w:r>
                      <w:r>
                        <w:rPr>
                          <w:spacing w:val="-53"/>
                        </w:rPr>
                        <w:t xml:space="preserve"> </w:t>
                      </w:r>
                      <w:r>
                        <w:t>în</w:t>
                      </w:r>
                      <w:r>
                        <w:rPr>
                          <w:spacing w:val="-1"/>
                        </w:rPr>
                        <w:t xml:space="preserve"> </w:t>
                      </w:r>
                      <w:r>
                        <w:t>domeniul</w:t>
                      </w:r>
                      <w:r>
                        <w:rPr>
                          <w:spacing w:val="1"/>
                        </w:rPr>
                        <w:t xml:space="preserve"> </w:t>
                      </w:r>
                      <w:r>
                        <w:t>egalității</w:t>
                      </w:r>
                      <w:r>
                        <w:rPr>
                          <w:spacing w:val="1"/>
                        </w:rPr>
                        <w:t xml:space="preserve"> </w:t>
                      </w:r>
                      <w:r>
                        <w:t>de gen.</w:t>
                      </w:r>
                    </w:p>
                    <w:p w14:paraId="4E3C8481" w14:textId="77777777" w:rsidR="000A74E5" w:rsidRDefault="00000000">
                      <w:pPr>
                        <w:pStyle w:val="BodyText"/>
                        <w:ind w:left="105" w:right="105"/>
                        <w:jc w:val="both"/>
                      </w:pPr>
                      <w:r>
                        <w:t>Se completează cu o prezentare a modului în care beneficiarul va asigura egalitatea de şanse şi de</w:t>
                      </w:r>
                      <w:r>
                        <w:rPr>
                          <w:spacing w:val="1"/>
                        </w:rPr>
                        <w:t xml:space="preserve"> </w:t>
                      </w:r>
                      <w:r>
                        <w:t>tratament între</w:t>
                      </w:r>
                      <w:r>
                        <w:rPr>
                          <w:spacing w:val="-3"/>
                        </w:rPr>
                        <w:t xml:space="preserve"> </w:t>
                      </w:r>
                      <w:r>
                        <w:t>angajaţi,</w:t>
                      </w:r>
                      <w:r>
                        <w:rPr>
                          <w:spacing w:val="-4"/>
                        </w:rPr>
                        <w:t xml:space="preserve"> </w:t>
                      </w:r>
                      <w:r>
                        <w:t>femei</w:t>
                      </w:r>
                      <w:r>
                        <w:rPr>
                          <w:spacing w:val="1"/>
                        </w:rPr>
                        <w:t xml:space="preserve"> </w:t>
                      </w:r>
                      <w:r>
                        <w:t>şi bărbaţi,</w:t>
                      </w:r>
                      <w:r>
                        <w:rPr>
                          <w:spacing w:val="-1"/>
                        </w:rPr>
                        <w:t xml:space="preserve"> </w:t>
                      </w:r>
                      <w:r>
                        <w:t>în cadrul</w:t>
                      </w:r>
                      <w:r>
                        <w:rPr>
                          <w:spacing w:val="-2"/>
                        </w:rPr>
                        <w:t xml:space="preserve"> </w:t>
                      </w:r>
                      <w:r>
                        <w:t>relaţiilor</w:t>
                      </w:r>
                      <w:r>
                        <w:rPr>
                          <w:spacing w:val="-1"/>
                        </w:rPr>
                        <w:t xml:space="preserve"> </w:t>
                      </w:r>
                      <w:r>
                        <w:t>de</w:t>
                      </w:r>
                      <w:r>
                        <w:rPr>
                          <w:spacing w:val="-1"/>
                        </w:rPr>
                        <w:t xml:space="preserve"> </w:t>
                      </w:r>
                      <w:r>
                        <w:t>muncă de</w:t>
                      </w:r>
                      <w:r>
                        <w:rPr>
                          <w:spacing w:val="-1"/>
                        </w:rPr>
                        <w:t xml:space="preserve"> </w:t>
                      </w:r>
                      <w:r>
                        <w:t>orice</w:t>
                      </w:r>
                      <w:r>
                        <w:rPr>
                          <w:spacing w:val="-3"/>
                        </w:rPr>
                        <w:t xml:space="preserve"> </w:t>
                      </w:r>
                      <w:r>
                        <w:t>fel.</w:t>
                      </w:r>
                    </w:p>
                  </w:txbxContent>
                </v:textbox>
                <w10:anchorlock/>
              </v:shape>
            </w:pict>
          </mc:Fallback>
        </mc:AlternateContent>
      </w:r>
    </w:p>
    <w:p w14:paraId="595EB457" w14:textId="77777777" w:rsidR="000A74E5" w:rsidRDefault="000A74E5">
      <w:pPr>
        <w:spacing w:before="81" w:after="3"/>
        <w:ind w:left="696"/>
        <w:rPr>
          <w:b/>
          <w:sz w:val="24"/>
          <w:szCs w:val="24"/>
        </w:rPr>
      </w:pPr>
    </w:p>
    <w:p w14:paraId="21395C34" w14:textId="77777777" w:rsidR="000A74E5" w:rsidRDefault="00000000">
      <w:pPr>
        <w:spacing w:before="81" w:after="3"/>
        <w:ind w:left="696"/>
        <w:rPr>
          <w:b/>
          <w:sz w:val="24"/>
          <w:szCs w:val="24"/>
        </w:rPr>
      </w:pPr>
      <w:r>
        <w:rPr>
          <w:b/>
          <w:sz w:val="24"/>
          <w:szCs w:val="24"/>
        </w:rPr>
        <w:t>Nediscriminare</w:t>
      </w:r>
    </w:p>
    <w:p w14:paraId="3092EE44" w14:textId="77777777" w:rsidR="000A74E5" w:rsidRDefault="000A74E5">
      <w:pPr>
        <w:spacing w:before="81" w:after="3"/>
        <w:ind w:left="696"/>
        <w:rPr>
          <w:b/>
          <w:sz w:val="24"/>
          <w:szCs w:val="24"/>
        </w:rPr>
      </w:pPr>
    </w:p>
    <w:p w14:paraId="0FCB6319"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6E894766" wp14:editId="2384F7DC">
                <wp:extent cx="5847080" cy="1612900"/>
                <wp:effectExtent l="9525" t="9525" r="10795" b="635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12900"/>
                        </a:xfrm>
                        <a:prstGeom prst="rect">
                          <a:avLst/>
                        </a:prstGeom>
                        <a:noFill/>
                        <a:ln w="6096">
                          <a:solidFill>
                            <a:srgbClr val="000000"/>
                          </a:solidFill>
                          <a:prstDash val="solid"/>
                          <a:miter lim="800000"/>
                        </a:ln>
                      </wps:spPr>
                      <wps:txbx>
                        <w:txbxContent>
                          <w:p w14:paraId="540020EC" w14:textId="77777777" w:rsidR="000A74E5" w:rsidRDefault="00000000">
                            <w:pPr>
                              <w:pStyle w:val="BodyText"/>
                              <w:ind w:left="105" w:right="106"/>
                              <w:jc w:val="both"/>
                            </w:pPr>
                            <w:r>
                              <w:t>Se completează cu o prezentare a modului în care beneficiarul se va asigura că nu există condiții</w:t>
                            </w:r>
                            <w:r>
                              <w:rPr>
                                <w:spacing w:val="1"/>
                              </w:rPr>
                              <w:t xml:space="preserve"> </w:t>
                            </w:r>
                            <w:r>
                              <w:t>discriminatorii</w:t>
                            </w:r>
                            <w:r>
                              <w:rPr>
                                <w:spacing w:val="-3"/>
                              </w:rPr>
                              <w:t xml:space="preserve"> </w:t>
                            </w:r>
                            <w:r>
                              <w:t>în modalitatea de</w:t>
                            </w:r>
                            <w:r>
                              <w:rPr>
                                <w:spacing w:val="-2"/>
                              </w:rPr>
                              <w:t xml:space="preserve"> </w:t>
                            </w:r>
                            <w:r>
                              <w:t>implementare a</w:t>
                            </w:r>
                            <w:r>
                              <w:rPr>
                                <w:spacing w:val="-4"/>
                              </w:rPr>
                              <w:t xml:space="preserve"> </w:t>
                            </w:r>
                            <w:r>
                              <w:t>proiectului.</w:t>
                            </w:r>
                          </w:p>
                          <w:p w14:paraId="23FBECB5" w14:textId="77777777" w:rsidR="000A74E5" w:rsidRDefault="00000000">
                            <w:pPr>
                              <w:pStyle w:val="BodyText"/>
                              <w:ind w:left="105" w:right="99"/>
                              <w:jc w:val="both"/>
                            </w:pPr>
                            <w:r>
                              <w:t>Prin discriminare se înţelege „orice deosebire, excludere, restricţie sau preferinţă, pe bază de rasă,</w:t>
                            </w:r>
                            <w:r>
                              <w:rPr>
                                <w:spacing w:val="1"/>
                              </w:rPr>
                              <w:t xml:space="preserve"> </w:t>
                            </w:r>
                            <w:r>
                              <w:t>naţionalitate, etnie, limbă, religie, categorie socială, convingeri, sex, orientare sexuală, vârstă,</w:t>
                            </w:r>
                            <w:r>
                              <w:rPr>
                                <w:spacing w:val="1"/>
                              </w:rPr>
                              <w:t xml:space="preserve"> </w:t>
                            </w:r>
                            <w:r>
                              <w:t>handicap, boală cronică necontagioasă, infectare HIV, apartenenţă la o categorie defavorizată,</w:t>
                            </w:r>
                            <w:r>
                              <w:rPr>
                                <w:spacing w:val="1"/>
                              </w:rPr>
                              <w:t xml:space="preserve"> </w:t>
                            </w:r>
                            <w:r>
                              <w:rPr>
                                <w:w w:val="95"/>
                              </w:rPr>
                              <w:t>precum şi orice alt criteriu care are ca scop sau efect restrângerea, înlăturarea recunoaşterii, folosinţei</w:t>
                            </w:r>
                            <w:r>
                              <w:rPr>
                                <w:spacing w:val="1"/>
                                <w:w w:val="95"/>
                              </w:rPr>
                              <w:t xml:space="preserve"> </w:t>
                            </w:r>
                            <w:r>
                              <w:t>sau exercitării, în condiţii de egalitate, a drepturilor omului şi a libertăţilor fundamentale sau a</w:t>
                            </w:r>
                            <w:r>
                              <w:rPr>
                                <w:spacing w:val="1"/>
                              </w:rPr>
                              <w:t xml:space="preserve"> </w:t>
                            </w:r>
                            <w:r>
                              <w:t>drepturilor recunoscute de lege, în domeniul politic, economic, social şi cultural sau în orice alte</w:t>
                            </w:r>
                            <w:r>
                              <w:rPr>
                                <w:spacing w:val="1"/>
                              </w:rPr>
                              <w:t xml:space="preserve"> </w:t>
                            </w:r>
                            <w:r>
                              <w:t>domenii ale vieţii publice” (</w:t>
                            </w:r>
                            <w:r>
                              <w:rPr>
                                <w:b/>
                              </w:rPr>
                              <w:t>Ordonanța de Guvern nr. 137/2000 privind prevenirea și sancționarea</w:t>
                            </w:r>
                            <w:r>
                              <w:rPr>
                                <w:b/>
                                <w:spacing w:val="1"/>
                              </w:rPr>
                              <w:t xml:space="preserve"> </w:t>
                            </w:r>
                            <w:r>
                              <w:rPr>
                                <w:b/>
                              </w:rPr>
                              <w:t>tuturor</w:t>
                            </w:r>
                            <w:r>
                              <w:rPr>
                                <w:b/>
                                <w:spacing w:val="-1"/>
                              </w:rPr>
                              <w:t xml:space="preserve"> </w:t>
                            </w:r>
                            <w:r>
                              <w:rPr>
                                <w:b/>
                              </w:rPr>
                              <w:t>formelor de discriminare,</w:t>
                            </w:r>
                            <w:r>
                              <w:rPr>
                                <w:b/>
                                <w:spacing w:val="2"/>
                              </w:rPr>
                              <w:t xml:space="preserve"> </w:t>
                            </w:r>
                            <w:r>
                              <w:rPr>
                                <w:b/>
                              </w:rPr>
                              <w:t>Art. 2.1</w:t>
                            </w:r>
                            <w:r>
                              <w:t>).</w:t>
                            </w:r>
                          </w:p>
                        </w:txbxContent>
                      </wps:txbx>
                      <wps:bodyPr rot="0" vert="horz" wrap="square" lIns="0" tIns="0" rIns="0" bIns="0" anchor="t" anchorCtr="0" upright="1">
                        <a:noAutofit/>
                      </wps:bodyPr>
                    </wps:wsp>
                  </a:graphicData>
                </a:graphic>
              </wp:inline>
            </w:drawing>
          </mc:Choice>
          <mc:Fallback>
            <w:pict>
              <v:shape w14:anchorId="6E894766" id="Text Box 19" o:spid="_x0000_s1045" type="#_x0000_t202" style="width:460.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" filled="f" strokeweight=".48pt">
                <v:textbox inset="0,0,0,0">
                  <w:txbxContent>
                    <w:p w14:paraId="540020EC" w14:textId="77777777" w:rsidR="000A74E5" w:rsidRDefault="00000000">
                      <w:pPr>
                        <w:pStyle w:val="BodyText"/>
                        <w:ind w:left="105" w:right="106"/>
                        <w:jc w:val="both"/>
                      </w:pPr>
                      <w:r>
                        <w:t>Se completează cu o prezentare a modului în care beneficiarul se va asigura că nu există condiții</w:t>
                      </w:r>
                      <w:r>
                        <w:rPr>
                          <w:spacing w:val="1"/>
                        </w:rPr>
                        <w:t xml:space="preserve"> </w:t>
                      </w:r>
                      <w:r>
                        <w:t>discriminatorii</w:t>
                      </w:r>
                      <w:r>
                        <w:rPr>
                          <w:spacing w:val="-3"/>
                        </w:rPr>
                        <w:t xml:space="preserve"> </w:t>
                      </w:r>
                      <w:r>
                        <w:t>în modalitatea de</w:t>
                      </w:r>
                      <w:r>
                        <w:rPr>
                          <w:spacing w:val="-2"/>
                        </w:rPr>
                        <w:t xml:space="preserve"> </w:t>
                      </w:r>
                      <w:r>
                        <w:t>implementare a</w:t>
                      </w:r>
                      <w:r>
                        <w:rPr>
                          <w:spacing w:val="-4"/>
                        </w:rPr>
                        <w:t xml:space="preserve"> </w:t>
                      </w:r>
                      <w:r>
                        <w:t>proiectului.</w:t>
                      </w:r>
                    </w:p>
                    <w:p w14:paraId="23FBECB5" w14:textId="77777777" w:rsidR="000A74E5" w:rsidRDefault="00000000">
                      <w:pPr>
                        <w:pStyle w:val="BodyText"/>
                        <w:ind w:left="105" w:right="99"/>
                        <w:jc w:val="both"/>
                      </w:pPr>
                      <w:r>
                        <w:t>Prin discriminare se înţelege „orice deosebire, excludere, restricţie sau preferinţă, pe bază de rasă,</w:t>
                      </w:r>
                      <w:r>
                        <w:rPr>
                          <w:spacing w:val="1"/>
                        </w:rPr>
                        <w:t xml:space="preserve"> </w:t>
                      </w:r>
                      <w:r>
                        <w:t>naţionalitate, etnie, limbă, religie, categorie socială, convingeri, sex, orientare sexuală, vârstă,</w:t>
                      </w:r>
                      <w:r>
                        <w:rPr>
                          <w:spacing w:val="1"/>
                        </w:rPr>
                        <w:t xml:space="preserve"> </w:t>
                      </w:r>
                      <w:r>
                        <w:t>handicap, boală cronică necontagioasă, infectare HIV, apartenenţă la o categorie defavorizată,</w:t>
                      </w:r>
                      <w:r>
                        <w:rPr>
                          <w:spacing w:val="1"/>
                        </w:rPr>
                        <w:t xml:space="preserve"> </w:t>
                      </w:r>
                      <w:r>
                        <w:rPr>
                          <w:w w:val="95"/>
                        </w:rPr>
                        <w:t>precum şi orice alt criteriu care are ca scop sau efect restrângerea, înlăturarea recunoaşterii, folosinţei</w:t>
                      </w:r>
                      <w:r>
                        <w:rPr>
                          <w:spacing w:val="1"/>
                          <w:w w:val="95"/>
                        </w:rPr>
                        <w:t xml:space="preserve"> </w:t>
                      </w:r>
                      <w:r>
                        <w:t>sau exercitării, în condiţii de egalitate, a drepturilor omului şi a libertăţilor fundamentale sau a</w:t>
                      </w:r>
                      <w:r>
                        <w:rPr>
                          <w:spacing w:val="1"/>
                        </w:rPr>
                        <w:t xml:space="preserve"> </w:t>
                      </w:r>
                      <w:r>
                        <w:t>drepturilor recunoscute de lege, în domeniul politic, economic, social şi cultural sau în orice alte</w:t>
                      </w:r>
                      <w:r>
                        <w:rPr>
                          <w:spacing w:val="1"/>
                        </w:rPr>
                        <w:t xml:space="preserve"> </w:t>
                      </w:r>
                      <w:r>
                        <w:t>domenii ale vieţii publice” (</w:t>
                      </w:r>
                      <w:r>
                        <w:rPr>
                          <w:b/>
                        </w:rPr>
                        <w:t>Ordonanța de Guvern nr. 137/2000 privind prevenirea și sancționarea</w:t>
                      </w:r>
                      <w:r>
                        <w:rPr>
                          <w:b/>
                          <w:spacing w:val="1"/>
                        </w:rPr>
                        <w:t xml:space="preserve"> </w:t>
                      </w:r>
                      <w:r>
                        <w:rPr>
                          <w:b/>
                        </w:rPr>
                        <w:t>tuturor</w:t>
                      </w:r>
                      <w:r>
                        <w:rPr>
                          <w:b/>
                          <w:spacing w:val="-1"/>
                        </w:rPr>
                        <w:t xml:space="preserve"> </w:t>
                      </w:r>
                      <w:r>
                        <w:rPr>
                          <w:b/>
                        </w:rPr>
                        <w:t>formelor de discriminare,</w:t>
                      </w:r>
                      <w:r>
                        <w:rPr>
                          <w:b/>
                          <w:spacing w:val="2"/>
                        </w:rPr>
                        <w:t xml:space="preserve"> </w:t>
                      </w:r>
                      <w:r>
                        <w:rPr>
                          <w:b/>
                        </w:rPr>
                        <w:t>Art. 2.1</w:t>
                      </w:r>
                      <w:r>
                        <w:t>).</w:t>
                      </w:r>
                    </w:p>
                  </w:txbxContent>
                </v:textbox>
                <w10:anchorlock/>
              </v:shape>
            </w:pict>
          </mc:Fallback>
        </mc:AlternateContent>
      </w:r>
    </w:p>
    <w:p w14:paraId="08A578FF" w14:textId="77777777" w:rsidR="000A74E5" w:rsidRDefault="000A74E5">
      <w:pPr>
        <w:pStyle w:val="Heading1"/>
        <w:spacing w:after="3" w:line="226" w:lineRule="exact"/>
        <w:rPr>
          <w:sz w:val="24"/>
          <w:szCs w:val="24"/>
        </w:rPr>
      </w:pPr>
    </w:p>
    <w:p w14:paraId="4F1F89FB" w14:textId="77777777" w:rsidR="000A74E5" w:rsidRDefault="000A74E5">
      <w:pPr>
        <w:pStyle w:val="Heading1"/>
        <w:spacing w:after="3" w:line="226" w:lineRule="exact"/>
        <w:rPr>
          <w:sz w:val="24"/>
          <w:szCs w:val="24"/>
        </w:rPr>
      </w:pPr>
    </w:p>
    <w:p w14:paraId="07FD36A2" w14:textId="77777777" w:rsidR="000A74E5" w:rsidRDefault="000A74E5">
      <w:pPr>
        <w:pStyle w:val="Heading1"/>
        <w:spacing w:after="3" w:line="226" w:lineRule="exact"/>
        <w:ind w:left="0"/>
        <w:rPr>
          <w:sz w:val="24"/>
          <w:szCs w:val="24"/>
        </w:rPr>
      </w:pPr>
    </w:p>
    <w:p w14:paraId="18258D2A" w14:textId="77777777" w:rsidR="000A74E5" w:rsidRDefault="00000000">
      <w:pPr>
        <w:pStyle w:val="Heading1"/>
        <w:spacing w:after="3" w:line="226" w:lineRule="exact"/>
        <w:rPr>
          <w:sz w:val="24"/>
          <w:szCs w:val="24"/>
        </w:rPr>
      </w:pPr>
      <w:r>
        <w:rPr>
          <w:sz w:val="24"/>
          <w:szCs w:val="24"/>
        </w:rPr>
        <w:t>Accesibilitate</w:t>
      </w:r>
      <w:r>
        <w:rPr>
          <w:spacing w:val="-4"/>
          <w:sz w:val="24"/>
          <w:szCs w:val="24"/>
        </w:rPr>
        <w:t xml:space="preserve"> </w:t>
      </w:r>
      <w:r>
        <w:rPr>
          <w:sz w:val="24"/>
          <w:szCs w:val="24"/>
        </w:rPr>
        <w:t>persoane</w:t>
      </w:r>
      <w:r>
        <w:rPr>
          <w:spacing w:val="-5"/>
          <w:sz w:val="24"/>
          <w:szCs w:val="24"/>
        </w:rPr>
        <w:t xml:space="preserve"> </w:t>
      </w:r>
      <w:r>
        <w:rPr>
          <w:sz w:val="24"/>
          <w:szCs w:val="24"/>
        </w:rPr>
        <w:t>cu</w:t>
      </w:r>
      <w:r>
        <w:rPr>
          <w:spacing w:val="-7"/>
          <w:sz w:val="24"/>
          <w:szCs w:val="24"/>
        </w:rPr>
        <w:t xml:space="preserve"> </w:t>
      </w:r>
      <w:r>
        <w:rPr>
          <w:sz w:val="24"/>
          <w:szCs w:val="24"/>
        </w:rPr>
        <w:t>dizabilități</w:t>
      </w:r>
    </w:p>
    <w:p w14:paraId="73A55374" w14:textId="77777777" w:rsidR="000A74E5" w:rsidRDefault="000A74E5">
      <w:pPr>
        <w:pStyle w:val="Heading1"/>
        <w:spacing w:after="3" w:line="226" w:lineRule="exact"/>
        <w:ind w:left="0"/>
        <w:rPr>
          <w:sz w:val="24"/>
          <w:szCs w:val="24"/>
        </w:rPr>
      </w:pPr>
    </w:p>
    <w:p w14:paraId="287F891F"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3F258AAA" wp14:editId="1E456A23">
                <wp:extent cx="5847080" cy="969645"/>
                <wp:effectExtent l="9525" t="9525" r="10795" b="11430"/>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969645"/>
                        </a:xfrm>
                        <a:prstGeom prst="rect">
                          <a:avLst/>
                        </a:prstGeom>
                        <a:noFill/>
                        <a:ln w="6096">
                          <a:solidFill>
                            <a:srgbClr val="000000"/>
                          </a:solidFill>
                          <a:prstDash val="solid"/>
                          <a:miter lim="800000"/>
                        </a:ln>
                      </wps:spPr>
                      <wps:txbx>
                        <w:txbxContent>
                          <w:p w14:paraId="376873C2" w14:textId="77777777" w:rsidR="000A74E5" w:rsidRDefault="00000000">
                            <w:pPr>
                              <w:pStyle w:val="BodyText"/>
                              <w:ind w:left="105" w:right="98"/>
                              <w:jc w:val="both"/>
                            </w:pPr>
                            <w:r>
                              <w:rPr>
                                <w:spacing w:val="-1"/>
                              </w:rPr>
                              <w:t>Conceptul</w:t>
                            </w:r>
                            <w:r>
                              <w:rPr>
                                <w:spacing w:val="-11"/>
                              </w:rPr>
                              <w:t xml:space="preserve"> </w:t>
                            </w:r>
                            <w:r>
                              <w:rPr>
                                <w:spacing w:val="-1"/>
                              </w:rPr>
                              <w:t>de</w:t>
                            </w:r>
                            <w:r>
                              <w:rPr>
                                <w:spacing w:val="-10"/>
                              </w:rPr>
                              <w:t xml:space="preserve"> </w:t>
                            </w:r>
                            <w:r>
                              <w:rPr>
                                <w:spacing w:val="-1"/>
                              </w:rPr>
                              <w:t>accesibilitate</w:t>
                            </w:r>
                            <w:r>
                              <w:rPr>
                                <w:spacing w:val="-14"/>
                              </w:rPr>
                              <w:t xml:space="preserve"> </w:t>
                            </w:r>
                            <w:r>
                              <w:rPr>
                                <w:spacing w:val="-1"/>
                              </w:rPr>
                              <w:t>este</w:t>
                            </w:r>
                            <w:r>
                              <w:rPr>
                                <w:spacing w:val="-12"/>
                              </w:rPr>
                              <w:t xml:space="preserve"> </w:t>
                            </w:r>
                            <w:r>
                              <w:t>definit</w:t>
                            </w:r>
                            <w:r>
                              <w:rPr>
                                <w:spacing w:val="-11"/>
                              </w:rPr>
                              <w:t xml:space="preserve"> </w:t>
                            </w:r>
                            <w:r>
                              <w:t>în</w:t>
                            </w:r>
                            <w:r>
                              <w:rPr>
                                <w:spacing w:val="-12"/>
                              </w:rPr>
                              <w:t xml:space="preserve"> </w:t>
                            </w:r>
                            <w:r>
                              <w:t>„Strategia</w:t>
                            </w:r>
                            <w:r>
                              <w:rPr>
                                <w:spacing w:val="-6"/>
                              </w:rPr>
                              <w:t xml:space="preserve"> </w:t>
                            </w:r>
                            <w:r>
                              <w:t>europeană</w:t>
                            </w:r>
                            <w:r>
                              <w:rPr>
                                <w:spacing w:val="-12"/>
                              </w:rPr>
                              <w:t xml:space="preserve"> </w:t>
                            </w:r>
                            <w:r>
                              <w:t>a</w:t>
                            </w:r>
                            <w:r>
                              <w:rPr>
                                <w:spacing w:val="-10"/>
                              </w:rPr>
                              <w:t xml:space="preserve"> </w:t>
                            </w:r>
                            <w:r>
                              <w:t>dizabilității</w:t>
                            </w:r>
                            <w:r>
                              <w:rPr>
                                <w:spacing w:val="-11"/>
                              </w:rPr>
                              <w:t xml:space="preserve"> </w:t>
                            </w:r>
                            <w:r>
                              <w:t>2010</w:t>
                            </w:r>
                            <w:r>
                              <w:rPr>
                                <w:spacing w:val="-11"/>
                              </w:rPr>
                              <w:t xml:space="preserve"> </w:t>
                            </w:r>
                            <w:r>
                              <w:t>-</w:t>
                            </w:r>
                            <w:r>
                              <w:rPr>
                                <w:spacing w:val="-8"/>
                              </w:rPr>
                              <w:t xml:space="preserve"> </w:t>
                            </w:r>
                            <w:r>
                              <w:t>2020</w:t>
                            </w:r>
                            <w:r>
                              <w:rPr>
                                <w:spacing w:val="-9"/>
                              </w:rPr>
                              <w:t xml:space="preserve"> </w:t>
                            </w:r>
                            <w:r>
                              <w:t>-</w:t>
                            </w:r>
                            <w:r>
                              <w:rPr>
                                <w:spacing w:val="-11"/>
                              </w:rPr>
                              <w:t xml:space="preserve"> </w:t>
                            </w:r>
                            <w:r>
                              <w:t>Reînnoirea</w:t>
                            </w:r>
                            <w:r>
                              <w:rPr>
                                <w:spacing w:val="-53"/>
                              </w:rPr>
                              <w:t xml:space="preserve"> </w:t>
                            </w:r>
                            <w:r>
                              <w:t>angajamentului către o Europă fără bariere” ca “posibilitatea asigurată persoanelor cu dizabilități</w:t>
                            </w:r>
                            <w:r>
                              <w:rPr>
                                <w:spacing w:val="1"/>
                              </w:rPr>
                              <w:t xml:space="preserve"> </w:t>
                            </w:r>
                            <w:r>
                              <w:t>de a avea acces, în condiții de egalitate cu ceilalți cetățeni, la mediul fizic, transport, tehnologii și</w:t>
                            </w:r>
                            <w:r>
                              <w:rPr>
                                <w:spacing w:val="1"/>
                              </w:rPr>
                              <w:t xml:space="preserve"> </w:t>
                            </w:r>
                            <w:r>
                              <w:t>sisteme</w:t>
                            </w:r>
                            <w:r>
                              <w:rPr>
                                <w:spacing w:val="-1"/>
                              </w:rPr>
                              <w:t xml:space="preserve"> </w:t>
                            </w:r>
                            <w:r>
                              <w:t>de</w:t>
                            </w:r>
                            <w:r>
                              <w:rPr>
                                <w:spacing w:val="-1"/>
                              </w:rPr>
                              <w:t xml:space="preserve"> </w:t>
                            </w:r>
                            <w:r>
                              <w:t>informații</w:t>
                            </w:r>
                            <w:r>
                              <w:rPr>
                                <w:spacing w:val="1"/>
                              </w:rPr>
                              <w:t xml:space="preserve"> </w:t>
                            </w:r>
                            <w:r>
                              <w:t>și comunicare, precum</w:t>
                            </w:r>
                            <w:r>
                              <w:rPr>
                                <w:spacing w:val="-2"/>
                              </w:rPr>
                              <w:t xml:space="preserve"> </w:t>
                            </w:r>
                            <w:r>
                              <w:t>și</w:t>
                            </w:r>
                            <w:r>
                              <w:rPr>
                                <w:spacing w:val="-2"/>
                              </w:rPr>
                              <w:t xml:space="preserve"> </w:t>
                            </w:r>
                            <w:r>
                              <w:t>la</w:t>
                            </w:r>
                            <w:r>
                              <w:rPr>
                                <w:spacing w:val="-1"/>
                              </w:rPr>
                              <w:t xml:space="preserve"> </w:t>
                            </w:r>
                            <w:r>
                              <w:t>alte</w:t>
                            </w:r>
                            <w:r>
                              <w:rPr>
                                <w:spacing w:val="-2"/>
                              </w:rPr>
                              <w:t xml:space="preserve"> </w:t>
                            </w:r>
                            <w:r>
                              <w:t>facilități</w:t>
                            </w:r>
                            <w:r>
                              <w:rPr>
                                <w:spacing w:val="-3"/>
                              </w:rPr>
                              <w:t xml:space="preserve"> </w:t>
                            </w:r>
                            <w:r>
                              <w:t>și</w:t>
                            </w:r>
                            <w:r>
                              <w:rPr>
                                <w:spacing w:val="-1"/>
                              </w:rPr>
                              <w:t xml:space="preserve"> </w:t>
                            </w:r>
                            <w:r>
                              <w:t>servicii “.</w:t>
                            </w:r>
                          </w:p>
                          <w:p w14:paraId="3D2D9F16" w14:textId="77777777" w:rsidR="000A74E5" w:rsidRDefault="00000000">
                            <w:pPr>
                              <w:pStyle w:val="BodyText"/>
                              <w:spacing w:line="242" w:lineRule="auto"/>
                              <w:ind w:left="105" w:right="101"/>
                              <w:jc w:val="both"/>
                            </w:pPr>
                            <w:r>
                              <w:t>Se</w:t>
                            </w:r>
                            <w:r>
                              <w:rPr>
                                <w:spacing w:val="-10"/>
                              </w:rPr>
                              <w:t xml:space="preserve"> </w:t>
                            </w:r>
                            <w:r>
                              <w:t>completează</w:t>
                            </w:r>
                            <w:r>
                              <w:rPr>
                                <w:spacing w:val="-10"/>
                              </w:rPr>
                              <w:t xml:space="preserve"> </w:t>
                            </w:r>
                            <w:r>
                              <w:t>cu</w:t>
                            </w:r>
                            <w:r>
                              <w:rPr>
                                <w:spacing w:val="-11"/>
                              </w:rPr>
                              <w:t xml:space="preserve"> </w:t>
                            </w:r>
                            <w:r>
                              <w:t>o</w:t>
                            </w:r>
                            <w:r>
                              <w:rPr>
                                <w:spacing w:val="-13"/>
                              </w:rPr>
                              <w:t xml:space="preserve"> </w:t>
                            </w:r>
                            <w:r>
                              <w:t>prezentare</w:t>
                            </w:r>
                            <w:r>
                              <w:rPr>
                                <w:spacing w:val="-11"/>
                              </w:rPr>
                              <w:t xml:space="preserve"> </w:t>
                            </w:r>
                            <w:r>
                              <w:t>a</w:t>
                            </w:r>
                            <w:r>
                              <w:rPr>
                                <w:spacing w:val="-11"/>
                              </w:rPr>
                              <w:t xml:space="preserve"> </w:t>
                            </w:r>
                            <w:r>
                              <w:t>modului</w:t>
                            </w:r>
                            <w:r>
                              <w:rPr>
                                <w:spacing w:val="-12"/>
                              </w:rPr>
                              <w:t xml:space="preserve"> </w:t>
                            </w:r>
                            <w:r>
                              <w:t>în</w:t>
                            </w:r>
                            <w:r>
                              <w:rPr>
                                <w:spacing w:val="-13"/>
                              </w:rPr>
                              <w:t xml:space="preserve"> </w:t>
                            </w:r>
                            <w:r>
                              <w:t>care</w:t>
                            </w:r>
                            <w:r>
                              <w:rPr>
                                <w:spacing w:val="-10"/>
                              </w:rPr>
                              <w:t xml:space="preserve"> </w:t>
                            </w:r>
                            <w:r>
                              <w:t>solicitantul</w:t>
                            </w:r>
                            <w:r>
                              <w:rPr>
                                <w:spacing w:val="-9"/>
                              </w:rPr>
                              <w:t xml:space="preserve"> </w:t>
                            </w:r>
                            <w:r>
                              <w:t>se</w:t>
                            </w:r>
                            <w:r>
                              <w:rPr>
                                <w:spacing w:val="-10"/>
                              </w:rPr>
                              <w:t xml:space="preserve"> </w:t>
                            </w:r>
                            <w:r>
                              <w:t>va</w:t>
                            </w:r>
                            <w:r>
                              <w:rPr>
                                <w:spacing w:val="-11"/>
                              </w:rPr>
                              <w:t xml:space="preserve"> </w:t>
                            </w:r>
                            <w:r>
                              <w:t>asigura</w:t>
                            </w:r>
                            <w:r>
                              <w:rPr>
                                <w:spacing w:val="-12"/>
                              </w:rPr>
                              <w:t xml:space="preserve"> </w:t>
                            </w:r>
                            <w:r>
                              <w:t>că</w:t>
                            </w:r>
                            <w:r>
                              <w:rPr>
                                <w:spacing w:val="-7"/>
                              </w:rPr>
                              <w:t xml:space="preserve"> </w:t>
                            </w:r>
                            <w:r>
                              <w:rPr>
                                <w:u w:val="single" w:color="FF0000"/>
                              </w:rPr>
                              <w:t>principiul</w:t>
                            </w:r>
                            <w:r>
                              <w:rPr>
                                <w:spacing w:val="-12"/>
                                <w:u w:val="single" w:color="FF0000"/>
                              </w:rPr>
                              <w:t xml:space="preserve"> </w:t>
                            </w:r>
                            <w:r>
                              <w:rPr>
                                <w:u w:val="single" w:color="FF0000"/>
                              </w:rPr>
                              <w:t>accesibilității</w:t>
                            </w:r>
                            <w:r>
                              <w:rPr>
                                <w:spacing w:val="-53"/>
                              </w:rPr>
                              <w:t xml:space="preserve"> </w:t>
                            </w:r>
                            <w:r>
                              <w:t>va</w:t>
                            </w:r>
                            <w:r>
                              <w:rPr>
                                <w:spacing w:val="-1"/>
                              </w:rPr>
                              <w:t xml:space="preserve"> </w:t>
                            </w:r>
                            <w:r>
                              <w:t>fi</w:t>
                            </w:r>
                            <w:r>
                              <w:rPr>
                                <w:spacing w:val="1"/>
                              </w:rPr>
                              <w:t xml:space="preserve"> </w:t>
                            </w:r>
                            <w:r>
                              <w:t>respectat.</w:t>
                            </w:r>
                          </w:p>
                        </w:txbxContent>
                      </wps:txbx>
                      <wps:bodyPr rot="0" vert="horz" wrap="square" lIns="0" tIns="0" rIns="0" bIns="0" anchor="t" anchorCtr="0" upright="1">
                        <a:noAutofit/>
                      </wps:bodyPr>
                    </wps:wsp>
                  </a:graphicData>
                </a:graphic>
              </wp:inline>
            </w:drawing>
          </mc:Choice>
          <mc:Fallback>
            <w:pict>
              <v:shape w14:anchorId="3F258AAA" id="Text Box 18" o:spid="_x0000_s1046" type="#_x0000_t202" style="width:460.4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" filled="f" strokeweight=".48pt">
                <v:textbox inset="0,0,0,0">
                  <w:txbxContent>
                    <w:p w14:paraId="376873C2" w14:textId="77777777" w:rsidR="000A74E5" w:rsidRDefault="00000000">
                      <w:pPr>
                        <w:pStyle w:val="BodyText"/>
                        <w:ind w:left="105" w:right="98"/>
                        <w:jc w:val="both"/>
                      </w:pPr>
                      <w:r>
                        <w:rPr>
                          <w:spacing w:val="-1"/>
                        </w:rPr>
                        <w:t>Conceptul</w:t>
                      </w:r>
                      <w:r>
                        <w:rPr>
                          <w:spacing w:val="-11"/>
                        </w:rPr>
                        <w:t xml:space="preserve"> </w:t>
                      </w:r>
                      <w:r>
                        <w:rPr>
                          <w:spacing w:val="-1"/>
                        </w:rPr>
                        <w:t>de</w:t>
                      </w:r>
                      <w:r>
                        <w:rPr>
                          <w:spacing w:val="-10"/>
                        </w:rPr>
                        <w:t xml:space="preserve"> </w:t>
                      </w:r>
                      <w:r>
                        <w:rPr>
                          <w:spacing w:val="-1"/>
                        </w:rPr>
                        <w:t>accesibilitate</w:t>
                      </w:r>
                      <w:r>
                        <w:rPr>
                          <w:spacing w:val="-14"/>
                        </w:rPr>
                        <w:t xml:space="preserve"> </w:t>
                      </w:r>
                      <w:r>
                        <w:rPr>
                          <w:spacing w:val="-1"/>
                        </w:rPr>
                        <w:t>este</w:t>
                      </w:r>
                      <w:r>
                        <w:rPr>
                          <w:spacing w:val="-12"/>
                        </w:rPr>
                        <w:t xml:space="preserve"> </w:t>
                      </w:r>
                      <w:r>
                        <w:t>definit</w:t>
                      </w:r>
                      <w:r>
                        <w:rPr>
                          <w:spacing w:val="-11"/>
                        </w:rPr>
                        <w:t xml:space="preserve"> </w:t>
                      </w:r>
                      <w:r>
                        <w:t>în</w:t>
                      </w:r>
                      <w:r>
                        <w:rPr>
                          <w:spacing w:val="-12"/>
                        </w:rPr>
                        <w:t xml:space="preserve"> </w:t>
                      </w:r>
                      <w:r>
                        <w:t>„Strategia</w:t>
                      </w:r>
                      <w:r>
                        <w:rPr>
                          <w:spacing w:val="-6"/>
                        </w:rPr>
                        <w:t xml:space="preserve"> </w:t>
                      </w:r>
                      <w:r>
                        <w:t>europeană</w:t>
                      </w:r>
                      <w:r>
                        <w:rPr>
                          <w:spacing w:val="-12"/>
                        </w:rPr>
                        <w:t xml:space="preserve"> </w:t>
                      </w:r>
                      <w:r>
                        <w:t>a</w:t>
                      </w:r>
                      <w:r>
                        <w:rPr>
                          <w:spacing w:val="-10"/>
                        </w:rPr>
                        <w:t xml:space="preserve"> </w:t>
                      </w:r>
                      <w:r>
                        <w:t>dizabilității</w:t>
                      </w:r>
                      <w:r>
                        <w:rPr>
                          <w:spacing w:val="-11"/>
                        </w:rPr>
                        <w:t xml:space="preserve"> </w:t>
                      </w:r>
                      <w:r>
                        <w:t>2010</w:t>
                      </w:r>
                      <w:r>
                        <w:rPr>
                          <w:spacing w:val="-11"/>
                        </w:rPr>
                        <w:t xml:space="preserve"> </w:t>
                      </w:r>
                      <w:r>
                        <w:t>-</w:t>
                      </w:r>
                      <w:r>
                        <w:rPr>
                          <w:spacing w:val="-8"/>
                        </w:rPr>
                        <w:t xml:space="preserve"> </w:t>
                      </w:r>
                      <w:r>
                        <w:t>2020</w:t>
                      </w:r>
                      <w:r>
                        <w:rPr>
                          <w:spacing w:val="-9"/>
                        </w:rPr>
                        <w:t xml:space="preserve"> </w:t>
                      </w:r>
                      <w:r>
                        <w:t>-</w:t>
                      </w:r>
                      <w:r>
                        <w:rPr>
                          <w:spacing w:val="-11"/>
                        </w:rPr>
                        <w:t xml:space="preserve"> </w:t>
                      </w:r>
                      <w:r>
                        <w:t>Reînnoirea</w:t>
                      </w:r>
                      <w:r>
                        <w:rPr>
                          <w:spacing w:val="-53"/>
                        </w:rPr>
                        <w:t xml:space="preserve"> </w:t>
                      </w:r>
                      <w:r>
                        <w:t>angajamentului către o Europă fără bariere” ca “posibilitatea asigurată persoanelor cu dizabilități</w:t>
                      </w:r>
                      <w:r>
                        <w:rPr>
                          <w:spacing w:val="1"/>
                        </w:rPr>
                        <w:t xml:space="preserve"> </w:t>
                      </w:r>
                      <w:r>
                        <w:t>de a avea acces, în condiții de egalitate cu ceilalți cetățeni, la mediul fizic, transport, tehnologii și</w:t>
                      </w:r>
                      <w:r>
                        <w:rPr>
                          <w:spacing w:val="1"/>
                        </w:rPr>
                        <w:t xml:space="preserve"> </w:t>
                      </w:r>
                      <w:r>
                        <w:t>sisteme</w:t>
                      </w:r>
                      <w:r>
                        <w:rPr>
                          <w:spacing w:val="-1"/>
                        </w:rPr>
                        <w:t xml:space="preserve"> </w:t>
                      </w:r>
                      <w:r>
                        <w:t>de</w:t>
                      </w:r>
                      <w:r>
                        <w:rPr>
                          <w:spacing w:val="-1"/>
                        </w:rPr>
                        <w:t xml:space="preserve"> </w:t>
                      </w:r>
                      <w:r>
                        <w:t>informații</w:t>
                      </w:r>
                      <w:r>
                        <w:rPr>
                          <w:spacing w:val="1"/>
                        </w:rPr>
                        <w:t xml:space="preserve"> </w:t>
                      </w:r>
                      <w:r>
                        <w:t>și comunicare, precum</w:t>
                      </w:r>
                      <w:r>
                        <w:rPr>
                          <w:spacing w:val="-2"/>
                        </w:rPr>
                        <w:t xml:space="preserve"> </w:t>
                      </w:r>
                      <w:r>
                        <w:t>și</w:t>
                      </w:r>
                      <w:r>
                        <w:rPr>
                          <w:spacing w:val="-2"/>
                        </w:rPr>
                        <w:t xml:space="preserve"> </w:t>
                      </w:r>
                      <w:r>
                        <w:t>la</w:t>
                      </w:r>
                      <w:r>
                        <w:rPr>
                          <w:spacing w:val="-1"/>
                        </w:rPr>
                        <w:t xml:space="preserve"> </w:t>
                      </w:r>
                      <w:r>
                        <w:t>alte</w:t>
                      </w:r>
                      <w:r>
                        <w:rPr>
                          <w:spacing w:val="-2"/>
                        </w:rPr>
                        <w:t xml:space="preserve"> </w:t>
                      </w:r>
                      <w:r>
                        <w:t>facilități</w:t>
                      </w:r>
                      <w:r>
                        <w:rPr>
                          <w:spacing w:val="-3"/>
                        </w:rPr>
                        <w:t xml:space="preserve"> </w:t>
                      </w:r>
                      <w:r>
                        <w:t>și</w:t>
                      </w:r>
                      <w:r>
                        <w:rPr>
                          <w:spacing w:val="-1"/>
                        </w:rPr>
                        <w:t xml:space="preserve"> </w:t>
                      </w:r>
                      <w:r>
                        <w:t>servicii “.</w:t>
                      </w:r>
                    </w:p>
                    <w:p w14:paraId="3D2D9F16" w14:textId="77777777" w:rsidR="000A74E5" w:rsidRDefault="00000000">
                      <w:pPr>
                        <w:pStyle w:val="BodyText"/>
                        <w:spacing w:line="242" w:lineRule="auto"/>
                        <w:ind w:left="105" w:right="101"/>
                        <w:jc w:val="both"/>
                      </w:pPr>
                      <w:r>
                        <w:t>Se</w:t>
                      </w:r>
                      <w:r>
                        <w:rPr>
                          <w:spacing w:val="-10"/>
                        </w:rPr>
                        <w:t xml:space="preserve"> </w:t>
                      </w:r>
                      <w:r>
                        <w:t>completează</w:t>
                      </w:r>
                      <w:r>
                        <w:rPr>
                          <w:spacing w:val="-10"/>
                        </w:rPr>
                        <w:t xml:space="preserve"> </w:t>
                      </w:r>
                      <w:r>
                        <w:t>cu</w:t>
                      </w:r>
                      <w:r>
                        <w:rPr>
                          <w:spacing w:val="-11"/>
                        </w:rPr>
                        <w:t xml:space="preserve"> </w:t>
                      </w:r>
                      <w:r>
                        <w:t>o</w:t>
                      </w:r>
                      <w:r>
                        <w:rPr>
                          <w:spacing w:val="-13"/>
                        </w:rPr>
                        <w:t xml:space="preserve"> </w:t>
                      </w:r>
                      <w:r>
                        <w:t>prezentare</w:t>
                      </w:r>
                      <w:r>
                        <w:rPr>
                          <w:spacing w:val="-11"/>
                        </w:rPr>
                        <w:t xml:space="preserve"> </w:t>
                      </w:r>
                      <w:r>
                        <w:t>a</w:t>
                      </w:r>
                      <w:r>
                        <w:rPr>
                          <w:spacing w:val="-11"/>
                        </w:rPr>
                        <w:t xml:space="preserve"> </w:t>
                      </w:r>
                      <w:r>
                        <w:t>modului</w:t>
                      </w:r>
                      <w:r>
                        <w:rPr>
                          <w:spacing w:val="-12"/>
                        </w:rPr>
                        <w:t xml:space="preserve"> </w:t>
                      </w:r>
                      <w:r>
                        <w:t>în</w:t>
                      </w:r>
                      <w:r>
                        <w:rPr>
                          <w:spacing w:val="-13"/>
                        </w:rPr>
                        <w:t xml:space="preserve"> </w:t>
                      </w:r>
                      <w:r>
                        <w:t>care</w:t>
                      </w:r>
                      <w:r>
                        <w:rPr>
                          <w:spacing w:val="-10"/>
                        </w:rPr>
                        <w:t xml:space="preserve"> </w:t>
                      </w:r>
                      <w:r>
                        <w:t>solicitantul</w:t>
                      </w:r>
                      <w:r>
                        <w:rPr>
                          <w:spacing w:val="-9"/>
                        </w:rPr>
                        <w:t xml:space="preserve"> </w:t>
                      </w:r>
                      <w:r>
                        <w:t>se</w:t>
                      </w:r>
                      <w:r>
                        <w:rPr>
                          <w:spacing w:val="-10"/>
                        </w:rPr>
                        <w:t xml:space="preserve"> </w:t>
                      </w:r>
                      <w:r>
                        <w:t>va</w:t>
                      </w:r>
                      <w:r>
                        <w:rPr>
                          <w:spacing w:val="-11"/>
                        </w:rPr>
                        <w:t xml:space="preserve"> </w:t>
                      </w:r>
                      <w:r>
                        <w:t>asigura</w:t>
                      </w:r>
                      <w:r>
                        <w:rPr>
                          <w:spacing w:val="-12"/>
                        </w:rPr>
                        <w:t xml:space="preserve"> </w:t>
                      </w:r>
                      <w:r>
                        <w:t>că</w:t>
                      </w:r>
                      <w:r>
                        <w:rPr>
                          <w:spacing w:val="-7"/>
                        </w:rPr>
                        <w:t xml:space="preserve"> </w:t>
                      </w:r>
                      <w:r>
                        <w:rPr>
                          <w:u w:val="single" w:color="FF0000"/>
                        </w:rPr>
                        <w:t>principiul</w:t>
                      </w:r>
                      <w:r>
                        <w:rPr>
                          <w:spacing w:val="-12"/>
                          <w:u w:val="single" w:color="FF0000"/>
                        </w:rPr>
                        <w:t xml:space="preserve"> </w:t>
                      </w:r>
                      <w:r>
                        <w:rPr>
                          <w:u w:val="single" w:color="FF0000"/>
                        </w:rPr>
                        <w:t>accesibilității</w:t>
                      </w:r>
                      <w:r>
                        <w:rPr>
                          <w:spacing w:val="-53"/>
                        </w:rPr>
                        <w:t xml:space="preserve"> </w:t>
                      </w:r>
                      <w:r>
                        <w:t>va</w:t>
                      </w:r>
                      <w:r>
                        <w:rPr>
                          <w:spacing w:val="-1"/>
                        </w:rPr>
                        <w:t xml:space="preserve"> </w:t>
                      </w:r>
                      <w:r>
                        <w:t>fi</w:t>
                      </w:r>
                      <w:r>
                        <w:rPr>
                          <w:spacing w:val="1"/>
                        </w:rPr>
                        <w:t xml:space="preserve"> </w:t>
                      </w:r>
                      <w:r>
                        <w:t>respectat.</w:t>
                      </w:r>
                    </w:p>
                  </w:txbxContent>
                </v:textbox>
                <w10:anchorlock/>
              </v:shape>
            </w:pict>
          </mc:Fallback>
        </mc:AlternateContent>
      </w:r>
    </w:p>
    <w:p w14:paraId="3FBC2707" w14:textId="77777777" w:rsidR="000A74E5" w:rsidRDefault="000A74E5">
      <w:pPr>
        <w:pStyle w:val="BodyText"/>
        <w:spacing w:before="1"/>
        <w:rPr>
          <w:b/>
          <w:i w:val="0"/>
          <w:sz w:val="24"/>
          <w:szCs w:val="24"/>
        </w:rPr>
      </w:pPr>
    </w:p>
    <w:p w14:paraId="30321D4C" w14:textId="77777777" w:rsidR="000A74E5" w:rsidRDefault="000A74E5">
      <w:pPr>
        <w:pStyle w:val="BodyText"/>
        <w:spacing w:before="1"/>
        <w:rPr>
          <w:b/>
          <w:i w:val="0"/>
          <w:sz w:val="24"/>
          <w:szCs w:val="24"/>
        </w:rPr>
      </w:pPr>
    </w:p>
    <w:p w14:paraId="0D9AB9B7" w14:textId="77777777" w:rsidR="000A74E5" w:rsidRDefault="00000000">
      <w:pPr>
        <w:shd w:val="clear" w:color="auto" w:fill="C6D9F1" w:themeFill="text2" w:themeFillTint="33"/>
        <w:spacing w:before="92"/>
        <w:ind w:left="696"/>
        <w:rPr>
          <w:b/>
          <w:sz w:val="24"/>
          <w:szCs w:val="24"/>
        </w:rPr>
      </w:pPr>
      <w:r>
        <w:rPr>
          <w:b/>
          <w:sz w:val="24"/>
          <w:szCs w:val="24"/>
        </w:rPr>
        <w:t>V. DEZVOLTARE DURABILĂ (contributia proiectului) (obligatoriu)</w:t>
      </w:r>
    </w:p>
    <w:p w14:paraId="03D35170" w14:textId="77777777" w:rsidR="000A74E5" w:rsidRDefault="00000000">
      <w:pPr>
        <w:pStyle w:val="Heading1"/>
        <w:spacing w:before="206"/>
        <w:jc w:val="both"/>
        <w:rPr>
          <w:sz w:val="24"/>
          <w:szCs w:val="24"/>
        </w:rPr>
      </w:pPr>
      <w:r>
        <w:rPr>
          <w:sz w:val="24"/>
          <w:szCs w:val="24"/>
        </w:rPr>
        <w:t>Poluatorul</w:t>
      </w:r>
      <w:r>
        <w:rPr>
          <w:spacing w:val="-3"/>
          <w:sz w:val="24"/>
          <w:szCs w:val="24"/>
        </w:rPr>
        <w:t xml:space="preserve"> </w:t>
      </w:r>
      <w:r>
        <w:rPr>
          <w:sz w:val="24"/>
          <w:szCs w:val="24"/>
        </w:rPr>
        <w:t>plătește</w:t>
      </w:r>
    </w:p>
    <w:p w14:paraId="5CE7F2C1"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6805740A" wp14:editId="34418DBB">
                <wp:extent cx="5897245" cy="521335"/>
                <wp:effectExtent l="0" t="0" r="27305" b="12065"/>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573" cy="521638"/>
                        </a:xfrm>
                        <a:prstGeom prst="rect">
                          <a:avLst/>
                        </a:prstGeom>
                        <a:noFill/>
                        <a:ln w="6096">
                          <a:solidFill>
                            <a:srgbClr val="000000"/>
                          </a:solidFill>
                          <a:prstDash val="solid"/>
                          <a:miter lim="800000"/>
                        </a:ln>
                      </wps:spPr>
                      <wps:txbx>
                        <w:txbxContent>
                          <w:p w14:paraId="2C4475FE" w14:textId="77777777" w:rsidR="000A74E5" w:rsidRDefault="00000000">
                            <w:pPr>
                              <w:pStyle w:val="BodyText"/>
                              <w:spacing w:line="242" w:lineRule="auto"/>
                              <w:ind w:left="105"/>
                            </w:pPr>
                            <w:r>
                              <w:t>Se va prezenta modul în care proiecul respectă principiul precauției, al acțiunii preventive și polua-torul plătește. Se va specifica contributia proiectului la reducerea GES la nivelul operatorului și la nivel național.</w:t>
                            </w:r>
                          </w:p>
                        </w:txbxContent>
                      </wps:txbx>
                      <wps:bodyPr rot="0" vert="horz" wrap="square" lIns="0" tIns="0" rIns="0" bIns="0" anchor="t" anchorCtr="0" upright="1">
                        <a:noAutofit/>
                      </wps:bodyPr>
                    </wps:wsp>
                  </a:graphicData>
                </a:graphic>
              </wp:inline>
            </w:drawing>
          </mc:Choice>
          <mc:Fallback>
            <w:pict>
              <v:shape w14:anchorId="6805740A" id="Text Box 17" o:spid="_x0000_s1047" type="#_x0000_t202" style="width:464.35pt;height:4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" filled="f" strokeweight=".48pt">
                <v:textbox inset="0,0,0,0">
                  <w:txbxContent>
                    <w:p w14:paraId="2C4475FE" w14:textId="77777777" w:rsidR="000A74E5" w:rsidRDefault="00000000">
                      <w:pPr>
                        <w:pStyle w:val="BodyText"/>
                        <w:spacing w:line="242" w:lineRule="auto"/>
                        <w:ind w:left="105"/>
                      </w:pPr>
                      <w:r>
                        <w:t>Se va prezenta modul în care proiecul respectă principiul precauției, al acțiunii preventive și polua-torul plătește. Se va specifica contributia proiectului la reducerea GES la nivelul operatorului și la nivel național.</w:t>
                      </w:r>
                    </w:p>
                  </w:txbxContent>
                </v:textbox>
                <w10:anchorlock/>
              </v:shape>
            </w:pict>
          </mc:Fallback>
        </mc:AlternateContent>
      </w:r>
    </w:p>
    <w:p w14:paraId="4958B160" w14:textId="77777777" w:rsidR="000A74E5" w:rsidRDefault="000A74E5">
      <w:pPr>
        <w:pStyle w:val="BodyText"/>
        <w:spacing w:before="7"/>
        <w:rPr>
          <w:b/>
          <w:i w:val="0"/>
          <w:sz w:val="24"/>
          <w:szCs w:val="24"/>
        </w:rPr>
      </w:pPr>
    </w:p>
    <w:p w14:paraId="6A9992DA" w14:textId="77777777" w:rsidR="000A74E5" w:rsidRDefault="00000000">
      <w:pPr>
        <w:spacing w:before="91"/>
        <w:ind w:left="696"/>
        <w:rPr>
          <w:b/>
          <w:sz w:val="24"/>
          <w:szCs w:val="24"/>
        </w:rPr>
      </w:pPr>
      <w:r>
        <w:rPr>
          <w:b/>
          <w:sz w:val="24"/>
          <w:szCs w:val="24"/>
        </w:rPr>
        <w:t>Protecția</w:t>
      </w:r>
      <w:r>
        <w:rPr>
          <w:b/>
          <w:spacing w:val="-5"/>
          <w:sz w:val="24"/>
          <w:szCs w:val="24"/>
        </w:rPr>
        <w:t xml:space="preserve"> </w:t>
      </w:r>
      <w:r>
        <w:rPr>
          <w:b/>
          <w:sz w:val="24"/>
          <w:szCs w:val="24"/>
        </w:rPr>
        <w:t>biodiversității</w:t>
      </w:r>
    </w:p>
    <w:p w14:paraId="20A3B360"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51E72090" wp14:editId="2AD92827">
                <wp:extent cx="5847080" cy="167640"/>
                <wp:effectExtent l="9525" t="9525" r="10795" b="13335"/>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ln>
                      </wps:spPr>
                      <wps:txbx>
                        <w:txbxContent>
                          <w:p w14:paraId="22C62533" w14:textId="77777777" w:rsidR="000A74E5" w:rsidRDefault="00000000">
                            <w:pPr>
                              <w:pStyle w:val="BodyText"/>
                              <w:spacing w:line="247" w:lineRule="exact"/>
                              <w:ind w:left="105"/>
                            </w:pPr>
                            <w:r>
                              <w:t>Descriere/după caz</w:t>
                            </w:r>
                          </w:p>
                        </w:txbxContent>
                      </wps:txbx>
                      <wps:bodyPr rot="0" vert="horz" wrap="square" lIns="0" tIns="0" rIns="0" bIns="0" anchor="t" anchorCtr="0" upright="1">
                        <a:noAutofit/>
                      </wps:bodyPr>
                    </wps:wsp>
                  </a:graphicData>
                </a:graphic>
              </wp:inline>
            </w:drawing>
          </mc:Choice>
          <mc:Fallback>
            <w:pict>
              <v:shape w14:anchorId="51E72090" id="Text Box 16" o:spid="_x0000_s104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" filled="f" strokeweight=".48pt">
                <v:textbox inset="0,0,0,0">
                  <w:txbxContent>
                    <w:p w14:paraId="22C62533" w14:textId="77777777" w:rsidR="000A74E5" w:rsidRDefault="00000000">
                      <w:pPr>
                        <w:pStyle w:val="BodyText"/>
                        <w:spacing w:line="247" w:lineRule="exact"/>
                        <w:ind w:left="105"/>
                      </w:pPr>
                      <w:r>
                        <w:t>Descriere/după caz</w:t>
                      </w:r>
                    </w:p>
                  </w:txbxContent>
                </v:textbox>
                <w10:anchorlock/>
              </v:shape>
            </w:pict>
          </mc:Fallback>
        </mc:AlternateContent>
      </w:r>
    </w:p>
    <w:p w14:paraId="43253F38" w14:textId="77777777" w:rsidR="000A74E5" w:rsidRDefault="000A74E5">
      <w:pPr>
        <w:pStyle w:val="BodyText"/>
        <w:spacing w:before="7"/>
        <w:rPr>
          <w:b/>
          <w:i w:val="0"/>
          <w:sz w:val="24"/>
          <w:szCs w:val="24"/>
        </w:rPr>
      </w:pPr>
    </w:p>
    <w:p w14:paraId="06F71CEA" w14:textId="77777777" w:rsidR="000A74E5" w:rsidRDefault="00000000">
      <w:pPr>
        <w:pStyle w:val="Heading1"/>
        <w:spacing w:before="92"/>
        <w:rPr>
          <w:sz w:val="24"/>
          <w:szCs w:val="24"/>
        </w:rPr>
      </w:pPr>
      <w:r>
        <w:rPr>
          <w:sz w:val="24"/>
          <w:szCs w:val="24"/>
        </w:rPr>
        <w:t>Utilizarea</w:t>
      </w:r>
      <w:r>
        <w:rPr>
          <w:spacing w:val="-5"/>
          <w:sz w:val="24"/>
          <w:szCs w:val="24"/>
        </w:rPr>
        <w:t xml:space="preserve"> </w:t>
      </w:r>
      <w:r>
        <w:rPr>
          <w:sz w:val="24"/>
          <w:szCs w:val="24"/>
        </w:rPr>
        <w:t>eficientă</w:t>
      </w:r>
      <w:r>
        <w:rPr>
          <w:spacing w:val="-5"/>
          <w:sz w:val="24"/>
          <w:szCs w:val="24"/>
        </w:rPr>
        <w:t xml:space="preserve"> </w:t>
      </w:r>
      <w:r>
        <w:rPr>
          <w:sz w:val="24"/>
          <w:szCs w:val="24"/>
        </w:rPr>
        <w:t>a</w:t>
      </w:r>
      <w:r>
        <w:rPr>
          <w:spacing w:val="-2"/>
          <w:sz w:val="24"/>
          <w:szCs w:val="24"/>
        </w:rPr>
        <w:t xml:space="preserve"> </w:t>
      </w:r>
      <w:r>
        <w:rPr>
          <w:sz w:val="24"/>
          <w:szCs w:val="24"/>
        </w:rPr>
        <w:t>resurselor</w:t>
      </w:r>
    </w:p>
    <w:p w14:paraId="511D011E"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67E632F6" wp14:editId="053DFC8F">
                <wp:extent cx="5884545" cy="343535"/>
                <wp:effectExtent l="0" t="0" r="20955" b="1841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4971" cy="343668"/>
                        </a:xfrm>
                        <a:prstGeom prst="rect">
                          <a:avLst/>
                        </a:prstGeom>
                        <a:noFill/>
                        <a:ln w="6096">
                          <a:solidFill>
                            <a:srgbClr val="000000"/>
                          </a:solidFill>
                          <a:prstDash val="solid"/>
                          <a:miter lim="800000"/>
                        </a:ln>
                      </wps:spPr>
                      <wps:txbx>
                        <w:txbxContent>
                          <w:p w14:paraId="2C2DB174" w14:textId="77777777" w:rsidR="000A74E5" w:rsidRDefault="00000000">
                            <w:pPr>
                              <w:pStyle w:val="BodyText"/>
                              <w:spacing w:line="247" w:lineRule="exact"/>
                              <w:ind w:left="105"/>
                            </w:pPr>
                            <w:r>
                              <w:t>Se va asigura corespondența și integrarea cu măsurile de eficiență energetică întreprinse la nivelul operatorului economic în ultimii 3 ani.</w:t>
                            </w:r>
                          </w:p>
                        </w:txbxContent>
                      </wps:txbx>
                      <wps:bodyPr rot="0" vert="horz" wrap="square" lIns="0" tIns="0" rIns="0" bIns="0" anchor="t" anchorCtr="0" upright="1">
                        <a:noAutofit/>
                      </wps:bodyPr>
                    </wps:wsp>
                  </a:graphicData>
                </a:graphic>
              </wp:inline>
            </w:drawing>
          </mc:Choice>
          <mc:Fallback>
            <w:pict>
              <v:shape w14:anchorId="67E632F6" id="Text Box 15" o:spid="_x0000_s1049" type="#_x0000_t202" style="width:463.3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" filled="f" strokeweight=".48pt">
                <v:textbox inset="0,0,0,0">
                  <w:txbxContent>
                    <w:p w14:paraId="2C2DB174" w14:textId="77777777" w:rsidR="000A74E5" w:rsidRDefault="00000000">
                      <w:pPr>
                        <w:pStyle w:val="BodyText"/>
                        <w:spacing w:line="247" w:lineRule="exact"/>
                        <w:ind w:left="105"/>
                      </w:pPr>
                      <w:r>
                        <w:t>Se va asigura corespondența și integrarea cu măsurile de eficiență energetică întreprinse la nivelul operatorului economic în ultimii 3 ani.</w:t>
                      </w:r>
                    </w:p>
                  </w:txbxContent>
                </v:textbox>
                <w10:anchorlock/>
              </v:shape>
            </w:pict>
          </mc:Fallback>
        </mc:AlternateContent>
      </w:r>
    </w:p>
    <w:p w14:paraId="60C0BA02" w14:textId="77777777" w:rsidR="000A74E5" w:rsidRDefault="000A74E5">
      <w:pPr>
        <w:pStyle w:val="BodyText"/>
        <w:spacing w:before="7"/>
        <w:rPr>
          <w:b/>
          <w:i w:val="0"/>
          <w:sz w:val="24"/>
          <w:szCs w:val="24"/>
        </w:rPr>
      </w:pPr>
    </w:p>
    <w:p w14:paraId="5CACBDF6" w14:textId="77777777" w:rsidR="000A74E5" w:rsidRDefault="00000000">
      <w:pPr>
        <w:spacing w:before="91"/>
        <w:ind w:left="696"/>
        <w:rPr>
          <w:b/>
          <w:sz w:val="24"/>
          <w:szCs w:val="24"/>
        </w:rPr>
      </w:pPr>
      <w:r>
        <w:rPr>
          <w:b/>
          <w:sz w:val="24"/>
          <w:szCs w:val="24"/>
        </w:rPr>
        <w:t>Atenuarea</w:t>
      </w:r>
      <w:r>
        <w:rPr>
          <w:b/>
          <w:spacing w:val="-2"/>
          <w:sz w:val="24"/>
          <w:szCs w:val="24"/>
        </w:rPr>
        <w:t xml:space="preserve"> </w:t>
      </w:r>
      <w:r>
        <w:rPr>
          <w:b/>
          <w:sz w:val="24"/>
          <w:szCs w:val="24"/>
        </w:rPr>
        <w:t>și</w:t>
      </w:r>
      <w:r>
        <w:rPr>
          <w:b/>
          <w:spacing w:val="-3"/>
          <w:sz w:val="24"/>
          <w:szCs w:val="24"/>
        </w:rPr>
        <w:t xml:space="preserve"> </w:t>
      </w:r>
      <w:r>
        <w:rPr>
          <w:b/>
          <w:sz w:val="24"/>
          <w:szCs w:val="24"/>
        </w:rPr>
        <w:t>adaptarea</w:t>
      </w:r>
      <w:r>
        <w:rPr>
          <w:b/>
          <w:spacing w:val="-5"/>
          <w:sz w:val="24"/>
          <w:szCs w:val="24"/>
        </w:rPr>
        <w:t xml:space="preserve"> </w:t>
      </w:r>
      <w:r>
        <w:rPr>
          <w:b/>
          <w:sz w:val="24"/>
          <w:szCs w:val="24"/>
        </w:rPr>
        <w:t>la</w:t>
      </w:r>
      <w:r>
        <w:rPr>
          <w:b/>
          <w:spacing w:val="-5"/>
          <w:sz w:val="24"/>
          <w:szCs w:val="24"/>
        </w:rPr>
        <w:t xml:space="preserve"> </w:t>
      </w:r>
      <w:r>
        <w:rPr>
          <w:b/>
          <w:sz w:val="24"/>
          <w:szCs w:val="24"/>
        </w:rPr>
        <w:t>schimbările</w:t>
      </w:r>
      <w:r>
        <w:rPr>
          <w:b/>
          <w:spacing w:val="-2"/>
          <w:sz w:val="24"/>
          <w:szCs w:val="24"/>
        </w:rPr>
        <w:t xml:space="preserve"> </w:t>
      </w:r>
      <w:r>
        <w:rPr>
          <w:b/>
          <w:sz w:val="24"/>
          <w:szCs w:val="24"/>
        </w:rPr>
        <w:t>climatice</w:t>
      </w:r>
    </w:p>
    <w:p w14:paraId="6A005B09" w14:textId="77777777" w:rsidR="000A74E5" w:rsidRDefault="00000000">
      <w:pPr>
        <w:pStyle w:val="BodyText"/>
        <w:ind w:left="696"/>
        <w:rPr>
          <w:i w:val="0"/>
          <w:sz w:val="24"/>
          <w:szCs w:val="24"/>
        </w:rPr>
      </w:pPr>
      <w:r>
        <w:rPr>
          <w:i w:val="0"/>
          <w:noProof/>
          <w:sz w:val="24"/>
          <w:szCs w:val="24"/>
          <w:lang w:eastAsia="ro-RO"/>
        </w:rPr>
        <w:lastRenderedPageBreak/>
        <mc:AlternateContent>
          <mc:Choice Requires="wps">
            <w:drawing>
              <wp:inline distT="0" distB="0" distL="0" distR="0" wp14:anchorId="360EB0B9" wp14:editId="6C9E7A94">
                <wp:extent cx="5847080" cy="329565"/>
                <wp:effectExtent l="9525" t="9525" r="10795" b="13335"/>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9565"/>
                        </a:xfrm>
                        <a:prstGeom prst="rect">
                          <a:avLst/>
                        </a:prstGeom>
                        <a:noFill/>
                        <a:ln w="6096">
                          <a:solidFill>
                            <a:srgbClr val="000000"/>
                          </a:solidFill>
                          <a:prstDash val="solid"/>
                          <a:miter lim="800000"/>
                        </a:ln>
                      </wps:spPr>
                      <wps:txbx>
                        <w:txbxContent>
                          <w:p w14:paraId="6B4384F3" w14:textId="77777777" w:rsidR="000A74E5" w:rsidRDefault="00000000">
                            <w:pPr>
                              <w:pStyle w:val="BodyText"/>
                              <w:ind w:left="105"/>
                            </w:pPr>
                            <w:r>
                              <w:t>Se va prezenta modul în care soluția tehnică propusă a luat în considerare adaptarea la schimbările climatice, atenuarea efectelor acestora și reziliența în fața dezastrelor</w:t>
                            </w:r>
                          </w:p>
                        </w:txbxContent>
                      </wps:txbx>
                      <wps:bodyPr rot="0" vert="horz" wrap="square" lIns="0" tIns="0" rIns="0" bIns="0" anchor="t" anchorCtr="0" upright="1">
                        <a:noAutofit/>
                      </wps:bodyPr>
                    </wps:wsp>
                  </a:graphicData>
                </a:graphic>
              </wp:inline>
            </w:drawing>
          </mc:Choice>
          <mc:Fallback>
            <w:pict>
              <v:shape w14:anchorId="360EB0B9" id="Text Box 14" o:spid="_x0000_s1050" type="#_x0000_t202" style="width:460.4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" filled="f" strokeweight=".48pt">
                <v:textbox inset="0,0,0,0">
                  <w:txbxContent>
                    <w:p w14:paraId="6B4384F3" w14:textId="77777777" w:rsidR="000A74E5" w:rsidRDefault="00000000">
                      <w:pPr>
                        <w:pStyle w:val="BodyText"/>
                        <w:ind w:left="105"/>
                      </w:pPr>
                      <w:r>
                        <w:t>Se va prezenta modul în care soluția tehnică propusă a luat în considerare adaptarea la schimbările climatice, atenuarea efectelor acestora și reziliența în fața dezastrelor</w:t>
                      </w:r>
                    </w:p>
                  </w:txbxContent>
                </v:textbox>
                <w10:anchorlock/>
              </v:shape>
            </w:pict>
          </mc:Fallback>
        </mc:AlternateContent>
      </w:r>
    </w:p>
    <w:p w14:paraId="2AB14BDA" w14:textId="77777777" w:rsidR="000A74E5" w:rsidRDefault="000A74E5">
      <w:pPr>
        <w:pStyle w:val="BodyText"/>
        <w:spacing w:before="6"/>
        <w:rPr>
          <w:b/>
          <w:i w:val="0"/>
          <w:sz w:val="24"/>
          <w:szCs w:val="24"/>
        </w:rPr>
      </w:pPr>
    </w:p>
    <w:p w14:paraId="6EB7AD07" w14:textId="77777777" w:rsidR="000A74E5" w:rsidRDefault="00000000">
      <w:pPr>
        <w:pStyle w:val="Heading1"/>
        <w:spacing w:before="92"/>
        <w:rPr>
          <w:sz w:val="24"/>
          <w:szCs w:val="24"/>
        </w:rPr>
      </w:pPr>
      <w:r>
        <w:rPr>
          <w:sz w:val="24"/>
          <w:szCs w:val="24"/>
        </w:rPr>
        <w:t>Reziliența</w:t>
      </w:r>
      <w:r>
        <w:rPr>
          <w:spacing w:val="-6"/>
          <w:sz w:val="24"/>
          <w:szCs w:val="24"/>
        </w:rPr>
        <w:t xml:space="preserve"> </w:t>
      </w:r>
      <w:r>
        <w:rPr>
          <w:sz w:val="24"/>
          <w:szCs w:val="24"/>
        </w:rPr>
        <w:t>la</w:t>
      </w:r>
      <w:r>
        <w:rPr>
          <w:spacing w:val="-2"/>
          <w:sz w:val="24"/>
          <w:szCs w:val="24"/>
        </w:rPr>
        <w:t xml:space="preserve"> </w:t>
      </w:r>
      <w:r>
        <w:rPr>
          <w:sz w:val="24"/>
          <w:szCs w:val="24"/>
        </w:rPr>
        <w:t>dezastre</w:t>
      </w:r>
    </w:p>
    <w:p w14:paraId="1775E6A6"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16D163A6" wp14:editId="79E88FB9">
                <wp:extent cx="5847080" cy="167640"/>
                <wp:effectExtent l="9525" t="9525" r="10795" b="13335"/>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ln>
                      </wps:spPr>
                      <wps:txbx>
                        <w:txbxContent>
                          <w:p w14:paraId="5C8ABA58" w14:textId="77777777" w:rsidR="000A74E5" w:rsidRDefault="000A74E5">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16D163A6" id="Text Box 13" o:spid="_x0000_s1051"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" filled="f" strokeweight=".48pt">
                <v:textbox inset="0,0,0,0">
                  <w:txbxContent>
                    <w:p w14:paraId="5C8ABA58" w14:textId="77777777" w:rsidR="000A74E5" w:rsidRDefault="000A74E5">
                      <w:pPr>
                        <w:pStyle w:val="BodyText"/>
                        <w:spacing w:line="247" w:lineRule="exact"/>
                        <w:ind w:left="105"/>
                      </w:pPr>
                    </w:p>
                  </w:txbxContent>
                </v:textbox>
                <w10:anchorlock/>
              </v:shape>
            </w:pict>
          </mc:Fallback>
        </mc:AlternateContent>
      </w:r>
    </w:p>
    <w:p w14:paraId="211E2095" w14:textId="77777777" w:rsidR="000A74E5" w:rsidRDefault="000A74E5">
      <w:pPr>
        <w:pStyle w:val="BodyText"/>
        <w:spacing w:before="7"/>
        <w:rPr>
          <w:b/>
          <w:i w:val="0"/>
          <w:sz w:val="24"/>
          <w:szCs w:val="24"/>
        </w:rPr>
      </w:pPr>
    </w:p>
    <w:p w14:paraId="1BD4C966" w14:textId="77777777" w:rsidR="000A74E5" w:rsidRDefault="00000000">
      <w:pPr>
        <w:shd w:val="clear" w:color="auto" w:fill="C6D9F1" w:themeFill="text2" w:themeFillTint="33"/>
        <w:spacing w:before="92"/>
        <w:ind w:left="696"/>
        <w:rPr>
          <w:b/>
          <w:sz w:val="24"/>
          <w:szCs w:val="24"/>
        </w:rPr>
      </w:pPr>
      <w:r>
        <w:rPr>
          <w:b/>
          <w:sz w:val="24"/>
          <w:szCs w:val="24"/>
        </w:rPr>
        <w:t>VI. SCHIMBĂRI</w:t>
      </w:r>
      <w:r>
        <w:rPr>
          <w:b/>
          <w:spacing w:val="-5"/>
          <w:sz w:val="24"/>
          <w:szCs w:val="24"/>
        </w:rPr>
        <w:t xml:space="preserve"> </w:t>
      </w:r>
      <w:r>
        <w:rPr>
          <w:b/>
          <w:sz w:val="24"/>
          <w:szCs w:val="24"/>
        </w:rPr>
        <w:t>DEMOGRAFICE    (contributia proiectului) (obligatoriu)</w:t>
      </w:r>
    </w:p>
    <w:p w14:paraId="4D3F1CA7" w14:textId="77777777" w:rsidR="000A74E5" w:rsidRDefault="000A74E5">
      <w:pPr>
        <w:spacing w:before="92"/>
        <w:ind w:left="696"/>
        <w:rPr>
          <w:b/>
          <w:sz w:val="24"/>
          <w:szCs w:val="24"/>
        </w:rPr>
      </w:pPr>
    </w:p>
    <w:p w14:paraId="093B2144" w14:textId="77777777" w:rsidR="000A74E5" w:rsidRDefault="00000000">
      <w:pPr>
        <w:pStyle w:val="Heading1"/>
        <w:spacing w:before="1"/>
        <w:rPr>
          <w:sz w:val="24"/>
          <w:szCs w:val="24"/>
        </w:rPr>
      </w:pPr>
      <w:r>
        <w:rPr>
          <w:sz w:val="24"/>
          <w:szCs w:val="24"/>
        </w:rPr>
        <w:t>Schimbări</w:t>
      </w:r>
      <w:r>
        <w:rPr>
          <w:spacing w:val="-4"/>
          <w:sz w:val="24"/>
          <w:szCs w:val="24"/>
        </w:rPr>
        <w:t xml:space="preserve"> </w:t>
      </w:r>
      <w:r>
        <w:rPr>
          <w:sz w:val="24"/>
          <w:szCs w:val="24"/>
        </w:rPr>
        <w:t>demografice</w:t>
      </w:r>
    </w:p>
    <w:p w14:paraId="3C77E513" w14:textId="77777777" w:rsidR="000A74E5" w:rsidRDefault="00000000">
      <w:pPr>
        <w:pStyle w:val="BodyText"/>
        <w:ind w:left="696"/>
        <w:rPr>
          <w:i w:val="0"/>
          <w:sz w:val="24"/>
          <w:szCs w:val="24"/>
        </w:rPr>
      </w:pPr>
      <w:r>
        <w:rPr>
          <w:i w:val="0"/>
          <w:noProof/>
          <w:sz w:val="24"/>
          <w:szCs w:val="24"/>
          <w:lang w:eastAsia="ro-RO"/>
        </w:rPr>
        <mc:AlternateContent>
          <mc:Choice Requires="wps">
            <w:drawing>
              <wp:inline distT="0" distB="0" distL="0" distR="0" wp14:anchorId="69DEA3CA" wp14:editId="1D3E78B1">
                <wp:extent cx="5847080" cy="167640"/>
                <wp:effectExtent l="9525" t="9525" r="10795" b="13335"/>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ln>
                      </wps:spPr>
                      <wps:txbx>
                        <w:txbxContent>
                          <w:p w14:paraId="2F4E56AB" w14:textId="77777777" w:rsidR="000A74E5" w:rsidRDefault="000A74E5">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69DEA3CA" id="Text Box 12" o:spid="_x0000_s1052"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" filled="f" strokeweight=".48pt">
                <v:textbox inset="0,0,0,0">
                  <w:txbxContent>
                    <w:p w14:paraId="2F4E56AB" w14:textId="77777777" w:rsidR="000A74E5" w:rsidRDefault="000A74E5">
                      <w:pPr>
                        <w:pStyle w:val="BodyText"/>
                        <w:spacing w:line="247" w:lineRule="exact"/>
                        <w:ind w:left="105"/>
                      </w:pPr>
                    </w:p>
                  </w:txbxContent>
                </v:textbox>
                <w10:anchorlock/>
              </v:shape>
            </w:pict>
          </mc:Fallback>
        </mc:AlternateContent>
      </w:r>
    </w:p>
    <w:p w14:paraId="5E9BECA8" w14:textId="77777777" w:rsidR="000A74E5" w:rsidRDefault="000A74E5">
      <w:pPr>
        <w:pStyle w:val="BodyText"/>
        <w:rPr>
          <w:b/>
          <w:i w:val="0"/>
          <w:sz w:val="24"/>
          <w:szCs w:val="24"/>
        </w:rPr>
      </w:pPr>
    </w:p>
    <w:p w14:paraId="1ED2D24F" w14:textId="77777777" w:rsidR="000A74E5" w:rsidRDefault="000A74E5">
      <w:pPr>
        <w:pStyle w:val="BodyText"/>
        <w:rPr>
          <w:b/>
          <w:i w:val="0"/>
          <w:sz w:val="24"/>
          <w:szCs w:val="24"/>
        </w:rPr>
      </w:pPr>
    </w:p>
    <w:p w14:paraId="18DADC0C" w14:textId="77777777" w:rsidR="000A74E5" w:rsidRDefault="000A74E5">
      <w:pPr>
        <w:pStyle w:val="BodyText"/>
        <w:spacing w:before="9"/>
        <w:rPr>
          <w:b/>
          <w:i w:val="0"/>
          <w:sz w:val="24"/>
          <w:szCs w:val="24"/>
        </w:rPr>
      </w:pPr>
    </w:p>
    <w:p w14:paraId="1F386671" w14:textId="77777777" w:rsidR="000A74E5" w:rsidRDefault="00000000">
      <w:pPr>
        <w:tabs>
          <w:tab w:val="left" w:pos="1028"/>
          <w:tab w:val="left" w:pos="9942"/>
        </w:tabs>
        <w:ind w:firstLine="709"/>
        <w:rPr>
          <w:b/>
          <w:sz w:val="24"/>
          <w:szCs w:val="24"/>
          <w:shd w:val="clear" w:color="auto" w:fill="8DB3E1"/>
        </w:rPr>
      </w:pPr>
      <w:bookmarkStart w:id="25" w:name="_bookmark16"/>
      <w:bookmarkEnd w:id="25"/>
      <w:r>
        <w:rPr>
          <w:b/>
          <w:sz w:val="24"/>
          <w:szCs w:val="24"/>
          <w:shd w:val="clear" w:color="auto" w:fill="8DB3E1"/>
        </w:rPr>
        <w:t xml:space="preserve">VII. </w:t>
      </w:r>
    </w:p>
    <w:p w14:paraId="51BECBBA" w14:textId="77777777" w:rsidR="000A74E5" w:rsidRDefault="00000000">
      <w:pPr>
        <w:pStyle w:val="Heading1"/>
        <w:tabs>
          <w:tab w:val="left" w:pos="1028"/>
          <w:tab w:val="left" w:pos="9942"/>
        </w:tabs>
        <w:ind w:right="697"/>
        <w:rPr>
          <w:sz w:val="24"/>
          <w:szCs w:val="24"/>
        </w:rPr>
        <w:pPrChange w:id="26" w:author="Doina Musatescu" w:date="2023-11-08T18:08:00Z">
          <w:pPr>
            <w:tabs>
              <w:tab w:val="left" w:pos="1028"/>
              <w:tab w:val="left" w:pos="9942"/>
            </w:tabs>
            <w:ind w:firstLine="709"/>
          </w:pPr>
        </w:pPrChange>
      </w:pPr>
      <w:r>
        <w:rPr>
          <w:sz w:val="24"/>
          <w:szCs w:val="24"/>
          <w:shd w:val="clear" w:color="auto" w:fill="8DB3E1"/>
        </w:rPr>
        <w:t>1.Descrierea</w:t>
      </w:r>
      <w:r>
        <w:rPr>
          <w:spacing w:val="-7"/>
          <w:sz w:val="24"/>
          <w:szCs w:val="24"/>
          <w:shd w:val="clear" w:color="auto" w:fill="8DB3E1"/>
        </w:rPr>
        <w:t xml:space="preserve"> </w:t>
      </w:r>
      <w:r>
        <w:rPr>
          <w:sz w:val="24"/>
          <w:szCs w:val="24"/>
          <w:shd w:val="clear" w:color="auto" w:fill="8DB3E1"/>
        </w:rPr>
        <w:t>investiției</w:t>
      </w:r>
      <w:r>
        <w:rPr>
          <w:spacing w:val="-4"/>
          <w:sz w:val="24"/>
          <w:szCs w:val="24"/>
          <w:shd w:val="clear" w:color="auto" w:fill="8DB3E1"/>
        </w:rPr>
        <w:t xml:space="preserve"> </w:t>
      </w:r>
      <w:bookmarkStart w:id="27" w:name="_Hlk97709243"/>
      <w:r>
        <w:rPr>
          <w:sz w:val="24"/>
          <w:szCs w:val="24"/>
          <w:shd w:val="clear" w:color="auto" w:fill="8DB3E1"/>
        </w:rPr>
        <w:t>și</w:t>
      </w:r>
      <w:r>
        <w:rPr>
          <w:spacing w:val="-3"/>
          <w:sz w:val="24"/>
          <w:szCs w:val="24"/>
          <w:shd w:val="clear" w:color="auto" w:fill="8DB3E1"/>
        </w:rPr>
        <w:t xml:space="preserve"> </w:t>
      </w:r>
      <w:r>
        <w:rPr>
          <w:sz w:val="24"/>
          <w:szCs w:val="24"/>
          <w:shd w:val="clear" w:color="auto" w:fill="8DB3E1"/>
        </w:rPr>
        <w:t>Studiul</w:t>
      </w:r>
      <w:r>
        <w:rPr>
          <w:spacing w:val="-4"/>
          <w:sz w:val="24"/>
          <w:szCs w:val="24"/>
          <w:shd w:val="clear" w:color="auto" w:fill="8DB3E1"/>
        </w:rPr>
        <w:t xml:space="preserve"> </w:t>
      </w:r>
      <w:r>
        <w:rPr>
          <w:sz w:val="24"/>
          <w:szCs w:val="24"/>
          <w:shd w:val="clear" w:color="auto" w:fill="8DB3E1"/>
        </w:rPr>
        <w:t>de</w:t>
      </w:r>
      <w:r>
        <w:rPr>
          <w:spacing w:val="-6"/>
          <w:sz w:val="24"/>
          <w:szCs w:val="24"/>
          <w:shd w:val="clear" w:color="auto" w:fill="8DB3E1"/>
        </w:rPr>
        <w:t xml:space="preserve"> </w:t>
      </w:r>
      <w:r>
        <w:rPr>
          <w:sz w:val="24"/>
          <w:szCs w:val="24"/>
          <w:shd w:val="clear" w:color="auto" w:fill="8DB3E1"/>
        </w:rPr>
        <w:t>fezabilitate</w:t>
      </w:r>
      <w:bookmarkEnd w:id="27"/>
      <w:r>
        <w:rPr>
          <w:sz w:val="24"/>
          <w:szCs w:val="24"/>
          <w:shd w:val="clear" w:color="auto" w:fill="8DB3E1"/>
        </w:rPr>
        <w:t xml:space="preserve"> (obligatoriu) - prevederile din ghidul specific</w:t>
      </w:r>
    </w:p>
    <w:p w14:paraId="1F9A6DC6" w14:textId="77777777" w:rsidR="000A74E5" w:rsidRDefault="000A74E5">
      <w:pPr>
        <w:pStyle w:val="BodyText"/>
        <w:spacing w:before="10"/>
        <w:rPr>
          <w:b/>
          <w:i w:val="0"/>
          <w:sz w:val="24"/>
          <w:szCs w:val="24"/>
        </w:rPr>
      </w:pPr>
    </w:p>
    <w:p w14:paraId="0271F82F" w14:textId="77777777" w:rsidR="000A74E5" w:rsidRDefault="00000000">
      <w:pPr>
        <w:pStyle w:val="ListParagraph"/>
        <w:numPr>
          <w:ilvl w:val="0"/>
          <w:numId w:val="9"/>
        </w:numPr>
        <w:tabs>
          <w:tab w:val="left" w:pos="798"/>
        </w:tabs>
        <w:spacing w:before="1"/>
        <w:ind w:right="696" w:firstLine="0"/>
        <w:jc w:val="both"/>
        <w:rPr>
          <w:rFonts w:ascii="Times New Roman" w:hAnsi="Times New Roman" w:cs="Times New Roman"/>
          <w:i/>
          <w:sz w:val="24"/>
          <w:szCs w:val="24"/>
        </w:rPr>
      </w:pPr>
      <w:r>
        <w:rPr>
          <w:rFonts w:ascii="Times New Roman" w:hAnsi="Times New Roman" w:cs="Times New Roman"/>
          <w:i/>
          <w:sz w:val="24"/>
          <w:szCs w:val="24"/>
        </w:rPr>
        <w:t>Se va urmări ca:</w:t>
      </w:r>
    </w:p>
    <w:p w14:paraId="694ADFD7" w14:textId="77777777" w:rsidR="000A74E5" w:rsidRDefault="00000000">
      <w:pPr>
        <w:pStyle w:val="ListParagraph"/>
        <w:numPr>
          <w:ilvl w:val="0"/>
          <w:numId w:val="9"/>
        </w:numPr>
        <w:tabs>
          <w:tab w:val="left" w:pos="817"/>
        </w:tabs>
        <w:spacing w:before="1"/>
        <w:ind w:right="696" w:firstLine="0"/>
        <w:jc w:val="both"/>
        <w:rPr>
          <w:rFonts w:ascii="Times New Roman" w:hAnsi="Times New Roman" w:cs="Times New Roman"/>
          <w:i/>
          <w:sz w:val="24"/>
          <w:szCs w:val="24"/>
        </w:rPr>
      </w:pPr>
      <w:r>
        <w:rPr>
          <w:rFonts w:ascii="Times New Roman" w:hAnsi="Times New Roman" w:cs="Times New Roman"/>
          <w:i/>
          <w:sz w:val="24"/>
          <w:szCs w:val="24"/>
        </w:rPr>
        <w:t>investițiile propuse să fie clar descrise, justificate pe baza unor analize de opțiuni, fezabile din punct de vedere instituțional, tehnic, de mediu și corelate cu indicatorii auditului energetic și calendarul proiectului, precum și cu suma și eșalonarea bugetară asumate, respectarea cheltuielilor eligibile din măsură,  respectarea principiului demarării lucrărilor</w:t>
      </w:r>
    </w:p>
    <w:p w14:paraId="787A20DB" w14:textId="77777777" w:rsidR="000A74E5" w:rsidRDefault="00000000">
      <w:pPr>
        <w:pStyle w:val="ListParagraph"/>
        <w:numPr>
          <w:ilvl w:val="0"/>
          <w:numId w:val="9"/>
        </w:numPr>
        <w:tabs>
          <w:tab w:val="left" w:pos="817"/>
        </w:tabs>
        <w:spacing w:before="1"/>
        <w:ind w:right="696" w:firstLine="0"/>
        <w:jc w:val="both"/>
        <w:rPr>
          <w:rFonts w:ascii="Times New Roman" w:hAnsi="Times New Roman" w:cs="Times New Roman"/>
          <w:i/>
          <w:sz w:val="24"/>
          <w:szCs w:val="24"/>
        </w:rPr>
      </w:pPr>
      <w:r>
        <w:rPr>
          <w:rFonts w:ascii="Times New Roman" w:hAnsi="Times New Roman" w:cs="Times New Roman"/>
          <w:i/>
          <w:sz w:val="24"/>
          <w:szCs w:val="24"/>
        </w:rPr>
        <w:t>raportul cost - beneficiu, precum și rentabilitatea proiectului în arhitectura economică a beneficiarului, respectarea indicatorilor tehnici privind instalarea unor tehnologii care respectă standardele internaționale în vigoare, asigură respectarea indicatorilor auditului energetic privind reducerea consumului de energie, reducerea emisiilor de gaze cu efect de seră și a intensității energetice (precum și punctul1.8.2 din ghidul specific).</w:t>
      </w:r>
    </w:p>
    <w:p w14:paraId="004B7C08" w14:textId="77777777" w:rsidR="000A74E5" w:rsidRDefault="00000000">
      <w:pPr>
        <w:pStyle w:val="ListParagraph"/>
        <w:numPr>
          <w:ilvl w:val="0"/>
          <w:numId w:val="9"/>
        </w:numPr>
        <w:tabs>
          <w:tab w:val="left" w:pos="817"/>
        </w:tabs>
        <w:spacing w:before="1"/>
        <w:ind w:right="696" w:firstLine="0"/>
        <w:jc w:val="both"/>
        <w:rPr>
          <w:rFonts w:ascii="Times New Roman" w:hAnsi="Times New Roman" w:cs="Times New Roman"/>
          <w:i/>
          <w:sz w:val="24"/>
          <w:szCs w:val="24"/>
        </w:rPr>
      </w:pPr>
      <w:r>
        <w:rPr>
          <w:rFonts w:ascii="Times New Roman" w:hAnsi="Times New Roman" w:cs="Times New Roman"/>
          <w:i/>
          <w:sz w:val="24"/>
          <w:szCs w:val="24"/>
        </w:rPr>
        <w:t>se argumentează necesitatea proiectului prin raportul dintre măsurile de eficiență energetică implementate în ultimii 3 ani sau cel puțin în ultimul an anterior investiției și evoluția indicatorilor în urma implementării proiectului, în contextul măsurilor de eficiență energetică propuse pentru următorii 5 ani, per an</w:t>
      </w:r>
    </w:p>
    <w:p w14:paraId="6AE1E5CB" w14:textId="77777777" w:rsidR="000A74E5" w:rsidRDefault="00000000">
      <w:pPr>
        <w:pStyle w:val="ListParagraph"/>
        <w:numPr>
          <w:ilvl w:val="0"/>
          <w:numId w:val="9"/>
        </w:numPr>
        <w:tabs>
          <w:tab w:val="left" w:pos="817"/>
        </w:tabs>
        <w:spacing w:before="1"/>
        <w:ind w:right="696" w:firstLine="0"/>
        <w:jc w:val="both"/>
        <w:rPr>
          <w:rFonts w:ascii="Times New Roman" w:hAnsi="Times New Roman" w:cs="Times New Roman"/>
          <w:i/>
          <w:sz w:val="24"/>
          <w:szCs w:val="24"/>
        </w:rPr>
      </w:pPr>
      <w:r>
        <w:rPr>
          <w:rFonts w:ascii="Times New Roman" w:hAnsi="Times New Roman" w:cs="Times New Roman"/>
          <w:i/>
          <w:sz w:val="24"/>
          <w:szCs w:val="24"/>
        </w:rPr>
        <w:t>se vor argumenta rezultate, beneficii cuantificabile și măsuri punctuale care vor integra echipamentele finanțate prin program</w:t>
      </w:r>
    </w:p>
    <w:p w14:paraId="77398100" w14:textId="77777777" w:rsidR="000A74E5" w:rsidRDefault="00000000">
      <w:pPr>
        <w:pStyle w:val="ListParagraph"/>
        <w:numPr>
          <w:ilvl w:val="0"/>
          <w:numId w:val="9"/>
        </w:numPr>
        <w:tabs>
          <w:tab w:val="left" w:pos="798"/>
        </w:tabs>
        <w:spacing w:before="1"/>
        <w:ind w:right="696" w:firstLine="0"/>
        <w:jc w:val="both"/>
        <w:rPr>
          <w:rFonts w:ascii="Times New Roman" w:hAnsi="Times New Roman" w:cs="Times New Roman"/>
          <w:i/>
          <w:sz w:val="24"/>
          <w:szCs w:val="24"/>
        </w:rPr>
      </w:pPr>
      <w:r>
        <w:rPr>
          <w:rFonts w:ascii="Times New Roman" w:hAnsi="Times New Roman" w:cs="Times New Roman"/>
          <w:i/>
          <w:sz w:val="24"/>
          <w:szCs w:val="24"/>
        </w:rPr>
        <w:t>analiza cererii să fie realizată pe baza unor estimări viabile și în concordanță cu principalele tendințe demografice și evoluții în sectorul respectiv, care justifică necesitatea proiectului și cea mai bună opțiune selectată pentru implementare, inclusiv justificarea opțiunii alese, se bazează pe o analiză de opțiuni unde au fost analizate principalele alternative;</w:t>
      </w:r>
    </w:p>
    <w:p w14:paraId="7416C692" w14:textId="77777777" w:rsidR="000A74E5" w:rsidRDefault="00000000">
      <w:pPr>
        <w:pStyle w:val="ListParagraph"/>
        <w:numPr>
          <w:ilvl w:val="0"/>
          <w:numId w:val="9"/>
        </w:numPr>
        <w:tabs>
          <w:tab w:val="left" w:pos="860"/>
        </w:tabs>
        <w:ind w:left="686" w:right="699" w:firstLine="0"/>
        <w:jc w:val="both"/>
        <w:rPr>
          <w:rFonts w:ascii="Times New Roman" w:hAnsi="Times New Roman" w:cs="Times New Roman"/>
          <w:i/>
          <w:sz w:val="24"/>
          <w:szCs w:val="24"/>
        </w:rPr>
      </w:pPr>
      <w:r>
        <w:rPr>
          <w:rFonts w:ascii="Times New Roman" w:hAnsi="Times New Roman" w:cs="Times New Roman"/>
          <w:i/>
          <w:sz w:val="24"/>
          <w:szCs w:val="24"/>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p>
    <w:p w14:paraId="28CCCCB2" w14:textId="77777777" w:rsidR="000A74E5" w:rsidRDefault="00000000">
      <w:pPr>
        <w:pStyle w:val="ListParagraph"/>
        <w:numPr>
          <w:ilvl w:val="0"/>
          <w:numId w:val="9"/>
        </w:numPr>
        <w:tabs>
          <w:tab w:val="left" w:pos="860"/>
        </w:tabs>
        <w:ind w:left="686" w:right="699" w:firstLine="0"/>
        <w:jc w:val="both"/>
        <w:rPr>
          <w:rFonts w:ascii="Times New Roman" w:hAnsi="Times New Roman" w:cs="Times New Roman"/>
          <w:i/>
          <w:sz w:val="24"/>
          <w:szCs w:val="24"/>
        </w:rPr>
      </w:pPr>
      <w:r>
        <w:rPr>
          <w:rFonts w:ascii="Times New Roman" w:hAnsi="Times New Roman" w:cs="Times New Roman"/>
          <w:i/>
          <w:sz w:val="24"/>
          <w:szCs w:val="24"/>
        </w:rPr>
        <w:t>prezentarea si demonstrarea costurilor eligibile ale proiectului, in conformitate cu prevederile art. 19 din schema de ajutor de stat</w:t>
      </w:r>
    </w:p>
    <w:p w14:paraId="53D593AB" w14:textId="77777777" w:rsidR="000A74E5" w:rsidRDefault="00000000">
      <w:pPr>
        <w:pStyle w:val="ListParagraph"/>
        <w:numPr>
          <w:ilvl w:val="0"/>
          <w:numId w:val="9"/>
        </w:numPr>
        <w:tabs>
          <w:tab w:val="left" w:pos="860"/>
        </w:tabs>
        <w:ind w:left="686" w:right="699" w:firstLine="0"/>
        <w:jc w:val="both"/>
        <w:rPr>
          <w:rFonts w:ascii="Times New Roman" w:hAnsi="Times New Roman" w:cs="Times New Roman"/>
          <w:i/>
          <w:sz w:val="24"/>
          <w:szCs w:val="24"/>
        </w:rPr>
      </w:pPr>
      <w:r>
        <w:rPr>
          <w:rFonts w:ascii="Times New Roman" w:hAnsi="Times New Roman" w:cs="Times New Roman"/>
          <w:i/>
          <w:sz w:val="24"/>
          <w:szCs w:val="24"/>
        </w:rPr>
        <w:t>prezentarea gradului de maturitate a proiectului (ex. nivel de autorizare, etc.);</w:t>
      </w:r>
    </w:p>
    <w:p w14:paraId="438EDA24" w14:textId="77777777" w:rsidR="000A74E5" w:rsidRDefault="00000000">
      <w:pPr>
        <w:pStyle w:val="ListParagraph"/>
        <w:numPr>
          <w:ilvl w:val="0"/>
          <w:numId w:val="9"/>
        </w:numPr>
        <w:tabs>
          <w:tab w:val="left" w:pos="819"/>
        </w:tabs>
        <w:ind w:right="697"/>
        <w:jc w:val="both"/>
        <w:rPr>
          <w:rFonts w:ascii="Times New Roman" w:hAnsi="Times New Roman" w:cs="Times New Roman"/>
          <w:i/>
          <w:sz w:val="24"/>
          <w:szCs w:val="24"/>
        </w:rPr>
      </w:pPr>
      <w:r>
        <w:rPr>
          <w:rFonts w:ascii="Times New Roman" w:hAnsi="Times New Roman" w:cs="Times New Roman"/>
          <w:i/>
          <w:sz w:val="24"/>
          <w:szCs w:val="24"/>
        </w:rPr>
        <w:t xml:space="preserve"> proiectul să fie fezabil și să poată fi implementat în perioada planificată pentru proiect, luând în considerare o perioadă suficientă pentru realizarea indicatorilor de rezultat din prezenta măsură ;</w:t>
      </w:r>
    </w:p>
    <w:p w14:paraId="5A537ACE" w14:textId="77777777" w:rsidR="000A74E5" w:rsidRDefault="00000000">
      <w:pPr>
        <w:pStyle w:val="ListParagraph"/>
        <w:numPr>
          <w:ilvl w:val="0"/>
          <w:numId w:val="9"/>
        </w:numPr>
        <w:tabs>
          <w:tab w:val="left" w:pos="819"/>
        </w:tabs>
        <w:ind w:right="697"/>
        <w:jc w:val="both"/>
        <w:rPr>
          <w:rFonts w:ascii="Times New Roman" w:hAnsi="Times New Roman" w:cs="Times New Roman"/>
          <w:i/>
          <w:sz w:val="24"/>
          <w:szCs w:val="24"/>
        </w:rPr>
      </w:pPr>
      <w:r>
        <w:rPr>
          <w:rFonts w:ascii="Times New Roman" w:hAnsi="Times New Roman" w:cs="Times New Roman"/>
          <w:i/>
          <w:sz w:val="24"/>
          <w:szCs w:val="24"/>
        </w:rPr>
        <w:t xml:space="preserve"> se va respecta capitolul din ghidul specific privind cheltuielile eligibile (punctele 1.3.1 - 1.3.4., 1.8.2., 4.2.10,  precum și prevederile conexe).</w:t>
      </w:r>
    </w:p>
    <w:p w14:paraId="4F9B27F9" w14:textId="77777777" w:rsidR="000A74E5" w:rsidRDefault="000A74E5">
      <w:pPr>
        <w:pStyle w:val="BodyText"/>
        <w:spacing w:before="9"/>
        <w:rPr>
          <w:b/>
          <w:sz w:val="24"/>
          <w:szCs w:val="24"/>
        </w:rPr>
      </w:pPr>
    </w:p>
    <w:p w14:paraId="0E594DF5" w14:textId="77777777" w:rsidR="000A74E5" w:rsidRDefault="000A74E5">
      <w:pPr>
        <w:pStyle w:val="BodyText"/>
        <w:spacing w:before="8"/>
        <w:rPr>
          <w:b/>
          <w:sz w:val="24"/>
          <w:szCs w:val="24"/>
        </w:rPr>
      </w:pPr>
    </w:p>
    <w:p w14:paraId="131062F5" w14:textId="77777777" w:rsidR="000A74E5" w:rsidRDefault="00000000">
      <w:pPr>
        <w:pStyle w:val="Heading1"/>
        <w:tabs>
          <w:tab w:val="left" w:pos="1028"/>
          <w:tab w:val="left" w:pos="9942"/>
        </w:tabs>
        <w:ind w:right="697"/>
        <w:rPr>
          <w:sz w:val="24"/>
          <w:szCs w:val="24"/>
        </w:rPr>
      </w:pPr>
      <w:bookmarkStart w:id="28" w:name="_bookmark17"/>
      <w:bookmarkEnd w:id="28"/>
      <w:r>
        <w:rPr>
          <w:sz w:val="24"/>
          <w:szCs w:val="24"/>
          <w:shd w:val="clear" w:color="auto" w:fill="8DB3E1"/>
        </w:rPr>
        <w:t>2. Analiza</w:t>
      </w:r>
      <w:r>
        <w:rPr>
          <w:spacing w:val="-11"/>
          <w:sz w:val="24"/>
          <w:szCs w:val="24"/>
          <w:shd w:val="clear" w:color="auto" w:fill="8DB3E1"/>
        </w:rPr>
        <w:t xml:space="preserve"> </w:t>
      </w:r>
      <w:r>
        <w:rPr>
          <w:sz w:val="24"/>
          <w:szCs w:val="24"/>
          <w:shd w:val="clear" w:color="auto" w:fill="8DB3E1"/>
        </w:rPr>
        <w:t>Instituțională(obligatoriu)</w:t>
      </w:r>
      <w:r>
        <w:rPr>
          <w:sz w:val="24"/>
          <w:szCs w:val="24"/>
          <w:shd w:val="clear" w:color="auto" w:fill="8DB3E1"/>
        </w:rPr>
        <w:tab/>
      </w:r>
    </w:p>
    <w:p w14:paraId="76B11842" w14:textId="77777777" w:rsidR="000A74E5" w:rsidRDefault="000A74E5">
      <w:pPr>
        <w:pStyle w:val="BodyText"/>
        <w:spacing w:before="10"/>
        <w:rPr>
          <w:b/>
          <w:i w:val="0"/>
          <w:sz w:val="24"/>
          <w:szCs w:val="24"/>
        </w:rPr>
      </w:pPr>
    </w:p>
    <w:p w14:paraId="02FC9238" w14:textId="77777777" w:rsidR="000A74E5" w:rsidRDefault="00000000">
      <w:pPr>
        <w:ind w:left="696" w:right="638"/>
        <w:jc w:val="both"/>
        <w:rPr>
          <w:sz w:val="24"/>
          <w:szCs w:val="24"/>
        </w:rPr>
      </w:pPr>
      <w:r>
        <w:rPr>
          <w:sz w:val="24"/>
          <w:szCs w:val="24"/>
        </w:rPr>
        <w:t>Scopul</w:t>
      </w:r>
      <w:r>
        <w:rPr>
          <w:spacing w:val="-4"/>
          <w:sz w:val="24"/>
          <w:szCs w:val="24"/>
        </w:rPr>
        <w:t xml:space="preserve"> </w:t>
      </w:r>
      <w:r>
        <w:rPr>
          <w:sz w:val="24"/>
          <w:szCs w:val="24"/>
        </w:rPr>
        <w:t>elaborării</w:t>
      </w:r>
      <w:r>
        <w:rPr>
          <w:spacing w:val="-5"/>
          <w:sz w:val="24"/>
          <w:szCs w:val="24"/>
        </w:rPr>
        <w:t xml:space="preserve"> </w:t>
      </w:r>
      <w:r>
        <w:rPr>
          <w:sz w:val="24"/>
          <w:szCs w:val="24"/>
        </w:rPr>
        <w:t>analizei</w:t>
      </w:r>
      <w:r>
        <w:rPr>
          <w:spacing w:val="-4"/>
          <w:sz w:val="24"/>
          <w:szCs w:val="24"/>
        </w:rPr>
        <w:t xml:space="preserve"> </w:t>
      </w:r>
      <w:r>
        <w:rPr>
          <w:sz w:val="24"/>
          <w:szCs w:val="24"/>
        </w:rPr>
        <w:t>instituţionale</w:t>
      </w:r>
      <w:r>
        <w:rPr>
          <w:spacing w:val="-3"/>
          <w:sz w:val="24"/>
          <w:szCs w:val="24"/>
        </w:rPr>
        <w:t xml:space="preserve"> </w:t>
      </w:r>
      <w:r>
        <w:rPr>
          <w:sz w:val="24"/>
          <w:szCs w:val="24"/>
        </w:rPr>
        <w:t>este</w:t>
      </w:r>
      <w:r>
        <w:rPr>
          <w:spacing w:val="-4"/>
          <w:sz w:val="24"/>
          <w:szCs w:val="24"/>
        </w:rPr>
        <w:t xml:space="preserve"> </w:t>
      </w:r>
      <w:r>
        <w:rPr>
          <w:sz w:val="24"/>
          <w:szCs w:val="24"/>
        </w:rPr>
        <w:t>de</w:t>
      </w:r>
      <w:r>
        <w:rPr>
          <w:spacing w:val="-4"/>
          <w:sz w:val="24"/>
          <w:szCs w:val="24"/>
        </w:rPr>
        <w:t xml:space="preserve"> </w:t>
      </w:r>
      <w:r>
        <w:rPr>
          <w:sz w:val="24"/>
          <w:szCs w:val="24"/>
        </w:rPr>
        <w:t>a</w:t>
      </w:r>
      <w:r>
        <w:rPr>
          <w:spacing w:val="-3"/>
          <w:sz w:val="24"/>
          <w:szCs w:val="24"/>
        </w:rPr>
        <w:t xml:space="preserve"> </w:t>
      </w:r>
      <w:r>
        <w:rPr>
          <w:sz w:val="24"/>
          <w:szCs w:val="24"/>
        </w:rPr>
        <w:t>asigura</w:t>
      </w:r>
      <w:r>
        <w:rPr>
          <w:spacing w:val="-5"/>
          <w:sz w:val="24"/>
          <w:szCs w:val="24"/>
        </w:rPr>
        <w:t xml:space="preserve"> </w:t>
      </w:r>
      <w:r>
        <w:rPr>
          <w:sz w:val="24"/>
          <w:szCs w:val="24"/>
        </w:rPr>
        <w:t>existenţa</w:t>
      </w:r>
      <w:r>
        <w:rPr>
          <w:spacing w:val="-4"/>
          <w:sz w:val="24"/>
          <w:szCs w:val="24"/>
        </w:rPr>
        <w:t xml:space="preserve"> </w:t>
      </w:r>
      <w:r>
        <w:rPr>
          <w:sz w:val="24"/>
          <w:szCs w:val="24"/>
        </w:rPr>
        <w:t>unui</w:t>
      </w:r>
      <w:r>
        <w:rPr>
          <w:spacing w:val="-3"/>
          <w:sz w:val="24"/>
          <w:szCs w:val="24"/>
        </w:rPr>
        <w:t xml:space="preserve"> </w:t>
      </w:r>
      <w:r>
        <w:rPr>
          <w:sz w:val="24"/>
          <w:szCs w:val="24"/>
        </w:rPr>
        <w:t>cadru</w:t>
      </w:r>
      <w:r>
        <w:rPr>
          <w:spacing w:val="-5"/>
          <w:sz w:val="24"/>
          <w:szCs w:val="24"/>
        </w:rPr>
        <w:t xml:space="preserve"> </w:t>
      </w:r>
      <w:r>
        <w:rPr>
          <w:sz w:val="24"/>
          <w:szCs w:val="24"/>
        </w:rPr>
        <w:t>instituţional</w:t>
      </w:r>
      <w:r>
        <w:rPr>
          <w:spacing w:val="-5"/>
          <w:sz w:val="24"/>
          <w:szCs w:val="24"/>
        </w:rPr>
        <w:t xml:space="preserve"> </w:t>
      </w:r>
      <w:r>
        <w:rPr>
          <w:sz w:val="24"/>
          <w:szCs w:val="24"/>
        </w:rPr>
        <w:t>solid</w:t>
      </w:r>
      <w:r>
        <w:rPr>
          <w:spacing w:val="-4"/>
          <w:sz w:val="24"/>
          <w:szCs w:val="24"/>
        </w:rPr>
        <w:t xml:space="preserve"> </w:t>
      </w:r>
      <w:r>
        <w:rPr>
          <w:sz w:val="24"/>
          <w:szCs w:val="24"/>
        </w:rPr>
        <w:t>pentru</w:t>
      </w:r>
      <w:r>
        <w:rPr>
          <w:spacing w:val="-7"/>
          <w:sz w:val="24"/>
          <w:szCs w:val="24"/>
        </w:rPr>
        <w:t xml:space="preserve"> </w:t>
      </w:r>
      <w:r>
        <w:rPr>
          <w:sz w:val="24"/>
          <w:szCs w:val="24"/>
        </w:rPr>
        <w:t>o</w:t>
      </w:r>
      <w:r>
        <w:rPr>
          <w:spacing w:val="-47"/>
          <w:sz w:val="24"/>
          <w:szCs w:val="24"/>
        </w:rPr>
        <w:t xml:space="preserve">  </w:t>
      </w:r>
      <w:r>
        <w:rPr>
          <w:sz w:val="24"/>
          <w:szCs w:val="24"/>
        </w:rPr>
        <w:t>implementare</w:t>
      </w:r>
      <w:r>
        <w:rPr>
          <w:spacing w:val="1"/>
          <w:sz w:val="24"/>
          <w:szCs w:val="24"/>
        </w:rPr>
        <w:t xml:space="preserve"> </w:t>
      </w:r>
      <w:r>
        <w:rPr>
          <w:sz w:val="24"/>
          <w:szCs w:val="24"/>
        </w:rPr>
        <w:t>adecvată</w:t>
      </w:r>
      <w:r>
        <w:rPr>
          <w:spacing w:val="1"/>
          <w:sz w:val="24"/>
          <w:szCs w:val="24"/>
        </w:rPr>
        <w:t xml:space="preserve"> </w:t>
      </w:r>
      <w:r>
        <w:rPr>
          <w:sz w:val="24"/>
          <w:szCs w:val="24"/>
        </w:rPr>
        <w:t>a</w:t>
      </w:r>
      <w:r>
        <w:rPr>
          <w:spacing w:val="1"/>
          <w:sz w:val="24"/>
          <w:szCs w:val="24"/>
        </w:rPr>
        <w:t xml:space="preserve"> </w:t>
      </w:r>
      <w:r>
        <w:rPr>
          <w:sz w:val="24"/>
          <w:szCs w:val="24"/>
        </w:rPr>
        <w:t>proiectelor</w:t>
      </w:r>
      <w:r>
        <w:rPr>
          <w:spacing w:val="1"/>
          <w:sz w:val="24"/>
          <w:szCs w:val="24"/>
        </w:rPr>
        <w:t xml:space="preserve"> </w:t>
      </w:r>
      <w:r>
        <w:rPr>
          <w:sz w:val="24"/>
          <w:szCs w:val="24"/>
        </w:rPr>
        <w:t>şi</w:t>
      </w:r>
      <w:r>
        <w:rPr>
          <w:spacing w:val="1"/>
          <w:sz w:val="24"/>
          <w:szCs w:val="24"/>
        </w:rPr>
        <w:t xml:space="preserve"> </w:t>
      </w:r>
      <w:r>
        <w:rPr>
          <w:sz w:val="24"/>
          <w:szCs w:val="24"/>
        </w:rPr>
        <w:t>o</w:t>
      </w:r>
      <w:r>
        <w:rPr>
          <w:spacing w:val="1"/>
          <w:sz w:val="24"/>
          <w:szCs w:val="24"/>
        </w:rPr>
        <w:t xml:space="preserve"> </w:t>
      </w:r>
      <w:r>
        <w:rPr>
          <w:sz w:val="24"/>
          <w:szCs w:val="24"/>
        </w:rPr>
        <w:t>bună</w:t>
      </w:r>
      <w:r>
        <w:rPr>
          <w:spacing w:val="1"/>
          <w:sz w:val="24"/>
          <w:szCs w:val="24"/>
        </w:rPr>
        <w:t xml:space="preserve"> </w:t>
      </w:r>
      <w:r>
        <w:rPr>
          <w:sz w:val="24"/>
          <w:szCs w:val="24"/>
        </w:rPr>
        <w:t>exploatare</w:t>
      </w:r>
      <w:r>
        <w:rPr>
          <w:spacing w:val="1"/>
          <w:sz w:val="24"/>
          <w:szCs w:val="24"/>
        </w:rPr>
        <w:t xml:space="preserve"> </w:t>
      </w:r>
      <w:r>
        <w:rPr>
          <w:sz w:val="24"/>
          <w:szCs w:val="24"/>
        </w:rPr>
        <w:t>a</w:t>
      </w:r>
      <w:r>
        <w:rPr>
          <w:spacing w:val="1"/>
          <w:sz w:val="24"/>
          <w:szCs w:val="24"/>
        </w:rPr>
        <w:t xml:space="preserve"> </w:t>
      </w:r>
      <w:r>
        <w:rPr>
          <w:sz w:val="24"/>
          <w:szCs w:val="24"/>
        </w:rPr>
        <w:t>infrastructurii</w:t>
      </w:r>
      <w:r>
        <w:rPr>
          <w:spacing w:val="1"/>
          <w:sz w:val="24"/>
          <w:szCs w:val="24"/>
        </w:rPr>
        <w:t xml:space="preserve"> </w:t>
      </w:r>
      <w:r>
        <w:rPr>
          <w:sz w:val="24"/>
          <w:szCs w:val="24"/>
        </w:rPr>
        <w:t>realizate</w:t>
      </w:r>
      <w:r>
        <w:rPr>
          <w:spacing w:val="1"/>
          <w:sz w:val="24"/>
          <w:szCs w:val="24"/>
        </w:rPr>
        <w:t xml:space="preserve"> </w:t>
      </w:r>
      <w:r>
        <w:rPr>
          <w:sz w:val="24"/>
          <w:szCs w:val="24"/>
        </w:rPr>
        <w:t>din</w:t>
      </w:r>
      <w:r>
        <w:rPr>
          <w:spacing w:val="1"/>
          <w:sz w:val="24"/>
          <w:szCs w:val="24"/>
        </w:rPr>
        <w:t xml:space="preserve"> </w:t>
      </w:r>
      <w:r>
        <w:rPr>
          <w:sz w:val="24"/>
          <w:szCs w:val="24"/>
        </w:rPr>
        <w:t xml:space="preserve">fonduri </w:t>
      </w:r>
      <w:r>
        <w:rPr>
          <w:spacing w:val="1"/>
          <w:sz w:val="24"/>
          <w:szCs w:val="24"/>
        </w:rPr>
        <w:t>europene</w:t>
      </w:r>
      <w:r>
        <w:rPr>
          <w:sz w:val="24"/>
          <w:szCs w:val="24"/>
        </w:rPr>
        <w:t>.</w:t>
      </w:r>
    </w:p>
    <w:p w14:paraId="2E8213BC" w14:textId="77777777" w:rsidR="000A74E5" w:rsidRDefault="000A74E5">
      <w:pPr>
        <w:pStyle w:val="BodyText"/>
        <w:spacing w:before="11"/>
        <w:rPr>
          <w:i w:val="0"/>
          <w:sz w:val="24"/>
          <w:szCs w:val="24"/>
        </w:rPr>
      </w:pPr>
    </w:p>
    <w:p w14:paraId="4F3BDF47" w14:textId="77777777" w:rsidR="000A74E5" w:rsidRDefault="00000000">
      <w:pPr>
        <w:ind w:left="696"/>
        <w:jc w:val="both"/>
        <w:rPr>
          <w:sz w:val="24"/>
          <w:szCs w:val="24"/>
        </w:rPr>
      </w:pPr>
      <w:r>
        <w:rPr>
          <w:sz w:val="24"/>
          <w:szCs w:val="24"/>
        </w:rPr>
        <w:t>Analiza</w:t>
      </w:r>
      <w:r>
        <w:rPr>
          <w:spacing w:val="-3"/>
          <w:sz w:val="24"/>
          <w:szCs w:val="24"/>
        </w:rPr>
        <w:t xml:space="preserve"> </w:t>
      </w:r>
      <w:r>
        <w:rPr>
          <w:sz w:val="24"/>
          <w:szCs w:val="24"/>
        </w:rPr>
        <w:t>Instituţională</w:t>
      </w:r>
      <w:r>
        <w:rPr>
          <w:spacing w:val="-4"/>
          <w:sz w:val="24"/>
          <w:szCs w:val="24"/>
        </w:rPr>
        <w:t xml:space="preserve"> </w:t>
      </w:r>
      <w:r>
        <w:rPr>
          <w:sz w:val="24"/>
          <w:szCs w:val="24"/>
        </w:rPr>
        <w:t>trebuie</w:t>
      </w:r>
      <w:r>
        <w:rPr>
          <w:spacing w:val="-2"/>
          <w:sz w:val="24"/>
          <w:szCs w:val="24"/>
        </w:rPr>
        <w:t xml:space="preserve"> </w:t>
      </w:r>
      <w:r>
        <w:rPr>
          <w:sz w:val="24"/>
          <w:szCs w:val="24"/>
        </w:rPr>
        <w:t>să</w:t>
      </w:r>
      <w:r>
        <w:rPr>
          <w:spacing w:val="-3"/>
          <w:sz w:val="24"/>
          <w:szCs w:val="24"/>
        </w:rPr>
        <w:t xml:space="preserve"> </w:t>
      </w:r>
      <w:r>
        <w:rPr>
          <w:sz w:val="24"/>
          <w:szCs w:val="24"/>
        </w:rPr>
        <w:t>furnizeze</w:t>
      </w:r>
      <w:r>
        <w:rPr>
          <w:spacing w:val="-2"/>
          <w:sz w:val="24"/>
          <w:szCs w:val="24"/>
        </w:rPr>
        <w:t xml:space="preserve"> </w:t>
      </w:r>
      <w:r>
        <w:rPr>
          <w:sz w:val="24"/>
          <w:szCs w:val="24"/>
        </w:rPr>
        <w:t>date</w:t>
      </w:r>
      <w:r>
        <w:rPr>
          <w:spacing w:val="-2"/>
          <w:sz w:val="24"/>
          <w:szCs w:val="24"/>
        </w:rPr>
        <w:t xml:space="preserve"> </w:t>
      </w:r>
      <w:r>
        <w:rPr>
          <w:sz w:val="24"/>
          <w:szCs w:val="24"/>
        </w:rPr>
        <w:t>privind:</w:t>
      </w:r>
    </w:p>
    <w:p w14:paraId="46F17851" w14:textId="77777777" w:rsidR="000A74E5" w:rsidRDefault="00000000">
      <w:pPr>
        <w:pStyle w:val="ListParagraph"/>
        <w:numPr>
          <w:ilvl w:val="0"/>
          <w:numId w:val="10"/>
        </w:numPr>
        <w:tabs>
          <w:tab w:val="left" w:pos="1148"/>
        </w:tabs>
        <w:spacing w:before="1"/>
        <w:ind w:right="692"/>
        <w:jc w:val="both"/>
        <w:rPr>
          <w:rFonts w:ascii="Times New Roman" w:hAnsi="Times New Roman" w:cs="Times New Roman"/>
          <w:sz w:val="24"/>
          <w:szCs w:val="24"/>
        </w:rPr>
      </w:pPr>
      <w:r>
        <w:rPr>
          <w:rFonts w:ascii="Times New Roman" w:hAnsi="Times New Roman" w:cs="Times New Roman"/>
          <w:sz w:val="24"/>
          <w:szCs w:val="24"/>
        </w:rPr>
        <w:t>Toate</w:t>
      </w:r>
      <w:r>
        <w:rPr>
          <w:rFonts w:ascii="Times New Roman" w:hAnsi="Times New Roman" w:cs="Times New Roman"/>
          <w:spacing w:val="1"/>
          <w:sz w:val="24"/>
          <w:szCs w:val="24"/>
        </w:rPr>
        <w:t xml:space="preserve"> </w:t>
      </w:r>
      <w:r>
        <w:rPr>
          <w:rFonts w:ascii="Times New Roman" w:hAnsi="Times New Roman" w:cs="Times New Roman"/>
          <w:sz w:val="24"/>
          <w:szCs w:val="24"/>
        </w:rPr>
        <w:t>acordurile relevante</w:t>
      </w:r>
      <w:r>
        <w:rPr>
          <w:rFonts w:ascii="Times New Roman" w:hAnsi="Times New Roman" w:cs="Times New Roman"/>
          <w:spacing w:val="1"/>
          <w:sz w:val="24"/>
          <w:szCs w:val="24"/>
        </w:rPr>
        <w:t xml:space="preserve"> </w:t>
      </w:r>
      <w:r>
        <w:rPr>
          <w:rFonts w:ascii="Times New Roman" w:hAnsi="Times New Roman" w:cs="Times New Roman"/>
          <w:sz w:val="24"/>
          <w:szCs w:val="24"/>
        </w:rPr>
        <w:t>cu</w:t>
      </w:r>
      <w:r>
        <w:rPr>
          <w:rFonts w:ascii="Times New Roman" w:hAnsi="Times New Roman" w:cs="Times New Roman"/>
          <w:spacing w:val="1"/>
          <w:sz w:val="24"/>
          <w:szCs w:val="24"/>
        </w:rPr>
        <w:t xml:space="preserve"> </w:t>
      </w:r>
      <w:r>
        <w:rPr>
          <w:rFonts w:ascii="Times New Roman" w:hAnsi="Times New Roman" w:cs="Times New Roman"/>
          <w:sz w:val="24"/>
          <w:szCs w:val="24"/>
        </w:rPr>
        <w:t>părți</w:t>
      </w:r>
      <w:r>
        <w:rPr>
          <w:rFonts w:ascii="Times New Roman" w:hAnsi="Times New Roman" w:cs="Times New Roman"/>
          <w:spacing w:val="1"/>
          <w:sz w:val="24"/>
          <w:szCs w:val="24"/>
        </w:rPr>
        <w:t xml:space="preserve"> </w:t>
      </w:r>
      <w:r>
        <w:rPr>
          <w:rFonts w:ascii="Times New Roman" w:hAnsi="Times New Roman" w:cs="Times New Roman"/>
          <w:sz w:val="24"/>
          <w:szCs w:val="24"/>
        </w:rPr>
        <w:t>terțe</w:t>
      </w:r>
      <w:r>
        <w:rPr>
          <w:rFonts w:ascii="Times New Roman" w:hAnsi="Times New Roman" w:cs="Times New Roman"/>
          <w:spacing w:val="1"/>
          <w:sz w:val="24"/>
          <w:szCs w:val="24"/>
        </w:rPr>
        <w:t xml:space="preserve"> </w:t>
      </w:r>
      <w:r>
        <w:rPr>
          <w:rFonts w:ascii="Times New Roman" w:hAnsi="Times New Roman" w:cs="Times New Roman"/>
          <w:sz w:val="24"/>
          <w:szCs w:val="24"/>
        </w:rPr>
        <w:t>pentru implementarea proiectului (dacă este cazul) și exploatarea cu</w:t>
      </w:r>
      <w:r>
        <w:rPr>
          <w:rFonts w:ascii="Times New Roman" w:hAnsi="Times New Roman" w:cs="Times New Roman"/>
          <w:spacing w:val="1"/>
          <w:sz w:val="24"/>
          <w:szCs w:val="24"/>
        </w:rPr>
        <w:t xml:space="preserve"> </w:t>
      </w:r>
      <w:r>
        <w:rPr>
          <w:rFonts w:ascii="Times New Roman" w:hAnsi="Times New Roman" w:cs="Times New Roman"/>
          <w:sz w:val="24"/>
          <w:szCs w:val="24"/>
        </w:rPr>
        <w:t>succes</w:t>
      </w:r>
      <w:r>
        <w:rPr>
          <w:rFonts w:ascii="Times New Roman" w:hAnsi="Times New Roman" w:cs="Times New Roman"/>
          <w:spacing w:val="47"/>
          <w:sz w:val="24"/>
          <w:szCs w:val="24"/>
        </w:rPr>
        <w:t xml:space="preserve"> </w:t>
      </w:r>
      <w:r>
        <w:rPr>
          <w:rFonts w:ascii="Times New Roman" w:hAnsi="Times New Roman" w:cs="Times New Roman"/>
          <w:sz w:val="24"/>
          <w:szCs w:val="24"/>
        </w:rPr>
        <w:t>a facilităților</w:t>
      </w:r>
      <w:r>
        <w:rPr>
          <w:rFonts w:ascii="Times New Roman" w:hAnsi="Times New Roman" w:cs="Times New Roman"/>
          <w:spacing w:val="-3"/>
          <w:sz w:val="24"/>
          <w:szCs w:val="24"/>
        </w:rPr>
        <w:t xml:space="preserve"> </w:t>
      </w:r>
      <w:r>
        <w:rPr>
          <w:rFonts w:ascii="Times New Roman" w:hAnsi="Times New Roman" w:cs="Times New Roman"/>
          <w:sz w:val="24"/>
          <w:szCs w:val="24"/>
        </w:rPr>
        <w:t>care au</w:t>
      </w:r>
      <w:r>
        <w:rPr>
          <w:rFonts w:ascii="Times New Roman" w:hAnsi="Times New Roman" w:cs="Times New Roman"/>
          <w:spacing w:val="-1"/>
          <w:sz w:val="24"/>
          <w:szCs w:val="24"/>
        </w:rPr>
        <w:t xml:space="preserve"> </w:t>
      </w:r>
      <w:r>
        <w:rPr>
          <w:rFonts w:ascii="Times New Roman" w:hAnsi="Times New Roman" w:cs="Times New Roman"/>
          <w:sz w:val="24"/>
          <w:szCs w:val="24"/>
        </w:rPr>
        <w:t>fost</w:t>
      </w:r>
      <w:r>
        <w:rPr>
          <w:rFonts w:ascii="Times New Roman" w:hAnsi="Times New Roman" w:cs="Times New Roman"/>
          <w:spacing w:val="48"/>
          <w:sz w:val="24"/>
          <w:szCs w:val="24"/>
        </w:rPr>
        <w:t xml:space="preserve"> </w:t>
      </w:r>
      <w:r>
        <w:rPr>
          <w:rFonts w:ascii="Times New Roman" w:hAnsi="Times New Roman" w:cs="Times New Roman"/>
          <w:sz w:val="24"/>
          <w:szCs w:val="24"/>
        </w:rPr>
        <w:t>planificate;</w:t>
      </w:r>
    </w:p>
    <w:p w14:paraId="38A186E1" w14:textId="77777777" w:rsidR="000A74E5" w:rsidRDefault="00000000">
      <w:pPr>
        <w:pStyle w:val="ListParagraph"/>
        <w:numPr>
          <w:ilvl w:val="0"/>
          <w:numId w:val="10"/>
        </w:numPr>
        <w:tabs>
          <w:tab w:val="left" w:pos="1148"/>
        </w:tabs>
        <w:ind w:right="688"/>
        <w:jc w:val="both"/>
        <w:rPr>
          <w:rFonts w:ascii="Times New Roman" w:hAnsi="Times New Roman" w:cs="Times New Roman"/>
          <w:sz w:val="24"/>
          <w:szCs w:val="24"/>
        </w:rPr>
      </w:pPr>
      <w:r>
        <w:rPr>
          <w:rFonts w:ascii="Times New Roman" w:hAnsi="Times New Roman" w:cs="Times New Roman"/>
          <w:sz w:val="24"/>
          <w:szCs w:val="24"/>
        </w:rPr>
        <w:t>Analiza situaţiei actuale, constând din, dar fără a se limita la, descrierea formei de proprietate asupra activelor şi a condiţiilor în care acestea sunt exploatate,</w:t>
      </w:r>
      <w:r>
        <w:rPr>
          <w:rFonts w:ascii="Times New Roman" w:hAnsi="Times New Roman" w:cs="Times New Roman"/>
          <w:spacing w:val="1"/>
          <w:sz w:val="24"/>
          <w:szCs w:val="24"/>
        </w:rPr>
        <w:t xml:space="preserve"> </w:t>
      </w:r>
      <w:r>
        <w:rPr>
          <w:rFonts w:ascii="Times New Roman" w:hAnsi="Times New Roman" w:cs="Times New Roman"/>
          <w:sz w:val="24"/>
          <w:szCs w:val="24"/>
        </w:rPr>
        <w:t>dacă este cazul, conceptelor</w:t>
      </w:r>
      <w:r>
        <w:rPr>
          <w:rFonts w:ascii="Times New Roman" w:hAnsi="Times New Roman" w:cs="Times New Roman"/>
          <w:spacing w:val="1"/>
          <w:sz w:val="24"/>
          <w:szCs w:val="24"/>
        </w:rPr>
        <w:t xml:space="preserve"> </w:t>
      </w:r>
      <w:r>
        <w:rPr>
          <w:rFonts w:ascii="Times New Roman" w:hAnsi="Times New Roman" w:cs="Times New Roman"/>
          <w:sz w:val="24"/>
          <w:szCs w:val="24"/>
        </w:rPr>
        <w:t>de operare şi întreţinere, aranjamentelor şi obligaţiilor contractuale, a mecanismelor de stabilire a</w:t>
      </w:r>
      <w:r>
        <w:rPr>
          <w:rFonts w:ascii="Times New Roman" w:hAnsi="Times New Roman" w:cs="Times New Roman"/>
          <w:spacing w:val="-47"/>
          <w:sz w:val="24"/>
          <w:szCs w:val="24"/>
        </w:rPr>
        <w:t xml:space="preserve"> </w:t>
      </w:r>
      <w:r>
        <w:rPr>
          <w:rFonts w:ascii="Times New Roman" w:hAnsi="Times New Roman" w:cs="Times New Roman"/>
          <w:sz w:val="24"/>
          <w:szCs w:val="24"/>
        </w:rPr>
        <w:t>tarifelor,</w:t>
      </w:r>
      <w:r>
        <w:rPr>
          <w:rFonts w:ascii="Times New Roman" w:hAnsi="Times New Roman" w:cs="Times New Roman"/>
          <w:spacing w:val="-1"/>
          <w:sz w:val="24"/>
          <w:szCs w:val="24"/>
        </w:rPr>
        <w:t xml:space="preserve"> </w:t>
      </w:r>
      <w:r>
        <w:rPr>
          <w:rFonts w:ascii="Times New Roman" w:hAnsi="Times New Roman" w:cs="Times New Roman"/>
          <w:sz w:val="24"/>
          <w:szCs w:val="24"/>
        </w:rPr>
        <w:t>analiza</w:t>
      </w:r>
      <w:r>
        <w:rPr>
          <w:rFonts w:ascii="Times New Roman" w:hAnsi="Times New Roman" w:cs="Times New Roman"/>
          <w:spacing w:val="-1"/>
          <w:sz w:val="24"/>
          <w:szCs w:val="24"/>
        </w:rPr>
        <w:t xml:space="preserve"> </w:t>
      </w:r>
      <w:r>
        <w:rPr>
          <w:rFonts w:ascii="Times New Roman" w:hAnsi="Times New Roman" w:cs="Times New Roman"/>
          <w:sz w:val="24"/>
          <w:szCs w:val="24"/>
        </w:rPr>
        <w:t>financiară</w:t>
      </w:r>
      <w:r>
        <w:rPr>
          <w:rFonts w:ascii="Times New Roman" w:hAnsi="Times New Roman" w:cs="Times New Roman"/>
          <w:spacing w:val="-3"/>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situaţiilor</w:t>
      </w:r>
      <w:r>
        <w:rPr>
          <w:rFonts w:ascii="Times New Roman" w:hAnsi="Times New Roman" w:cs="Times New Roman"/>
          <w:spacing w:val="-1"/>
          <w:sz w:val="24"/>
          <w:szCs w:val="24"/>
        </w:rPr>
        <w:t xml:space="preserve"> </w:t>
      </w:r>
      <w:r>
        <w:rPr>
          <w:rFonts w:ascii="Times New Roman" w:hAnsi="Times New Roman" w:cs="Times New Roman"/>
          <w:sz w:val="24"/>
          <w:szCs w:val="24"/>
        </w:rPr>
        <w:t>contabile,</w:t>
      </w:r>
      <w:r>
        <w:rPr>
          <w:rFonts w:ascii="Times New Roman" w:hAnsi="Times New Roman" w:cs="Times New Roman"/>
          <w:spacing w:val="-2"/>
          <w:sz w:val="24"/>
          <w:szCs w:val="24"/>
        </w:rPr>
        <w:t xml:space="preserve"> </w:t>
      </w:r>
      <w:r>
        <w:rPr>
          <w:rFonts w:ascii="Times New Roman" w:hAnsi="Times New Roman" w:cs="Times New Roman"/>
          <w:sz w:val="24"/>
          <w:szCs w:val="24"/>
        </w:rPr>
        <w:t>evaluarea</w:t>
      </w:r>
      <w:r>
        <w:rPr>
          <w:rFonts w:ascii="Times New Roman" w:hAnsi="Times New Roman" w:cs="Times New Roman"/>
          <w:spacing w:val="-1"/>
          <w:sz w:val="24"/>
          <w:szCs w:val="24"/>
        </w:rPr>
        <w:t xml:space="preserve"> </w:t>
      </w:r>
      <w:r>
        <w:rPr>
          <w:rFonts w:ascii="Times New Roman" w:hAnsi="Times New Roman" w:cs="Times New Roman"/>
          <w:sz w:val="24"/>
          <w:szCs w:val="24"/>
        </w:rPr>
        <w:t>capacităţii</w:t>
      </w:r>
      <w:r>
        <w:rPr>
          <w:rFonts w:ascii="Times New Roman" w:hAnsi="Times New Roman" w:cs="Times New Roman"/>
          <w:spacing w:val="-1"/>
          <w:sz w:val="24"/>
          <w:szCs w:val="24"/>
        </w:rPr>
        <w:t xml:space="preserve"> </w:t>
      </w:r>
      <w:r>
        <w:rPr>
          <w:rFonts w:ascii="Times New Roman" w:hAnsi="Times New Roman" w:cs="Times New Roman"/>
          <w:sz w:val="24"/>
          <w:szCs w:val="24"/>
        </w:rPr>
        <w:t>resurselor</w:t>
      </w:r>
      <w:r>
        <w:rPr>
          <w:rFonts w:ascii="Times New Roman" w:hAnsi="Times New Roman" w:cs="Times New Roman"/>
          <w:spacing w:val="-3"/>
          <w:sz w:val="24"/>
          <w:szCs w:val="24"/>
        </w:rPr>
        <w:t xml:space="preserve"> </w:t>
      </w:r>
      <w:r>
        <w:rPr>
          <w:rFonts w:ascii="Times New Roman" w:hAnsi="Times New Roman" w:cs="Times New Roman"/>
          <w:sz w:val="24"/>
          <w:szCs w:val="24"/>
        </w:rPr>
        <w:t>umane.</w:t>
      </w:r>
    </w:p>
    <w:p w14:paraId="27C03C35" w14:textId="77777777" w:rsidR="000A74E5" w:rsidRDefault="000A74E5">
      <w:pPr>
        <w:pStyle w:val="BodyText"/>
        <w:spacing w:before="5"/>
        <w:rPr>
          <w:i w:val="0"/>
          <w:sz w:val="24"/>
          <w:szCs w:val="24"/>
        </w:rPr>
      </w:pPr>
    </w:p>
    <w:p w14:paraId="14D28843" w14:textId="16C4B12C" w:rsidR="000A74E5" w:rsidRDefault="00000000">
      <w:pPr>
        <w:pStyle w:val="Heading1"/>
        <w:shd w:val="clear" w:color="auto" w:fill="8DB3E2" w:themeFill="text2" w:themeFillTint="66"/>
        <w:tabs>
          <w:tab w:val="left" w:pos="1560"/>
          <w:tab w:val="left" w:pos="10065"/>
        </w:tabs>
        <w:spacing w:before="92"/>
        <w:ind w:right="697"/>
        <w:rPr>
          <w:sz w:val="24"/>
          <w:szCs w:val="24"/>
        </w:rPr>
      </w:pPr>
      <w:bookmarkStart w:id="29" w:name="_bookmark18"/>
      <w:bookmarkEnd w:id="29"/>
      <w:r>
        <w:rPr>
          <w:sz w:val="24"/>
          <w:szCs w:val="24"/>
          <w:shd w:val="clear" w:color="auto" w:fill="8DB3E1"/>
        </w:rPr>
        <w:t>3. Analiza</w:t>
      </w:r>
      <w:r>
        <w:rPr>
          <w:spacing w:val="-3"/>
          <w:sz w:val="24"/>
          <w:szCs w:val="24"/>
          <w:shd w:val="clear" w:color="auto" w:fill="8DB3E1"/>
        </w:rPr>
        <w:t xml:space="preserve"> </w:t>
      </w:r>
      <w:r>
        <w:rPr>
          <w:sz w:val="24"/>
          <w:szCs w:val="24"/>
          <w:shd w:val="clear" w:color="auto" w:fill="8DB3E1"/>
        </w:rPr>
        <w:t>Cost</w:t>
      </w:r>
      <w:r>
        <w:rPr>
          <w:spacing w:val="-5"/>
          <w:sz w:val="24"/>
          <w:szCs w:val="24"/>
          <w:shd w:val="clear" w:color="auto" w:fill="8DB3E1"/>
        </w:rPr>
        <w:t xml:space="preserve"> </w:t>
      </w:r>
      <w:r>
        <w:rPr>
          <w:sz w:val="24"/>
          <w:szCs w:val="24"/>
          <w:shd w:val="clear" w:color="auto" w:fill="8DB3E1"/>
        </w:rPr>
        <w:t>Beneficiu</w:t>
      </w:r>
      <w:ins w:id="30" w:author="Doina Musatescu" w:date="2023-11-15T14:57:00Z">
        <w:r w:rsidR="00221005">
          <w:rPr>
            <w:sz w:val="24"/>
            <w:szCs w:val="24"/>
            <w:shd w:val="clear" w:color="auto" w:fill="8DB3E1"/>
          </w:rPr>
          <w:t xml:space="preserve"> </w:t>
        </w:r>
      </w:ins>
      <w:r>
        <w:rPr>
          <w:sz w:val="24"/>
          <w:szCs w:val="24"/>
          <w:shd w:val="clear" w:color="auto" w:fill="8DB3E1"/>
        </w:rPr>
        <w:t>(obligatoriu)</w:t>
      </w:r>
      <w:r>
        <w:rPr>
          <w:sz w:val="24"/>
          <w:szCs w:val="24"/>
          <w:shd w:val="clear" w:color="auto" w:fill="8DB3E1"/>
        </w:rPr>
        <w:tab/>
      </w:r>
    </w:p>
    <w:p w14:paraId="6BC21EFF" w14:textId="77777777" w:rsidR="000A74E5" w:rsidRDefault="000A74E5">
      <w:pPr>
        <w:pStyle w:val="BodyText"/>
        <w:spacing w:before="4"/>
        <w:rPr>
          <w:b/>
          <w:i w:val="0"/>
          <w:sz w:val="24"/>
          <w:szCs w:val="24"/>
        </w:rPr>
      </w:pPr>
    </w:p>
    <w:p w14:paraId="112C005F" w14:textId="77777777" w:rsidR="000A74E5" w:rsidRDefault="00000000">
      <w:pPr>
        <w:tabs>
          <w:tab w:val="left" w:pos="10065"/>
        </w:tabs>
        <w:spacing w:before="1"/>
        <w:ind w:left="696" w:right="697"/>
        <w:jc w:val="both"/>
        <w:rPr>
          <w:ins w:id="31" w:author="Doina Musatescu" w:date="2023-11-15T14:57:00Z"/>
          <w:sz w:val="24"/>
          <w:szCs w:val="24"/>
        </w:rPr>
      </w:pPr>
      <w:r>
        <w:rPr>
          <w:sz w:val="24"/>
          <w:szCs w:val="24"/>
        </w:rPr>
        <w:t>Analiza</w:t>
      </w:r>
      <w:r>
        <w:rPr>
          <w:spacing w:val="-4"/>
          <w:sz w:val="24"/>
          <w:szCs w:val="24"/>
        </w:rPr>
        <w:t xml:space="preserve"> </w:t>
      </w:r>
      <w:r>
        <w:rPr>
          <w:sz w:val="24"/>
          <w:szCs w:val="24"/>
        </w:rPr>
        <w:t>Cost</w:t>
      </w:r>
      <w:r>
        <w:rPr>
          <w:spacing w:val="-6"/>
          <w:sz w:val="24"/>
          <w:szCs w:val="24"/>
        </w:rPr>
        <w:t xml:space="preserve"> </w:t>
      </w:r>
      <w:r>
        <w:rPr>
          <w:sz w:val="24"/>
          <w:szCs w:val="24"/>
        </w:rPr>
        <w:t>Beneficiu</w:t>
      </w:r>
      <w:r>
        <w:rPr>
          <w:spacing w:val="-7"/>
          <w:sz w:val="24"/>
          <w:szCs w:val="24"/>
        </w:rPr>
        <w:t xml:space="preserve"> </w:t>
      </w:r>
      <w:r>
        <w:rPr>
          <w:sz w:val="24"/>
          <w:szCs w:val="24"/>
        </w:rPr>
        <w:t>(ACB)</w:t>
      </w:r>
      <w:r>
        <w:rPr>
          <w:spacing w:val="-4"/>
          <w:sz w:val="24"/>
          <w:szCs w:val="24"/>
        </w:rPr>
        <w:t xml:space="preserve"> </w:t>
      </w:r>
      <w:r>
        <w:rPr>
          <w:sz w:val="24"/>
          <w:szCs w:val="24"/>
        </w:rPr>
        <w:t>trebuie</w:t>
      </w:r>
      <w:r>
        <w:rPr>
          <w:spacing w:val="-7"/>
          <w:sz w:val="24"/>
          <w:szCs w:val="24"/>
        </w:rPr>
        <w:t xml:space="preserve"> </w:t>
      </w:r>
      <w:r>
        <w:rPr>
          <w:sz w:val="24"/>
          <w:szCs w:val="24"/>
        </w:rPr>
        <w:t>să</w:t>
      </w:r>
      <w:r>
        <w:rPr>
          <w:spacing w:val="-6"/>
          <w:sz w:val="24"/>
          <w:szCs w:val="24"/>
        </w:rPr>
        <w:t xml:space="preserve"> </w:t>
      </w:r>
      <w:r>
        <w:rPr>
          <w:sz w:val="24"/>
          <w:szCs w:val="24"/>
        </w:rPr>
        <w:t>fie</w:t>
      </w:r>
      <w:r>
        <w:rPr>
          <w:spacing w:val="-4"/>
          <w:sz w:val="24"/>
          <w:szCs w:val="24"/>
        </w:rPr>
        <w:t xml:space="preserve"> </w:t>
      </w:r>
      <w:r>
        <w:rPr>
          <w:sz w:val="24"/>
          <w:szCs w:val="24"/>
        </w:rPr>
        <w:t>elaborată</w:t>
      </w:r>
      <w:r>
        <w:rPr>
          <w:spacing w:val="-4"/>
          <w:sz w:val="24"/>
          <w:szCs w:val="24"/>
        </w:rPr>
        <w:t xml:space="preserve"> </w:t>
      </w:r>
      <w:r>
        <w:rPr>
          <w:sz w:val="24"/>
          <w:szCs w:val="24"/>
        </w:rPr>
        <w:t>prin</w:t>
      </w:r>
      <w:r>
        <w:rPr>
          <w:spacing w:val="-7"/>
          <w:sz w:val="24"/>
          <w:szCs w:val="24"/>
        </w:rPr>
        <w:t xml:space="preserve"> </w:t>
      </w:r>
      <w:r>
        <w:rPr>
          <w:sz w:val="24"/>
          <w:szCs w:val="24"/>
        </w:rPr>
        <w:t>raportare</w:t>
      </w:r>
      <w:r>
        <w:rPr>
          <w:spacing w:val="-7"/>
          <w:sz w:val="24"/>
          <w:szCs w:val="24"/>
        </w:rPr>
        <w:t xml:space="preserve"> </w:t>
      </w:r>
      <w:r>
        <w:rPr>
          <w:sz w:val="24"/>
          <w:szCs w:val="24"/>
        </w:rPr>
        <w:t>la</w:t>
      </w:r>
      <w:r>
        <w:rPr>
          <w:spacing w:val="-3"/>
          <w:sz w:val="24"/>
          <w:szCs w:val="24"/>
        </w:rPr>
        <w:t xml:space="preserve"> </w:t>
      </w:r>
      <w:r>
        <w:rPr>
          <w:sz w:val="24"/>
          <w:szCs w:val="24"/>
        </w:rPr>
        <w:t>cerinţele</w:t>
      </w:r>
      <w:r>
        <w:rPr>
          <w:spacing w:val="-8"/>
          <w:sz w:val="24"/>
          <w:szCs w:val="24"/>
        </w:rPr>
        <w:t xml:space="preserve"> </w:t>
      </w:r>
      <w:r>
        <w:rPr>
          <w:sz w:val="24"/>
          <w:szCs w:val="24"/>
        </w:rPr>
        <w:t>Ghidului</w:t>
      </w:r>
      <w:r>
        <w:rPr>
          <w:spacing w:val="-6"/>
          <w:sz w:val="24"/>
          <w:szCs w:val="24"/>
        </w:rPr>
        <w:t xml:space="preserve"> </w:t>
      </w:r>
      <w:r>
        <w:rPr>
          <w:sz w:val="24"/>
          <w:szCs w:val="24"/>
        </w:rPr>
        <w:t>privind</w:t>
      </w:r>
      <w:r>
        <w:rPr>
          <w:spacing w:val="-5"/>
          <w:sz w:val="24"/>
          <w:szCs w:val="24"/>
        </w:rPr>
        <w:t xml:space="preserve"> </w:t>
      </w:r>
      <w:r>
        <w:rPr>
          <w:sz w:val="24"/>
          <w:szCs w:val="24"/>
        </w:rPr>
        <w:t>Analiza</w:t>
      </w:r>
      <w:r>
        <w:rPr>
          <w:spacing w:val="-52"/>
          <w:sz w:val="24"/>
          <w:szCs w:val="24"/>
        </w:rPr>
        <w:t xml:space="preserve">     </w:t>
      </w:r>
      <w:r>
        <w:rPr>
          <w:sz w:val="24"/>
          <w:szCs w:val="24"/>
        </w:rPr>
        <w:t>Cost Beneficiu a proiectelor de investiții, întocmit de</w:t>
      </w:r>
      <w:r>
        <w:rPr>
          <w:spacing w:val="1"/>
          <w:sz w:val="24"/>
          <w:szCs w:val="24"/>
        </w:rPr>
        <w:t xml:space="preserve"> </w:t>
      </w:r>
      <w:r>
        <w:rPr>
          <w:sz w:val="24"/>
          <w:szCs w:val="24"/>
        </w:rPr>
        <w:t>Comisia  Europeană.</w:t>
      </w:r>
    </w:p>
    <w:p w14:paraId="7E519B1B" w14:textId="77777777" w:rsidR="00221005" w:rsidRPr="006E6EF4" w:rsidRDefault="00221005" w:rsidP="00221005">
      <w:pPr>
        <w:tabs>
          <w:tab w:val="left" w:pos="540"/>
          <w:tab w:val="left" w:pos="10065"/>
        </w:tabs>
        <w:ind w:left="709" w:right="-51"/>
        <w:rPr>
          <w:ins w:id="32" w:author="Doina Musatescu" w:date="2023-11-15T14:57:00Z"/>
        </w:rPr>
      </w:pPr>
      <w:ins w:id="33" w:author="Doina Musatescu" w:date="2023-11-15T14:57:00Z">
        <w:r>
          <w:t>Analiza Cost – Beneficiu nu este document separat, ci este parte componentă a studiului de fezabilitate (SF) și se va prezenta în variantă Excel.</w:t>
        </w:r>
      </w:ins>
    </w:p>
    <w:p w14:paraId="70A54103" w14:textId="77777777" w:rsidR="00221005" w:rsidRDefault="00221005">
      <w:pPr>
        <w:tabs>
          <w:tab w:val="left" w:pos="10065"/>
        </w:tabs>
        <w:spacing w:before="1"/>
        <w:ind w:left="696" w:right="697"/>
        <w:jc w:val="both"/>
        <w:rPr>
          <w:ins w:id="34" w:author="Doina Musatescu" w:date="2023-11-15T14:54:00Z"/>
          <w:sz w:val="24"/>
          <w:szCs w:val="24"/>
        </w:rPr>
      </w:pPr>
    </w:p>
    <w:p w14:paraId="76BE1CF2" w14:textId="77777777" w:rsidR="00221005" w:rsidRDefault="00221005">
      <w:pPr>
        <w:tabs>
          <w:tab w:val="left" w:pos="10065"/>
        </w:tabs>
        <w:spacing w:before="1"/>
        <w:ind w:left="696" w:right="697"/>
        <w:jc w:val="both"/>
        <w:rPr>
          <w:sz w:val="24"/>
          <w:szCs w:val="24"/>
        </w:rPr>
      </w:pPr>
    </w:p>
    <w:p w14:paraId="6016E6FF" w14:textId="77777777" w:rsidR="000A74E5" w:rsidRDefault="000A74E5">
      <w:pPr>
        <w:pStyle w:val="BodyText"/>
        <w:spacing w:before="8"/>
        <w:rPr>
          <w:i w:val="0"/>
          <w:sz w:val="24"/>
          <w:szCs w:val="24"/>
        </w:rPr>
      </w:pPr>
    </w:p>
    <w:p w14:paraId="69A89E19" w14:textId="77777777" w:rsidR="000A74E5" w:rsidRDefault="00000000">
      <w:pPr>
        <w:ind w:left="696"/>
        <w:rPr>
          <w:sz w:val="24"/>
          <w:szCs w:val="24"/>
        </w:rPr>
      </w:pPr>
      <w:r>
        <w:rPr>
          <w:sz w:val="24"/>
          <w:szCs w:val="24"/>
        </w:rPr>
        <w:t>Componentele</w:t>
      </w:r>
      <w:r>
        <w:rPr>
          <w:spacing w:val="46"/>
          <w:sz w:val="24"/>
          <w:szCs w:val="24"/>
        </w:rPr>
        <w:t xml:space="preserve"> </w:t>
      </w:r>
      <w:r>
        <w:rPr>
          <w:sz w:val="24"/>
          <w:szCs w:val="24"/>
        </w:rPr>
        <w:t>analizei</w:t>
      </w:r>
      <w:r>
        <w:rPr>
          <w:spacing w:val="-2"/>
          <w:sz w:val="24"/>
          <w:szCs w:val="24"/>
        </w:rPr>
        <w:t xml:space="preserve"> </w:t>
      </w:r>
      <w:r>
        <w:rPr>
          <w:sz w:val="24"/>
          <w:szCs w:val="24"/>
        </w:rPr>
        <w:t>Cost-Beneficiu</w:t>
      </w:r>
      <w:r>
        <w:rPr>
          <w:spacing w:val="-4"/>
          <w:sz w:val="24"/>
          <w:szCs w:val="24"/>
        </w:rPr>
        <w:t xml:space="preserve"> </w:t>
      </w:r>
      <w:r>
        <w:rPr>
          <w:sz w:val="24"/>
          <w:szCs w:val="24"/>
        </w:rPr>
        <w:t>sunt:</w:t>
      </w:r>
    </w:p>
    <w:p w14:paraId="04C620A5" w14:textId="77777777" w:rsidR="000A74E5" w:rsidRDefault="00000000">
      <w:pPr>
        <w:widowControl/>
        <w:numPr>
          <w:ilvl w:val="0"/>
          <w:numId w:val="11"/>
        </w:numPr>
        <w:tabs>
          <w:tab w:val="left" w:pos="540"/>
          <w:tab w:val="left" w:pos="10065"/>
        </w:tabs>
        <w:autoSpaceDE/>
        <w:autoSpaceDN/>
        <w:spacing w:after="120"/>
        <w:ind w:right="-57"/>
        <w:jc w:val="both"/>
        <w:rPr>
          <w:rFonts w:eastAsia="Calibri"/>
          <w:sz w:val="24"/>
          <w:szCs w:val="24"/>
        </w:rPr>
      </w:pPr>
      <w:r>
        <w:rPr>
          <w:rFonts w:eastAsia="Calibri"/>
          <w:sz w:val="24"/>
          <w:szCs w:val="24"/>
        </w:rPr>
        <w:t>Prezentarea contextului;</w:t>
      </w:r>
    </w:p>
    <w:p w14:paraId="3FDEFB36" w14:textId="77777777" w:rsidR="000A74E5" w:rsidRDefault="00000000">
      <w:pPr>
        <w:widowControl/>
        <w:numPr>
          <w:ilvl w:val="0"/>
          <w:numId w:val="11"/>
        </w:numPr>
        <w:tabs>
          <w:tab w:val="left" w:pos="540"/>
          <w:tab w:val="left" w:pos="10065"/>
        </w:tabs>
        <w:autoSpaceDE/>
        <w:autoSpaceDN/>
        <w:spacing w:after="120"/>
        <w:ind w:right="-57"/>
        <w:jc w:val="both"/>
        <w:rPr>
          <w:rFonts w:eastAsia="Calibri"/>
          <w:sz w:val="24"/>
          <w:szCs w:val="24"/>
        </w:rPr>
      </w:pPr>
      <w:r>
        <w:rPr>
          <w:rFonts w:eastAsia="Calibri"/>
          <w:sz w:val="24"/>
          <w:szCs w:val="24"/>
        </w:rPr>
        <w:t>Definirea obiectivelor;</w:t>
      </w:r>
    </w:p>
    <w:p w14:paraId="685812F8" w14:textId="77777777" w:rsidR="000A74E5" w:rsidRDefault="00000000">
      <w:pPr>
        <w:widowControl/>
        <w:numPr>
          <w:ilvl w:val="0"/>
          <w:numId w:val="11"/>
        </w:numPr>
        <w:tabs>
          <w:tab w:val="left" w:pos="540"/>
          <w:tab w:val="left" w:pos="10065"/>
        </w:tabs>
        <w:autoSpaceDE/>
        <w:autoSpaceDN/>
        <w:spacing w:after="120"/>
        <w:ind w:right="-57"/>
        <w:jc w:val="both"/>
        <w:rPr>
          <w:rFonts w:eastAsia="Calibri"/>
          <w:sz w:val="24"/>
          <w:szCs w:val="24"/>
        </w:rPr>
      </w:pPr>
      <w:r>
        <w:rPr>
          <w:rFonts w:eastAsia="Calibri"/>
          <w:sz w:val="24"/>
          <w:szCs w:val="24"/>
        </w:rPr>
        <w:t>Identificarea proiectului;</w:t>
      </w:r>
    </w:p>
    <w:p w14:paraId="15DC9175" w14:textId="77777777" w:rsidR="000A74E5" w:rsidRDefault="00000000">
      <w:pPr>
        <w:widowControl/>
        <w:numPr>
          <w:ilvl w:val="0"/>
          <w:numId w:val="11"/>
        </w:numPr>
        <w:tabs>
          <w:tab w:val="left" w:pos="540"/>
          <w:tab w:val="left" w:pos="10065"/>
        </w:tabs>
        <w:autoSpaceDE/>
        <w:autoSpaceDN/>
        <w:spacing w:after="120"/>
        <w:ind w:right="-57"/>
        <w:jc w:val="both"/>
        <w:rPr>
          <w:rFonts w:eastAsia="Calibri"/>
          <w:sz w:val="24"/>
          <w:szCs w:val="24"/>
        </w:rPr>
      </w:pPr>
      <w:r>
        <w:rPr>
          <w:rFonts w:eastAsia="Calibri"/>
          <w:sz w:val="24"/>
          <w:szCs w:val="24"/>
        </w:rPr>
        <w:t>Rezultatele studiilor de fezabilitate, însoțite de o analiză a cererii și a opțiunilor sau prezentarea proiectului tehnic;</w:t>
      </w:r>
    </w:p>
    <w:p w14:paraId="49C4F56B" w14:textId="77777777" w:rsidR="000A74E5" w:rsidRDefault="00000000">
      <w:pPr>
        <w:widowControl/>
        <w:numPr>
          <w:ilvl w:val="0"/>
          <w:numId w:val="11"/>
        </w:numPr>
        <w:tabs>
          <w:tab w:val="left" w:pos="540"/>
          <w:tab w:val="left" w:pos="10065"/>
        </w:tabs>
        <w:autoSpaceDE/>
        <w:autoSpaceDN/>
        <w:spacing w:after="120"/>
        <w:ind w:right="-57"/>
        <w:jc w:val="both"/>
        <w:rPr>
          <w:rFonts w:eastAsia="Calibri"/>
          <w:sz w:val="24"/>
          <w:szCs w:val="24"/>
        </w:rPr>
      </w:pPr>
      <w:r>
        <w:rPr>
          <w:rFonts w:eastAsia="Calibri"/>
          <w:sz w:val="24"/>
          <w:szCs w:val="24"/>
        </w:rPr>
        <w:t>Analiza financiară;</w:t>
      </w:r>
    </w:p>
    <w:p w14:paraId="2407E164" w14:textId="77777777" w:rsidR="000A74E5" w:rsidRDefault="00000000">
      <w:pPr>
        <w:widowControl/>
        <w:numPr>
          <w:ilvl w:val="0"/>
          <w:numId w:val="11"/>
        </w:numPr>
        <w:tabs>
          <w:tab w:val="left" w:pos="360"/>
          <w:tab w:val="left" w:pos="10065"/>
        </w:tabs>
        <w:autoSpaceDE/>
        <w:autoSpaceDN/>
        <w:spacing w:after="120"/>
        <w:ind w:right="-57"/>
        <w:jc w:val="both"/>
        <w:rPr>
          <w:rFonts w:eastAsia="Calibri"/>
          <w:sz w:val="24"/>
          <w:szCs w:val="24"/>
        </w:rPr>
      </w:pPr>
      <w:r>
        <w:rPr>
          <w:rFonts w:eastAsia="Calibri"/>
          <w:sz w:val="24"/>
          <w:szCs w:val="24"/>
        </w:rPr>
        <w:t>Analiza economică;</w:t>
      </w:r>
    </w:p>
    <w:p w14:paraId="5D5E72CC" w14:textId="77777777" w:rsidR="000A74E5" w:rsidRDefault="00000000">
      <w:pPr>
        <w:widowControl/>
        <w:numPr>
          <w:ilvl w:val="0"/>
          <w:numId w:val="11"/>
        </w:numPr>
        <w:tabs>
          <w:tab w:val="left" w:pos="540"/>
          <w:tab w:val="left" w:pos="10065"/>
        </w:tabs>
        <w:autoSpaceDE/>
        <w:autoSpaceDN/>
        <w:spacing w:after="120"/>
        <w:ind w:right="-57"/>
        <w:jc w:val="both"/>
        <w:rPr>
          <w:rFonts w:eastAsia="Calibri"/>
          <w:sz w:val="24"/>
          <w:szCs w:val="24"/>
        </w:rPr>
      </w:pPr>
      <w:r>
        <w:rPr>
          <w:rFonts w:eastAsia="Calibri"/>
          <w:sz w:val="24"/>
          <w:szCs w:val="24"/>
        </w:rPr>
        <w:t>Evaluarea riscurilor.</w:t>
      </w:r>
    </w:p>
    <w:p w14:paraId="0B66E22A" w14:textId="77777777" w:rsidR="000A74E5" w:rsidRDefault="000A74E5">
      <w:pPr>
        <w:pStyle w:val="BodyText"/>
        <w:rPr>
          <w:i w:val="0"/>
          <w:sz w:val="24"/>
          <w:szCs w:val="24"/>
        </w:rPr>
      </w:pPr>
    </w:p>
    <w:p w14:paraId="04FF27DF" w14:textId="77777777" w:rsidR="000A74E5" w:rsidRDefault="00000000">
      <w:pPr>
        <w:pStyle w:val="ListParagraph"/>
        <w:tabs>
          <w:tab w:val="left" w:pos="1417"/>
          <w:tab w:val="left" w:pos="9072"/>
        </w:tabs>
        <w:ind w:left="709" w:right="697" w:firstLine="0"/>
        <w:jc w:val="both"/>
        <w:rPr>
          <w:rFonts w:ascii="Times New Roman" w:hAnsi="Times New Roman" w:cs="Times New Roman"/>
          <w:spacing w:val="1"/>
          <w:sz w:val="24"/>
          <w:szCs w:val="24"/>
        </w:rPr>
      </w:pPr>
      <w:r>
        <w:rPr>
          <w:rFonts w:ascii="Times New Roman" w:hAnsi="Times New Roman" w:cs="Times New Roman"/>
          <w:sz w:val="24"/>
          <w:szCs w:val="24"/>
        </w:rPr>
        <w:t>Manualul CE privind ACB (Guide to Cost-benefit Analysis of Investment Projects - Economic</w:t>
      </w:r>
      <w:r>
        <w:rPr>
          <w:rFonts w:ascii="Times New Roman" w:hAnsi="Times New Roman" w:cs="Times New Roman"/>
          <w:spacing w:val="-47"/>
          <w:sz w:val="24"/>
          <w:szCs w:val="24"/>
        </w:rPr>
        <w:t xml:space="preserve"> </w:t>
      </w:r>
      <w:r>
        <w:rPr>
          <w:rFonts w:ascii="Times New Roman" w:hAnsi="Times New Roman" w:cs="Times New Roman"/>
          <w:sz w:val="24"/>
          <w:szCs w:val="24"/>
        </w:rPr>
        <w:t>appraisal tool for Cohesion Policy 2014 - 2020)</w:t>
      </w:r>
      <w:r>
        <w:rPr>
          <w:rFonts w:ascii="Times New Roman" w:hAnsi="Times New Roman" w:cs="Times New Roman"/>
          <w:spacing w:val="1"/>
          <w:sz w:val="24"/>
          <w:szCs w:val="24"/>
        </w:rPr>
        <w:t xml:space="preserve"> </w:t>
      </w:r>
    </w:p>
    <w:p w14:paraId="4BA95BD8" w14:textId="4969E33C" w:rsidR="000A74E5" w:rsidRDefault="00000000">
      <w:pPr>
        <w:pStyle w:val="ListParagraph"/>
        <w:tabs>
          <w:tab w:val="left" w:pos="1417"/>
        </w:tabs>
        <w:ind w:left="709" w:right="1064" w:firstLine="0"/>
        <w:jc w:val="both"/>
        <w:rPr>
          <w:rFonts w:ascii="Times New Roman" w:hAnsi="Times New Roman" w:cs="Times New Roman"/>
          <w:sz w:val="24"/>
          <w:szCs w:val="24"/>
        </w:rPr>
      </w:pPr>
      <w:r>
        <w:rPr>
          <w:rFonts w:ascii="Times New Roman" w:hAnsi="Times New Roman" w:cs="Times New Roman"/>
          <w:sz w:val="24"/>
          <w:szCs w:val="24"/>
        </w:rPr>
        <w:t>(</w:t>
      </w:r>
      <w:r>
        <w:fldChar w:fldCharType="begin"/>
      </w:r>
      <w:ins w:id="35" w:author="Doina Musatescu" w:date="2023-11-08T18:06:00Z">
        <w:r w:rsidR="006F3F19">
          <w:instrText xml:space="preserve">HYPERLINK "https://ec.europa.eu/regional_policy/en/information/publications/guides/2014/guide-to-cost-benefit-analysis-of-investment-projects-for-cohesion-policy-2014-2020" \h </w:instrText>
        </w:r>
      </w:ins>
      <w:del w:id="36" w:author="Doina Musatescu" w:date="2023-11-08T18:06:00Z">
        <w:r w:rsidDel="006F3F19">
          <w:delInstrText>HYPERLINK "http://ec.europa.eu/regional_policy/sources/docgener/studies/pdf/cba_guide.pdf" \h</w:delInstrText>
        </w:r>
      </w:del>
      <w:r>
        <w:fldChar w:fldCharType="separate"/>
      </w:r>
      <w:del w:id="37" w:author="Doina Musatescu" w:date="2023-11-08T18:06:00Z">
        <w:r w:rsidDel="006F3F19">
          <w:rPr>
            <w:rFonts w:ascii="Times New Roman" w:hAnsi="Times New Roman" w:cs="Times New Roman"/>
            <w:sz w:val="24"/>
            <w:szCs w:val="24"/>
            <w:u w:val="single" w:color="0000FF"/>
          </w:rPr>
          <w:delText>http://ec.europa.eu/regional_policy/sources/docgener/studies/pdf/cba_guide.pdf</w:delText>
        </w:r>
      </w:del>
      <w:ins w:id="38" w:author="Doina Musatescu" w:date="2023-11-08T18:06:00Z">
        <w:r w:rsidR="006F3F19">
          <w:rPr>
            <w:rFonts w:ascii="Times New Roman" w:hAnsi="Times New Roman" w:cs="Times New Roman"/>
            <w:sz w:val="24"/>
            <w:szCs w:val="24"/>
            <w:u w:val="single" w:color="0000FF"/>
          </w:rPr>
          <w:t>https://ec.europa.eu/regional_policy/en/information/publications/guides/2014/guide-to-cost-benefit-analysis-of-investment-projects-for-cohesion-policy-2014-2020</w:t>
        </w:r>
      </w:ins>
      <w:r>
        <w:rPr>
          <w:rFonts w:ascii="Times New Roman" w:hAnsi="Times New Roman" w:cs="Times New Roman"/>
          <w:sz w:val="24"/>
          <w:szCs w:val="24"/>
          <w:u w:val="single" w:color="0000FF"/>
        </w:rPr>
        <w:fldChar w:fldCharType="end"/>
      </w:r>
      <w:r>
        <w:rPr>
          <w:rFonts w:ascii="Times New Roman" w:hAnsi="Times New Roman" w:cs="Times New Roman"/>
          <w:sz w:val="24"/>
          <w:szCs w:val="24"/>
        </w:rPr>
        <w:t>)</w:t>
      </w:r>
    </w:p>
    <w:p w14:paraId="3B355266" w14:textId="77777777" w:rsidR="000A74E5" w:rsidRDefault="00000000">
      <w:pPr>
        <w:pStyle w:val="BodyText"/>
        <w:spacing w:before="3"/>
        <w:rPr>
          <w:b/>
          <w:bCs/>
          <w:i w:val="0"/>
          <w:iCs w:val="0"/>
          <w:spacing w:val="-3"/>
          <w:sz w:val="24"/>
          <w:szCs w:val="24"/>
          <w:shd w:val="clear" w:color="auto" w:fill="8DB3E1"/>
        </w:rPr>
      </w:pPr>
      <w:r>
        <w:rPr>
          <w:i w:val="0"/>
          <w:sz w:val="24"/>
          <w:szCs w:val="24"/>
        </w:rPr>
        <w:t xml:space="preserve">4. </w:t>
      </w:r>
      <w:r>
        <w:rPr>
          <w:b/>
          <w:bCs/>
          <w:i w:val="0"/>
          <w:iCs w:val="0"/>
          <w:spacing w:val="-3"/>
          <w:sz w:val="24"/>
          <w:szCs w:val="24"/>
          <w:shd w:val="clear" w:color="auto" w:fill="8DB3E1"/>
        </w:rPr>
        <w:t>Indicatori proiect (obligatoriu)</w:t>
      </w:r>
    </w:p>
    <w:p w14:paraId="07A6E03C" w14:textId="77777777" w:rsidR="000A74E5" w:rsidRDefault="00000000">
      <w:pPr>
        <w:pStyle w:val="BodyText"/>
        <w:spacing w:before="3"/>
        <w:rPr>
          <w:i w:val="0"/>
          <w:sz w:val="24"/>
          <w:szCs w:val="24"/>
        </w:rPr>
      </w:pPr>
      <w:r>
        <w:rPr>
          <w:i w:val="0"/>
          <w:sz w:val="24"/>
          <w:szCs w:val="24"/>
        </w:rPr>
        <w:t xml:space="preserve">              Se vor completa de către beneficiar valorile pentru indicatorii prevazuți în anexa 13 Grila de evaluare tehnico-economică</w:t>
      </w:r>
    </w:p>
    <w:p w14:paraId="27F514B9" w14:textId="77777777" w:rsidR="000A74E5" w:rsidRDefault="000A74E5">
      <w:pPr>
        <w:pStyle w:val="BodyText"/>
        <w:spacing w:before="3"/>
        <w:rPr>
          <w:i w:val="0"/>
          <w:sz w:val="24"/>
          <w:szCs w:val="24"/>
        </w:rPr>
      </w:pPr>
    </w:p>
    <w:tbl>
      <w:tblPr>
        <w:tblStyle w:val="TableGrid"/>
        <w:tblW w:w="0" w:type="auto"/>
        <w:tblLook w:val="04A0" w:firstRow="1" w:lastRow="0" w:firstColumn="1" w:lastColumn="0" w:noHBand="0" w:noVBand="1"/>
      </w:tblPr>
      <w:tblGrid>
        <w:gridCol w:w="3565"/>
        <w:gridCol w:w="3565"/>
      </w:tblGrid>
      <w:tr w:rsidR="000A74E5" w14:paraId="2FDDAB4C" w14:textId="77777777">
        <w:tc>
          <w:tcPr>
            <w:tcW w:w="3565" w:type="dxa"/>
          </w:tcPr>
          <w:p w14:paraId="0028B628" w14:textId="77777777" w:rsidR="000A74E5" w:rsidRDefault="00000000">
            <w:pPr>
              <w:pStyle w:val="BodyText"/>
              <w:spacing w:before="3"/>
              <w:jc w:val="center"/>
              <w:rPr>
                <w:i w:val="0"/>
                <w:sz w:val="24"/>
                <w:szCs w:val="24"/>
              </w:rPr>
            </w:pPr>
            <w:r>
              <w:rPr>
                <w:i w:val="0"/>
                <w:sz w:val="24"/>
                <w:szCs w:val="24"/>
              </w:rPr>
              <w:t>Indicator</w:t>
            </w:r>
          </w:p>
        </w:tc>
        <w:tc>
          <w:tcPr>
            <w:tcW w:w="3565" w:type="dxa"/>
          </w:tcPr>
          <w:p w14:paraId="34E0D1CE" w14:textId="77777777" w:rsidR="000A74E5" w:rsidRDefault="00000000">
            <w:pPr>
              <w:pStyle w:val="BodyText"/>
              <w:spacing w:before="3"/>
              <w:jc w:val="center"/>
              <w:rPr>
                <w:i w:val="0"/>
                <w:sz w:val="24"/>
                <w:szCs w:val="24"/>
              </w:rPr>
            </w:pPr>
            <w:r>
              <w:rPr>
                <w:i w:val="0"/>
                <w:sz w:val="24"/>
                <w:szCs w:val="24"/>
              </w:rPr>
              <w:t>Valoare</w:t>
            </w:r>
          </w:p>
        </w:tc>
      </w:tr>
      <w:tr w:rsidR="000A74E5" w14:paraId="106C6B8C" w14:textId="77777777">
        <w:tc>
          <w:tcPr>
            <w:tcW w:w="3565" w:type="dxa"/>
          </w:tcPr>
          <w:p w14:paraId="66015434" w14:textId="77777777" w:rsidR="000A74E5" w:rsidRDefault="00000000">
            <w:pPr>
              <w:pStyle w:val="BodyText"/>
              <w:spacing w:before="3"/>
              <w:rPr>
                <w:sz w:val="24"/>
                <w:szCs w:val="24"/>
              </w:rPr>
            </w:pPr>
            <m:oMath>
              <m:sSub>
                <m:sSubPr>
                  <m:ctrlPr>
                    <w:rPr>
                      <w:rFonts w:ascii="Cambria Math" w:hAnsi="Cambria Math"/>
                      <w:sz w:val="24"/>
                      <w:szCs w:val="24"/>
                      <w:lang w:val="en-US"/>
                    </w:rPr>
                  </m:ctrlPr>
                </m:sSubPr>
                <m:e>
                  <m:r>
                    <m:rPr>
                      <m:sty m:val="bi"/>
                    </m:rPr>
                    <w:rPr>
                      <w:rFonts w:ascii="Cambria Math" w:hAnsi="Cambria Math"/>
                      <w:sz w:val="24"/>
                      <w:szCs w:val="24"/>
                      <w:lang w:val="en-US"/>
                    </w:rPr>
                    <m:t>R</m:t>
                  </m:r>
                </m:e>
                <m:sub>
                  <m:r>
                    <w:rPr>
                      <w:rFonts w:ascii="Cambria Math" w:hAnsi="Cambria Math"/>
                      <w:sz w:val="24"/>
                      <w:szCs w:val="24"/>
                      <w:lang w:val="en-US"/>
                    </w:rPr>
                    <m:t>CE</m:t>
                  </m:r>
                </m:sub>
              </m:sSub>
            </m:oMath>
            <w:r>
              <w:rPr>
                <w:sz w:val="24"/>
                <w:szCs w:val="24"/>
              </w:rPr>
              <w:t xml:space="preserve"> </w:t>
            </w:r>
            <w:r>
              <w:rPr>
                <w:sz w:val="24"/>
                <w:szCs w:val="24"/>
              </w:rPr>
              <w:tab/>
              <w:t xml:space="preserve">reducerea consumului de energie ca urmare a implementării proiectului de investiții pentru schema de ajutor de stat, pe baza auditului și bilanțului energetice </w:t>
            </w:r>
            <w:r>
              <w:rPr>
                <w:b/>
                <w:bCs/>
                <w:sz w:val="24"/>
                <w:szCs w:val="24"/>
              </w:rPr>
              <w:t>(%)</w:t>
            </w:r>
          </w:p>
          <w:p w14:paraId="5C0847AC" w14:textId="77777777" w:rsidR="000A74E5" w:rsidRDefault="000A74E5">
            <w:pPr>
              <w:pStyle w:val="BodyText"/>
              <w:spacing w:before="3"/>
              <w:rPr>
                <w:i w:val="0"/>
                <w:sz w:val="24"/>
                <w:szCs w:val="24"/>
              </w:rPr>
            </w:pPr>
          </w:p>
        </w:tc>
        <w:tc>
          <w:tcPr>
            <w:tcW w:w="3565" w:type="dxa"/>
          </w:tcPr>
          <w:p w14:paraId="44B28A32" w14:textId="77777777" w:rsidR="000A74E5" w:rsidRDefault="000A74E5">
            <w:pPr>
              <w:pStyle w:val="BodyText"/>
              <w:spacing w:before="3"/>
              <w:rPr>
                <w:i w:val="0"/>
                <w:sz w:val="24"/>
                <w:szCs w:val="24"/>
              </w:rPr>
            </w:pPr>
          </w:p>
        </w:tc>
      </w:tr>
      <w:tr w:rsidR="000A74E5" w14:paraId="0757F24D" w14:textId="77777777">
        <w:tc>
          <w:tcPr>
            <w:tcW w:w="3565" w:type="dxa"/>
          </w:tcPr>
          <w:p w14:paraId="2A6682FF" w14:textId="77777777" w:rsidR="000A74E5" w:rsidRDefault="00000000">
            <w:pPr>
              <w:pStyle w:val="BodyText"/>
              <w:spacing w:before="3"/>
              <w:rPr>
                <w:sz w:val="24"/>
                <w:szCs w:val="24"/>
              </w:rPr>
            </w:pPr>
            <m:oMath>
              <m:sSub>
                <m:sSubPr>
                  <m:ctrlPr>
                    <w:rPr>
                      <w:rFonts w:ascii="Cambria Math" w:hAnsi="Cambria Math"/>
                      <w:b/>
                      <w:bCs/>
                      <w:sz w:val="24"/>
                      <w:szCs w:val="24"/>
                      <w:lang w:val="en-US"/>
                    </w:rPr>
                  </m:ctrlPr>
                </m:sSubPr>
                <m:e>
                  <m:r>
                    <m:rPr>
                      <m:sty m:val="bi"/>
                    </m:rPr>
                    <w:rPr>
                      <w:rFonts w:ascii="Cambria Math" w:hAnsi="Cambria Math"/>
                      <w:sz w:val="24"/>
                      <w:szCs w:val="24"/>
                      <w:lang w:val="en-US"/>
                    </w:rPr>
                    <m:t>R</m:t>
                  </m:r>
                </m:e>
                <m:sub>
                  <m:r>
                    <w:rPr>
                      <w:rFonts w:ascii="Cambria Math" w:hAnsi="Cambria Math"/>
                      <w:sz w:val="24"/>
                      <w:szCs w:val="24"/>
                      <w:lang w:val="en-US"/>
                    </w:rPr>
                    <m:t>GES</m:t>
                  </m:r>
                </m:sub>
              </m:sSub>
            </m:oMath>
            <w:r>
              <w:rPr>
                <w:sz w:val="24"/>
                <w:szCs w:val="24"/>
              </w:rPr>
              <w:t xml:space="preserve"> </w:t>
            </w:r>
            <w:r>
              <w:rPr>
                <w:sz w:val="24"/>
                <w:szCs w:val="24"/>
              </w:rPr>
              <w:tab/>
              <w:t xml:space="preserve">reducerea emisiilor de gaze cu efect de seră ca urmare a implementării proiectului de investiții din prezenta schema, pe baza auditului și bilanțului energetice </w:t>
            </w:r>
            <w:r>
              <w:rPr>
                <w:b/>
                <w:bCs/>
                <w:sz w:val="24"/>
                <w:szCs w:val="24"/>
              </w:rPr>
              <w:t>(%)</w:t>
            </w:r>
          </w:p>
          <w:p w14:paraId="39BC3FC3" w14:textId="77777777" w:rsidR="000A74E5" w:rsidRDefault="000A74E5">
            <w:pPr>
              <w:pStyle w:val="BodyText"/>
              <w:spacing w:before="3"/>
              <w:rPr>
                <w:i w:val="0"/>
                <w:sz w:val="24"/>
                <w:szCs w:val="24"/>
              </w:rPr>
            </w:pPr>
          </w:p>
        </w:tc>
        <w:tc>
          <w:tcPr>
            <w:tcW w:w="3565" w:type="dxa"/>
          </w:tcPr>
          <w:p w14:paraId="05E6EE7D" w14:textId="77777777" w:rsidR="000A74E5" w:rsidRDefault="000A74E5">
            <w:pPr>
              <w:pStyle w:val="BodyText"/>
              <w:spacing w:before="3"/>
              <w:rPr>
                <w:i w:val="0"/>
                <w:sz w:val="24"/>
                <w:szCs w:val="24"/>
              </w:rPr>
            </w:pPr>
          </w:p>
        </w:tc>
      </w:tr>
      <w:tr w:rsidR="000A74E5" w14:paraId="0A9C576A" w14:textId="77777777">
        <w:tc>
          <w:tcPr>
            <w:tcW w:w="3565" w:type="dxa"/>
          </w:tcPr>
          <w:p w14:paraId="53F732FD" w14:textId="77777777" w:rsidR="000A74E5" w:rsidRDefault="00000000">
            <w:pPr>
              <w:pStyle w:val="BodyText"/>
              <w:spacing w:before="3"/>
              <w:rPr>
                <w:sz w:val="24"/>
                <w:szCs w:val="24"/>
              </w:rPr>
            </w:pPr>
            <m:oMath>
              <m:sSub>
                <m:sSubPr>
                  <m:ctrlPr>
                    <w:rPr>
                      <w:rFonts w:ascii="Cambria Math" w:hAnsi="Cambria Math"/>
                      <w:b/>
                      <w:bCs/>
                      <w:sz w:val="24"/>
                      <w:szCs w:val="24"/>
                      <w:lang w:val="en-US"/>
                    </w:rPr>
                  </m:ctrlPr>
                </m:sSubPr>
                <m:e>
                  <m:r>
                    <m:rPr>
                      <m:sty m:val="bi"/>
                    </m:rPr>
                    <w:rPr>
                      <w:rFonts w:ascii="Cambria Math" w:hAnsi="Cambria Math"/>
                      <w:sz w:val="24"/>
                      <w:szCs w:val="24"/>
                      <w:lang w:val="en-US"/>
                    </w:rPr>
                    <m:t>R</m:t>
                  </m:r>
                </m:e>
                <m:sub>
                  <m:sSub>
                    <m:sSubPr>
                      <m:ctrlPr>
                        <w:rPr>
                          <w:rFonts w:ascii="Cambria Math" w:hAnsi="Cambria Math"/>
                          <w:b/>
                          <w:bCs/>
                          <w:sz w:val="24"/>
                          <w:szCs w:val="24"/>
                          <w:lang w:val="en-US"/>
                        </w:rPr>
                      </m:ctrlPr>
                    </m:sSubPr>
                    <m:e>
                      <m:r>
                        <m:rPr>
                          <m:sty m:val="bi"/>
                        </m:rPr>
                        <w:rPr>
                          <w:rFonts w:ascii="Cambria Math" w:hAnsi="Cambria Math"/>
                          <w:sz w:val="24"/>
                          <w:szCs w:val="24"/>
                          <w:lang w:val="en-US"/>
                        </w:rPr>
                        <m:t>I</m:t>
                      </m:r>
                    </m:e>
                    <m:sub>
                      <m:r>
                        <w:rPr>
                          <w:rFonts w:ascii="Cambria Math" w:hAnsi="Cambria Math"/>
                          <w:sz w:val="24"/>
                          <w:szCs w:val="24"/>
                          <w:lang w:val="en-US"/>
                        </w:rPr>
                        <m:t>Eu</m:t>
                      </m:r>
                    </m:sub>
                  </m:sSub>
                </m:sub>
              </m:sSub>
            </m:oMath>
            <w:r>
              <w:rPr>
                <w:sz w:val="24"/>
                <w:szCs w:val="24"/>
              </w:rPr>
              <w:t xml:space="preserve">  </w:t>
            </w:r>
            <w:r>
              <w:rPr>
                <w:sz w:val="24"/>
                <w:szCs w:val="24"/>
                <w:vertAlign w:val="subscript"/>
              </w:rPr>
              <w:t xml:space="preserve">  </w:t>
            </w:r>
            <w:r>
              <w:rPr>
                <w:sz w:val="24"/>
                <w:szCs w:val="24"/>
                <w:vertAlign w:val="subscript"/>
              </w:rPr>
              <w:tab/>
            </w:r>
            <w:r>
              <w:rPr>
                <w:sz w:val="24"/>
                <w:szCs w:val="24"/>
              </w:rPr>
              <w:t>raportul dintre variația intensității energetice și intensitatea</w:t>
            </w:r>
          </w:p>
          <w:p w14:paraId="4D6BE488" w14:textId="77777777" w:rsidR="000A74E5" w:rsidRDefault="00000000">
            <w:pPr>
              <w:pStyle w:val="BodyText"/>
              <w:spacing w:before="3"/>
              <w:rPr>
                <w:sz w:val="24"/>
                <w:szCs w:val="24"/>
              </w:rPr>
            </w:pPr>
            <w:r>
              <w:rPr>
                <w:sz w:val="24"/>
                <w:szCs w:val="24"/>
              </w:rPr>
              <w:tab/>
              <w:t>energetică din scenariul de referință.</w:t>
            </w:r>
          </w:p>
          <w:p w14:paraId="3F2B2054" w14:textId="77777777" w:rsidR="000A74E5" w:rsidRDefault="000A74E5">
            <w:pPr>
              <w:pStyle w:val="BodyText"/>
              <w:spacing w:before="3"/>
              <w:rPr>
                <w:i w:val="0"/>
                <w:sz w:val="24"/>
                <w:szCs w:val="24"/>
              </w:rPr>
            </w:pPr>
          </w:p>
        </w:tc>
        <w:tc>
          <w:tcPr>
            <w:tcW w:w="3565" w:type="dxa"/>
          </w:tcPr>
          <w:p w14:paraId="74841812" w14:textId="77777777" w:rsidR="000A74E5" w:rsidRDefault="000A74E5">
            <w:pPr>
              <w:pStyle w:val="BodyText"/>
              <w:spacing w:before="3"/>
              <w:rPr>
                <w:i w:val="0"/>
                <w:sz w:val="24"/>
                <w:szCs w:val="24"/>
              </w:rPr>
            </w:pPr>
          </w:p>
        </w:tc>
      </w:tr>
    </w:tbl>
    <w:p w14:paraId="2AD22E23" w14:textId="77777777" w:rsidR="000A74E5" w:rsidRDefault="000A74E5">
      <w:pPr>
        <w:pStyle w:val="BodyText"/>
        <w:spacing w:before="3"/>
        <w:rPr>
          <w:i w:val="0"/>
          <w:sz w:val="24"/>
          <w:szCs w:val="24"/>
        </w:rPr>
      </w:pPr>
    </w:p>
    <w:p w14:paraId="5C40CA22" w14:textId="77777777" w:rsidR="000A74E5" w:rsidRDefault="00000000">
      <w:pPr>
        <w:pStyle w:val="Heading1"/>
        <w:numPr>
          <w:ilvl w:val="0"/>
          <w:numId w:val="12"/>
        </w:numPr>
        <w:tabs>
          <w:tab w:val="left" w:pos="1701"/>
          <w:tab w:val="left" w:pos="9942"/>
        </w:tabs>
        <w:spacing w:before="91"/>
        <w:rPr>
          <w:sz w:val="24"/>
          <w:szCs w:val="24"/>
        </w:rPr>
      </w:pPr>
      <w:bookmarkStart w:id="39" w:name="_bookmark19"/>
      <w:bookmarkEnd w:id="39"/>
      <w:r>
        <w:rPr>
          <w:sz w:val="24"/>
          <w:szCs w:val="24"/>
          <w:shd w:val="clear" w:color="auto" w:fill="8DB3E1"/>
        </w:rPr>
        <w:t>Evaluarea impactului</w:t>
      </w:r>
      <w:r>
        <w:rPr>
          <w:spacing w:val="-5"/>
          <w:sz w:val="24"/>
          <w:szCs w:val="24"/>
          <w:shd w:val="clear" w:color="auto" w:fill="8DB3E1"/>
        </w:rPr>
        <w:t xml:space="preserve"> </w:t>
      </w:r>
      <w:r>
        <w:rPr>
          <w:sz w:val="24"/>
          <w:szCs w:val="24"/>
          <w:shd w:val="clear" w:color="auto" w:fill="8DB3E1"/>
        </w:rPr>
        <w:t>asupra</w:t>
      </w:r>
      <w:r>
        <w:rPr>
          <w:spacing w:val="-3"/>
          <w:sz w:val="24"/>
          <w:szCs w:val="24"/>
          <w:shd w:val="clear" w:color="auto" w:fill="8DB3E1"/>
        </w:rPr>
        <w:t xml:space="preserve"> </w:t>
      </w:r>
      <w:r>
        <w:rPr>
          <w:sz w:val="24"/>
          <w:szCs w:val="24"/>
          <w:shd w:val="clear" w:color="auto" w:fill="8DB3E1"/>
        </w:rPr>
        <w:t>mediului(obligatoriu)</w:t>
      </w:r>
      <w:r>
        <w:rPr>
          <w:sz w:val="24"/>
          <w:szCs w:val="24"/>
          <w:shd w:val="clear" w:color="auto" w:fill="8DB3E1"/>
        </w:rPr>
        <w:tab/>
      </w:r>
    </w:p>
    <w:p w14:paraId="3C9756E3" w14:textId="77777777" w:rsidR="000A74E5" w:rsidRDefault="000A74E5">
      <w:pPr>
        <w:tabs>
          <w:tab w:val="left" w:pos="8730"/>
        </w:tabs>
        <w:ind w:left="695" w:right="697"/>
        <w:jc w:val="both"/>
        <w:rPr>
          <w:sz w:val="24"/>
          <w:szCs w:val="24"/>
        </w:rPr>
      </w:pPr>
    </w:p>
    <w:p w14:paraId="14ED28D2" w14:textId="77777777" w:rsidR="000A74E5" w:rsidRDefault="00000000">
      <w:pPr>
        <w:tabs>
          <w:tab w:val="left" w:pos="8730"/>
        </w:tabs>
        <w:ind w:left="695" w:right="697"/>
        <w:jc w:val="both"/>
        <w:rPr>
          <w:sz w:val="24"/>
          <w:szCs w:val="24"/>
        </w:rPr>
      </w:pPr>
      <w:r>
        <w:rPr>
          <w:sz w:val="24"/>
          <w:szCs w:val="24"/>
        </w:rPr>
        <w:t>Evaluarea Impactului asupra Mediului trebuie să fie în conformitate cu prevederile legislației din</w:t>
      </w:r>
      <w:r>
        <w:rPr>
          <w:spacing w:val="1"/>
          <w:sz w:val="24"/>
          <w:szCs w:val="24"/>
        </w:rPr>
        <w:t xml:space="preserve"> </w:t>
      </w:r>
      <w:r>
        <w:rPr>
          <w:sz w:val="24"/>
          <w:szCs w:val="24"/>
        </w:rPr>
        <w:t>domeniu. Autorităţile competente pentru protecţia mediului (ACPM) stabilesc dacă proiectele sunt de</w:t>
      </w:r>
      <w:r>
        <w:rPr>
          <w:spacing w:val="-47"/>
          <w:sz w:val="24"/>
          <w:szCs w:val="24"/>
        </w:rPr>
        <w:t xml:space="preserve"> </w:t>
      </w:r>
      <w:r>
        <w:rPr>
          <w:sz w:val="24"/>
          <w:szCs w:val="24"/>
        </w:rPr>
        <w:t>tipul celor prevăzute la Anexa I sau Anexa II a Directivei 2011/92/UE a Parlamentului European și a Consiliului din 13 decembrie 2011 privind evaluarea efectelor anumitor proiecte publice și private asupra mediului. Acestea determină şi necesitatea</w:t>
      </w:r>
      <w:r>
        <w:rPr>
          <w:spacing w:val="1"/>
          <w:sz w:val="24"/>
          <w:szCs w:val="24"/>
        </w:rPr>
        <w:t xml:space="preserve"> </w:t>
      </w:r>
      <w:r>
        <w:rPr>
          <w:sz w:val="24"/>
          <w:szCs w:val="24"/>
        </w:rPr>
        <w:t>demarării</w:t>
      </w:r>
      <w:r>
        <w:rPr>
          <w:spacing w:val="-2"/>
          <w:sz w:val="24"/>
          <w:szCs w:val="24"/>
        </w:rPr>
        <w:t xml:space="preserve"> </w:t>
      </w:r>
      <w:r>
        <w:rPr>
          <w:sz w:val="24"/>
          <w:szCs w:val="24"/>
        </w:rPr>
        <w:t>procedurii</w:t>
      </w:r>
      <w:r>
        <w:rPr>
          <w:spacing w:val="-1"/>
          <w:sz w:val="24"/>
          <w:szCs w:val="24"/>
        </w:rPr>
        <w:t xml:space="preserve"> </w:t>
      </w:r>
      <w:r>
        <w:rPr>
          <w:sz w:val="24"/>
          <w:szCs w:val="24"/>
        </w:rPr>
        <w:t>de evaluare adecvată,</w:t>
      </w:r>
      <w:r>
        <w:rPr>
          <w:spacing w:val="-4"/>
          <w:sz w:val="24"/>
          <w:szCs w:val="24"/>
        </w:rPr>
        <w:t xml:space="preserve"> </w:t>
      </w:r>
      <w:r>
        <w:rPr>
          <w:sz w:val="24"/>
          <w:szCs w:val="24"/>
        </w:rPr>
        <w:t>modul de</w:t>
      </w:r>
      <w:r>
        <w:rPr>
          <w:spacing w:val="-5"/>
          <w:sz w:val="24"/>
          <w:szCs w:val="24"/>
        </w:rPr>
        <w:t xml:space="preserve"> </w:t>
      </w:r>
      <w:r>
        <w:rPr>
          <w:sz w:val="24"/>
          <w:szCs w:val="24"/>
        </w:rPr>
        <w:t>consultare</w:t>
      </w:r>
      <w:r>
        <w:rPr>
          <w:spacing w:val="-2"/>
          <w:sz w:val="24"/>
          <w:szCs w:val="24"/>
        </w:rPr>
        <w:t xml:space="preserve"> </w:t>
      </w:r>
      <w:r>
        <w:rPr>
          <w:sz w:val="24"/>
          <w:szCs w:val="24"/>
        </w:rPr>
        <w:t>a publicului</w:t>
      </w:r>
      <w:r>
        <w:rPr>
          <w:spacing w:val="-1"/>
          <w:sz w:val="24"/>
          <w:szCs w:val="24"/>
        </w:rPr>
        <w:t xml:space="preserve"> </w:t>
      </w:r>
      <w:r>
        <w:rPr>
          <w:sz w:val="24"/>
          <w:szCs w:val="24"/>
        </w:rPr>
        <w:t>sau modul în</w:t>
      </w:r>
      <w:r>
        <w:rPr>
          <w:spacing w:val="-3"/>
          <w:sz w:val="24"/>
          <w:szCs w:val="24"/>
        </w:rPr>
        <w:t xml:space="preserve"> </w:t>
      </w:r>
      <w:r>
        <w:rPr>
          <w:sz w:val="24"/>
          <w:szCs w:val="24"/>
        </w:rPr>
        <w:t>care Raportul privind impactul asupra mediului şi rezultatele consultării publicului vor fi luate în considerare</w:t>
      </w:r>
      <w:r>
        <w:rPr>
          <w:spacing w:val="-47"/>
          <w:sz w:val="24"/>
          <w:szCs w:val="24"/>
        </w:rPr>
        <w:t xml:space="preserve"> </w:t>
      </w:r>
      <w:r>
        <w:rPr>
          <w:sz w:val="24"/>
          <w:szCs w:val="24"/>
        </w:rPr>
        <w:t>în</w:t>
      </w:r>
      <w:r>
        <w:rPr>
          <w:spacing w:val="-2"/>
          <w:sz w:val="24"/>
          <w:szCs w:val="24"/>
        </w:rPr>
        <w:t xml:space="preserve"> </w:t>
      </w:r>
      <w:r>
        <w:rPr>
          <w:sz w:val="24"/>
          <w:szCs w:val="24"/>
        </w:rPr>
        <w:t>emiterea</w:t>
      </w:r>
      <w:r>
        <w:rPr>
          <w:spacing w:val="-2"/>
          <w:sz w:val="24"/>
          <w:szCs w:val="24"/>
        </w:rPr>
        <w:t xml:space="preserve"> </w:t>
      </w:r>
      <w:r>
        <w:rPr>
          <w:sz w:val="24"/>
          <w:szCs w:val="24"/>
        </w:rPr>
        <w:t>deciziei de</w:t>
      </w:r>
      <w:r>
        <w:rPr>
          <w:spacing w:val="-2"/>
          <w:sz w:val="24"/>
          <w:szCs w:val="24"/>
        </w:rPr>
        <w:t xml:space="preserve"> </w:t>
      </w:r>
      <w:r>
        <w:rPr>
          <w:sz w:val="24"/>
          <w:szCs w:val="24"/>
        </w:rPr>
        <w:t>mediu</w:t>
      </w:r>
      <w:r>
        <w:rPr>
          <w:spacing w:val="-1"/>
          <w:sz w:val="24"/>
          <w:szCs w:val="24"/>
        </w:rPr>
        <w:t xml:space="preserve"> </w:t>
      </w:r>
      <w:r>
        <w:rPr>
          <w:sz w:val="24"/>
          <w:szCs w:val="24"/>
        </w:rPr>
        <w:t>de către</w:t>
      </w:r>
      <w:r>
        <w:rPr>
          <w:spacing w:val="-2"/>
          <w:sz w:val="24"/>
          <w:szCs w:val="24"/>
        </w:rPr>
        <w:t xml:space="preserve"> </w:t>
      </w:r>
      <w:r>
        <w:rPr>
          <w:sz w:val="24"/>
          <w:szCs w:val="24"/>
        </w:rPr>
        <w:t>autorităţile</w:t>
      </w:r>
      <w:r>
        <w:rPr>
          <w:spacing w:val="1"/>
          <w:sz w:val="24"/>
          <w:szCs w:val="24"/>
        </w:rPr>
        <w:t xml:space="preserve"> </w:t>
      </w:r>
      <w:r>
        <w:rPr>
          <w:sz w:val="24"/>
          <w:szCs w:val="24"/>
        </w:rPr>
        <w:t>responsabile.</w:t>
      </w:r>
    </w:p>
    <w:p w14:paraId="6943B868" w14:textId="77777777" w:rsidR="000A74E5" w:rsidRDefault="000A74E5">
      <w:pPr>
        <w:pStyle w:val="ListParagraph"/>
        <w:tabs>
          <w:tab w:val="left" w:pos="8730"/>
        </w:tabs>
        <w:ind w:left="1055" w:right="697" w:firstLine="0"/>
        <w:jc w:val="both"/>
        <w:rPr>
          <w:rFonts w:ascii="Times New Roman" w:hAnsi="Times New Roman" w:cs="Times New Roman"/>
          <w:sz w:val="24"/>
          <w:szCs w:val="24"/>
        </w:rPr>
      </w:pPr>
    </w:p>
    <w:p w14:paraId="66066FDB" w14:textId="77777777" w:rsidR="000A74E5" w:rsidRDefault="00000000">
      <w:pPr>
        <w:ind w:right="784" w:firstLine="695"/>
        <w:jc w:val="both"/>
        <w:rPr>
          <w:sz w:val="24"/>
          <w:szCs w:val="24"/>
        </w:rPr>
      </w:pPr>
      <w:r>
        <w:rPr>
          <w:sz w:val="24"/>
          <w:szCs w:val="24"/>
        </w:rPr>
        <w:t>Proiectul este asociat cu sit-ul Natura 2000</w:t>
      </w:r>
    </w:p>
    <w:tbl>
      <w:tblPr>
        <w:tblStyle w:val="TableGrid"/>
        <w:tblW w:w="0" w:type="auto"/>
        <w:tblInd w:w="1536" w:type="dxa"/>
        <w:tblLook w:val="04A0" w:firstRow="1" w:lastRow="0" w:firstColumn="1" w:lastColumn="0" w:noHBand="0" w:noVBand="1"/>
      </w:tblPr>
      <w:tblGrid>
        <w:gridCol w:w="1347"/>
        <w:gridCol w:w="1347"/>
      </w:tblGrid>
      <w:tr w:rsidR="000A74E5" w14:paraId="23621698" w14:textId="77777777">
        <w:trPr>
          <w:trHeight w:val="241"/>
        </w:trPr>
        <w:tc>
          <w:tcPr>
            <w:tcW w:w="1082" w:type="dxa"/>
          </w:tcPr>
          <w:p w14:paraId="1FFE0AFD" w14:textId="77777777" w:rsidR="000A74E5" w:rsidRDefault="00000000">
            <w:pPr>
              <w:ind w:right="784"/>
              <w:jc w:val="both"/>
              <w:rPr>
                <w:sz w:val="24"/>
                <w:szCs w:val="24"/>
              </w:rPr>
            </w:pPr>
            <w:r>
              <w:rPr>
                <w:sz w:val="24"/>
                <w:szCs w:val="24"/>
              </w:rPr>
              <w:t>DA</w:t>
            </w:r>
          </w:p>
        </w:tc>
        <w:tc>
          <w:tcPr>
            <w:tcW w:w="1082" w:type="dxa"/>
          </w:tcPr>
          <w:p w14:paraId="6FF84AFF" w14:textId="77777777" w:rsidR="000A74E5" w:rsidRDefault="00000000">
            <w:pPr>
              <w:ind w:right="784"/>
              <w:jc w:val="both"/>
              <w:rPr>
                <w:sz w:val="24"/>
                <w:szCs w:val="24"/>
              </w:rPr>
            </w:pPr>
            <w:r>
              <w:rPr>
                <w:sz w:val="24"/>
                <w:szCs w:val="24"/>
              </w:rPr>
              <w:t>NU</w:t>
            </w:r>
          </w:p>
        </w:tc>
      </w:tr>
      <w:tr w:rsidR="000A74E5" w14:paraId="4309B39B" w14:textId="77777777">
        <w:trPr>
          <w:trHeight w:val="241"/>
        </w:trPr>
        <w:tc>
          <w:tcPr>
            <w:tcW w:w="1082" w:type="dxa"/>
          </w:tcPr>
          <w:p w14:paraId="050985BC" w14:textId="77777777" w:rsidR="000A74E5" w:rsidRDefault="000A74E5">
            <w:pPr>
              <w:ind w:right="784"/>
              <w:jc w:val="both"/>
              <w:rPr>
                <w:sz w:val="24"/>
                <w:szCs w:val="24"/>
              </w:rPr>
            </w:pPr>
          </w:p>
        </w:tc>
        <w:tc>
          <w:tcPr>
            <w:tcW w:w="1082" w:type="dxa"/>
          </w:tcPr>
          <w:p w14:paraId="595C3FD5" w14:textId="77777777" w:rsidR="000A74E5" w:rsidRDefault="000A74E5">
            <w:pPr>
              <w:ind w:right="784"/>
              <w:jc w:val="both"/>
              <w:rPr>
                <w:sz w:val="24"/>
                <w:szCs w:val="24"/>
              </w:rPr>
            </w:pPr>
          </w:p>
        </w:tc>
      </w:tr>
    </w:tbl>
    <w:p w14:paraId="663C2A5B" w14:textId="77777777" w:rsidR="000A74E5" w:rsidRDefault="000A74E5">
      <w:pPr>
        <w:ind w:right="784" w:firstLine="695"/>
        <w:jc w:val="both"/>
        <w:rPr>
          <w:sz w:val="24"/>
          <w:szCs w:val="24"/>
        </w:rPr>
      </w:pPr>
    </w:p>
    <w:p w14:paraId="2D31D83A" w14:textId="77777777" w:rsidR="000A74E5" w:rsidRDefault="00000000">
      <w:pPr>
        <w:ind w:right="784" w:firstLine="695"/>
        <w:jc w:val="both"/>
        <w:rPr>
          <w:sz w:val="24"/>
          <w:szCs w:val="24"/>
        </w:rPr>
      </w:pPr>
      <w:r>
        <w:rPr>
          <w:sz w:val="24"/>
          <w:szCs w:val="24"/>
        </w:rPr>
        <w:t xml:space="preserve"> </w:t>
      </w:r>
    </w:p>
    <w:p w14:paraId="6C40E383" w14:textId="77777777" w:rsidR="000A74E5" w:rsidRDefault="00000000">
      <w:pPr>
        <w:pStyle w:val="Heading1"/>
        <w:numPr>
          <w:ilvl w:val="0"/>
          <w:numId w:val="12"/>
        </w:numPr>
        <w:tabs>
          <w:tab w:val="left" w:pos="1560"/>
          <w:tab w:val="left" w:pos="9942"/>
        </w:tabs>
        <w:spacing w:before="91"/>
        <w:rPr>
          <w:sz w:val="24"/>
          <w:szCs w:val="24"/>
        </w:rPr>
      </w:pPr>
      <w:r>
        <w:rPr>
          <w:bCs w:val="0"/>
          <w:sz w:val="24"/>
          <w:szCs w:val="24"/>
          <w:shd w:val="clear" w:color="auto" w:fill="8DB3E1"/>
        </w:rPr>
        <w:t>Respectarea principiului DNSH(obligatoriu)</w:t>
      </w:r>
    </w:p>
    <w:p w14:paraId="10650C82" w14:textId="77777777" w:rsidR="000A74E5" w:rsidRDefault="000A74E5">
      <w:pPr>
        <w:pStyle w:val="BodyText"/>
        <w:spacing w:before="10"/>
        <w:rPr>
          <w:b/>
          <w:i w:val="0"/>
          <w:sz w:val="24"/>
          <w:szCs w:val="24"/>
        </w:rPr>
      </w:pPr>
    </w:p>
    <w:p w14:paraId="0F9D8AB5" w14:textId="77777777" w:rsidR="000A74E5" w:rsidRDefault="00000000">
      <w:pPr>
        <w:ind w:left="709" w:right="687"/>
        <w:jc w:val="both"/>
        <w:rPr>
          <w:sz w:val="24"/>
          <w:szCs w:val="24"/>
        </w:rPr>
      </w:pPr>
      <w:r>
        <w:rPr>
          <w:sz w:val="24"/>
          <w:szCs w:val="24"/>
        </w:rPr>
        <w:t>Se va descrie succint modul în care va fi respectat principiul DNSH („Do not significant harm”/,,a nu prejudicia în mod semnificativ”) pe toată perioada de implementare a proiectului precum și pe durata întregului ciclu de viață a investiţiei, în raport de cele șase obiective de mediu, respectiv:</w:t>
      </w:r>
    </w:p>
    <w:p w14:paraId="29DEED10" w14:textId="77777777" w:rsidR="000A74E5" w:rsidRDefault="00000000">
      <w:pPr>
        <w:pStyle w:val="CommentText"/>
        <w:widowControl/>
        <w:numPr>
          <w:ilvl w:val="0"/>
          <w:numId w:val="13"/>
        </w:numPr>
        <w:tabs>
          <w:tab w:val="left" w:pos="993"/>
        </w:tabs>
        <w:autoSpaceDE/>
        <w:autoSpaceDN/>
        <w:ind w:left="714" w:hanging="5"/>
        <w:jc w:val="both"/>
        <w:rPr>
          <w:sz w:val="24"/>
          <w:szCs w:val="24"/>
        </w:rPr>
      </w:pPr>
      <w:r>
        <w:rPr>
          <w:sz w:val="24"/>
          <w:szCs w:val="24"/>
        </w:rPr>
        <w:t>atenuarea schimbărilor climatice</w:t>
      </w:r>
    </w:p>
    <w:p w14:paraId="68395833" w14:textId="77777777" w:rsidR="000A74E5" w:rsidRDefault="00000000">
      <w:pPr>
        <w:pStyle w:val="CommentText"/>
        <w:widowControl/>
        <w:numPr>
          <w:ilvl w:val="0"/>
          <w:numId w:val="13"/>
        </w:numPr>
        <w:tabs>
          <w:tab w:val="left" w:pos="993"/>
        </w:tabs>
        <w:autoSpaceDE/>
        <w:autoSpaceDN/>
        <w:ind w:left="714" w:hanging="5"/>
        <w:jc w:val="both"/>
        <w:rPr>
          <w:sz w:val="24"/>
          <w:szCs w:val="24"/>
        </w:rPr>
      </w:pPr>
      <w:r>
        <w:rPr>
          <w:sz w:val="24"/>
          <w:szCs w:val="24"/>
        </w:rPr>
        <w:t>adaptarea la schimbările climatice</w:t>
      </w:r>
    </w:p>
    <w:p w14:paraId="7AF9911D" w14:textId="77777777" w:rsidR="000A74E5" w:rsidRDefault="00000000">
      <w:pPr>
        <w:pStyle w:val="CommentText"/>
        <w:widowControl/>
        <w:numPr>
          <w:ilvl w:val="0"/>
          <w:numId w:val="13"/>
        </w:numPr>
        <w:tabs>
          <w:tab w:val="left" w:pos="993"/>
        </w:tabs>
        <w:autoSpaceDE/>
        <w:autoSpaceDN/>
        <w:ind w:left="714" w:hanging="5"/>
        <w:jc w:val="both"/>
        <w:rPr>
          <w:sz w:val="24"/>
          <w:szCs w:val="24"/>
        </w:rPr>
      </w:pPr>
      <w:r>
        <w:rPr>
          <w:sz w:val="24"/>
          <w:szCs w:val="24"/>
        </w:rPr>
        <w:t>utilizarea durabilă și protecția resurselor de apă și a celor marine</w:t>
      </w:r>
    </w:p>
    <w:p w14:paraId="5340F7A6" w14:textId="77777777" w:rsidR="000A74E5" w:rsidRDefault="00000000">
      <w:pPr>
        <w:pStyle w:val="CommentText"/>
        <w:widowControl/>
        <w:numPr>
          <w:ilvl w:val="0"/>
          <w:numId w:val="13"/>
        </w:numPr>
        <w:tabs>
          <w:tab w:val="left" w:pos="993"/>
        </w:tabs>
        <w:autoSpaceDE/>
        <w:autoSpaceDN/>
        <w:ind w:left="714" w:right="556" w:hanging="5"/>
        <w:jc w:val="both"/>
        <w:rPr>
          <w:sz w:val="24"/>
          <w:szCs w:val="24"/>
        </w:rPr>
      </w:pPr>
      <w:r>
        <w:rPr>
          <w:sz w:val="24"/>
          <w:szCs w:val="24"/>
        </w:rPr>
        <w:t>tranziția către o economie circulară, inclusiv prevenirea generării de deșeuri și reciclarea acestora</w:t>
      </w:r>
    </w:p>
    <w:p w14:paraId="7E698DB7" w14:textId="77777777" w:rsidR="000A74E5" w:rsidRDefault="00000000">
      <w:pPr>
        <w:pStyle w:val="CommentText"/>
        <w:widowControl/>
        <w:numPr>
          <w:ilvl w:val="0"/>
          <w:numId w:val="13"/>
        </w:numPr>
        <w:tabs>
          <w:tab w:val="left" w:pos="993"/>
        </w:tabs>
        <w:autoSpaceDE/>
        <w:autoSpaceDN/>
        <w:ind w:left="714" w:hanging="5"/>
        <w:jc w:val="both"/>
        <w:rPr>
          <w:sz w:val="24"/>
          <w:szCs w:val="24"/>
        </w:rPr>
      </w:pPr>
      <w:r>
        <w:rPr>
          <w:sz w:val="24"/>
          <w:szCs w:val="24"/>
        </w:rPr>
        <w:lastRenderedPageBreak/>
        <w:t>prevenirea și controlul poluării asupra aerului, apei sau solului</w:t>
      </w:r>
    </w:p>
    <w:p w14:paraId="326EB3B2" w14:textId="77777777" w:rsidR="000A74E5" w:rsidRDefault="00000000">
      <w:pPr>
        <w:pStyle w:val="CommentText"/>
        <w:widowControl/>
        <w:numPr>
          <w:ilvl w:val="0"/>
          <w:numId w:val="13"/>
        </w:numPr>
        <w:tabs>
          <w:tab w:val="left" w:pos="993"/>
        </w:tabs>
        <w:autoSpaceDE/>
        <w:autoSpaceDN/>
        <w:ind w:left="714" w:hanging="5"/>
        <w:jc w:val="both"/>
        <w:rPr>
          <w:sz w:val="24"/>
          <w:szCs w:val="24"/>
        </w:rPr>
      </w:pPr>
      <w:r>
        <w:rPr>
          <w:sz w:val="24"/>
          <w:szCs w:val="24"/>
        </w:rPr>
        <w:t>protecția și refacerea biodiversității și a ecosistemelor,</w:t>
      </w:r>
    </w:p>
    <w:p w14:paraId="5BF08436" w14:textId="77777777" w:rsidR="000A74E5" w:rsidRDefault="000A74E5">
      <w:pPr>
        <w:ind w:left="709" w:right="687"/>
        <w:jc w:val="both"/>
        <w:rPr>
          <w:sz w:val="24"/>
          <w:szCs w:val="24"/>
        </w:rPr>
      </w:pPr>
    </w:p>
    <w:p w14:paraId="350CEF93" w14:textId="77777777" w:rsidR="000A74E5" w:rsidRDefault="00000000">
      <w:pPr>
        <w:ind w:left="709" w:right="414"/>
        <w:jc w:val="both"/>
        <w:rPr>
          <w:sz w:val="24"/>
          <w:szCs w:val="24"/>
          <w:lang w:val="fr-FR"/>
        </w:rPr>
      </w:pPr>
      <w:r>
        <w:rPr>
          <w:sz w:val="24"/>
          <w:szCs w:val="24"/>
        </w:rPr>
        <w:t>Descrierea va avea în vedere analiza DNSH anexată la componenta C.6 Energie din PNRR (</w:t>
      </w:r>
      <w:r>
        <w:fldChar w:fldCharType="begin"/>
      </w:r>
      <w:r>
        <w:instrText xml:space="preserve"> HYPERLINK "https://mfe.gov.ro/pnrr/" </w:instrText>
      </w:r>
      <w:r>
        <w:fldChar w:fldCharType="separate"/>
      </w:r>
      <w:r w:rsidRPr="00221005">
        <w:rPr>
          <w:rStyle w:val="Hyperlink"/>
          <w:color w:val="auto"/>
          <w:sz w:val="24"/>
          <w:szCs w:val="24"/>
          <w:lang w:val="pt-BR"/>
          <w:rPrChange w:id="40" w:author="Doina Musatescu" w:date="2023-11-15T14:53:00Z">
            <w:rPr>
              <w:rStyle w:val="Hyperlink"/>
              <w:color w:val="auto"/>
              <w:sz w:val="24"/>
              <w:szCs w:val="24"/>
              <w:lang w:val="en-US"/>
            </w:rPr>
          </w:rPrChange>
        </w:rPr>
        <w:t>https://mfe.gov.ro/pnrr/</w:t>
      </w:r>
      <w:r>
        <w:rPr>
          <w:rStyle w:val="Hyperlink"/>
          <w:color w:val="auto"/>
          <w:sz w:val="24"/>
          <w:szCs w:val="24"/>
          <w:lang w:val="en-US"/>
        </w:rPr>
        <w:fldChar w:fldCharType="end"/>
      </w:r>
      <w:r>
        <w:rPr>
          <w:sz w:val="24"/>
          <w:szCs w:val="24"/>
        </w:rPr>
        <w:t>)</w:t>
      </w:r>
      <w:r w:rsidRPr="00221005">
        <w:rPr>
          <w:rStyle w:val="Hyperlink"/>
          <w:color w:val="auto"/>
          <w:sz w:val="24"/>
          <w:szCs w:val="24"/>
          <w:lang w:val="pt-BR"/>
          <w:rPrChange w:id="41" w:author="Doina Musatescu" w:date="2023-11-15T14:53:00Z">
            <w:rPr>
              <w:rStyle w:val="Hyperlink"/>
              <w:color w:val="auto"/>
              <w:sz w:val="24"/>
              <w:szCs w:val="24"/>
              <w:lang w:val="en-US"/>
            </w:rPr>
          </w:rPrChange>
        </w:rPr>
        <w:t xml:space="preserve"> </w:t>
      </w:r>
      <w:r>
        <w:rPr>
          <w:sz w:val="24"/>
          <w:szCs w:val="24"/>
        </w:rPr>
        <w:t xml:space="preserve">la măsura de investiții I.5 și </w:t>
      </w:r>
      <w:proofErr w:type="spellStart"/>
      <w:r>
        <w:rPr>
          <w:i/>
          <w:iCs/>
          <w:sz w:val="24"/>
          <w:szCs w:val="24"/>
          <w:lang w:val="fr-FR"/>
        </w:rPr>
        <w:t>Orientările</w:t>
      </w:r>
      <w:proofErr w:type="spellEnd"/>
      <w:r>
        <w:rPr>
          <w:i/>
          <w:iCs/>
          <w:sz w:val="24"/>
          <w:szCs w:val="24"/>
          <w:lang w:val="fr-FR"/>
        </w:rPr>
        <w:t xml:space="preserve"> </w:t>
      </w:r>
      <w:proofErr w:type="spellStart"/>
      <w:r>
        <w:rPr>
          <w:i/>
          <w:iCs/>
          <w:sz w:val="24"/>
          <w:szCs w:val="24"/>
          <w:lang w:val="fr-FR"/>
        </w:rPr>
        <w:t>tehnice</w:t>
      </w:r>
      <w:proofErr w:type="spellEnd"/>
      <w:r>
        <w:rPr>
          <w:i/>
          <w:iCs/>
          <w:sz w:val="24"/>
          <w:szCs w:val="24"/>
          <w:lang w:val="fr-FR"/>
        </w:rPr>
        <w:t xml:space="preserve"> </w:t>
      </w:r>
      <w:proofErr w:type="spellStart"/>
      <w:r>
        <w:rPr>
          <w:i/>
          <w:iCs/>
          <w:sz w:val="24"/>
          <w:szCs w:val="24"/>
          <w:lang w:val="fr-FR"/>
        </w:rPr>
        <w:t>privind</w:t>
      </w:r>
      <w:proofErr w:type="spellEnd"/>
      <w:r>
        <w:rPr>
          <w:i/>
          <w:iCs/>
          <w:sz w:val="24"/>
          <w:szCs w:val="24"/>
          <w:lang w:val="fr-FR"/>
        </w:rPr>
        <w:t xml:space="preserve"> </w:t>
      </w:r>
      <w:proofErr w:type="spellStart"/>
      <w:r>
        <w:rPr>
          <w:i/>
          <w:iCs/>
          <w:sz w:val="24"/>
          <w:szCs w:val="24"/>
          <w:lang w:val="fr-FR"/>
        </w:rPr>
        <w:t>aplicarea</w:t>
      </w:r>
      <w:proofErr w:type="spellEnd"/>
      <w:r>
        <w:rPr>
          <w:i/>
          <w:iCs/>
          <w:sz w:val="24"/>
          <w:szCs w:val="24"/>
          <w:lang w:val="fr-FR"/>
        </w:rPr>
        <w:t xml:space="preserve"> </w:t>
      </w:r>
      <w:proofErr w:type="spellStart"/>
      <w:r>
        <w:rPr>
          <w:i/>
          <w:iCs/>
          <w:sz w:val="24"/>
          <w:szCs w:val="24"/>
          <w:lang w:val="fr-FR"/>
        </w:rPr>
        <w:t>principiului</w:t>
      </w:r>
      <w:proofErr w:type="spellEnd"/>
      <w:r>
        <w:rPr>
          <w:i/>
          <w:iCs/>
          <w:sz w:val="24"/>
          <w:szCs w:val="24"/>
          <w:lang w:val="fr-FR"/>
        </w:rPr>
        <w:t xml:space="preserve"> de „</w:t>
      </w:r>
      <w:proofErr w:type="spellStart"/>
      <w:r>
        <w:rPr>
          <w:i/>
          <w:iCs/>
          <w:sz w:val="24"/>
          <w:szCs w:val="24"/>
          <w:lang w:val="fr-FR"/>
        </w:rPr>
        <w:t>a</w:t>
      </w:r>
      <w:proofErr w:type="spellEnd"/>
      <w:r>
        <w:rPr>
          <w:i/>
          <w:iCs/>
          <w:sz w:val="24"/>
          <w:szCs w:val="24"/>
          <w:lang w:val="fr-FR"/>
        </w:rPr>
        <w:t xml:space="preserve"> nu </w:t>
      </w:r>
      <w:proofErr w:type="spellStart"/>
      <w:r>
        <w:rPr>
          <w:i/>
          <w:iCs/>
          <w:sz w:val="24"/>
          <w:szCs w:val="24"/>
          <w:lang w:val="fr-FR"/>
        </w:rPr>
        <w:t>prejudicia</w:t>
      </w:r>
      <w:proofErr w:type="spellEnd"/>
      <w:r>
        <w:rPr>
          <w:i/>
          <w:iCs/>
          <w:sz w:val="24"/>
          <w:szCs w:val="24"/>
          <w:lang w:val="fr-FR"/>
        </w:rPr>
        <w:t xml:space="preserve"> </w:t>
      </w:r>
      <w:proofErr w:type="spellStart"/>
      <w:r>
        <w:rPr>
          <w:i/>
          <w:iCs/>
          <w:sz w:val="24"/>
          <w:szCs w:val="24"/>
          <w:lang w:val="fr-FR"/>
        </w:rPr>
        <w:t>în</w:t>
      </w:r>
      <w:proofErr w:type="spellEnd"/>
      <w:r>
        <w:rPr>
          <w:i/>
          <w:iCs/>
          <w:sz w:val="24"/>
          <w:szCs w:val="24"/>
          <w:lang w:val="fr-FR"/>
        </w:rPr>
        <w:t xml:space="preserve"> mod </w:t>
      </w:r>
      <w:proofErr w:type="spellStart"/>
      <w:r>
        <w:rPr>
          <w:i/>
          <w:iCs/>
          <w:sz w:val="24"/>
          <w:szCs w:val="24"/>
          <w:lang w:val="fr-FR"/>
        </w:rPr>
        <w:t>semnificativ</w:t>
      </w:r>
      <w:proofErr w:type="spellEnd"/>
      <w:r>
        <w:rPr>
          <w:i/>
          <w:iCs/>
          <w:sz w:val="24"/>
          <w:szCs w:val="24"/>
          <w:lang w:val="fr-FR"/>
        </w:rPr>
        <w:t xml:space="preserve">” </w:t>
      </w:r>
      <w:proofErr w:type="spellStart"/>
      <w:r>
        <w:rPr>
          <w:i/>
          <w:iCs/>
          <w:sz w:val="24"/>
          <w:szCs w:val="24"/>
          <w:lang w:val="fr-FR"/>
        </w:rPr>
        <w:t>în</w:t>
      </w:r>
      <w:proofErr w:type="spellEnd"/>
      <w:r>
        <w:rPr>
          <w:i/>
          <w:iCs/>
          <w:sz w:val="24"/>
          <w:szCs w:val="24"/>
          <w:lang w:val="fr-FR"/>
        </w:rPr>
        <w:t xml:space="preserve"> </w:t>
      </w:r>
      <w:proofErr w:type="spellStart"/>
      <w:r>
        <w:rPr>
          <w:i/>
          <w:iCs/>
          <w:sz w:val="24"/>
          <w:szCs w:val="24"/>
          <w:lang w:val="fr-FR"/>
        </w:rPr>
        <w:t>temeiul</w:t>
      </w:r>
      <w:proofErr w:type="spellEnd"/>
      <w:r>
        <w:rPr>
          <w:i/>
          <w:iCs/>
          <w:sz w:val="24"/>
          <w:szCs w:val="24"/>
          <w:lang w:val="fr-FR"/>
        </w:rPr>
        <w:t xml:space="preserve"> </w:t>
      </w:r>
      <w:proofErr w:type="spellStart"/>
      <w:r>
        <w:rPr>
          <w:i/>
          <w:iCs/>
          <w:sz w:val="24"/>
          <w:szCs w:val="24"/>
          <w:lang w:val="fr-FR"/>
        </w:rPr>
        <w:t>Regulamentului</w:t>
      </w:r>
      <w:proofErr w:type="spellEnd"/>
      <w:r>
        <w:rPr>
          <w:i/>
          <w:iCs/>
          <w:sz w:val="24"/>
          <w:szCs w:val="24"/>
          <w:lang w:val="fr-FR"/>
        </w:rPr>
        <w:t xml:space="preserve"> </w:t>
      </w:r>
      <w:proofErr w:type="spellStart"/>
      <w:r>
        <w:rPr>
          <w:i/>
          <w:iCs/>
          <w:sz w:val="24"/>
          <w:szCs w:val="24"/>
          <w:lang w:val="fr-FR"/>
        </w:rPr>
        <w:t>privind</w:t>
      </w:r>
      <w:proofErr w:type="spellEnd"/>
      <w:r>
        <w:rPr>
          <w:i/>
          <w:iCs/>
          <w:sz w:val="24"/>
          <w:szCs w:val="24"/>
          <w:lang w:val="fr-FR"/>
        </w:rPr>
        <w:t xml:space="preserve"> </w:t>
      </w:r>
      <w:proofErr w:type="spellStart"/>
      <w:r>
        <w:rPr>
          <w:i/>
          <w:iCs/>
          <w:sz w:val="24"/>
          <w:szCs w:val="24"/>
          <w:lang w:val="fr-FR"/>
        </w:rPr>
        <w:t>Mecanismul</w:t>
      </w:r>
      <w:proofErr w:type="spellEnd"/>
      <w:r>
        <w:rPr>
          <w:i/>
          <w:iCs/>
          <w:sz w:val="24"/>
          <w:szCs w:val="24"/>
          <w:lang w:val="fr-FR"/>
        </w:rPr>
        <w:t xml:space="preserve"> de </w:t>
      </w:r>
      <w:proofErr w:type="spellStart"/>
      <w:r>
        <w:rPr>
          <w:i/>
          <w:iCs/>
          <w:sz w:val="24"/>
          <w:szCs w:val="24"/>
          <w:lang w:val="fr-FR"/>
        </w:rPr>
        <w:t>redresare</w:t>
      </w:r>
      <w:proofErr w:type="spellEnd"/>
      <w:r>
        <w:rPr>
          <w:i/>
          <w:iCs/>
          <w:sz w:val="24"/>
          <w:szCs w:val="24"/>
          <w:lang w:val="fr-FR"/>
        </w:rPr>
        <w:t xml:space="preserve"> </w:t>
      </w:r>
      <w:proofErr w:type="spellStart"/>
      <w:r>
        <w:rPr>
          <w:i/>
          <w:iCs/>
          <w:sz w:val="24"/>
          <w:szCs w:val="24"/>
          <w:lang w:val="fr-FR"/>
        </w:rPr>
        <w:t>și</w:t>
      </w:r>
      <w:proofErr w:type="spellEnd"/>
      <w:r>
        <w:rPr>
          <w:i/>
          <w:iCs/>
          <w:sz w:val="24"/>
          <w:szCs w:val="24"/>
          <w:lang w:val="fr-FR"/>
        </w:rPr>
        <w:t xml:space="preserve"> </w:t>
      </w:r>
      <w:proofErr w:type="spellStart"/>
      <w:r>
        <w:rPr>
          <w:i/>
          <w:iCs/>
          <w:sz w:val="24"/>
          <w:szCs w:val="24"/>
          <w:lang w:val="fr-FR"/>
        </w:rPr>
        <w:t>reziliență</w:t>
      </w:r>
      <w:proofErr w:type="spellEnd"/>
      <w:r>
        <w:rPr>
          <w:i/>
          <w:iCs/>
          <w:sz w:val="24"/>
          <w:szCs w:val="24"/>
          <w:lang w:val="fr-FR"/>
        </w:rPr>
        <w:t xml:space="preserve"> (2021/C 58/01), </w:t>
      </w:r>
      <w:r>
        <w:rPr>
          <w:sz w:val="24"/>
          <w:szCs w:val="24"/>
          <w:lang w:val="fr-FR"/>
        </w:rPr>
        <w:t xml:space="preserve">ce pot fi </w:t>
      </w:r>
      <w:proofErr w:type="spellStart"/>
      <w:r>
        <w:rPr>
          <w:sz w:val="24"/>
          <w:szCs w:val="24"/>
          <w:lang w:val="fr-FR"/>
        </w:rPr>
        <w:t>accesate</w:t>
      </w:r>
      <w:proofErr w:type="spellEnd"/>
      <w:r>
        <w:rPr>
          <w:sz w:val="24"/>
          <w:szCs w:val="24"/>
          <w:lang w:val="fr-FR"/>
        </w:rPr>
        <w:t xml:space="preserve"> la </w:t>
      </w:r>
      <w:proofErr w:type="spellStart"/>
      <w:r>
        <w:rPr>
          <w:sz w:val="24"/>
          <w:szCs w:val="24"/>
          <w:lang w:val="fr-FR"/>
        </w:rPr>
        <w:t>adresa</w:t>
      </w:r>
      <w:proofErr w:type="spellEnd"/>
      <w:r>
        <w:rPr>
          <w:sz w:val="24"/>
          <w:szCs w:val="24"/>
        </w:rPr>
        <w:t>:</w:t>
      </w:r>
    </w:p>
    <w:p w14:paraId="4C4F99B7" w14:textId="77777777" w:rsidR="000A74E5" w:rsidRDefault="00000000">
      <w:pPr>
        <w:adjustRightInd w:val="0"/>
        <w:ind w:left="709" w:right="414"/>
        <w:jc w:val="both"/>
        <w:rPr>
          <w:sz w:val="24"/>
          <w:szCs w:val="24"/>
          <w:lang w:val="fr-FR"/>
        </w:rPr>
      </w:pPr>
      <w:hyperlink r:id="rId10" w:history="1">
        <w:r>
          <w:rPr>
            <w:rStyle w:val="Hyperlink"/>
            <w:color w:val="auto"/>
            <w:sz w:val="24"/>
            <w:szCs w:val="24"/>
            <w:lang w:val="fr-FR"/>
          </w:rPr>
          <w:t>https://eur-lex.europa.eu/legal-content/RO/TXT/PDF/?uri=CELEX:52021XC0218(01)&amp;from=EN</w:t>
        </w:r>
      </w:hyperlink>
      <w:r>
        <w:rPr>
          <w:sz w:val="24"/>
          <w:szCs w:val="24"/>
        </w:rPr>
        <w:t>,  inclusiv documentele-suport, studiul de fezabilitate, avize (</w:t>
      </w:r>
      <w:proofErr w:type="gramStart"/>
      <w:r>
        <w:rPr>
          <w:sz w:val="24"/>
          <w:szCs w:val="24"/>
        </w:rPr>
        <w:t>ex</w:t>
      </w:r>
      <w:r w:rsidRPr="00221005">
        <w:rPr>
          <w:sz w:val="24"/>
          <w:szCs w:val="24"/>
          <w:lang w:val="pt-BR"/>
          <w:rPrChange w:id="42" w:author="Doina Musatescu" w:date="2023-11-15T14:53:00Z">
            <w:rPr>
              <w:sz w:val="24"/>
              <w:szCs w:val="24"/>
              <w:lang w:val="en-US"/>
            </w:rPr>
          </w:rPrChange>
        </w:rPr>
        <w:t>:</w:t>
      </w:r>
      <w:proofErr w:type="gramEnd"/>
      <w:r w:rsidRPr="00221005">
        <w:rPr>
          <w:sz w:val="24"/>
          <w:szCs w:val="24"/>
          <w:lang w:val="pt-BR"/>
          <w:rPrChange w:id="43" w:author="Doina Musatescu" w:date="2023-11-15T14:53:00Z">
            <w:rPr>
              <w:sz w:val="24"/>
              <w:szCs w:val="24"/>
              <w:lang w:val="en-US"/>
            </w:rPr>
          </w:rPrChange>
        </w:rPr>
        <w:t xml:space="preserve"> </w:t>
      </w:r>
      <w:proofErr w:type="spellStart"/>
      <w:r>
        <w:rPr>
          <w:sz w:val="24"/>
          <w:szCs w:val="24"/>
          <w:lang w:val="fr-FR"/>
        </w:rPr>
        <w:t>actul</w:t>
      </w:r>
      <w:proofErr w:type="spellEnd"/>
      <w:r>
        <w:rPr>
          <w:sz w:val="24"/>
          <w:szCs w:val="24"/>
          <w:lang w:val="fr-FR"/>
        </w:rPr>
        <w:t xml:space="preserve"> de </w:t>
      </w:r>
      <w:proofErr w:type="spellStart"/>
      <w:r>
        <w:rPr>
          <w:sz w:val="24"/>
          <w:szCs w:val="24"/>
          <w:lang w:val="fr-FR"/>
        </w:rPr>
        <w:t>reglementare</w:t>
      </w:r>
      <w:proofErr w:type="spellEnd"/>
      <w:r>
        <w:rPr>
          <w:sz w:val="24"/>
          <w:szCs w:val="24"/>
          <w:lang w:val="fr-FR"/>
        </w:rPr>
        <w:t xml:space="preserve"> </w:t>
      </w:r>
      <w:proofErr w:type="spellStart"/>
      <w:r>
        <w:rPr>
          <w:sz w:val="24"/>
          <w:szCs w:val="24"/>
          <w:lang w:val="fr-FR"/>
        </w:rPr>
        <w:t>emis</w:t>
      </w:r>
      <w:proofErr w:type="spellEnd"/>
      <w:r>
        <w:rPr>
          <w:sz w:val="24"/>
          <w:szCs w:val="24"/>
          <w:lang w:val="fr-FR"/>
        </w:rPr>
        <w:t xml:space="preserve"> de </w:t>
      </w:r>
      <w:proofErr w:type="spellStart"/>
      <w:r>
        <w:rPr>
          <w:sz w:val="24"/>
          <w:szCs w:val="24"/>
          <w:lang w:val="fr-FR"/>
        </w:rPr>
        <w:t>către</w:t>
      </w:r>
      <w:proofErr w:type="spellEnd"/>
      <w:r>
        <w:rPr>
          <w:sz w:val="24"/>
          <w:szCs w:val="24"/>
          <w:lang w:val="fr-FR"/>
        </w:rPr>
        <w:t xml:space="preserve"> </w:t>
      </w:r>
      <w:proofErr w:type="spellStart"/>
      <w:r>
        <w:rPr>
          <w:sz w:val="24"/>
          <w:szCs w:val="24"/>
          <w:lang w:val="fr-FR"/>
        </w:rPr>
        <w:t>autoritatea</w:t>
      </w:r>
      <w:proofErr w:type="spellEnd"/>
      <w:r>
        <w:rPr>
          <w:sz w:val="24"/>
          <w:szCs w:val="24"/>
          <w:lang w:val="fr-FR"/>
        </w:rPr>
        <w:t xml:space="preserve"> </w:t>
      </w:r>
      <w:proofErr w:type="spellStart"/>
      <w:r>
        <w:rPr>
          <w:sz w:val="24"/>
          <w:szCs w:val="24"/>
          <w:lang w:val="fr-FR"/>
        </w:rPr>
        <w:t>competentă</w:t>
      </w:r>
      <w:proofErr w:type="spellEnd"/>
      <w:r>
        <w:rPr>
          <w:sz w:val="24"/>
          <w:szCs w:val="24"/>
          <w:lang w:val="fr-FR"/>
        </w:rPr>
        <w:t xml:space="preserve"> pentru </w:t>
      </w:r>
      <w:proofErr w:type="spellStart"/>
      <w:r>
        <w:rPr>
          <w:sz w:val="24"/>
          <w:szCs w:val="24"/>
          <w:lang w:val="fr-FR"/>
        </w:rPr>
        <w:t>protecţia</w:t>
      </w:r>
      <w:proofErr w:type="spellEnd"/>
      <w:r>
        <w:rPr>
          <w:sz w:val="24"/>
          <w:szCs w:val="24"/>
          <w:lang w:val="fr-FR"/>
        </w:rPr>
        <w:t xml:space="preserve"> </w:t>
      </w:r>
      <w:proofErr w:type="spellStart"/>
      <w:r>
        <w:rPr>
          <w:sz w:val="24"/>
          <w:szCs w:val="24"/>
          <w:lang w:val="fr-FR"/>
        </w:rPr>
        <w:t>mediului</w:t>
      </w:r>
      <w:proofErr w:type="spellEnd"/>
      <w:r>
        <w:rPr>
          <w:sz w:val="24"/>
          <w:szCs w:val="24"/>
          <w:lang w:val="fr-FR"/>
        </w:rPr>
        <w:t xml:space="preserve">, </w:t>
      </w:r>
      <w:proofErr w:type="spellStart"/>
      <w:r>
        <w:rPr>
          <w:sz w:val="24"/>
          <w:szCs w:val="24"/>
          <w:lang w:val="fr-FR"/>
        </w:rPr>
        <w:t>certificatul</w:t>
      </w:r>
      <w:proofErr w:type="spellEnd"/>
      <w:r>
        <w:rPr>
          <w:sz w:val="24"/>
          <w:szCs w:val="24"/>
          <w:lang w:val="fr-FR"/>
        </w:rPr>
        <w:t xml:space="preserve"> de </w:t>
      </w:r>
      <w:proofErr w:type="spellStart"/>
      <w:r>
        <w:rPr>
          <w:sz w:val="24"/>
          <w:szCs w:val="24"/>
          <w:lang w:val="fr-FR"/>
        </w:rPr>
        <w:t>urbanism</w:t>
      </w:r>
      <w:proofErr w:type="spellEnd"/>
      <w:r>
        <w:rPr>
          <w:sz w:val="24"/>
          <w:szCs w:val="24"/>
          <w:lang w:val="fr-FR"/>
        </w:rPr>
        <w:t xml:space="preserve">, </w:t>
      </w:r>
      <w:r w:rsidRPr="00221005">
        <w:rPr>
          <w:sz w:val="24"/>
          <w:szCs w:val="24"/>
          <w:lang w:val="pt-BR"/>
          <w:rPrChange w:id="44" w:author="Doina Musatescu" w:date="2023-11-15T14:53:00Z">
            <w:rPr>
              <w:sz w:val="24"/>
              <w:szCs w:val="24"/>
              <w:lang w:val="en-US"/>
            </w:rPr>
          </w:rPrChange>
        </w:rPr>
        <w:t xml:space="preserve">avizul de gospodărire ape, </w:t>
      </w:r>
      <w:r>
        <w:rPr>
          <w:sz w:val="24"/>
          <w:szCs w:val="24"/>
        </w:rPr>
        <w:t>studii pedologice, etc), studiul EIM, Declarația pentru siturile Natura 2000/Avizul Natura 2000, etc.</w:t>
      </w:r>
    </w:p>
    <w:p w14:paraId="24C8EDFB" w14:textId="77777777" w:rsidR="000A74E5" w:rsidRDefault="000A74E5">
      <w:pPr>
        <w:pStyle w:val="BodyText"/>
        <w:spacing w:before="11"/>
        <w:ind w:right="414"/>
        <w:rPr>
          <w:i w:val="0"/>
          <w:sz w:val="24"/>
          <w:szCs w:val="24"/>
        </w:rPr>
      </w:pPr>
    </w:p>
    <w:p w14:paraId="4B5E6A42" w14:textId="77777777" w:rsidR="000A74E5" w:rsidRDefault="00000000">
      <w:pPr>
        <w:ind w:left="696"/>
        <w:jc w:val="both"/>
        <w:rPr>
          <w:sz w:val="24"/>
          <w:szCs w:val="24"/>
        </w:rPr>
      </w:pPr>
      <w:r>
        <w:rPr>
          <w:sz w:val="24"/>
          <w:szCs w:val="24"/>
        </w:rPr>
        <w:t>A</w:t>
      </w:r>
      <w:r>
        <w:rPr>
          <w:spacing w:val="-1"/>
          <w:sz w:val="24"/>
          <w:szCs w:val="24"/>
        </w:rPr>
        <w:t xml:space="preserve"> </w:t>
      </w:r>
      <w:r>
        <w:rPr>
          <w:sz w:val="24"/>
          <w:szCs w:val="24"/>
        </w:rPr>
        <w:t>se</w:t>
      </w:r>
      <w:r>
        <w:rPr>
          <w:spacing w:val="-3"/>
          <w:sz w:val="24"/>
          <w:szCs w:val="24"/>
        </w:rPr>
        <w:t xml:space="preserve"> </w:t>
      </w:r>
      <w:r>
        <w:rPr>
          <w:sz w:val="24"/>
          <w:szCs w:val="24"/>
        </w:rPr>
        <w:t>vedea</w:t>
      </w:r>
      <w:r>
        <w:rPr>
          <w:spacing w:val="-4"/>
          <w:sz w:val="24"/>
          <w:szCs w:val="24"/>
        </w:rPr>
        <w:t xml:space="preserve"> </w:t>
      </w:r>
      <w:r>
        <w:rPr>
          <w:sz w:val="24"/>
          <w:szCs w:val="24"/>
        </w:rPr>
        <w:t>secțiunea</w:t>
      </w:r>
      <w:r>
        <w:rPr>
          <w:spacing w:val="1"/>
          <w:sz w:val="24"/>
          <w:szCs w:val="24"/>
        </w:rPr>
        <w:t xml:space="preserve"> </w:t>
      </w:r>
      <w:r>
        <w:rPr>
          <w:sz w:val="24"/>
          <w:szCs w:val="24"/>
        </w:rPr>
        <w:t>EIM și respectarea principiului DNSH</w:t>
      </w:r>
      <w:r>
        <w:rPr>
          <w:spacing w:val="-1"/>
          <w:sz w:val="24"/>
          <w:szCs w:val="24"/>
        </w:rPr>
        <w:t xml:space="preserve"> </w:t>
      </w:r>
      <w:r>
        <w:rPr>
          <w:sz w:val="24"/>
          <w:szCs w:val="24"/>
        </w:rPr>
        <w:t>din</w:t>
      </w:r>
      <w:r>
        <w:rPr>
          <w:spacing w:val="-2"/>
          <w:sz w:val="24"/>
          <w:szCs w:val="24"/>
        </w:rPr>
        <w:t xml:space="preserve"> </w:t>
      </w:r>
      <w:r>
        <w:rPr>
          <w:sz w:val="24"/>
          <w:szCs w:val="24"/>
        </w:rPr>
        <w:t>Ghidul Specific.</w:t>
      </w:r>
    </w:p>
    <w:p w14:paraId="001F4909" w14:textId="77777777" w:rsidR="000A74E5" w:rsidRDefault="00000000">
      <w:pPr>
        <w:ind w:left="696" w:right="414"/>
        <w:jc w:val="both"/>
        <w:rPr>
          <w:sz w:val="24"/>
          <w:szCs w:val="24"/>
        </w:rPr>
      </w:pPr>
      <w:r>
        <w:rPr>
          <w:sz w:val="24"/>
          <w:szCs w:val="24"/>
        </w:rPr>
        <w:t>Informațiile se vor corela cu Declarația privind respectarea principiului DNSH (Anexa nr. 4 la Ghidul specific) și cu autoevaluarea privind respectarea acestui principiu.</w:t>
      </w:r>
      <w:bookmarkStart w:id="45" w:name="_bookmark20"/>
      <w:bookmarkEnd w:id="45"/>
    </w:p>
    <w:p w14:paraId="4B4196B1" w14:textId="77777777" w:rsidR="000A74E5" w:rsidRDefault="00000000">
      <w:pPr>
        <w:ind w:left="696" w:right="414"/>
        <w:jc w:val="both"/>
        <w:rPr>
          <w:sz w:val="24"/>
          <w:szCs w:val="24"/>
        </w:rPr>
      </w:pPr>
      <w:r>
        <w:rPr>
          <w:sz w:val="24"/>
          <w:szCs w:val="24"/>
        </w:rPr>
        <w:t>Proiectul nu este eligibil pentru finanțare în cazul în care investițiile în cauză sunt realizate pentru a se asigura respectarea de către întreprinderi a standardelor Uniunii deja adoptate, chiar dacă acestea nu au intrat încă în vigoare.</w:t>
      </w:r>
    </w:p>
    <w:p w14:paraId="2E3ED587" w14:textId="101CB599" w:rsidR="000A74E5" w:rsidDel="00923DDA" w:rsidRDefault="000A74E5">
      <w:pPr>
        <w:ind w:left="696" w:right="414"/>
        <w:jc w:val="both"/>
        <w:rPr>
          <w:del w:id="46" w:author="Doina Musatescu" w:date="2023-11-08T16:14:00Z"/>
          <w:sz w:val="24"/>
          <w:szCs w:val="24"/>
        </w:rPr>
      </w:pPr>
    </w:p>
    <w:p w14:paraId="3B925A02" w14:textId="77777777" w:rsidR="000A74E5" w:rsidRDefault="000A74E5">
      <w:pPr>
        <w:pStyle w:val="BodyText"/>
        <w:spacing w:before="9"/>
        <w:rPr>
          <w:b/>
          <w:i w:val="0"/>
          <w:sz w:val="24"/>
          <w:szCs w:val="24"/>
        </w:rPr>
      </w:pPr>
    </w:p>
    <w:p w14:paraId="7893E0E1" w14:textId="77777777" w:rsidR="000A74E5" w:rsidRDefault="000A74E5">
      <w:pPr>
        <w:pStyle w:val="BodyText"/>
        <w:spacing w:before="4"/>
        <w:rPr>
          <w:b/>
          <w:i w:val="0"/>
          <w:sz w:val="24"/>
          <w:szCs w:val="24"/>
        </w:rPr>
      </w:pPr>
      <w:bookmarkStart w:id="47" w:name="_bookmark21"/>
      <w:bookmarkEnd w:id="47"/>
    </w:p>
    <w:p w14:paraId="5C2715FE" w14:textId="47CA6271" w:rsidR="000A74E5" w:rsidRDefault="00000000">
      <w:pPr>
        <w:pStyle w:val="Heading1"/>
        <w:numPr>
          <w:ilvl w:val="0"/>
          <w:numId w:val="12"/>
        </w:numPr>
        <w:tabs>
          <w:tab w:val="left" w:pos="1560"/>
          <w:tab w:val="left" w:pos="9942"/>
        </w:tabs>
        <w:spacing w:before="91"/>
        <w:rPr>
          <w:sz w:val="24"/>
          <w:szCs w:val="24"/>
        </w:rPr>
        <w:pPrChange w:id="48" w:author="Doina Musatescu" w:date="2023-11-08T16:12:00Z">
          <w:pPr>
            <w:pStyle w:val="Heading1"/>
            <w:numPr>
              <w:numId w:val="12"/>
            </w:numPr>
            <w:tabs>
              <w:tab w:val="left" w:pos="9942"/>
            </w:tabs>
            <w:spacing w:after="4"/>
            <w:ind w:left="1416" w:hanging="720"/>
          </w:pPr>
        </w:pPrChange>
      </w:pPr>
      <w:r>
        <w:rPr>
          <w:sz w:val="24"/>
          <w:szCs w:val="24"/>
          <w:shd w:val="clear" w:color="auto" w:fill="8DB3E1"/>
        </w:rPr>
        <w:t>Plan</w:t>
      </w:r>
      <w:r>
        <w:rPr>
          <w:spacing w:val="-3"/>
          <w:sz w:val="24"/>
          <w:szCs w:val="24"/>
          <w:shd w:val="clear" w:color="auto" w:fill="8DB3E1"/>
        </w:rPr>
        <w:t xml:space="preserve"> </w:t>
      </w:r>
      <w:r>
        <w:rPr>
          <w:sz w:val="24"/>
          <w:szCs w:val="24"/>
          <w:shd w:val="clear" w:color="auto" w:fill="8DB3E1"/>
        </w:rPr>
        <w:t>de</w:t>
      </w:r>
      <w:r>
        <w:rPr>
          <w:spacing w:val="-2"/>
          <w:sz w:val="24"/>
          <w:szCs w:val="24"/>
          <w:shd w:val="clear" w:color="auto" w:fill="8DB3E1"/>
        </w:rPr>
        <w:t xml:space="preserve"> </w:t>
      </w:r>
      <w:r w:rsidRPr="00923DDA">
        <w:rPr>
          <w:bCs w:val="0"/>
          <w:sz w:val="24"/>
          <w:szCs w:val="24"/>
          <w:shd w:val="clear" w:color="auto" w:fill="8DB3E1"/>
        </w:rPr>
        <w:t>achiziții</w:t>
      </w:r>
      <w:ins w:id="49" w:author="Doina Musatescu" w:date="2023-11-08T16:19:00Z">
        <w:r w:rsidR="0080752D">
          <w:rPr>
            <w:bCs w:val="0"/>
            <w:sz w:val="24"/>
            <w:szCs w:val="24"/>
            <w:shd w:val="clear" w:color="auto" w:fill="8DB3E1"/>
          </w:rPr>
          <w:t xml:space="preserve"> </w:t>
        </w:r>
      </w:ins>
      <w:r>
        <w:rPr>
          <w:sz w:val="24"/>
          <w:szCs w:val="24"/>
          <w:shd w:val="clear" w:color="auto" w:fill="8DB3E1"/>
        </w:rPr>
        <w:t>(după caz)</w:t>
      </w:r>
      <w:r>
        <w:rPr>
          <w:sz w:val="24"/>
          <w:szCs w:val="24"/>
          <w:shd w:val="clear" w:color="auto" w:fill="8DB3E1"/>
        </w:rPr>
        <w:tab/>
      </w:r>
    </w:p>
    <w:p w14:paraId="62838DA9" w14:textId="600398FB" w:rsidR="000A74E5" w:rsidRDefault="00923DDA">
      <w:pPr>
        <w:spacing w:after="8" w:line="226" w:lineRule="exact"/>
        <w:ind w:left="696"/>
        <w:rPr>
          <w:sz w:val="24"/>
          <w:szCs w:val="24"/>
        </w:rPr>
      </w:pPr>
      <w:del w:id="50" w:author="Doina Musatescu" w:date="2023-11-08T16:15:00Z">
        <w:r w:rsidDel="00923DDA">
          <w:rPr>
            <w:noProof/>
            <w:sz w:val="24"/>
            <w:szCs w:val="24"/>
            <w:lang w:eastAsia="ro-RO"/>
          </w:rPr>
          <mc:AlternateContent>
            <mc:Choice Requires="wpg">
              <w:drawing>
                <wp:anchor distT="0" distB="0" distL="0" distR="0" simplePos="0" relativeHeight="251672576" behindDoc="1" locked="0" layoutInCell="1" allowOverlap="1" wp14:anchorId="00A8DEE5" wp14:editId="0510BA57">
                  <wp:simplePos x="0" y="0"/>
                  <wp:positionH relativeFrom="page">
                    <wp:posOffset>890649</wp:posOffset>
                  </wp:positionH>
                  <wp:positionV relativeFrom="paragraph">
                    <wp:posOffset>1941047</wp:posOffset>
                  </wp:positionV>
                  <wp:extent cx="5889625" cy="321945"/>
                  <wp:effectExtent l="0" t="0" r="0" b="1905"/>
                  <wp:wrapTopAndBottom/>
                  <wp:docPr id="9" name="Group 6"/>
                  <wp:cNvGraphicFramePr/>
                  <a:graphic xmlns:a="http://schemas.openxmlformats.org/drawingml/2006/main">
                    <a:graphicData uri="http://schemas.microsoft.com/office/word/2010/wordprocessingGroup">
                      <wpg:wgp>
                        <wpg:cNvGrpSpPr/>
                        <wpg:grpSpPr>
                          <a:xfrm>
                            <a:off x="0" y="0"/>
                            <a:ext cx="5889625" cy="161925"/>
                            <a:chOff x="1387" y="505"/>
                            <a:chExt cx="9275" cy="255"/>
                          </a:xfrm>
                        </wpg:grpSpPr>
                        <wps:wsp>
                          <wps:cNvPr id="11" name="Rectangle 8"/>
                          <wps:cNvSpPr>
                            <a:spLocks noChangeArrowheads="1"/>
                          </wps:cNvSpPr>
                          <wps:spPr bwMode="auto">
                            <a:xfrm>
                              <a:off x="0" y="160020"/>
                              <a:ext cx="5889625" cy="161925"/>
                            </a:xfrm>
                            <a:prstGeom prst="rect">
                              <a:avLst/>
                            </a:prstGeom>
                            <a:solidFill>
                              <a:srgbClr val="FAFAFA"/>
                            </a:solidFill>
                            <a:ln>
                              <a:noFill/>
                            </a:ln>
                          </wps:spPr>
                          <wps:bodyPr rot="0" vert="horz" wrap="square" lIns="91440" tIns="45720" rIns="91440" bIns="45720" anchor="t" anchorCtr="0" upright="1">
                            <a:noAutofit/>
                          </wps:bodyPr>
                        </wps:wsp>
                      </wpg:wgp>
                    </a:graphicData>
                  </a:graphic>
                </wp:anchor>
              </w:drawing>
            </mc:Choice>
            <mc:Fallback>
              <w:pict>
                <v:group w14:anchorId="0BA3770C" id="Group 6" o:spid="_x0000_s1026" style="position:absolute;margin-left:70.15pt;margin-top:152.85pt;width:463.75pt;height:25.35pt;z-index:-251643904;mso-wrap-distance-left:0;mso-wrap-distance-right:0;mso-position-horizontal-relative:page" coordorigin="1387,505" coordsize="927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">
                  <v:rect id="Rectangle 8" o:spid="_x0000_s1027" style="position:absolute;top:160020;width:5889625;height:161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" fillcolor="#fafafa" stroked="f"/>
                  <w10:wrap type="topAndBottom" anchorx="page"/>
                </v:group>
              </w:pict>
            </mc:Fallback>
          </mc:AlternateContent>
        </w:r>
      </w:del>
    </w:p>
    <w:tbl>
      <w:tblPr>
        <w:tblW w:w="9695"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Change w:id="51" w:author="Doina Musatescu" w:date="2023-11-08T16:19:00Z">
          <w:tblPr>
            <w:tblW w:w="9553"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PrChange>
      </w:tblPr>
      <w:tblGrid>
        <w:gridCol w:w="375"/>
        <w:gridCol w:w="175"/>
        <w:gridCol w:w="827"/>
        <w:gridCol w:w="829"/>
        <w:gridCol w:w="487"/>
        <w:gridCol w:w="851"/>
        <w:gridCol w:w="619"/>
        <w:gridCol w:w="798"/>
        <w:gridCol w:w="858"/>
        <w:gridCol w:w="1036"/>
        <w:gridCol w:w="904"/>
        <w:gridCol w:w="774"/>
        <w:gridCol w:w="1162"/>
        <w:tblGridChange w:id="52">
          <w:tblGrid>
            <w:gridCol w:w="233"/>
            <w:gridCol w:w="175"/>
            <w:gridCol w:w="827"/>
            <w:gridCol w:w="829"/>
            <w:gridCol w:w="472"/>
            <w:gridCol w:w="744"/>
            <w:gridCol w:w="741"/>
            <w:gridCol w:w="741"/>
            <w:gridCol w:w="915"/>
            <w:gridCol w:w="1036"/>
            <w:gridCol w:w="904"/>
            <w:gridCol w:w="774"/>
            <w:gridCol w:w="1162"/>
          </w:tblGrid>
        </w:tblGridChange>
      </w:tblGrid>
      <w:tr w:rsidR="000A74E5" w14:paraId="7C774222" w14:textId="77777777" w:rsidTr="0080752D">
        <w:trPr>
          <w:trHeight w:val="742"/>
          <w:trPrChange w:id="53" w:author="Doina Musatescu" w:date="2023-11-08T16:19:00Z">
            <w:trPr>
              <w:trHeight w:val="742"/>
            </w:trPr>
          </w:trPrChange>
        </w:trPr>
        <w:tc>
          <w:tcPr>
            <w:tcW w:w="375" w:type="dxa"/>
            <w:tcBorders>
              <w:top w:val="nil"/>
              <w:left w:val="nil"/>
              <w:right w:val="nil"/>
            </w:tcBorders>
            <w:tcPrChange w:id="54" w:author="Doina Musatescu" w:date="2023-11-08T16:19:00Z">
              <w:tcPr>
                <w:tcW w:w="233" w:type="dxa"/>
                <w:tcBorders>
                  <w:top w:val="nil"/>
                  <w:left w:val="nil"/>
                  <w:right w:val="nil"/>
                </w:tcBorders>
              </w:tcPr>
            </w:tcPrChange>
          </w:tcPr>
          <w:p w14:paraId="6BDE64CF" w14:textId="77777777" w:rsidR="000A74E5" w:rsidRDefault="000A74E5">
            <w:pPr>
              <w:pStyle w:val="TableParagraph"/>
              <w:rPr>
                <w:sz w:val="24"/>
                <w:szCs w:val="24"/>
              </w:rPr>
            </w:pPr>
          </w:p>
        </w:tc>
        <w:tc>
          <w:tcPr>
            <w:tcW w:w="9320" w:type="dxa"/>
            <w:gridSpan w:val="12"/>
            <w:tcBorders>
              <w:top w:val="nil"/>
              <w:left w:val="nil"/>
              <w:right w:val="nil"/>
            </w:tcBorders>
            <w:shd w:val="clear" w:color="auto" w:fill="FAFAFA"/>
            <w:tcPrChange w:id="55" w:author="Doina Musatescu" w:date="2023-11-08T16:19:00Z">
              <w:tcPr>
                <w:tcW w:w="9320" w:type="dxa"/>
                <w:gridSpan w:val="12"/>
                <w:tcBorders>
                  <w:top w:val="nil"/>
                  <w:left w:val="nil"/>
                  <w:right w:val="nil"/>
                </w:tcBorders>
                <w:shd w:val="clear" w:color="auto" w:fill="FAFAFA"/>
              </w:tcPr>
            </w:tcPrChange>
          </w:tcPr>
          <w:p w14:paraId="4DCE3FED" w14:textId="77777777" w:rsidR="000A74E5" w:rsidRDefault="00000000">
            <w:pPr>
              <w:pStyle w:val="TableParagraph"/>
              <w:ind w:left="33"/>
              <w:rPr>
                <w:sz w:val="24"/>
                <w:szCs w:val="24"/>
              </w:rPr>
            </w:pPr>
            <w:r>
              <w:rPr>
                <w:sz w:val="24"/>
                <w:szCs w:val="24"/>
              </w:rPr>
              <w:t>Pentru</w:t>
            </w:r>
            <w:r>
              <w:rPr>
                <w:spacing w:val="-2"/>
                <w:sz w:val="24"/>
                <w:szCs w:val="24"/>
              </w:rPr>
              <w:t xml:space="preserve"> </w:t>
            </w:r>
            <w:r>
              <w:rPr>
                <w:sz w:val="24"/>
                <w:szCs w:val="24"/>
              </w:rPr>
              <w:t>procedurile</w:t>
            </w:r>
            <w:r>
              <w:rPr>
                <w:spacing w:val="-4"/>
                <w:sz w:val="24"/>
                <w:szCs w:val="24"/>
              </w:rPr>
              <w:t xml:space="preserve"> </w:t>
            </w:r>
            <w:r>
              <w:rPr>
                <w:sz w:val="24"/>
                <w:szCs w:val="24"/>
              </w:rPr>
              <w:t>de</w:t>
            </w:r>
            <w:r>
              <w:rPr>
                <w:spacing w:val="-2"/>
                <w:sz w:val="24"/>
                <w:szCs w:val="24"/>
              </w:rPr>
              <w:t xml:space="preserve"> </w:t>
            </w:r>
            <w:r>
              <w:rPr>
                <w:sz w:val="24"/>
                <w:szCs w:val="24"/>
              </w:rPr>
              <w:t>achiziții</w:t>
            </w:r>
            <w:r>
              <w:rPr>
                <w:spacing w:val="-1"/>
                <w:sz w:val="24"/>
                <w:szCs w:val="24"/>
              </w:rPr>
              <w:t xml:space="preserve"> </w:t>
            </w:r>
            <w:r>
              <w:rPr>
                <w:sz w:val="24"/>
                <w:szCs w:val="24"/>
              </w:rPr>
              <w:t>se</w:t>
            </w:r>
            <w:r>
              <w:rPr>
                <w:spacing w:val="-2"/>
                <w:sz w:val="24"/>
                <w:szCs w:val="24"/>
              </w:rPr>
              <w:t xml:space="preserve"> </w:t>
            </w:r>
            <w:r>
              <w:rPr>
                <w:sz w:val="24"/>
                <w:szCs w:val="24"/>
              </w:rPr>
              <w:t>vor</w:t>
            </w:r>
            <w:r>
              <w:rPr>
                <w:spacing w:val="-2"/>
                <w:sz w:val="24"/>
                <w:szCs w:val="24"/>
              </w:rPr>
              <w:t xml:space="preserve"> </w:t>
            </w:r>
            <w:r>
              <w:rPr>
                <w:sz w:val="24"/>
                <w:szCs w:val="24"/>
              </w:rPr>
              <w:t>completa</w:t>
            </w:r>
            <w:r>
              <w:rPr>
                <w:spacing w:val="-2"/>
                <w:sz w:val="24"/>
                <w:szCs w:val="24"/>
              </w:rPr>
              <w:t xml:space="preserve"> </w:t>
            </w:r>
            <w:r>
              <w:rPr>
                <w:sz w:val="24"/>
                <w:szCs w:val="24"/>
              </w:rPr>
              <w:t>doar</w:t>
            </w:r>
            <w:r>
              <w:rPr>
                <w:spacing w:val="-1"/>
                <w:sz w:val="24"/>
                <w:szCs w:val="24"/>
              </w:rPr>
              <w:t xml:space="preserve"> </w:t>
            </w:r>
            <w:r>
              <w:rPr>
                <w:sz w:val="24"/>
                <w:szCs w:val="24"/>
              </w:rPr>
              <w:t>valoarea</w:t>
            </w:r>
            <w:r>
              <w:rPr>
                <w:spacing w:val="-4"/>
                <w:sz w:val="24"/>
                <w:szCs w:val="24"/>
              </w:rPr>
              <w:t xml:space="preserve"> </w:t>
            </w:r>
            <w:r>
              <w:rPr>
                <w:sz w:val="24"/>
                <w:szCs w:val="24"/>
              </w:rPr>
              <w:t>și</w:t>
            </w:r>
            <w:r>
              <w:rPr>
                <w:spacing w:val="-2"/>
                <w:sz w:val="24"/>
                <w:szCs w:val="24"/>
              </w:rPr>
              <w:t xml:space="preserve"> </w:t>
            </w:r>
            <w:r>
              <w:rPr>
                <w:sz w:val="24"/>
                <w:szCs w:val="24"/>
              </w:rPr>
              <w:t>datele</w:t>
            </w:r>
            <w:r>
              <w:rPr>
                <w:spacing w:val="-52"/>
                <w:sz w:val="24"/>
                <w:szCs w:val="24"/>
              </w:rPr>
              <w:t xml:space="preserve"> </w:t>
            </w:r>
            <w:r>
              <w:rPr>
                <w:sz w:val="24"/>
                <w:szCs w:val="24"/>
              </w:rPr>
              <w:t xml:space="preserve"> estimate pentru incepere, considerând principiul demarării lucrărilor (data depunerii cererii de finanțare).</w:t>
            </w:r>
          </w:p>
        </w:tc>
      </w:tr>
      <w:tr w:rsidR="000A74E5" w14:paraId="58AC188C" w14:textId="77777777" w:rsidTr="0080752D">
        <w:trPr>
          <w:trHeight w:val="676"/>
          <w:trPrChange w:id="56" w:author="Doina Musatescu" w:date="2023-11-08T16:19:00Z">
            <w:trPr>
              <w:trHeight w:val="676"/>
            </w:trPr>
          </w:trPrChange>
        </w:trPr>
        <w:tc>
          <w:tcPr>
            <w:tcW w:w="550" w:type="dxa"/>
            <w:gridSpan w:val="2"/>
            <w:shd w:val="clear" w:color="auto" w:fill="C4C4C4"/>
            <w:tcPrChange w:id="57" w:author="Doina Musatescu" w:date="2023-11-08T16:19:00Z">
              <w:tcPr>
                <w:tcW w:w="408" w:type="dxa"/>
                <w:gridSpan w:val="2"/>
                <w:shd w:val="clear" w:color="auto" w:fill="C4C4C4"/>
              </w:tcPr>
            </w:tcPrChange>
          </w:tcPr>
          <w:p w14:paraId="063106CB" w14:textId="77777777" w:rsidR="000A74E5" w:rsidRPr="0080752D" w:rsidRDefault="00000000">
            <w:pPr>
              <w:pStyle w:val="TableParagraph"/>
              <w:spacing w:before="108"/>
              <w:ind w:left="78" w:right="55"/>
              <w:rPr>
                <w:sz w:val="16"/>
                <w:szCs w:val="16"/>
                <w:rPrChange w:id="58" w:author="Doina Musatescu" w:date="2023-11-08T16:19:00Z">
                  <w:rPr/>
                </w:rPrChange>
              </w:rPr>
            </w:pPr>
            <w:r w:rsidRPr="0080752D">
              <w:rPr>
                <w:sz w:val="16"/>
                <w:szCs w:val="16"/>
                <w:rPrChange w:id="59" w:author="Doina Musatescu" w:date="2023-11-08T16:19:00Z">
                  <w:rPr/>
                </w:rPrChange>
              </w:rPr>
              <w:t>Nr.</w:t>
            </w:r>
            <w:r w:rsidRPr="0080752D">
              <w:rPr>
                <w:spacing w:val="-48"/>
                <w:sz w:val="16"/>
                <w:szCs w:val="16"/>
                <w:rPrChange w:id="60" w:author="Doina Musatescu" w:date="2023-11-08T16:19:00Z">
                  <w:rPr>
                    <w:spacing w:val="-48"/>
                  </w:rPr>
                </w:rPrChange>
              </w:rPr>
              <w:t xml:space="preserve"> </w:t>
            </w:r>
            <w:r w:rsidRPr="0080752D">
              <w:rPr>
                <w:sz w:val="16"/>
                <w:szCs w:val="16"/>
                <w:rPrChange w:id="61" w:author="Doina Musatescu" w:date="2023-11-08T16:19:00Z">
                  <w:rPr/>
                </w:rPrChange>
              </w:rPr>
              <w:t>crt.</w:t>
            </w:r>
          </w:p>
        </w:tc>
        <w:tc>
          <w:tcPr>
            <w:tcW w:w="827" w:type="dxa"/>
            <w:shd w:val="clear" w:color="auto" w:fill="C4C4C4"/>
            <w:tcPrChange w:id="62" w:author="Doina Musatescu" w:date="2023-11-08T16:19:00Z">
              <w:tcPr>
                <w:tcW w:w="827" w:type="dxa"/>
                <w:shd w:val="clear" w:color="auto" w:fill="C4C4C4"/>
              </w:tcPr>
            </w:tcPrChange>
          </w:tcPr>
          <w:p w14:paraId="21DE57B7" w14:textId="77777777" w:rsidR="000A74E5" w:rsidRPr="0080752D" w:rsidRDefault="00000000">
            <w:pPr>
              <w:pStyle w:val="TableParagraph"/>
              <w:spacing w:before="108"/>
              <w:ind w:left="86" w:right="62" w:firstLine="144"/>
              <w:rPr>
                <w:sz w:val="16"/>
                <w:szCs w:val="16"/>
                <w:rPrChange w:id="63" w:author="Doina Musatescu" w:date="2023-11-08T16:19:00Z">
                  <w:rPr/>
                </w:rPrChange>
              </w:rPr>
            </w:pPr>
            <w:r w:rsidRPr="0080752D">
              <w:rPr>
                <w:sz w:val="16"/>
                <w:szCs w:val="16"/>
                <w:rPrChange w:id="64" w:author="Doina Musatescu" w:date="2023-11-08T16:19:00Z">
                  <w:rPr/>
                </w:rPrChange>
              </w:rPr>
              <w:t>Titlu</w:t>
            </w:r>
            <w:r w:rsidRPr="0080752D">
              <w:rPr>
                <w:spacing w:val="1"/>
                <w:sz w:val="16"/>
                <w:szCs w:val="16"/>
                <w:rPrChange w:id="65" w:author="Doina Musatescu" w:date="2023-11-08T16:19:00Z">
                  <w:rPr>
                    <w:spacing w:val="1"/>
                  </w:rPr>
                </w:rPrChange>
              </w:rPr>
              <w:t xml:space="preserve"> </w:t>
            </w:r>
            <w:r w:rsidRPr="0080752D">
              <w:rPr>
                <w:spacing w:val="-1"/>
                <w:sz w:val="16"/>
                <w:szCs w:val="16"/>
                <w:rPrChange w:id="66" w:author="Doina Musatescu" w:date="2023-11-08T16:19:00Z">
                  <w:rPr>
                    <w:spacing w:val="-1"/>
                  </w:rPr>
                </w:rPrChange>
              </w:rPr>
              <w:t>achizitie</w:t>
            </w:r>
          </w:p>
        </w:tc>
        <w:tc>
          <w:tcPr>
            <w:tcW w:w="829" w:type="dxa"/>
            <w:shd w:val="clear" w:color="auto" w:fill="C4C4C4"/>
            <w:tcPrChange w:id="67" w:author="Doina Musatescu" w:date="2023-11-08T16:19:00Z">
              <w:tcPr>
                <w:tcW w:w="829" w:type="dxa"/>
                <w:shd w:val="clear" w:color="auto" w:fill="C4C4C4"/>
              </w:tcPr>
            </w:tcPrChange>
          </w:tcPr>
          <w:p w14:paraId="69D7C345" w14:textId="77777777" w:rsidR="000A74E5" w:rsidRPr="0080752D" w:rsidRDefault="00000000">
            <w:pPr>
              <w:pStyle w:val="TableParagraph"/>
              <w:spacing w:before="108"/>
              <w:ind w:left="88" w:right="10" w:hanging="46"/>
              <w:rPr>
                <w:sz w:val="16"/>
                <w:szCs w:val="16"/>
                <w:rPrChange w:id="68" w:author="Doina Musatescu" w:date="2023-11-08T16:19:00Z">
                  <w:rPr/>
                </w:rPrChange>
              </w:rPr>
            </w:pPr>
            <w:r w:rsidRPr="0080752D">
              <w:rPr>
                <w:sz w:val="16"/>
                <w:szCs w:val="16"/>
                <w:rPrChange w:id="69" w:author="Doina Musatescu" w:date="2023-11-08T16:19:00Z">
                  <w:rPr/>
                </w:rPrChange>
              </w:rPr>
              <w:t>Descriere</w:t>
            </w:r>
            <w:r w:rsidRPr="0080752D">
              <w:rPr>
                <w:spacing w:val="-48"/>
                <w:sz w:val="16"/>
                <w:szCs w:val="16"/>
                <w:rPrChange w:id="70" w:author="Doina Musatescu" w:date="2023-11-08T16:19:00Z">
                  <w:rPr>
                    <w:spacing w:val="-48"/>
                  </w:rPr>
                </w:rPrChange>
              </w:rPr>
              <w:t xml:space="preserve"> </w:t>
            </w:r>
            <w:r w:rsidRPr="0080752D">
              <w:rPr>
                <w:sz w:val="16"/>
                <w:szCs w:val="16"/>
                <w:rPrChange w:id="71" w:author="Doina Musatescu" w:date="2023-11-08T16:19:00Z">
                  <w:rPr/>
                </w:rPrChange>
              </w:rPr>
              <w:t>achizitie</w:t>
            </w:r>
          </w:p>
        </w:tc>
        <w:tc>
          <w:tcPr>
            <w:tcW w:w="487" w:type="dxa"/>
            <w:shd w:val="clear" w:color="auto" w:fill="C4C4C4"/>
            <w:tcPrChange w:id="72" w:author="Doina Musatescu" w:date="2023-11-08T16:19:00Z">
              <w:tcPr>
                <w:tcW w:w="472" w:type="dxa"/>
                <w:shd w:val="clear" w:color="auto" w:fill="C4C4C4"/>
              </w:tcPr>
            </w:tcPrChange>
          </w:tcPr>
          <w:p w14:paraId="156B2C53" w14:textId="77777777" w:rsidR="000A74E5" w:rsidRPr="0080752D" w:rsidRDefault="000A74E5">
            <w:pPr>
              <w:pStyle w:val="TableParagraph"/>
              <w:spacing w:before="5"/>
              <w:rPr>
                <w:sz w:val="16"/>
                <w:szCs w:val="16"/>
                <w:rPrChange w:id="73" w:author="Doina Musatescu" w:date="2023-11-08T16:19:00Z">
                  <w:rPr/>
                </w:rPrChange>
              </w:rPr>
            </w:pPr>
          </w:p>
          <w:p w14:paraId="4B90221A" w14:textId="77777777" w:rsidR="000A74E5" w:rsidRPr="0080752D" w:rsidRDefault="00000000">
            <w:pPr>
              <w:pStyle w:val="TableParagraph"/>
              <w:ind w:left="51"/>
              <w:rPr>
                <w:sz w:val="16"/>
                <w:szCs w:val="16"/>
                <w:rPrChange w:id="74" w:author="Doina Musatescu" w:date="2023-11-08T16:19:00Z">
                  <w:rPr/>
                </w:rPrChange>
              </w:rPr>
            </w:pPr>
            <w:r w:rsidRPr="0080752D">
              <w:rPr>
                <w:sz w:val="16"/>
                <w:szCs w:val="16"/>
                <w:rPrChange w:id="75" w:author="Doina Musatescu" w:date="2023-11-08T16:19:00Z">
                  <w:rPr/>
                </w:rPrChange>
              </w:rPr>
              <w:t>CPV</w:t>
            </w:r>
          </w:p>
        </w:tc>
        <w:tc>
          <w:tcPr>
            <w:tcW w:w="851" w:type="dxa"/>
            <w:shd w:val="clear" w:color="auto" w:fill="C4C4C4"/>
            <w:tcPrChange w:id="76" w:author="Doina Musatescu" w:date="2023-11-08T16:19:00Z">
              <w:tcPr>
                <w:tcW w:w="744" w:type="dxa"/>
                <w:shd w:val="clear" w:color="auto" w:fill="C4C4C4"/>
              </w:tcPr>
            </w:tcPrChange>
          </w:tcPr>
          <w:p w14:paraId="737910E4" w14:textId="77777777" w:rsidR="000A74E5" w:rsidRPr="0080752D" w:rsidRDefault="00000000">
            <w:pPr>
              <w:pStyle w:val="TableParagraph"/>
              <w:spacing w:before="108"/>
              <w:ind w:left="62" w:right="34" w:firstLine="182"/>
              <w:rPr>
                <w:sz w:val="16"/>
                <w:szCs w:val="16"/>
                <w:rPrChange w:id="77" w:author="Doina Musatescu" w:date="2023-11-08T16:19:00Z">
                  <w:rPr/>
                </w:rPrChange>
              </w:rPr>
            </w:pPr>
            <w:r w:rsidRPr="0080752D">
              <w:rPr>
                <w:sz w:val="16"/>
                <w:szCs w:val="16"/>
                <w:rPrChange w:id="78" w:author="Doina Musatescu" w:date="2023-11-08T16:19:00Z">
                  <w:rPr/>
                </w:rPrChange>
              </w:rPr>
              <w:t>Tip</w:t>
            </w:r>
            <w:r w:rsidRPr="0080752D">
              <w:rPr>
                <w:spacing w:val="1"/>
                <w:sz w:val="16"/>
                <w:szCs w:val="16"/>
                <w:rPrChange w:id="79" w:author="Doina Musatescu" w:date="2023-11-08T16:19:00Z">
                  <w:rPr>
                    <w:spacing w:val="1"/>
                  </w:rPr>
                </w:rPrChange>
              </w:rPr>
              <w:t xml:space="preserve"> </w:t>
            </w:r>
            <w:r w:rsidRPr="0080752D">
              <w:rPr>
                <w:spacing w:val="-1"/>
                <w:sz w:val="16"/>
                <w:szCs w:val="16"/>
                <w:rPrChange w:id="80" w:author="Doina Musatescu" w:date="2023-11-08T16:19:00Z">
                  <w:rPr>
                    <w:spacing w:val="-1"/>
                  </w:rPr>
                </w:rPrChange>
              </w:rPr>
              <w:t>contract</w:t>
            </w:r>
          </w:p>
        </w:tc>
        <w:tc>
          <w:tcPr>
            <w:tcW w:w="619" w:type="dxa"/>
            <w:shd w:val="clear" w:color="auto" w:fill="C4C4C4"/>
            <w:tcPrChange w:id="81" w:author="Doina Musatescu" w:date="2023-11-08T16:19:00Z">
              <w:tcPr>
                <w:tcW w:w="741" w:type="dxa"/>
                <w:shd w:val="clear" w:color="auto" w:fill="C4C4C4"/>
              </w:tcPr>
            </w:tcPrChange>
          </w:tcPr>
          <w:p w14:paraId="0689E5AE" w14:textId="77777777" w:rsidR="000A74E5" w:rsidRPr="0080752D" w:rsidRDefault="00000000">
            <w:pPr>
              <w:pStyle w:val="TableParagraph"/>
              <w:spacing w:before="108"/>
              <w:ind w:left="60" w:right="33" w:firstLine="4"/>
              <w:rPr>
                <w:sz w:val="16"/>
                <w:szCs w:val="16"/>
                <w:rPrChange w:id="82" w:author="Doina Musatescu" w:date="2023-11-08T16:19:00Z">
                  <w:rPr/>
                </w:rPrChange>
              </w:rPr>
            </w:pPr>
            <w:r w:rsidRPr="0080752D">
              <w:rPr>
                <w:sz w:val="16"/>
                <w:szCs w:val="16"/>
                <w:rPrChange w:id="83" w:author="Doina Musatescu" w:date="2023-11-08T16:19:00Z">
                  <w:rPr/>
                </w:rPrChange>
              </w:rPr>
              <w:t>Valoare</w:t>
            </w:r>
            <w:r w:rsidRPr="0080752D">
              <w:rPr>
                <w:spacing w:val="-47"/>
                <w:sz w:val="16"/>
                <w:szCs w:val="16"/>
                <w:rPrChange w:id="84" w:author="Doina Musatescu" w:date="2023-11-08T16:19:00Z">
                  <w:rPr>
                    <w:spacing w:val="-47"/>
                  </w:rPr>
                </w:rPrChange>
              </w:rPr>
              <w:t xml:space="preserve"> </w:t>
            </w:r>
            <w:r w:rsidRPr="0080752D">
              <w:rPr>
                <w:spacing w:val="-1"/>
                <w:sz w:val="16"/>
                <w:szCs w:val="16"/>
                <w:rPrChange w:id="85" w:author="Doina Musatescu" w:date="2023-11-08T16:19:00Z">
                  <w:rPr>
                    <w:spacing w:val="-1"/>
                  </w:rPr>
                </w:rPrChange>
              </w:rPr>
              <w:t>contract</w:t>
            </w:r>
          </w:p>
        </w:tc>
        <w:tc>
          <w:tcPr>
            <w:tcW w:w="798" w:type="dxa"/>
            <w:shd w:val="clear" w:color="auto" w:fill="C4C4C4"/>
            <w:tcPrChange w:id="86" w:author="Doina Musatescu" w:date="2023-11-08T16:19:00Z">
              <w:tcPr>
                <w:tcW w:w="741" w:type="dxa"/>
                <w:shd w:val="clear" w:color="auto" w:fill="C4C4C4"/>
              </w:tcPr>
            </w:tcPrChange>
          </w:tcPr>
          <w:p w14:paraId="733CF895" w14:textId="7D788892" w:rsidR="000A74E5" w:rsidRPr="0080752D" w:rsidDel="0080752D" w:rsidRDefault="000A74E5">
            <w:pPr>
              <w:pStyle w:val="TableParagraph"/>
              <w:spacing w:before="5"/>
              <w:rPr>
                <w:del w:id="87" w:author="Doina Musatescu" w:date="2023-11-08T16:19:00Z"/>
                <w:sz w:val="16"/>
                <w:szCs w:val="16"/>
                <w:rPrChange w:id="88" w:author="Doina Musatescu" w:date="2023-11-08T16:19:00Z">
                  <w:rPr>
                    <w:del w:id="89" w:author="Doina Musatescu" w:date="2023-11-08T16:19:00Z"/>
                  </w:rPr>
                </w:rPrChange>
              </w:rPr>
            </w:pPr>
          </w:p>
          <w:p w14:paraId="05196B10" w14:textId="77777777" w:rsidR="000A74E5" w:rsidRPr="0080752D" w:rsidRDefault="00000000">
            <w:pPr>
              <w:pStyle w:val="TableParagraph"/>
              <w:ind w:left="58"/>
              <w:rPr>
                <w:sz w:val="16"/>
                <w:szCs w:val="16"/>
                <w:rPrChange w:id="90" w:author="Doina Musatescu" w:date="2023-11-08T16:19:00Z">
                  <w:rPr/>
                </w:rPrChange>
              </w:rPr>
            </w:pPr>
            <w:r w:rsidRPr="0080752D">
              <w:rPr>
                <w:sz w:val="16"/>
                <w:szCs w:val="16"/>
                <w:rPrChange w:id="91" w:author="Doina Musatescu" w:date="2023-11-08T16:19:00Z">
                  <w:rPr/>
                </w:rPrChange>
              </w:rPr>
              <w:t>Valoare exprimata in lei</w:t>
            </w:r>
          </w:p>
        </w:tc>
        <w:tc>
          <w:tcPr>
            <w:tcW w:w="858" w:type="dxa"/>
            <w:shd w:val="clear" w:color="auto" w:fill="C4C4C4"/>
            <w:tcPrChange w:id="92" w:author="Doina Musatescu" w:date="2023-11-08T16:19:00Z">
              <w:tcPr>
                <w:tcW w:w="915" w:type="dxa"/>
                <w:shd w:val="clear" w:color="auto" w:fill="C4C4C4"/>
              </w:tcPr>
            </w:tcPrChange>
          </w:tcPr>
          <w:p w14:paraId="3B2CECE6" w14:textId="77777777" w:rsidR="000A74E5" w:rsidRPr="0080752D" w:rsidRDefault="00000000">
            <w:pPr>
              <w:pStyle w:val="TableParagraph"/>
              <w:spacing w:before="108"/>
              <w:ind w:left="73" w:right="35" w:firstLine="259"/>
              <w:rPr>
                <w:sz w:val="16"/>
                <w:szCs w:val="16"/>
                <w:rPrChange w:id="93" w:author="Doina Musatescu" w:date="2023-11-08T16:19:00Z">
                  <w:rPr/>
                </w:rPrChange>
              </w:rPr>
            </w:pPr>
            <w:r w:rsidRPr="0080752D">
              <w:rPr>
                <w:sz w:val="16"/>
                <w:szCs w:val="16"/>
                <w:rPrChange w:id="94" w:author="Doina Musatescu" w:date="2023-11-08T16:19:00Z">
                  <w:rPr/>
                </w:rPrChange>
              </w:rPr>
              <w:t>Tip</w:t>
            </w:r>
            <w:r w:rsidRPr="0080752D">
              <w:rPr>
                <w:spacing w:val="1"/>
                <w:sz w:val="16"/>
                <w:szCs w:val="16"/>
                <w:rPrChange w:id="95" w:author="Doina Musatescu" w:date="2023-11-08T16:19:00Z">
                  <w:rPr>
                    <w:spacing w:val="1"/>
                  </w:rPr>
                </w:rPrChange>
              </w:rPr>
              <w:t xml:space="preserve"> </w:t>
            </w:r>
            <w:r w:rsidRPr="0080752D">
              <w:rPr>
                <w:sz w:val="16"/>
                <w:szCs w:val="16"/>
                <w:rPrChange w:id="96" w:author="Doina Musatescu" w:date="2023-11-08T16:19:00Z">
                  <w:rPr/>
                </w:rPrChange>
              </w:rPr>
              <w:t>procedura</w:t>
            </w:r>
          </w:p>
        </w:tc>
        <w:tc>
          <w:tcPr>
            <w:tcW w:w="1036" w:type="dxa"/>
            <w:shd w:val="clear" w:color="auto" w:fill="C4C4C4"/>
            <w:tcPrChange w:id="97" w:author="Doina Musatescu" w:date="2023-11-08T16:19:00Z">
              <w:tcPr>
                <w:tcW w:w="1036" w:type="dxa"/>
                <w:shd w:val="clear" w:color="auto" w:fill="C4C4C4"/>
              </w:tcPr>
            </w:tcPrChange>
          </w:tcPr>
          <w:p w14:paraId="45891436" w14:textId="77777777" w:rsidR="000A74E5" w:rsidRPr="0080752D" w:rsidRDefault="00000000">
            <w:pPr>
              <w:pStyle w:val="TableParagraph"/>
              <w:ind w:left="103" w:right="79" w:firstLine="2"/>
              <w:jc w:val="center"/>
              <w:rPr>
                <w:sz w:val="16"/>
                <w:szCs w:val="16"/>
                <w:rPrChange w:id="98" w:author="Doina Musatescu" w:date="2023-11-08T16:19:00Z">
                  <w:rPr/>
                </w:rPrChange>
              </w:rPr>
            </w:pPr>
            <w:r w:rsidRPr="0080752D">
              <w:rPr>
                <w:sz w:val="16"/>
                <w:szCs w:val="16"/>
                <w:rPrChange w:id="99" w:author="Doina Musatescu" w:date="2023-11-08T16:19:00Z">
                  <w:rPr/>
                </w:rPrChange>
              </w:rPr>
              <w:t>Data</w:t>
            </w:r>
            <w:r w:rsidRPr="0080752D">
              <w:rPr>
                <w:spacing w:val="1"/>
                <w:sz w:val="16"/>
                <w:szCs w:val="16"/>
                <w:rPrChange w:id="100" w:author="Doina Musatescu" w:date="2023-11-08T16:19:00Z">
                  <w:rPr>
                    <w:spacing w:val="1"/>
                  </w:rPr>
                </w:rPrChange>
              </w:rPr>
              <w:t xml:space="preserve"> </w:t>
            </w:r>
            <w:r w:rsidRPr="0080752D">
              <w:rPr>
                <w:sz w:val="16"/>
                <w:szCs w:val="16"/>
                <w:rPrChange w:id="101" w:author="Doina Musatescu" w:date="2023-11-08T16:19:00Z">
                  <w:rPr/>
                </w:rPrChange>
              </w:rPr>
              <w:t>publicare</w:t>
            </w:r>
          </w:p>
          <w:p w14:paraId="36D94198" w14:textId="77777777" w:rsidR="000A74E5" w:rsidRPr="0080752D" w:rsidRDefault="00000000">
            <w:pPr>
              <w:pStyle w:val="TableParagraph"/>
              <w:spacing w:line="217" w:lineRule="exact"/>
              <w:ind w:left="56" w:right="31"/>
              <w:jc w:val="center"/>
              <w:rPr>
                <w:sz w:val="16"/>
                <w:szCs w:val="16"/>
                <w:rPrChange w:id="102" w:author="Doina Musatescu" w:date="2023-11-08T16:19:00Z">
                  <w:rPr/>
                </w:rPrChange>
              </w:rPr>
            </w:pPr>
            <w:r w:rsidRPr="0080752D">
              <w:rPr>
                <w:sz w:val="16"/>
                <w:szCs w:val="16"/>
                <w:rPrChange w:id="103" w:author="Doina Musatescu" w:date="2023-11-08T16:19:00Z">
                  <w:rPr/>
                </w:rPrChange>
              </w:rPr>
              <w:t>procedura</w:t>
            </w:r>
          </w:p>
        </w:tc>
        <w:tc>
          <w:tcPr>
            <w:tcW w:w="904" w:type="dxa"/>
            <w:shd w:val="clear" w:color="auto" w:fill="C4C4C4"/>
            <w:tcPrChange w:id="104" w:author="Doina Musatescu" w:date="2023-11-08T16:19:00Z">
              <w:tcPr>
                <w:tcW w:w="904" w:type="dxa"/>
                <w:shd w:val="clear" w:color="auto" w:fill="C4C4C4"/>
              </w:tcPr>
            </w:tcPrChange>
          </w:tcPr>
          <w:p w14:paraId="47B6463A" w14:textId="77777777" w:rsidR="000A74E5" w:rsidRPr="0080752D" w:rsidRDefault="00000000">
            <w:pPr>
              <w:pStyle w:val="TableParagraph"/>
              <w:ind w:left="62" w:right="19" w:firstLine="184"/>
              <w:rPr>
                <w:sz w:val="16"/>
                <w:szCs w:val="16"/>
                <w:rPrChange w:id="105" w:author="Doina Musatescu" w:date="2023-11-08T16:19:00Z">
                  <w:rPr/>
                </w:rPrChange>
              </w:rPr>
            </w:pPr>
            <w:r w:rsidRPr="0080752D">
              <w:rPr>
                <w:sz w:val="16"/>
                <w:szCs w:val="16"/>
                <w:rPrChange w:id="106" w:author="Doina Musatescu" w:date="2023-11-08T16:19:00Z">
                  <w:rPr/>
                </w:rPrChange>
              </w:rPr>
              <w:t>Data</w:t>
            </w:r>
            <w:r w:rsidRPr="0080752D">
              <w:rPr>
                <w:spacing w:val="1"/>
                <w:sz w:val="16"/>
                <w:szCs w:val="16"/>
                <w:rPrChange w:id="107" w:author="Doina Musatescu" w:date="2023-11-08T16:19:00Z">
                  <w:rPr>
                    <w:spacing w:val="1"/>
                  </w:rPr>
                </w:rPrChange>
              </w:rPr>
              <w:t xml:space="preserve"> </w:t>
            </w:r>
            <w:r w:rsidRPr="0080752D">
              <w:rPr>
                <w:sz w:val="16"/>
                <w:szCs w:val="16"/>
                <w:rPrChange w:id="108" w:author="Doina Musatescu" w:date="2023-11-08T16:19:00Z">
                  <w:rPr/>
                </w:rPrChange>
              </w:rPr>
              <w:t>publicare</w:t>
            </w:r>
          </w:p>
          <w:p w14:paraId="36B0E907" w14:textId="77777777" w:rsidR="000A74E5" w:rsidRPr="0080752D" w:rsidRDefault="00000000">
            <w:pPr>
              <w:pStyle w:val="TableParagraph"/>
              <w:spacing w:line="217" w:lineRule="exact"/>
              <w:ind w:left="134"/>
              <w:rPr>
                <w:sz w:val="16"/>
                <w:szCs w:val="16"/>
                <w:rPrChange w:id="109" w:author="Doina Musatescu" w:date="2023-11-08T16:19:00Z">
                  <w:rPr/>
                </w:rPrChange>
              </w:rPr>
            </w:pPr>
            <w:r w:rsidRPr="0080752D">
              <w:rPr>
                <w:sz w:val="16"/>
                <w:szCs w:val="16"/>
                <w:rPrChange w:id="110" w:author="Doina Musatescu" w:date="2023-11-08T16:19:00Z">
                  <w:rPr/>
                </w:rPrChange>
              </w:rPr>
              <w:t>rezultat</w:t>
            </w:r>
          </w:p>
        </w:tc>
        <w:tc>
          <w:tcPr>
            <w:tcW w:w="774" w:type="dxa"/>
            <w:shd w:val="clear" w:color="auto" w:fill="C4C4C4"/>
            <w:tcPrChange w:id="111" w:author="Doina Musatescu" w:date="2023-11-08T16:19:00Z">
              <w:tcPr>
                <w:tcW w:w="774" w:type="dxa"/>
                <w:shd w:val="clear" w:color="auto" w:fill="C4C4C4"/>
              </w:tcPr>
            </w:tcPrChange>
          </w:tcPr>
          <w:p w14:paraId="3BE86FBC" w14:textId="77777777" w:rsidR="000A74E5" w:rsidRPr="0080752D" w:rsidRDefault="00000000">
            <w:pPr>
              <w:pStyle w:val="TableParagraph"/>
              <w:ind w:left="61" w:right="29" w:firstLine="144"/>
              <w:rPr>
                <w:sz w:val="16"/>
                <w:szCs w:val="16"/>
                <w:rPrChange w:id="112" w:author="Doina Musatescu" w:date="2023-11-08T16:19:00Z">
                  <w:rPr/>
                </w:rPrChange>
              </w:rPr>
            </w:pPr>
            <w:r w:rsidRPr="0080752D">
              <w:rPr>
                <w:sz w:val="16"/>
                <w:szCs w:val="16"/>
                <w:rPrChange w:id="113" w:author="Doina Musatescu" w:date="2023-11-08T16:19:00Z">
                  <w:rPr/>
                </w:rPrChange>
              </w:rPr>
              <w:t>Data</w:t>
            </w:r>
            <w:r w:rsidRPr="0080752D">
              <w:rPr>
                <w:spacing w:val="1"/>
                <w:sz w:val="16"/>
                <w:szCs w:val="16"/>
                <w:rPrChange w:id="114" w:author="Doina Musatescu" w:date="2023-11-08T16:19:00Z">
                  <w:rPr>
                    <w:spacing w:val="1"/>
                  </w:rPr>
                </w:rPrChange>
              </w:rPr>
              <w:t xml:space="preserve"> </w:t>
            </w:r>
            <w:r w:rsidRPr="0080752D">
              <w:rPr>
                <w:spacing w:val="-1"/>
                <w:sz w:val="16"/>
                <w:szCs w:val="16"/>
                <w:rPrChange w:id="115" w:author="Doina Musatescu" w:date="2023-11-08T16:19:00Z">
                  <w:rPr>
                    <w:spacing w:val="-1"/>
                  </w:rPr>
                </w:rPrChange>
              </w:rPr>
              <w:t>semnare</w:t>
            </w:r>
          </w:p>
          <w:p w14:paraId="5F134FFE" w14:textId="77777777" w:rsidR="000A74E5" w:rsidRPr="0080752D" w:rsidRDefault="00000000">
            <w:pPr>
              <w:pStyle w:val="TableParagraph"/>
              <w:spacing w:line="217" w:lineRule="exact"/>
              <w:ind w:left="73"/>
              <w:rPr>
                <w:sz w:val="16"/>
                <w:szCs w:val="16"/>
                <w:rPrChange w:id="116" w:author="Doina Musatescu" w:date="2023-11-08T16:19:00Z">
                  <w:rPr/>
                </w:rPrChange>
              </w:rPr>
            </w:pPr>
            <w:r w:rsidRPr="0080752D">
              <w:rPr>
                <w:sz w:val="16"/>
                <w:szCs w:val="16"/>
                <w:rPrChange w:id="117" w:author="Doina Musatescu" w:date="2023-11-08T16:19:00Z">
                  <w:rPr/>
                </w:rPrChange>
              </w:rPr>
              <w:t>contract</w:t>
            </w:r>
          </w:p>
        </w:tc>
        <w:tc>
          <w:tcPr>
            <w:tcW w:w="1162" w:type="dxa"/>
            <w:tcBorders>
              <w:right w:val="double" w:sz="0" w:space="0" w:color="000000"/>
            </w:tcBorders>
            <w:shd w:val="clear" w:color="auto" w:fill="C4C4C4"/>
            <w:tcPrChange w:id="118" w:author="Doina Musatescu" w:date="2023-11-08T16:19:00Z">
              <w:tcPr>
                <w:tcW w:w="1162" w:type="dxa"/>
                <w:tcBorders>
                  <w:right w:val="double" w:sz="0" w:space="0" w:color="000000"/>
                </w:tcBorders>
                <w:shd w:val="clear" w:color="auto" w:fill="C4C4C4"/>
              </w:tcPr>
            </w:tcPrChange>
          </w:tcPr>
          <w:p w14:paraId="02F0B52B" w14:textId="77777777" w:rsidR="000A74E5" w:rsidRPr="0080752D" w:rsidRDefault="00000000">
            <w:pPr>
              <w:pStyle w:val="TableParagraph"/>
              <w:ind w:left="85" w:right="61" w:firstLine="2"/>
              <w:jc w:val="center"/>
              <w:rPr>
                <w:sz w:val="16"/>
                <w:szCs w:val="16"/>
                <w:rPrChange w:id="119" w:author="Doina Musatescu" w:date="2023-11-08T16:19:00Z">
                  <w:rPr/>
                </w:rPrChange>
              </w:rPr>
            </w:pPr>
            <w:r w:rsidRPr="0080752D">
              <w:rPr>
                <w:sz w:val="16"/>
                <w:szCs w:val="16"/>
                <w:rPrChange w:id="120" w:author="Doina Musatescu" w:date="2023-11-08T16:19:00Z">
                  <w:rPr/>
                </w:rPrChange>
              </w:rPr>
              <w:t>Data</w:t>
            </w:r>
            <w:r w:rsidRPr="0080752D">
              <w:rPr>
                <w:spacing w:val="1"/>
                <w:sz w:val="16"/>
                <w:szCs w:val="16"/>
                <w:rPrChange w:id="121" w:author="Doina Musatescu" w:date="2023-11-08T16:19:00Z">
                  <w:rPr>
                    <w:spacing w:val="1"/>
                  </w:rPr>
                </w:rPrChange>
              </w:rPr>
              <w:t xml:space="preserve"> </w:t>
            </w:r>
            <w:r w:rsidRPr="0080752D">
              <w:rPr>
                <w:spacing w:val="-1"/>
                <w:sz w:val="16"/>
                <w:szCs w:val="16"/>
                <w:rPrChange w:id="122" w:author="Doina Musatescu" w:date="2023-11-08T16:19:00Z">
                  <w:rPr>
                    <w:spacing w:val="-1"/>
                  </w:rPr>
                </w:rPrChange>
              </w:rPr>
              <w:t>transmitere</w:t>
            </w:r>
          </w:p>
          <w:p w14:paraId="6762E9B1" w14:textId="77777777" w:rsidR="000A74E5" w:rsidRPr="0080752D" w:rsidRDefault="00000000">
            <w:pPr>
              <w:pStyle w:val="TableParagraph"/>
              <w:spacing w:line="217" w:lineRule="exact"/>
              <w:ind w:left="195" w:right="171"/>
              <w:jc w:val="center"/>
              <w:rPr>
                <w:sz w:val="16"/>
                <w:szCs w:val="16"/>
                <w:rPrChange w:id="123" w:author="Doina Musatescu" w:date="2023-11-08T16:19:00Z">
                  <w:rPr/>
                </w:rPrChange>
              </w:rPr>
            </w:pPr>
            <w:r w:rsidRPr="0080752D">
              <w:rPr>
                <w:sz w:val="16"/>
                <w:szCs w:val="16"/>
                <w:rPrChange w:id="124" w:author="Doina Musatescu" w:date="2023-11-08T16:19:00Z">
                  <w:rPr/>
                </w:rPrChange>
              </w:rPr>
              <w:t>J.O.U.E, dupa caz</w:t>
            </w:r>
          </w:p>
        </w:tc>
      </w:tr>
      <w:tr w:rsidR="000A74E5" w14:paraId="520925EE" w14:textId="77777777" w:rsidTr="0080752D">
        <w:trPr>
          <w:trHeight w:val="224"/>
          <w:trPrChange w:id="125" w:author="Doina Musatescu" w:date="2023-11-08T16:19:00Z">
            <w:trPr>
              <w:trHeight w:val="224"/>
            </w:trPr>
          </w:trPrChange>
        </w:trPr>
        <w:tc>
          <w:tcPr>
            <w:tcW w:w="550" w:type="dxa"/>
            <w:gridSpan w:val="2"/>
            <w:tcPrChange w:id="126" w:author="Doina Musatescu" w:date="2023-11-08T16:19:00Z">
              <w:tcPr>
                <w:tcW w:w="408" w:type="dxa"/>
                <w:gridSpan w:val="2"/>
              </w:tcPr>
            </w:tcPrChange>
          </w:tcPr>
          <w:p w14:paraId="5D369D42" w14:textId="75676529" w:rsidR="000A74E5" w:rsidRDefault="000A74E5">
            <w:pPr>
              <w:pStyle w:val="TableParagraph"/>
              <w:rPr>
                <w:sz w:val="24"/>
                <w:szCs w:val="24"/>
              </w:rPr>
            </w:pPr>
          </w:p>
        </w:tc>
        <w:tc>
          <w:tcPr>
            <w:tcW w:w="827" w:type="dxa"/>
            <w:tcPrChange w:id="127" w:author="Doina Musatescu" w:date="2023-11-08T16:19:00Z">
              <w:tcPr>
                <w:tcW w:w="827" w:type="dxa"/>
              </w:tcPr>
            </w:tcPrChange>
          </w:tcPr>
          <w:p w14:paraId="133BC41F" w14:textId="77777777" w:rsidR="000A74E5" w:rsidRDefault="000A74E5">
            <w:pPr>
              <w:pStyle w:val="TableParagraph"/>
              <w:rPr>
                <w:sz w:val="24"/>
                <w:szCs w:val="24"/>
              </w:rPr>
            </w:pPr>
          </w:p>
        </w:tc>
        <w:tc>
          <w:tcPr>
            <w:tcW w:w="829" w:type="dxa"/>
            <w:tcPrChange w:id="128" w:author="Doina Musatescu" w:date="2023-11-08T16:19:00Z">
              <w:tcPr>
                <w:tcW w:w="829" w:type="dxa"/>
              </w:tcPr>
            </w:tcPrChange>
          </w:tcPr>
          <w:p w14:paraId="76DF9640" w14:textId="77777777" w:rsidR="000A74E5" w:rsidRDefault="000A74E5">
            <w:pPr>
              <w:pStyle w:val="TableParagraph"/>
              <w:rPr>
                <w:sz w:val="24"/>
                <w:szCs w:val="24"/>
              </w:rPr>
            </w:pPr>
          </w:p>
        </w:tc>
        <w:tc>
          <w:tcPr>
            <w:tcW w:w="487" w:type="dxa"/>
            <w:tcPrChange w:id="129" w:author="Doina Musatescu" w:date="2023-11-08T16:19:00Z">
              <w:tcPr>
                <w:tcW w:w="472" w:type="dxa"/>
              </w:tcPr>
            </w:tcPrChange>
          </w:tcPr>
          <w:p w14:paraId="7A940FE8" w14:textId="77777777" w:rsidR="000A74E5" w:rsidRDefault="000A74E5">
            <w:pPr>
              <w:pStyle w:val="TableParagraph"/>
              <w:rPr>
                <w:sz w:val="24"/>
                <w:szCs w:val="24"/>
              </w:rPr>
            </w:pPr>
          </w:p>
        </w:tc>
        <w:tc>
          <w:tcPr>
            <w:tcW w:w="851" w:type="dxa"/>
            <w:tcPrChange w:id="130" w:author="Doina Musatescu" w:date="2023-11-08T16:19:00Z">
              <w:tcPr>
                <w:tcW w:w="744" w:type="dxa"/>
              </w:tcPr>
            </w:tcPrChange>
          </w:tcPr>
          <w:p w14:paraId="1D331E76" w14:textId="77777777" w:rsidR="000A74E5" w:rsidRDefault="000A74E5">
            <w:pPr>
              <w:pStyle w:val="TableParagraph"/>
              <w:rPr>
                <w:sz w:val="24"/>
                <w:szCs w:val="24"/>
              </w:rPr>
            </w:pPr>
          </w:p>
        </w:tc>
        <w:tc>
          <w:tcPr>
            <w:tcW w:w="619" w:type="dxa"/>
            <w:tcPrChange w:id="131" w:author="Doina Musatescu" w:date="2023-11-08T16:19:00Z">
              <w:tcPr>
                <w:tcW w:w="741" w:type="dxa"/>
              </w:tcPr>
            </w:tcPrChange>
          </w:tcPr>
          <w:p w14:paraId="4D244CFD" w14:textId="77777777" w:rsidR="000A74E5" w:rsidRDefault="000A74E5">
            <w:pPr>
              <w:pStyle w:val="TableParagraph"/>
              <w:rPr>
                <w:sz w:val="24"/>
                <w:szCs w:val="24"/>
              </w:rPr>
            </w:pPr>
          </w:p>
        </w:tc>
        <w:tc>
          <w:tcPr>
            <w:tcW w:w="798" w:type="dxa"/>
            <w:tcPrChange w:id="132" w:author="Doina Musatescu" w:date="2023-11-08T16:19:00Z">
              <w:tcPr>
                <w:tcW w:w="741" w:type="dxa"/>
              </w:tcPr>
            </w:tcPrChange>
          </w:tcPr>
          <w:p w14:paraId="04AA61A0" w14:textId="77777777" w:rsidR="000A74E5" w:rsidRDefault="000A74E5">
            <w:pPr>
              <w:pStyle w:val="TableParagraph"/>
              <w:rPr>
                <w:sz w:val="24"/>
                <w:szCs w:val="24"/>
              </w:rPr>
            </w:pPr>
          </w:p>
        </w:tc>
        <w:tc>
          <w:tcPr>
            <w:tcW w:w="858" w:type="dxa"/>
            <w:tcPrChange w:id="133" w:author="Doina Musatescu" w:date="2023-11-08T16:19:00Z">
              <w:tcPr>
                <w:tcW w:w="915" w:type="dxa"/>
              </w:tcPr>
            </w:tcPrChange>
          </w:tcPr>
          <w:p w14:paraId="176FF731" w14:textId="77777777" w:rsidR="000A74E5" w:rsidRDefault="000A74E5">
            <w:pPr>
              <w:pStyle w:val="TableParagraph"/>
              <w:rPr>
                <w:sz w:val="24"/>
                <w:szCs w:val="24"/>
              </w:rPr>
            </w:pPr>
          </w:p>
        </w:tc>
        <w:tc>
          <w:tcPr>
            <w:tcW w:w="1036" w:type="dxa"/>
            <w:tcPrChange w:id="134" w:author="Doina Musatescu" w:date="2023-11-08T16:19:00Z">
              <w:tcPr>
                <w:tcW w:w="1036" w:type="dxa"/>
              </w:tcPr>
            </w:tcPrChange>
          </w:tcPr>
          <w:p w14:paraId="3D6AD1E4" w14:textId="77777777" w:rsidR="000A74E5" w:rsidRDefault="000A74E5">
            <w:pPr>
              <w:pStyle w:val="TableParagraph"/>
              <w:rPr>
                <w:sz w:val="24"/>
                <w:szCs w:val="24"/>
              </w:rPr>
            </w:pPr>
          </w:p>
        </w:tc>
        <w:tc>
          <w:tcPr>
            <w:tcW w:w="904" w:type="dxa"/>
            <w:tcPrChange w:id="135" w:author="Doina Musatescu" w:date="2023-11-08T16:19:00Z">
              <w:tcPr>
                <w:tcW w:w="904" w:type="dxa"/>
              </w:tcPr>
            </w:tcPrChange>
          </w:tcPr>
          <w:p w14:paraId="4602EF6B" w14:textId="77777777" w:rsidR="000A74E5" w:rsidRDefault="000A74E5">
            <w:pPr>
              <w:pStyle w:val="TableParagraph"/>
              <w:rPr>
                <w:sz w:val="24"/>
                <w:szCs w:val="24"/>
              </w:rPr>
            </w:pPr>
          </w:p>
        </w:tc>
        <w:tc>
          <w:tcPr>
            <w:tcW w:w="774" w:type="dxa"/>
            <w:tcPrChange w:id="136" w:author="Doina Musatescu" w:date="2023-11-08T16:19:00Z">
              <w:tcPr>
                <w:tcW w:w="774" w:type="dxa"/>
              </w:tcPr>
            </w:tcPrChange>
          </w:tcPr>
          <w:p w14:paraId="79A7C2AB" w14:textId="77777777" w:rsidR="000A74E5" w:rsidRDefault="000A74E5">
            <w:pPr>
              <w:pStyle w:val="TableParagraph"/>
              <w:rPr>
                <w:sz w:val="24"/>
                <w:szCs w:val="24"/>
              </w:rPr>
            </w:pPr>
          </w:p>
        </w:tc>
        <w:tc>
          <w:tcPr>
            <w:tcW w:w="1162" w:type="dxa"/>
            <w:tcBorders>
              <w:right w:val="double" w:sz="0" w:space="0" w:color="000000"/>
            </w:tcBorders>
            <w:tcPrChange w:id="137" w:author="Doina Musatescu" w:date="2023-11-08T16:19:00Z">
              <w:tcPr>
                <w:tcW w:w="1162" w:type="dxa"/>
                <w:tcBorders>
                  <w:right w:val="double" w:sz="0" w:space="0" w:color="000000"/>
                </w:tcBorders>
              </w:tcPr>
            </w:tcPrChange>
          </w:tcPr>
          <w:p w14:paraId="33E4226B" w14:textId="77777777" w:rsidR="000A74E5" w:rsidRDefault="000A74E5">
            <w:pPr>
              <w:pStyle w:val="TableParagraph"/>
              <w:rPr>
                <w:sz w:val="24"/>
                <w:szCs w:val="24"/>
              </w:rPr>
            </w:pPr>
          </w:p>
        </w:tc>
      </w:tr>
    </w:tbl>
    <w:p w14:paraId="11BEE915" w14:textId="77777777" w:rsidR="0080752D" w:rsidRDefault="0080752D" w:rsidP="00923DDA">
      <w:pPr>
        <w:pStyle w:val="Heading1"/>
        <w:tabs>
          <w:tab w:val="left" w:pos="1560"/>
          <w:tab w:val="left" w:pos="9942"/>
        </w:tabs>
        <w:spacing w:before="91"/>
        <w:rPr>
          <w:ins w:id="138" w:author="Doina Musatescu" w:date="2023-11-08T16:16:00Z"/>
        </w:rPr>
      </w:pPr>
    </w:p>
    <w:p w14:paraId="4757C25E" w14:textId="471C128B" w:rsidR="0080752D" w:rsidRPr="0080752D" w:rsidRDefault="00923DDA">
      <w:pPr>
        <w:pStyle w:val="Heading1"/>
        <w:numPr>
          <w:ilvl w:val="0"/>
          <w:numId w:val="12"/>
        </w:numPr>
        <w:tabs>
          <w:tab w:val="left" w:pos="1560"/>
          <w:tab w:val="left" w:pos="9942"/>
        </w:tabs>
        <w:spacing w:before="91"/>
        <w:rPr>
          <w:ins w:id="139" w:author="Doina Musatescu" w:date="2023-11-08T16:15:00Z"/>
          <w:b w:val="0"/>
        </w:rPr>
        <w:pPrChange w:id="140" w:author="Doina Musatescu" w:date="2023-11-08T16:18:00Z">
          <w:pPr>
            <w:pStyle w:val="Heading1"/>
            <w:numPr>
              <w:numId w:val="17"/>
            </w:numPr>
            <w:tabs>
              <w:tab w:val="left" w:pos="1560"/>
              <w:tab w:val="left" w:pos="9942"/>
            </w:tabs>
            <w:spacing w:before="91"/>
            <w:ind w:left="1416" w:hanging="720"/>
          </w:pPr>
        </w:pPrChange>
      </w:pPr>
      <w:ins w:id="141" w:author="Doina Musatescu" w:date="2023-11-08T16:15:00Z">
        <w:r w:rsidRPr="0080752D">
          <w:rPr>
            <w:bCs w:val="0"/>
            <w:sz w:val="24"/>
            <w:szCs w:val="24"/>
            <w:shd w:val="clear" w:color="auto" w:fill="8DB3E1"/>
          </w:rPr>
          <w:t>Activități</w:t>
        </w:r>
        <w:r>
          <w:rPr>
            <w:spacing w:val="-3"/>
          </w:rPr>
          <w:t xml:space="preserve"> </w:t>
        </w:r>
        <w:r>
          <w:rPr>
            <w:sz w:val="24"/>
            <w:szCs w:val="24"/>
            <w:shd w:val="clear" w:color="auto" w:fill="8DB3E1"/>
          </w:rPr>
          <w:t>previzionate</w:t>
        </w:r>
        <w:r w:rsidRPr="0080752D">
          <w:rPr>
            <w:sz w:val="24"/>
            <w:szCs w:val="24"/>
            <w:shd w:val="clear" w:color="auto" w:fill="8DB3E1"/>
            <w:rPrChange w:id="142" w:author="Doina Musatescu" w:date="2023-11-08T16:18:00Z">
              <w:rPr>
                <w:b w:val="0"/>
              </w:rPr>
            </w:rPrChange>
          </w:rPr>
          <w:t xml:space="preserve"> </w:t>
        </w:r>
        <w:r w:rsidRPr="0080752D">
          <w:rPr>
            <w:sz w:val="24"/>
            <w:szCs w:val="24"/>
            <w:shd w:val="clear" w:color="auto" w:fill="8DB3E1"/>
            <w:rPrChange w:id="143" w:author="Doina Musatescu" w:date="2023-11-08T16:18:00Z">
              <w:rPr/>
            </w:rPrChange>
          </w:rPr>
          <w:t>(obligatoriu)</w:t>
        </w:r>
      </w:ins>
    </w:p>
    <w:p w14:paraId="157060BE" w14:textId="77777777" w:rsidR="0080752D" w:rsidRPr="00C438F3" w:rsidRDefault="0080752D">
      <w:pPr>
        <w:pStyle w:val="BodyText"/>
        <w:ind w:left="696" w:right="839"/>
        <w:jc w:val="both"/>
        <w:rPr>
          <w:ins w:id="144" w:author="Doina Musatescu" w:date="2023-11-08T16:17:00Z"/>
          <w:sz w:val="24"/>
          <w:szCs w:val="24"/>
        </w:rPr>
        <w:pPrChange w:id="145" w:author="Doina Musatescu" w:date="2023-11-08T16:17:00Z">
          <w:pPr>
            <w:pStyle w:val="BodyText"/>
            <w:numPr>
              <w:numId w:val="12"/>
            </w:numPr>
            <w:ind w:left="1416" w:right="839" w:hanging="720"/>
            <w:jc w:val="both"/>
          </w:pPr>
        </w:pPrChange>
      </w:pPr>
      <w:ins w:id="146" w:author="Doina Musatescu" w:date="2023-11-08T16:17:00Z">
        <w:r>
          <w:rPr>
            <w:sz w:val="24"/>
            <w:szCs w:val="24"/>
          </w:rPr>
          <w:t>Se</w:t>
        </w:r>
        <w:r w:rsidRPr="00C438F3">
          <w:rPr>
            <w:sz w:val="24"/>
            <w:szCs w:val="24"/>
          </w:rPr>
          <w:t xml:space="preserve"> </w:t>
        </w:r>
        <w:r>
          <w:rPr>
            <w:sz w:val="24"/>
            <w:szCs w:val="24"/>
          </w:rPr>
          <w:t>completează</w:t>
        </w:r>
        <w:r w:rsidRPr="00C438F3">
          <w:rPr>
            <w:sz w:val="24"/>
            <w:szCs w:val="24"/>
          </w:rPr>
          <w:t xml:space="preserve"> </w:t>
        </w:r>
        <w:r>
          <w:rPr>
            <w:sz w:val="24"/>
            <w:szCs w:val="24"/>
          </w:rPr>
          <w:t>pentru</w:t>
        </w:r>
        <w:r w:rsidRPr="00C438F3">
          <w:rPr>
            <w:sz w:val="24"/>
            <w:szCs w:val="24"/>
          </w:rPr>
          <w:t xml:space="preserve"> </w:t>
        </w:r>
        <w:r>
          <w:rPr>
            <w:sz w:val="24"/>
            <w:szCs w:val="24"/>
          </w:rPr>
          <w:t>fiecare</w:t>
        </w:r>
        <w:r w:rsidRPr="00C438F3">
          <w:rPr>
            <w:sz w:val="24"/>
            <w:szCs w:val="24"/>
          </w:rPr>
          <w:t xml:space="preserve"> </w:t>
        </w:r>
        <w:r>
          <w:rPr>
            <w:sz w:val="24"/>
            <w:szCs w:val="24"/>
          </w:rPr>
          <w:t>componentă</w:t>
        </w:r>
        <w:r w:rsidRPr="00C438F3">
          <w:rPr>
            <w:sz w:val="24"/>
            <w:szCs w:val="24"/>
          </w:rPr>
          <w:t xml:space="preserve"> </w:t>
        </w:r>
      </w:ins>
    </w:p>
    <w:p w14:paraId="44010B1B" w14:textId="1F36D404" w:rsidR="000A74E5" w:rsidDel="0080752D" w:rsidRDefault="00000000">
      <w:pPr>
        <w:pStyle w:val="BodyText"/>
        <w:spacing w:before="8"/>
        <w:ind w:left="426" w:firstLine="141"/>
        <w:rPr>
          <w:del w:id="147" w:author="Doina Musatescu" w:date="2023-11-08T16:17:00Z"/>
          <w:sz w:val="24"/>
          <w:szCs w:val="24"/>
        </w:rPr>
      </w:pPr>
      <w:del w:id="148" w:author="Doina Musatescu" w:date="2023-11-08T16:17:00Z">
        <w:r w:rsidDel="0080752D">
          <w:rPr>
            <w:sz w:val="24"/>
            <w:szCs w:val="24"/>
          </w:rPr>
          <w:delText xml:space="preserve">  </w:delText>
        </w:r>
      </w:del>
      <w:del w:id="149" w:author="Doina Musatescu" w:date="2023-11-08T16:15:00Z">
        <w:r w:rsidDel="00923DDA">
          <w:rPr>
            <w:sz w:val="24"/>
            <w:szCs w:val="24"/>
          </w:rPr>
          <w:delText>Se</w:delText>
        </w:r>
        <w:r w:rsidDel="00923DDA">
          <w:rPr>
            <w:spacing w:val="-2"/>
            <w:sz w:val="24"/>
            <w:szCs w:val="24"/>
          </w:rPr>
          <w:delText xml:space="preserve"> </w:delText>
        </w:r>
        <w:r w:rsidDel="00923DDA">
          <w:rPr>
            <w:sz w:val="24"/>
            <w:szCs w:val="24"/>
          </w:rPr>
          <w:delText>completează</w:delText>
        </w:r>
        <w:r w:rsidDel="00923DDA">
          <w:rPr>
            <w:spacing w:val="-4"/>
            <w:sz w:val="24"/>
            <w:szCs w:val="24"/>
          </w:rPr>
          <w:delText xml:space="preserve"> </w:delText>
        </w:r>
        <w:r w:rsidDel="00923DDA">
          <w:rPr>
            <w:sz w:val="24"/>
            <w:szCs w:val="24"/>
          </w:rPr>
          <w:delText>pentru</w:delText>
        </w:r>
        <w:r w:rsidDel="00923DDA">
          <w:rPr>
            <w:spacing w:val="-3"/>
            <w:sz w:val="24"/>
            <w:szCs w:val="24"/>
          </w:rPr>
          <w:delText xml:space="preserve"> </w:delText>
        </w:r>
        <w:r w:rsidDel="00923DDA">
          <w:rPr>
            <w:sz w:val="24"/>
            <w:szCs w:val="24"/>
          </w:rPr>
          <w:delText>fiecare</w:delText>
        </w:r>
        <w:r w:rsidDel="00923DDA">
          <w:rPr>
            <w:spacing w:val="-2"/>
            <w:sz w:val="24"/>
            <w:szCs w:val="24"/>
          </w:rPr>
          <w:delText xml:space="preserve"> </w:delText>
        </w:r>
        <w:r w:rsidDel="00923DDA">
          <w:rPr>
            <w:sz w:val="24"/>
            <w:szCs w:val="24"/>
          </w:rPr>
          <w:delText>componentă</w:delText>
        </w:r>
      </w:del>
      <w:del w:id="150" w:author="Doina Musatescu" w:date="2023-11-08T16:17:00Z">
        <w:r w:rsidDel="0080752D">
          <w:rPr>
            <w:sz w:val="24"/>
            <w:szCs w:val="24"/>
          </w:rPr>
          <w:delText>.</w:delText>
        </w:r>
      </w:del>
    </w:p>
    <w:p w14:paraId="7713D702" w14:textId="77777777" w:rsidR="000A74E5" w:rsidRDefault="00000000">
      <w:pPr>
        <w:pStyle w:val="BodyText"/>
        <w:ind w:left="696" w:right="839"/>
        <w:jc w:val="both"/>
        <w:rPr>
          <w:sz w:val="24"/>
          <w:szCs w:val="24"/>
        </w:rPr>
      </w:pPr>
      <w:r>
        <w:rPr>
          <w:sz w:val="24"/>
          <w:szCs w:val="24"/>
        </w:rPr>
        <w:t>Se vor enumera activitățile ce urmează a fi derulate, în vederea obținerii rezultatelor previzionate, cu</w:t>
      </w:r>
      <w:r>
        <w:rPr>
          <w:spacing w:val="1"/>
          <w:sz w:val="24"/>
          <w:szCs w:val="24"/>
        </w:rPr>
        <w:t xml:space="preserve"> </w:t>
      </w:r>
      <w:r>
        <w:rPr>
          <w:sz w:val="24"/>
          <w:szCs w:val="24"/>
        </w:rPr>
        <w:t>precizarea</w:t>
      </w:r>
      <w:r>
        <w:rPr>
          <w:spacing w:val="-13"/>
          <w:sz w:val="24"/>
          <w:szCs w:val="24"/>
        </w:rPr>
        <w:t xml:space="preserve"> </w:t>
      </w:r>
      <w:r>
        <w:rPr>
          <w:sz w:val="24"/>
          <w:szCs w:val="24"/>
        </w:rPr>
        <w:t>termenelor</w:t>
      </w:r>
      <w:r>
        <w:rPr>
          <w:spacing w:val="-13"/>
          <w:sz w:val="24"/>
          <w:szCs w:val="24"/>
        </w:rPr>
        <w:t xml:space="preserve"> </w:t>
      </w:r>
      <w:r>
        <w:rPr>
          <w:sz w:val="24"/>
          <w:szCs w:val="24"/>
        </w:rPr>
        <w:t>estimate.</w:t>
      </w:r>
      <w:r>
        <w:rPr>
          <w:spacing w:val="-11"/>
          <w:sz w:val="24"/>
          <w:szCs w:val="24"/>
        </w:rPr>
        <w:t xml:space="preserve"> </w:t>
      </w:r>
    </w:p>
    <w:p w14:paraId="4F2C5D83" w14:textId="77777777" w:rsidR="000A74E5" w:rsidRDefault="000A74E5">
      <w:pPr>
        <w:pStyle w:val="BodyText"/>
        <w:spacing w:before="5"/>
        <w:rPr>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75"/>
        <w:gridCol w:w="2553"/>
        <w:gridCol w:w="2126"/>
        <w:gridCol w:w="2268"/>
      </w:tblGrid>
      <w:tr w:rsidR="000A74E5" w14:paraId="5494D96C" w14:textId="77777777">
        <w:trPr>
          <w:trHeight w:val="506"/>
        </w:trPr>
        <w:tc>
          <w:tcPr>
            <w:tcW w:w="2275" w:type="dxa"/>
            <w:shd w:val="clear" w:color="auto" w:fill="D9D9D9"/>
          </w:tcPr>
          <w:p w14:paraId="740C591B" w14:textId="77777777" w:rsidR="000A74E5" w:rsidRDefault="00000000">
            <w:pPr>
              <w:pStyle w:val="TableParagraph"/>
              <w:spacing w:line="247" w:lineRule="exact"/>
              <w:ind w:left="127" w:right="116"/>
              <w:jc w:val="center"/>
              <w:rPr>
                <w:sz w:val="24"/>
                <w:szCs w:val="24"/>
              </w:rPr>
            </w:pPr>
            <w:r>
              <w:rPr>
                <w:sz w:val="24"/>
                <w:szCs w:val="24"/>
              </w:rPr>
              <w:t>Titlu</w:t>
            </w:r>
          </w:p>
          <w:p w14:paraId="18C35DF1" w14:textId="77777777" w:rsidR="000A74E5" w:rsidRDefault="00000000">
            <w:pPr>
              <w:pStyle w:val="TableParagraph"/>
              <w:spacing w:before="1" w:line="238" w:lineRule="exact"/>
              <w:ind w:left="128" w:right="116"/>
              <w:jc w:val="center"/>
              <w:rPr>
                <w:sz w:val="24"/>
                <w:szCs w:val="24"/>
              </w:rPr>
            </w:pPr>
            <w:r>
              <w:rPr>
                <w:sz w:val="24"/>
                <w:szCs w:val="24"/>
              </w:rPr>
              <w:t>activitate/subactivitate</w:t>
            </w:r>
          </w:p>
        </w:tc>
        <w:tc>
          <w:tcPr>
            <w:tcW w:w="2553" w:type="dxa"/>
            <w:shd w:val="clear" w:color="auto" w:fill="D9D9D9"/>
          </w:tcPr>
          <w:p w14:paraId="19F7A737" w14:textId="77777777" w:rsidR="000A74E5" w:rsidRDefault="00000000">
            <w:pPr>
              <w:pStyle w:val="TableParagraph"/>
              <w:spacing w:before="121"/>
              <w:ind w:left="418"/>
              <w:rPr>
                <w:sz w:val="24"/>
                <w:szCs w:val="24"/>
              </w:rPr>
            </w:pPr>
            <w:r>
              <w:rPr>
                <w:sz w:val="24"/>
                <w:szCs w:val="24"/>
              </w:rPr>
              <w:t>Data</w:t>
            </w:r>
            <w:r>
              <w:rPr>
                <w:spacing w:val="-1"/>
                <w:sz w:val="24"/>
                <w:szCs w:val="24"/>
              </w:rPr>
              <w:t xml:space="preserve"> </w:t>
            </w:r>
            <w:r>
              <w:rPr>
                <w:sz w:val="24"/>
                <w:szCs w:val="24"/>
              </w:rPr>
              <w:t>start</w:t>
            </w:r>
          </w:p>
        </w:tc>
        <w:tc>
          <w:tcPr>
            <w:tcW w:w="2126" w:type="dxa"/>
            <w:shd w:val="clear" w:color="auto" w:fill="D9D9D9"/>
          </w:tcPr>
          <w:p w14:paraId="4CD6B974" w14:textId="77777777" w:rsidR="000A74E5" w:rsidRDefault="00000000">
            <w:pPr>
              <w:pStyle w:val="TableParagraph"/>
              <w:spacing w:before="121"/>
              <w:ind w:left="276"/>
              <w:rPr>
                <w:sz w:val="24"/>
                <w:szCs w:val="24"/>
              </w:rPr>
            </w:pPr>
            <w:r>
              <w:rPr>
                <w:sz w:val="24"/>
                <w:szCs w:val="24"/>
              </w:rPr>
              <w:t>Data</w:t>
            </w:r>
            <w:r>
              <w:rPr>
                <w:spacing w:val="-2"/>
                <w:sz w:val="24"/>
                <w:szCs w:val="24"/>
              </w:rPr>
              <w:t xml:space="preserve"> </w:t>
            </w:r>
            <w:r>
              <w:rPr>
                <w:sz w:val="24"/>
                <w:szCs w:val="24"/>
              </w:rPr>
              <w:t>încheiere</w:t>
            </w:r>
          </w:p>
        </w:tc>
        <w:tc>
          <w:tcPr>
            <w:tcW w:w="2268" w:type="dxa"/>
            <w:shd w:val="clear" w:color="auto" w:fill="D9D9D9"/>
          </w:tcPr>
          <w:p w14:paraId="64957420" w14:textId="77777777" w:rsidR="000A74E5" w:rsidRDefault="00000000">
            <w:pPr>
              <w:pStyle w:val="TableParagraph"/>
              <w:spacing w:before="121"/>
              <w:ind w:left="495"/>
              <w:rPr>
                <w:sz w:val="24"/>
                <w:szCs w:val="24"/>
              </w:rPr>
            </w:pPr>
            <w:r>
              <w:rPr>
                <w:sz w:val="24"/>
                <w:szCs w:val="24"/>
              </w:rPr>
              <w:t>Durată</w:t>
            </w:r>
          </w:p>
        </w:tc>
      </w:tr>
      <w:tr w:rsidR="000A74E5" w14:paraId="2E953AE6" w14:textId="77777777">
        <w:trPr>
          <w:trHeight w:val="253"/>
        </w:trPr>
        <w:tc>
          <w:tcPr>
            <w:tcW w:w="2275" w:type="dxa"/>
          </w:tcPr>
          <w:p w14:paraId="6D65F05A" w14:textId="77777777" w:rsidR="000A74E5" w:rsidRDefault="000A74E5">
            <w:pPr>
              <w:pStyle w:val="TableParagraph"/>
              <w:rPr>
                <w:sz w:val="24"/>
                <w:szCs w:val="24"/>
              </w:rPr>
            </w:pPr>
          </w:p>
        </w:tc>
        <w:tc>
          <w:tcPr>
            <w:tcW w:w="2553" w:type="dxa"/>
          </w:tcPr>
          <w:p w14:paraId="7AC2B104" w14:textId="77777777" w:rsidR="000A74E5" w:rsidRDefault="000A74E5">
            <w:pPr>
              <w:pStyle w:val="TableParagraph"/>
              <w:rPr>
                <w:sz w:val="24"/>
                <w:szCs w:val="24"/>
              </w:rPr>
            </w:pPr>
          </w:p>
        </w:tc>
        <w:tc>
          <w:tcPr>
            <w:tcW w:w="2126" w:type="dxa"/>
          </w:tcPr>
          <w:p w14:paraId="1A0DDE44" w14:textId="77777777" w:rsidR="000A74E5" w:rsidRDefault="000A74E5">
            <w:pPr>
              <w:pStyle w:val="TableParagraph"/>
              <w:rPr>
                <w:sz w:val="24"/>
                <w:szCs w:val="24"/>
              </w:rPr>
            </w:pPr>
          </w:p>
        </w:tc>
        <w:tc>
          <w:tcPr>
            <w:tcW w:w="2268" w:type="dxa"/>
          </w:tcPr>
          <w:p w14:paraId="21149B44" w14:textId="77777777" w:rsidR="000A74E5" w:rsidRDefault="000A74E5">
            <w:pPr>
              <w:pStyle w:val="TableParagraph"/>
              <w:rPr>
                <w:sz w:val="24"/>
                <w:szCs w:val="24"/>
              </w:rPr>
            </w:pPr>
          </w:p>
        </w:tc>
      </w:tr>
    </w:tbl>
    <w:p w14:paraId="2E015010" w14:textId="77777777" w:rsidR="000A74E5" w:rsidRDefault="000A74E5">
      <w:pPr>
        <w:pStyle w:val="BodyText"/>
        <w:spacing w:before="4"/>
        <w:rPr>
          <w:sz w:val="24"/>
          <w:szCs w:val="24"/>
        </w:rPr>
      </w:pPr>
    </w:p>
    <w:p w14:paraId="03694CBC" w14:textId="77777777" w:rsidR="000A74E5" w:rsidRDefault="00000000">
      <w:pPr>
        <w:spacing w:after="8"/>
        <w:ind w:left="696"/>
        <w:jc w:val="both"/>
        <w:rPr>
          <w:sz w:val="24"/>
          <w:szCs w:val="24"/>
        </w:rPr>
      </w:pPr>
      <w:r>
        <w:rPr>
          <w:sz w:val="24"/>
          <w:szCs w:val="24"/>
        </w:rPr>
        <w:t>Detalierea</w:t>
      </w:r>
      <w:r>
        <w:rPr>
          <w:spacing w:val="-7"/>
          <w:sz w:val="24"/>
          <w:szCs w:val="24"/>
        </w:rPr>
        <w:t xml:space="preserve"> </w:t>
      </w:r>
      <w:r>
        <w:rPr>
          <w:sz w:val="24"/>
          <w:szCs w:val="24"/>
        </w:rPr>
        <w:t>subactivității</w:t>
      </w:r>
    </w:p>
    <w:p w14:paraId="79B17061"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45DC8FFD" wp14:editId="398CAB70">
                <wp:extent cx="5853430" cy="172720"/>
                <wp:effectExtent l="0" t="0" r="4445" b="0"/>
                <wp:docPr id="7" name="Group 4"/>
                <wp:cNvGraphicFramePr/>
                <a:graphic xmlns:a="http://schemas.openxmlformats.org/drawingml/2006/main">
                  <a:graphicData uri="http://schemas.microsoft.com/office/word/2010/wordprocessingGroup">
                    <wpg:wgp>
                      <wpg:cNvGrpSpPr/>
                      <wpg:grpSpPr>
                        <a:xfrm>
                          <a:off x="0" y="0"/>
                          <a:ext cx="5853430" cy="172720"/>
                          <a:chOff x="0" y="0"/>
                          <a:chExt cx="9218" cy="272"/>
                        </a:xfrm>
                      </wpg:grpSpPr>
                      <wps:wsp>
                        <wps:cNvPr id="8" name="AutoShape 5"/>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4" o:spid="_x0000_s1026" o:spt="203" style="height:13.6pt;width:460.9pt;" coordsize="9218,272" o:gfxdata="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">
                <o:lock v:ext="edit" aspectratio="f"/>
                <v:shape id="AutoShape 5" o:spid="_x0000_s1026" o:spt="100" style="position:absolute;left:0;top:0;height:272;width:9218;" fillcolor="#000000" filled="t" stroked="f" coordsize="9218,272" o:gfxdata="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idxo7sAAADa&#10;AAAADwAAAAAAAAABACAAAAAiAAAAZHJzL2Rvd25yZXYueG1sUEsBAhQAFAAAAAgAh07iQDMvBZ47&#10;AAAAOQAAABAAAAAAAAAAAQAgAAAACgEAAGRycy9zaGFwZXhtbC54bWxQSwUGAAAAAAYABgBbAQAA&#10;tAMAAAAA&#10;" path="m9208,262l10,262,0,262,0,271,10,271,9208,271,9208,262xm9208,0l10,0,0,0,0,10,0,262,10,262,10,10,9208,10,9208,0xm9218,262l9208,262,9208,271,9218,271,9218,262xm9218,0l9208,0,9208,10,9208,262,9218,262,9218,10,9218,0xe">
                  <v:path o:connectlocs="9208,262;10,262;0,262;0,271;10,271;9208,271;9208,262;9208,0;10,0;0,0;0,10;0,262;10,262;10,10;9208,10;9208,0;9218,262;9208,262;9208,271;9218,271;9218,262;9218,0;9208,0;9208,10;9208,262;9218,262;9218,10;9218,0" o:connectangles="0,0,0,0,0,0,0,0,0,0,0,0,0,0,0,0,0,0,0,0,0,0,0,0,0,0,0,0"/>
                  <v:fill on="t" focussize="0,0"/>
                  <v:stroke on="f"/>
                  <v:imagedata o:title=""/>
                  <o:lock v:ext="edit" aspectratio="f"/>
                </v:shape>
                <w10:wrap type="none"/>
                <w10:anchorlock/>
              </v:group>
            </w:pict>
          </mc:Fallback>
        </mc:AlternateContent>
      </w:r>
    </w:p>
    <w:p w14:paraId="27314043" w14:textId="77777777" w:rsidR="000A74E5" w:rsidRDefault="000A74E5">
      <w:pPr>
        <w:pStyle w:val="BodyText"/>
        <w:spacing w:before="3"/>
        <w:rPr>
          <w:i w:val="0"/>
          <w:sz w:val="24"/>
          <w:szCs w:val="24"/>
        </w:rPr>
      </w:pPr>
    </w:p>
    <w:p w14:paraId="277B0A1B" w14:textId="77777777" w:rsidR="000A74E5" w:rsidRDefault="00000000">
      <w:pPr>
        <w:spacing w:before="91" w:after="6"/>
        <w:ind w:left="696"/>
        <w:rPr>
          <w:sz w:val="24"/>
          <w:szCs w:val="24"/>
        </w:rPr>
      </w:pPr>
      <w:r>
        <w:rPr>
          <w:sz w:val="24"/>
          <w:szCs w:val="24"/>
        </w:rPr>
        <w:lastRenderedPageBreak/>
        <w:t>Rezultate</w:t>
      </w:r>
      <w:r>
        <w:rPr>
          <w:spacing w:val="-3"/>
          <w:sz w:val="24"/>
          <w:szCs w:val="24"/>
        </w:rPr>
        <w:t xml:space="preserve"> </w:t>
      </w:r>
      <w:r>
        <w:rPr>
          <w:sz w:val="24"/>
          <w:szCs w:val="24"/>
        </w:rPr>
        <w:t>previzionate</w:t>
      </w:r>
    </w:p>
    <w:p w14:paraId="363F7764" w14:textId="77777777" w:rsidR="000A74E5" w:rsidRDefault="00000000">
      <w:pPr>
        <w:pStyle w:val="BodyText"/>
        <w:ind w:left="696"/>
        <w:rPr>
          <w:i w:val="0"/>
          <w:sz w:val="24"/>
          <w:szCs w:val="24"/>
        </w:rPr>
      </w:pPr>
      <w:r>
        <w:rPr>
          <w:i w:val="0"/>
          <w:noProof/>
          <w:sz w:val="24"/>
          <w:szCs w:val="24"/>
          <w:lang w:eastAsia="ro-RO"/>
        </w:rPr>
        <mc:AlternateContent>
          <mc:Choice Requires="wpg">
            <w:drawing>
              <wp:inline distT="0" distB="0" distL="0" distR="0" wp14:anchorId="6499A8F3" wp14:editId="75F35421">
                <wp:extent cx="5853430" cy="173990"/>
                <wp:effectExtent l="0" t="0" r="4445" b="0"/>
                <wp:docPr id="5" name="Group 2"/>
                <wp:cNvGraphicFramePr/>
                <a:graphic xmlns:a="http://schemas.openxmlformats.org/drawingml/2006/main">
                  <a:graphicData uri="http://schemas.microsoft.com/office/word/2010/wordprocessingGroup">
                    <wpg:wgp>
                      <wpg:cNvGrpSpPr/>
                      <wpg:grpSpPr>
                        <a:xfrm>
                          <a:off x="0" y="0"/>
                          <a:ext cx="5853430" cy="173990"/>
                          <a:chOff x="0" y="0"/>
                          <a:chExt cx="9218" cy="274"/>
                        </a:xfrm>
                      </wpg:grpSpPr>
                      <wps:wsp>
                        <wps:cNvPr id="6" name="AutoShape 3"/>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xmlns:wpsCustomData="http://www.wps.cn/officeDocument/2013/wpsCustomData">
            <w:pict>
              <v:group id="Group 2" o:spid="_x0000_s1026" o:spt="203" style="height:13.7pt;width:460.9pt;" coordsize="9218,274" o:gfxdata="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">
                <o:lock v:ext="edit" aspectratio="f"/>
                <v:shape id="AutoShape 3" o:spid="_x0000_s1026" o:spt="100" style="position:absolute;left:0;top:0;height:274;width:9218;" fillcolor="#000000" filled="t" stroked="f" coordsize="9218,274" o:gfxdata="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o/X665AAAA2gAA&#10;AA8AAAAAAAAAAQAgAAAAIgAAAGRycy9kb3ducmV2LnhtbFBLAQIUABQAAAAIAIdO4kAzLwWeOwAA&#10;ADkAAAAQAAAAAAAAAAEAIAAAAAgBAABkcnMvc2hhcGV4bWwueG1sUEsFBgAAAAAGAAYAWwEAALID&#10;AAAAAA==&#10;" path="m9208,0l10,0,0,0,0,10,0,264,0,274,10,274,9208,274,9208,264,10,264,10,10,9208,10,9208,0xm9218,0l9208,0,9208,10,9208,264,9208,274,9218,274,9218,264,9218,10,9218,0xe">
                  <v:path o:connectlocs="9208,0;10,0;0,0;0,10;0,264;0,274;10,274;9208,274;9208,264;10,264;10,10;9208,10;9208,0;9218,0;9208,0;9208,10;9208,264;9208,274;9218,274;9218,264;9218,10;9218,0" o:connectangles="0,0,0,0,0,0,0,0,0,0,0,0,0,0,0,0,0,0,0,0,0,0"/>
                  <v:fill on="t" focussize="0,0"/>
                  <v:stroke on="f"/>
                  <v:imagedata o:title=""/>
                  <o:lock v:ext="edit" aspectratio="f"/>
                </v:shape>
                <w10:wrap type="none"/>
                <w10:anchorlock/>
              </v:group>
            </w:pict>
          </mc:Fallback>
        </mc:AlternateContent>
      </w:r>
    </w:p>
    <w:p w14:paraId="3BD3F90A" w14:textId="77777777" w:rsidR="000A74E5" w:rsidRDefault="000A74E5">
      <w:pPr>
        <w:pStyle w:val="BodyText"/>
        <w:spacing w:before="3"/>
        <w:rPr>
          <w:i w:val="0"/>
          <w:sz w:val="24"/>
          <w:szCs w:val="24"/>
        </w:rPr>
      </w:pPr>
    </w:p>
    <w:p w14:paraId="4E05D9EF" w14:textId="77777777" w:rsidR="000A74E5" w:rsidRDefault="00000000">
      <w:pPr>
        <w:spacing w:before="91" w:after="8"/>
        <w:ind w:left="696"/>
        <w:rPr>
          <w:sz w:val="24"/>
          <w:szCs w:val="24"/>
        </w:rPr>
      </w:pPr>
      <w:r>
        <w:rPr>
          <w:sz w:val="24"/>
          <w:szCs w:val="24"/>
        </w:rPr>
        <w:t>Amplasamentele</w:t>
      </w:r>
      <w:r>
        <w:rPr>
          <w:spacing w:val="-4"/>
          <w:sz w:val="24"/>
          <w:szCs w:val="24"/>
        </w:rPr>
        <w:t xml:space="preserve"> </w:t>
      </w:r>
      <w:r>
        <w:rPr>
          <w:sz w:val="24"/>
          <w:szCs w:val="24"/>
        </w:rPr>
        <w:t>din</w:t>
      </w:r>
      <w:r>
        <w:rPr>
          <w:spacing w:val="-4"/>
          <w:sz w:val="24"/>
          <w:szCs w:val="24"/>
        </w:rPr>
        <w:t xml:space="preserve"> </w:t>
      </w:r>
      <w:r>
        <w:rPr>
          <w:sz w:val="24"/>
          <w:szCs w:val="24"/>
        </w:rPr>
        <w:t>cadrul</w:t>
      </w:r>
      <w:r>
        <w:rPr>
          <w:spacing w:val="-5"/>
          <w:sz w:val="24"/>
          <w:szCs w:val="24"/>
        </w:rPr>
        <w:t xml:space="preserve"> </w:t>
      </w:r>
      <w:r>
        <w:rPr>
          <w:sz w:val="24"/>
          <w:szCs w:val="24"/>
        </w:rPr>
        <w:t>subactivității</w:t>
      </w:r>
    </w:p>
    <w:p w14:paraId="518695D7" w14:textId="77777777" w:rsidR="000A74E5" w:rsidRDefault="000A74E5">
      <w:pPr>
        <w:spacing w:before="91" w:after="8"/>
        <w:ind w:left="696"/>
        <w:rPr>
          <w:sz w:val="24"/>
          <w:szCs w:val="24"/>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23"/>
        <w:gridCol w:w="4585"/>
      </w:tblGrid>
      <w:tr w:rsidR="000A74E5" w14:paraId="02E545F2" w14:textId="77777777">
        <w:trPr>
          <w:trHeight w:val="251"/>
        </w:trPr>
        <w:tc>
          <w:tcPr>
            <w:tcW w:w="4623" w:type="dxa"/>
            <w:shd w:val="clear" w:color="auto" w:fill="D9D9D9"/>
          </w:tcPr>
          <w:p w14:paraId="332F4826" w14:textId="77777777" w:rsidR="000A74E5" w:rsidRDefault="00000000">
            <w:pPr>
              <w:pStyle w:val="TableParagraph"/>
              <w:spacing w:line="232" w:lineRule="exact"/>
              <w:ind w:left="110"/>
              <w:rPr>
                <w:sz w:val="24"/>
                <w:szCs w:val="24"/>
              </w:rPr>
            </w:pPr>
            <w:r>
              <w:rPr>
                <w:sz w:val="24"/>
                <w:szCs w:val="24"/>
              </w:rPr>
              <w:t>Denumire</w:t>
            </w:r>
          </w:p>
        </w:tc>
        <w:tc>
          <w:tcPr>
            <w:tcW w:w="4585" w:type="dxa"/>
            <w:shd w:val="clear" w:color="auto" w:fill="D9D9D9"/>
          </w:tcPr>
          <w:p w14:paraId="37EFBAFD" w14:textId="77777777" w:rsidR="000A74E5" w:rsidRDefault="000A74E5">
            <w:pPr>
              <w:pStyle w:val="TableParagraph"/>
              <w:rPr>
                <w:sz w:val="24"/>
                <w:szCs w:val="24"/>
              </w:rPr>
            </w:pPr>
          </w:p>
        </w:tc>
      </w:tr>
      <w:tr w:rsidR="000A74E5" w14:paraId="04FFE493" w14:textId="77777777">
        <w:trPr>
          <w:trHeight w:val="254"/>
        </w:trPr>
        <w:tc>
          <w:tcPr>
            <w:tcW w:w="4623" w:type="dxa"/>
          </w:tcPr>
          <w:p w14:paraId="30B8F3B6" w14:textId="77777777" w:rsidR="000A74E5" w:rsidRDefault="000A74E5">
            <w:pPr>
              <w:pStyle w:val="TableParagraph"/>
              <w:rPr>
                <w:sz w:val="24"/>
                <w:szCs w:val="24"/>
              </w:rPr>
            </w:pPr>
          </w:p>
        </w:tc>
        <w:tc>
          <w:tcPr>
            <w:tcW w:w="4585" w:type="dxa"/>
          </w:tcPr>
          <w:p w14:paraId="426A59B2" w14:textId="77777777" w:rsidR="000A74E5" w:rsidRDefault="000A74E5">
            <w:pPr>
              <w:pStyle w:val="TableParagraph"/>
              <w:rPr>
                <w:sz w:val="24"/>
                <w:szCs w:val="24"/>
              </w:rPr>
            </w:pPr>
          </w:p>
        </w:tc>
      </w:tr>
    </w:tbl>
    <w:p w14:paraId="67F085E2" w14:textId="3E04EE6D" w:rsidR="000A74E5" w:rsidDel="0080752D" w:rsidRDefault="000A74E5">
      <w:pPr>
        <w:pStyle w:val="Heading1"/>
        <w:numPr>
          <w:ilvl w:val="0"/>
          <w:numId w:val="12"/>
        </w:numPr>
        <w:tabs>
          <w:tab w:val="left" w:pos="1560"/>
          <w:tab w:val="left" w:pos="9942"/>
        </w:tabs>
        <w:spacing w:before="91"/>
        <w:rPr>
          <w:del w:id="151" w:author="Doina Musatescu" w:date="2023-11-08T16:19:00Z"/>
          <w:sz w:val="24"/>
          <w:szCs w:val="24"/>
        </w:rPr>
        <w:pPrChange w:id="152" w:author="Doina Musatescu" w:date="2023-11-08T16:19:00Z">
          <w:pPr>
            <w:pStyle w:val="BodyText"/>
            <w:spacing w:before="9"/>
          </w:pPr>
        </w:pPrChange>
      </w:pPr>
    </w:p>
    <w:p w14:paraId="114D2EEF" w14:textId="433CF647" w:rsidR="000A74E5" w:rsidRDefault="00000000">
      <w:pPr>
        <w:pStyle w:val="Heading1"/>
        <w:numPr>
          <w:ilvl w:val="0"/>
          <w:numId w:val="12"/>
        </w:numPr>
        <w:tabs>
          <w:tab w:val="left" w:pos="1560"/>
          <w:tab w:val="left" w:pos="9942"/>
        </w:tabs>
        <w:spacing w:before="91"/>
        <w:rPr>
          <w:sz w:val="24"/>
          <w:szCs w:val="24"/>
        </w:rPr>
        <w:pPrChange w:id="153" w:author="Doina Musatescu" w:date="2023-11-08T16:19:00Z">
          <w:pPr>
            <w:pStyle w:val="Heading1"/>
            <w:tabs>
              <w:tab w:val="left" w:pos="1028"/>
              <w:tab w:val="left" w:pos="9942"/>
            </w:tabs>
          </w:pPr>
        </w:pPrChange>
      </w:pPr>
      <w:bookmarkStart w:id="154" w:name="_bookmark26"/>
      <w:bookmarkEnd w:id="154"/>
      <w:del w:id="155" w:author="Doina Musatescu" w:date="2023-11-08T16:17:00Z">
        <w:r w:rsidDel="0080752D">
          <w:rPr>
            <w:sz w:val="24"/>
            <w:szCs w:val="24"/>
            <w:shd w:val="clear" w:color="auto" w:fill="8DB3E1"/>
          </w:rPr>
          <w:delText>XII</w:delText>
        </w:r>
      </w:del>
      <w:del w:id="156" w:author="Doina Musatescu" w:date="2023-11-08T16:04:00Z">
        <w:r w:rsidDel="00923DDA">
          <w:rPr>
            <w:sz w:val="24"/>
            <w:szCs w:val="24"/>
            <w:shd w:val="clear" w:color="auto" w:fill="8DB3E1"/>
          </w:rPr>
          <w:delText>I</w:delText>
        </w:r>
      </w:del>
      <w:del w:id="157" w:author="Doina Musatescu" w:date="2023-11-08T16:17:00Z">
        <w:r w:rsidDel="0080752D">
          <w:rPr>
            <w:sz w:val="24"/>
            <w:szCs w:val="24"/>
            <w:shd w:val="clear" w:color="auto" w:fill="8DB3E1"/>
          </w:rPr>
          <w:delText xml:space="preserve">. </w:delText>
        </w:r>
      </w:del>
      <w:r>
        <w:rPr>
          <w:sz w:val="24"/>
          <w:szCs w:val="24"/>
          <w:shd w:val="clear" w:color="auto" w:fill="8DB3E1"/>
        </w:rPr>
        <w:t>Buget</w:t>
      </w:r>
      <w:r>
        <w:rPr>
          <w:spacing w:val="-4"/>
          <w:sz w:val="24"/>
          <w:szCs w:val="24"/>
          <w:shd w:val="clear" w:color="auto" w:fill="8DB3E1"/>
        </w:rPr>
        <w:t xml:space="preserve"> </w:t>
      </w:r>
      <w:r>
        <w:rPr>
          <w:sz w:val="24"/>
          <w:szCs w:val="24"/>
          <w:shd w:val="clear" w:color="auto" w:fill="8DB3E1"/>
        </w:rPr>
        <w:t>–</w:t>
      </w:r>
      <w:r>
        <w:rPr>
          <w:spacing w:val="-2"/>
          <w:sz w:val="24"/>
          <w:szCs w:val="24"/>
          <w:shd w:val="clear" w:color="auto" w:fill="8DB3E1"/>
        </w:rPr>
        <w:t xml:space="preserve"> </w:t>
      </w:r>
      <w:r w:rsidRPr="0080752D">
        <w:rPr>
          <w:bCs w:val="0"/>
          <w:sz w:val="24"/>
          <w:szCs w:val="24"/>
          <w:shd w:val="clear" w:color="auto" w:fill="8DB3E1"/>
        </w:rPr>
        <w:t>cheltuieli</w:t>
      </w:r>
      <w:r>
        <w:rPr>
          <w:sz w:val="24"/>
          <w:szCs w:val="24"/>
          <w:shd w:val="clear" w:color="auto" w:fill="8DB3E1"/>
        </w:rPr>
        <w:t>(obligatoriu)</w:t>
      </w:r>
      <w:r>
        <w:rPr>
          <w:sz w:val="24"/>
          <w:szCs w:val="24"/>
          <w:shd w:val="clear" w:color="auto" w:fill="8DB3E1"/>
        </w:rPr>
        <w:tab/>
      </w:r>
    </w:p>
    <w:p w14:paraId="590E35A7" w14:textId="77777777" w:rsidR="000A74E5" w:rsidRDefault="00000000">
      <w:pPr>
        <w:pStyle w:val="ListParagraph"/>
        <w:tabs>
          <w:tab w:val="left" w:pos="709"/>
          <w:tab w:val="left" w:pos="9942"/>
        </w:tabs>
        <w:spacing w:before="92"/>
        <w:ind w:left="709" w:firstLine="0"/>
        <w:rPr>
          <w:rFonts w:ascii="Times New Roman" w:hAnsi="Times New Roman" w:cs="Times New Roman"/>
          <w:b/>
          <w:sz w:val="24"/>
          <w:szCs w:val="24"/>
        </w:rPr>
      </w:pPr>
      <w:r>
        <w:rPr>
          <w:rFonts w:ascii="Times New Roman" w:hAnsi="Times New Roman" w:cs="Times New Roman"/>
          <w:b/>
          <w:sz w:val="24"/>
          <w:szCs w:val="24"/>
        </w:rPr>
        <w:t>*Bugetul detaliat se va conexa cu informațiile din anexa 7 la ghid (Bugetul total de cheltuieli al proiectului) și cu studiul de fezabilitate.</w:t>
      </w:r>
    </w:p>
    <w:p w14:paraId="112D35AA" w14:textId="77777777" w:rsidR="000A74E5" w:rsidRPr="00221005" w:rsidRDefault="000A74E5">
      <w:pPr>
        <w:pStyle w:val="ListParagraph"/>
        <w:tabs>
          <w:tab w:val="left" w:pos="709"/>
          <w:tab w:val="left" w:pos="9942"/>
        </w:tabs>
        <w:spacing w:before="92"/>
        <w:ind w:left="709" w:firstLine="0"/>
        <w:rPr>
          <w:rFonts w:ascii="Times New Roman" w:hAnsi="Times New Roman" w:cs="Times New Roman"/>
          <w:b/>
          <w:sz w:val="24"/>
          <w:szCs w:val="24"/>
          <w:lang w:val="pt-BR"/>
          <w:rPrChange w:id="158" w:author="Doina Musatescu" w:date="2023-11-15T14:53:00Z">
            <w:rPr>
              <w:rFonts w:ascii="Times New Roman" w:hAnsi="Times New Roman" w:cs="Times New Roman"/>
              <w:b/>
              <w:sz w:val="24"/>
              <w:szCs w:val="24"/>
              <w:lang w:val="en-US"/>
            </w:rPr>
          </w:rPrChange>
        </w:rPr>
      </w:pPr>
    </w:p>
    <w:p w14:paraId="0E70871D"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 xml:space="preserve">A. Costurile eligibile sunt costurile suplimentare de investiţie necesare pentru a atinge un nivel mai ridicat de eficienţă energetică. Acestea se stabilesc după cum urmează: </w:t>
      </w:r>
    </w:p>
    <w:p w14:paraId="0DFC1A89"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(a)</w:t>
      </w:r>
      <w:r>
        <w:rPr>
          <w:rFonts w:eastAsia="Geneva"/>
          <w:color w:val="000000"/>
          <w:sz w:val="24"/>
          <w:szCs w:val="24"/>
        </w:rPr>
        <w:tab/>
        <w:t xml:space="preserve"> în cazul în care costurile investiţiei în eficienţa energetică pot fi identificate ca o investiţie separată în costurile totale de investiţie, aceste costuri legate de eficienţa energetică constituie costurile eligibile, dovedite prin cresterea performanței echipamentelor și fundamentate prin auditul energetic (inițial și de rezultat);</w:t>
      </w:r>
    </w:p>
    <w:p w14:paraId="1B92B9B0"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 xml:space="preserve">(b) </w:t>
      </w:r>
      <w:r>
        <w:rPr>
          <w:rFonts w:eastAsia="Geneva"/>
          <w:color w:val="000000"/>
          <w:sz w:val="24"/>
          <w:szCs w:val="24"/>
        </w:rPr>
        <w:tab/>
        <w:t>în toate celelalte cazuri, costurile investiţiei în eficienţa energetică se identifică prin raportare la o investiţie similară (scenariul contrafactual), a cărei eficienţă energetică este mai redusă și care ar fi fost realizată în mod credibil în absenţa ajutorului. Diferenţa dintre costurile aferente celor două investiţii, respectiv dintre scenariul factual și  scenariul contrafactual permite identificarea costurilor legate de eficienţa energetică și constituie costurile eligibile.</w:t>
      </w:r>
    </w:p>
    <w:p w14:paraId="66EA4617"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Costurile care nu sunt direct legate de obținerea unui nivel mai ridicat de eficienț</w:t>
      </w:r>
      <w:r>
        <w:rPr>
          <w:rFonts w:eastAsia="Arial Unicode MS"/>
          <w:color w:val="000000"/>
          <w:sz w:val="24"/>
          <w:szCs w:val="24"/>
        </w:rPr>
        <w:t>ă</w:t>
      </w:r>
      <w:r>
        <w:rPr>
          <w:rFonts w:eastAsia="Geneva"/>
          <w:color w:val="000000"/>
          <w:sz w:val="24"/>
          <w:szCs w:val="24"/>
        </w:rPr>
        <w:t xml:space="preserve"> energetic</w:t>
      </w:r>
      <w:r>
        <w:rPr>
          <w:rFonts w:eastAsia="Arial Unicode MS"/>
          <w:color w:val="000000"/>
          <w:sz w:val="24"/>
          <w:szCs w:val="24"/>
        </w:rPr>
        <w:t>ă</w:t>
      </w:r>
      <w:r>
        <w:rPr>
          <w:rFonts w:eastAsia="Geneva"/>
          <w:color w:val="000000"/>
          <w:sz w:val="24"/>
          <w:szCs w:val="24"/>
        </w:rPr>
        <w:t xml:space="preserve"> nu sunt eligibile.</w:t>
      </w:r>
    </w:p>
    <w:p w14:paraId="448FC030"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Scopul comparării investiției planificate cu o investiție de referinț</w:t>
      </w:r>
      <w:r>
        <w:rPr>
          <w:rFonts w:eastAsia="Arial Unicode MS"/>
          <w:color w:val="000000"/>
          <w:sz w:val="24"/>
          <w:szCs w:val="24"/>
        </w:rPr>
        <w:t>ă</w:t>
      </w:r>
      <w:r>
        <w:rPr>
          <w:rFonts w:eastAsia="Geneva"/>
          <w:color w:val="000000"/>
          <w:sz w:val="24"/>
          <w:szCs w:val="24"/>
        </w:rPr>
        <w:t xml:space="preserve"> este acela de a se asigura c</w:t>
      </w:r>
      <w:r>
        <w:rPr>
          <w:rFonts w:eastAsia="Arial Unicode MS"/>
          <w:color w:val="000000"/>
          <w:sz w:val="24"/>
          <w:szCs w:val="24"/>
        </w:rPr>
        <w:t>ă</w:t>
      </w:r>
      <w:r>
        <w:rPr>
          <w:rFonts w:eastAsia="Geneva"/>
          <w:color w:val="000000"/>
          <w:sz w:val="24"/>
          <w:szCs w:val="24"/>
        </w:rPr>
        <w:t xml:space="preserve"> ajutorul este acordat numai pentru a acoperi costurile care rezult</w:t>
      </w:r>
      <w:r>
        <w:rPr>
          <w:rFonts w:eastAsia="Arial Unicode MS"/>
          <w:color w:val="000000"/>
          <w:sz w:val="24"/>
          <w:szCs w:val="24"/>
        </w:rPr>
        <w:t>ă</w:t>
      </w:r>
      <w:r>
        <w:rPr>
          <w:rFonts w:eastAsia="Geneva"/>
          <w:color w:val="000000"/>
          <w:sz w:val="24"/>
          <w:szCs w:val="24"/>
        </w:rPr>
        <w:t xml:space="preserve"> din nivelul mai ridicat de eficienț</w:t>
      </w:r>
      <w:r>
        <w:rPr>
          <w:rFonts w:eastAsia="Arial Unicode MS"/>
          <w:color w:val="000000"/>
          <w:sz w:val="24"/>
          <w:szCs w:val="24"/>
        </w:rPr>
        <w:t>ă</w:t>
      </w:r>
      <w:r>
        <w:rPr>
          <w:rFonts w:eastAsia="Geneva"/>
          <w:color w:val="000000"/>
          <w:sz w:val="24"/>
          <w:szCs w:val="24"/>
        </w:rPr>
        <w:t xml:space="preserve"> energetic</w:t>
      </w:r>
      <w:r>
        <w:rPr>
          <w:rFonts w:eastAsia="Arial Unicode MS"/>
          <w:color w:val="000000"/>
          <w:sz w:val="24"/>
          <w:szCs w:val="24"/>
        </w:rPr>
        <w:t>ă</w:t>
      </w:r>
      <w:r>
        <w:rPr>
          <w:rFonts w:eastAsia="Geneva"/>
          <w:color w:val="000000"/>
          <w:sz w:val="24"/>
          <w:szCs w:val="24"/>
        </w:rPr>
        <w:t xml:space="preserve">, deoarece alte costuri sunt excluse, așa cum se prevede </w:t>
      </w:r>
      <w:r>
        <w:rPr>
          <w:rFonts w:eastAsia="Arial Unicode MS"/>
          <w:color w:val="000000"/>
          <w:sz w:val="24"/>
          <w:szCs w:val="24"/>
        </w:rPr>
        <w:t>î</w:t>
      </w:r>
      <w:r>
        <w:rPr>
          <w:rFonts w:eastAsia="Geneva"/>
          <w:color w:val="000000"/>
          <w:sz w:val="24"/>
          <w:szCs w:val="24"/>
        </w:rPr>
        <w:t>n mod clar la paragraful 2 al articolului 38 din Regulament. Acesta nu vizeaz</w:t>
      </w:r>
      <w:r>
        <w:rPr>
          <w:rFonts w:eastAsia="Arial Unicode MS"/>
          <w:color w:val="000000"/>
          <w:sz w:val="24"/>
          <w:szCs w:val="24"/>
        </w:rPr>
        <w:t>ă</w:t>
      </w:r>
      <w:r>
        <w:rPr>
          <w:rFonts w:eastAsia="Geneva"/>
          <w:color w:val="000000"/>
          <w:sz w:val="24"/>
          <w:szCs w:val="24"/>
        </w:rPr>
        <w:t xml:space="preserve"> acoperirea cheltuielilor pe care </w:t>
      </w:r>
      <w:r>
        <w:rPr>
          <w:rFonts w:eastAsia="Arial Unicode MS"/>
          <w:color w:val="000000"/>
          <w:sz w:val="24"/>
          <w:szCs w:val="24"/>
        </w:rPr>
        <w:t>î</w:t>
      </w:r>
      <w:r>
        <w:rPr>
          <w:rFonts w:eastAsia="Geneva"/>
          <w:color w:val="000000"/>
          <w:sz w:val="24"/>
          <w:szCs w:val="24"/>
        </w:rPr>
        <w:t>ntreprinderea le-ar fi avut oricum de suportat atunci c</w:t>
      </w:r>
      <w:r>
        <w:rPr>
          <w:rFonts w:eastAsia="Arial Unicode MS"/>
          <w:color w:val="000000"/>
          <w:sz w:val="24"/>
          <w:szCs w:val="24"/>
        </w:rPr>
        <w:t>â</w:t>
      </w:r>
      <w:r>
        <w:rPr>
          <w:rFonts w:eastAsia="Geneva"/>
          <w:color w:val="000000"/>
          <w:sz w:val="24"/>
          <w:szCs w:val="24"/>
        </w:rPr>
        <w:t xml:space="preserve">nd își </w:t>
      </w:r>
      <w:r>
        <w:rPr>
          <w:rFonts w:eastAsia="Arial Unicode MS"/>
          <w:color w:val="000000"/>
          <w:sz w:val="24"/>
          <w:szCs w:val="24"/>
        </w:rPr>
        <w:t>î</w:t>
      </w:r>
      <w:r>
        <w:rPr>
          <w:rFonts w:eastAsia="Geneva"/>
          <w:color w:val="000000"/>
          <w:sz w:val="24"/>
          <w:szCs w:val="24"/>
        </w:rPr>
        <w:t>nlocuiește, re</w:t>
      </w:r>
      <w:r>
        <w:rPr>
          <w:rFonts w:eastAsia="Arial Unicode MS"/>
          <w:color w:val="000000"/>
          <w:sz w:val="24"/>
          <w:szCs w:val="24"/>
        </w:rPr>
        <w:t>î</w:t>
      </w:r>
      <w:r>
        <w:rPr>
          <w:rFonts w:eastAsia="Geneva"/>
          <w:color w:val="000000"/>
          <w:sz w:val="24"/>
          <w:szCs w:val="24"/>
        </w:rPr>
        <w:t>nnoiește sau extinde echipamentul.</w:t>
      </w:r>
    </w:p>
    <w:p w14:paraId="59CCD77D"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 xml:space="preserve">Prin urmare, în funcție de intervenția </w:t>
      </w:r>
      <w:r>
        <w:rPr>
          <w:rFonts w:eastAsia="Arial Unicode MS"/>
          <w:color w:val="000000"/>
          <w:sz w:val="24"/>
          <w:szCs w:val="24"/>
        </w:rPr>
        <w:t>î</w:t>
      </w:r>
      <w:r>
        <w:rPr>
          <w:rFonts w:eastAsia="Geneva"/>
          <w:color w:val="000000"/>
          <w:sz w:val="24"/>
          <w:szCs w:val="24"/>
        </w:rPr>
        <w:t>n domeniul eficienței energetice, trebuie s</w:t>
      </w:r>
      <w:r>
        <w:rPr>
          <w:rFonts w:eastAsia="Arial Unicode MS"/>
          <w:color w:val="000000"/>
          <w:sz w:val="24"/>
          <w:szCs w:val="24"/>
        </w:rPr>
        <w:t>ă</w:t>
      </w:r>
      <w:r>
        <w:rPr>
          <w:rFonts w:eastAsia="Geneva"/>
          <w:color w:val="000000"/>
          <w:sz w:val="24"/>
          <w:szCs w:val="24"/>
        </w:rPr>
        <w:t xml:space="preserve"> se identifice corect costurile eligibile și să se aplice scenariul contrafactual corect. </w:t>
      </w:r>
    </w:p>
    <w:p w14:paraId="2273BF63"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De exemplu, în cazul înlocuirii unui cazan, situația contrafactual</w:t>
      </w:r>
      <w:r>
        <w:rPr>
          <w:rFonts w:eastAsia="Arial Unicode MS"/>
          <w:color w:val="000000"/>
          <w:sz w:val="24"/>
          <w:szCs w:val="24"/>
        </w:rPr>
        <w:t>ă</w:t>
      </w:r>
      <w:r>
        <w:rPr>
          <w:rFonts w:eastAsia="Geneva"/>
          <w:color w:val="000000"/>
          <w:sz w:val="24"/>
          <w:szCs w:val="24"/>
        </w:rPr>
        <w:t xml:space="preserve"> ar fi aceea de a investi </w:t>
      </w:r>
      <w:r>
        <w:rPr>
          <w:rFonts w:eastAsia="Arial Unicode MS"/>
          <w:color w:val="000000"/>
          <w:sz w:val="24"/>
          <w:szCs w:val="24"/>
        </w:rPr>
        <w:t>î</w:t>
      </w:r>
      <w:r>
        <w:rPr>
          <w:rFonts w:eastAsia="Geneva"/>
          <w:color w:val="000000"/>
          <w:sz w:val="24"/>
          <w:szCs w:val="24"/>
        </w:rPr>
        <w:t xml:space="preserve">ntr-un cazan mai puțin eficient din punct de vedere energetic. În acest caz, diferența dintre investiția </w:t>
      </w:r>
      <w:r>
        <w:rPr>
          <w:rFonts w:eastAsia="Arial Unicode MS"/>
          <w:color w:val="000000"/>
          <w:sz w:val="24"/>
          <w:szCs w:val="24"/>
        </w:rPr>
        <w:t>î</w:t>
      </w:r>
      <w:r>
        <w:rPr>
          <w:rFonts w:eastAsia="Geneva"/>
          <w:color w:val="000000"/>
          <w:sz w:val="24"/>
          <w:szCs w:val="24"/>
        </w:rPr>
        <w:t xml:space="preserve">ntr-un cazan eficient din punct de vedere energetic și cea </w:t>
      </w:r>
      <w:r>
        <w:rPr>
          <w:rFonts w:eastAsia="Arial Unicode MS"/>
          <w:color w:val="000000"/>
          <w:sz w:val="24"/>
          <w:szCs w:val="24"/>
        </w:rPr>
        <w:t>î</w:t>
      </w:r>
      <w:r>
        <w:rPr>
          <w:rFonts w:eastAsia="Geneva"/>
          <w:color w:val="000000"/>
          <w:sz w:val="24"/>
          <w:szCs w:val="24"/>
        </w:rPr>
        <w:t xml:space="preserve">ntr-un cazan mai puțin eficient din punct de vedere energetic constituie costurile eligibile. </w:t>
      </w:r>
    </w:p>
    <w:p w14:paraId="4D81FECC"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Litera a) se aplică numai investițiilor suplimentare (de exemplu, plasarea unui senzor, a unui filtru suplimentar).</w:t>
      </w:r>
    </w:p>
    <w:p w14:paraId="0F18BD0B"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Solicitantul va justifica faptul ca implementarea proiectului va conduce la depășirea standardelor Uniunii deja adoptate, chiar dacă acestea nu au intrat încă în vigoare, având in vedere definiția standardelor Uniunii prevăzută de prezenta schemă.</w:t>
      </w:r>
    </w:p>
    <w:p w14:paraId="4318F5CF"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lastRenderedPageBreak/>
        <w:t>Astfel, în vederea conformării prevederilor de la lit. a), solicitanții care depun un proiect individual ale cărui costuri pentru eficiența energetică pot fi identificate separat, vor justifica în mod credibil de ce în cazul acestei investiții nu poate prezenta un scenariu contrafactual (o investiţie similară din punct de vedere al mărimii, capacității/producției, duratei de viaț</w:t>
      </w:r>
      <w:r>
        <w:rPr>
          <w:rFonts w:eastAsia="Arial Unicode MS"/>
          <w:color w:val="000000"/>
          <w:sz w:val="24"/>
          <w:szCs w:val="24"/>
        </w:rPr>
        <w:t>ă</w:t>
      </w:r>
      <w:r>
        <w:rPr>
          <w:rFonts w:eastAsia="Geneva"/>
          <w:color w:val="000000"/>
          <w:sz w:val="24"/>
          <w:szCs w:val="24"/>
        </w:rPr>
        <w:t xml:space="preserve">, a cărei eficienţă energetică este mai redusă și care ar fi fost realizată în mod credibil în absenţa ajutorului) și vor specifica și demonstra </w:t>
      </w:r>
      <w:r>
        <w:rPr>
          <w:rFonts w:eastAsia="Arial Unicode MS"/>
          <w:color w:val="000000"/>
          <w:sz w:val="24"/>
          <w:szCs w:val="24"/>
        </w:rPr>
        <w:t>î</w:t>
      </w:r>
      <w:r>
        <w:rPr>
          <w:rFonts w:eastAsia="Geneva"/>
          <w:color w:val="000000"/>
          <w:sz w:val="24"/>
          <w:szCs w:val="24"/>
        </w:rPr>
        <w:t xml:space="preserve">ncadrarea </w:t>
      </w:r>
      <w:r>
        <w:rPr>
          <w:rFonts w:eastAsia="Arial Unicode MS"/>
          <w:color w:val="000000"/>
          <w:sz w:val="24"/>
          <w:szCs w:val="24"/>
        </w:rPr>
        <w:t>î</w:t>
      </w:r>
      <w:r>
        <w:rPr>
          <w:rFonts w:eastAsia="Geneva"/>
          <w:color w:val="000000"/>
          <w:sz w:val="24"/>
          <w:szCs w:val="24"/>
        </w:rPr>
        <w:t>nvestitiei pentru care solicită ajutorul de stat în cerințele auditul energetic inițial.</w:t>
      </w:r>
    </w:p>
    <w:p w14:paraId="2F9AE37C" w14:textId="77777777" w:rsidR="000A74E5" w:rsidRDefault="00000000">
      <w:pPr>
        <w:widowControl/>
        <w:autoSpaceDE/>
        <w:autoSpaceDN/>
        <w:spacing w:after="240"/>
        <w:ind w:left="720"/>
        <w:jc w:val="both"/>
        <w:rPr>
          <w:rFonts w:eastAsia="Geneva"/>
          <w:color w:val="000000"/>
          <w:sz w:val="24"/>
          <w:szCs w:val="24"/>
        </w:rPr>
      </w:pPr>
      <w:r>
        <w:rPr>
          <w:rFonts w:eastAsia="Geneva"/>
          <w:color w:val="000000"/>
          <w:sz w:val="24"/>
          <w:szCs w:val="24"/>
        </w:rPr>
        <w:t xml:space="preserve">În vederea conformării prevederilor de la lit. b), solicitanții vor prezenta scenariul contrafactual (o investiţie similară, din punct de vedere al mărimii, capacității/producției, duratei de viață etc. a cărei eficienţă energetică este mai redusă și care ar fi fost realizată în mod credibil în absenţa ajutorului), costurile unui astfel de proiect, pentru a putea fi identificate costurile eligibile pentru ajutor de stat si vor specifica și demonstra </w:t>
      </w:r>
      <w:r>
        <w:rPr>
          <w:rFonts w:eastAsia="Arial Unicode MS"/>
          <w:color w:val="000000"/>
          <w:sz w:val="24"/>
          <w:szCs w:val="24"/>
        </w:rPr>
        <w:t>î</w:t>
      </w:r>
      <w:r>
        <w:rPr>
          <w:rFonts w:eastAsia="Geneva"/>
          <w:color w:val="000000"/>
          <w:sz w:val="24"/>
          <w:szCs w:val="24"/>
        </w:rPr>
        <w:t>ncadrarea învestitiei pentru care solicita ajutorul de stat in cerintele auditul energetic inițial și completarea fișei privind scenariul contrafactual.</w:t>
      </w:r>
    </w:p>
    <w:p w14:paraId="6415EB5B" w14:textId="77777777" w:rsidR="000A74E5" w:rsidRDefault="00000000">
      <w:pPr>
        <w:widowControl/>
        <w:autoSpaceDE/>
        <w:autoSpaceDN/>
        <w:spacing w:after="240"/>
        <w:ind w:left="720"/>
        <w:jc w:val="both"/>
        <w:rPr>
          <w:rFonts w:eastAsia="Geneva"/>
          <w:bCs/>
          <w:color w:val="000000"/>
          <w:sz w:val="24"/>
          <w:szCs w:val="24"/>
        </w:rPr>
      </w:pPr>
      <w:r>
        <w:rPr>
          <w:rFonts w:eastAsia="Geneva"/>
          <w:color w:val="000000"/>
          <w:sz w:val="24"/>
          <w:szCs w:val="24"/>
        </w:rPr>
        <w:t xml:space="preserve">Toate categoriile de beneficiari vor completa modulul privind scenariul contrafactual din cererea de finanțare. </w:t>
      </w:r>
    </w:p>
    <w:p w14:paraId="37F2DDB2" w14:textId="77777777" w:rsidR="000A74E5" w:rsidRPr="00221005" w:rsidRDefault="000A74E5">
      <w:pPr>
        <w:pStyle w:val="ListParagraph"/>
        <w:tabs>
          <w:tab w:val="left" w:pos="709"/>
          <w:tab w:val="left" w:pos="9942"/>
        </w:tabs>
        <w:spacing w:before="92"/>
        <w:ind w:left="709" w:firstLine="0"/>
        <w:rPr>
          <w:rFonts w:ascii="Times New Roman" w:hAnsi="Times New Roman" w:cs="Times New Roman"/>
          <w:b/>
          <w:sz w:val="24"/>
          <w:szCs w:val="24"/>
          <w:lang w:val="pt-BR"/>
          <w:rPrChange w:id="159" w:author="Doina Musatescu" w:date="2023-11-15T14:53:00Z">
            <w:rPr>
              <w:rFonts w:ascii="Times New Roman" w:hAnsi="Times New Roman" w:cs="Times New Roman"/>
              <w:b/>
              <w:sz w:val="24"/>
              <w:szCs w:val="24"/>
              <w:lang w:val="en-US"/>
            </w:rPr>
          </w:rPrChange>
        </w:rPr>
      </w:pPr>
    </w:p>
    <w:p w14:paraId="7B2FD51F" w14:textId="77777777" w:rsidR="000A74E5" w:rsidRDefault="00000000">
      <w:pPr>
        <w:ind w:left="284"/>
        <w:jc w:val="both"/>
        <w:rPr>
          <w:sz w:val="24"/>
        </w:rPr>
      </w:pPr>
      <w:r>
        <w:rPr>
          <w:b/>
          <w:sz w:val="24"/>
        </w:rPr>
        <w:t>B.</w:t>
      </w:r>
      <w:r>
        <w:rPr>
          <w:sz w:val="24"/>
        </w:rPr>
        <w:t xml:space="preserve"> Conform art. 2 punct 103 din Regulamentul (UE) nr. 651/2014, eficiența energetică este definită ca fiind o cantitate de energie economisit</w:t>
      </w:r>
      <w:r>
        <w:rPr>
          <w:rFonts w:hint="eastAsia"/>
          <w:sz w:val="24"/>
        </w:rPr>
        <w:t>ă</w:t>
      </w:r>
      <w:r>
        <w:rPr>
          <w:sz w:val="24"/>
        </w:rPr>
        <w:t xml:space="preserve"> determinat</w:t>
      </w:r>
      <w:r>
        <w:rPr>
          <w:rFonts w:hint="eastAsia"/>
          <w:sz w:val="24"/>
        </w:rPr>
        <w:t>ă</w:t>
      </w:r>
      <w:r>
        <w:rPr>
          <w:sz w:val="24"/>
        </w:rPr>
        <w:t xml:space="preserve"> prin m</w:t>
      </w:r>
      <w:r>
        <w:rPr>
          <w:rFonts w:hint="eastAsia"/>
          <w:sz w:val="24"/>
        </w:rPr>
        <w:t>ă</w:t>
      </w:r>
      <w:r>
        <w:rPr>
          <w:sz w:val="24"/>
        </w:rPr>
        <w:t>surarea și/sau estimarea consumului înainte și dup</w:t>
      </w:r>
      <w:r>
        <w:rPr>
          <w:rFonts w:hint="eastAsia"/>
          <w:sz w:val="24"/>
        </w:rPr>
        <w:t>ă</w:t>
      </w:r>
      <w:r>
        <w:rPr>
          <w:sz w:val="24"/>
        </w:rPr>
        <w:t xml:space="preserve"> implementarea unei m</w:t>
      </w:r>
      <w:r>
        <w:rPr>
          <w:rFonts w:hint="eastAsia"/>
          <w:sz w:val="24"/>
        </w:rPr>
        <w:t>ă</w:t>
      </w:r>
      <w:r>
        <w:rPr>
          <w:sz w:val="24"/>
        </w:rPr>
        <w:t>suri de îmbun</w:t>
      </w:r>
      <w:r>
        <w:rPr>
          <w:rFonts w:hint="eastAsia"/>
          <w:sz w:val="24"/>
        </w:rPr>
        <w:t>ă</w:t>
      </w:r>
      <w:r>
        <w:rPr>
          <w:sz w:val="24"/>
        </w:rPr>
        <w:t>t</w:t>
      </w:r>
      <w:r>
        <w:rPr>
          <w:rFonts w:hint="eastAsia"/>
          <w:sz w:val="24"/>
        </w:rPr>
        <w:t>ă</w:t>
      </w:r>
      <w:r>
        <w:rPr>
          <w:sz w:val="24"/>
        </w:rPr>
        <w:t>țire a eficienței energetice, asigurând în același timp normalizarea condițiilor externe care afecteaz</w:t>
      </w:r>
      <w:r>
        <w:rPr>
          <w:rFonts w:hint="eastAsia"/>
          <w:sz w:val="24"/>
        </w:rPr>
        <w:t>ă</w:t>
      </w:r>
      <w:r>
        <w:rPr>
          <w:sz w:val="24"/>
        </w:rPr>
        <w:t xml:space="preserve"> consumul de energie.</w:t>
      </w:r>
    </w:p>
    <w:p w14:paraId="750FEFD5" w14:textId="77777777" w:rsidR="000A74E5" w:rsidRDefault="00000000">
      <w:pPr>
        <w:widowControl/>
        <w:autoSpaceDE/>
        <w:autoSpaceDN/>
        <w:spacing w:after="200"/>
        <w:ind w:left="284"/>
        <w:jc w:val="both"/>
        <w:rPr>
          <w:sz w:val="24"/>
        </w:rPr>
      </w:pPr>
      <w:r>
        <w:rPr>
          <w:sz w:val="24"/>
        </w:rPr>
        <w:t>În vederea justificării costurilor eligibile, solicitantul va analiza, în auditul energetic inițial, încadrarea echipamentelor solictate pentru a fi finanțate din prezenta măsură, în această categorie. Echipamentele care nu demonstrează prin audit condiția de economisire de energie în raport cu cea consumată în anul anterior finanțării, la nivelul întreprinderii, nu sunt eligibile.</w:t>
      </w:r>
    </w:p>
    <w:p w14:paraId="7F70BC08" w14:textId="77777777" w:rsidR="000A74E5" w:rsidRDefault="00000000">
      <w:pPr>
        <w:widowControl/>
        <w:autoSpaceDE/>
        <w:autoSpaceDN/>
        <w:spacing w:after="200"/>
        <w:ind w:left="284"/>
        <w:jc w:val="both"/>
        <w:rPr>
          <w:sz w:val="24"/>
        </w:rPr>
      </w:pPr>
      <w:r>
        <w:rPr>
          <w:sz w:val="24"/>
        </w:rPr>
        <w:t>*Nu se acordă ajutoare în temeiul prezentei scheme în cazul în care îmbunătăţirile eficientei energetice la nivelul întreprinderilor sunt realizate pentru a se asigura respectarea de către acestea a standardelor Uniunii deja adoptate, chiar dacă acestea nu au intrat încă în vigoare. Aceasta constituie conditie de eligibilitate a proiectelor.</w:t>
      </w:r>
    </w:p>
    <w:p w14:paraId="22EA7046" w14:textId="77777777" w:rsidR="000A74E5" w:rsidRDefault="00000000">
      <w:pPr>
        <w:widowControl/>
        <w:autoSpaceDE/>
        <w:autoSpaceDN/>
        <w:spacing w:after="200"/>
        <w:ind w:left="284"/>
        <w:jc w:val="both"/>
        <w:rPr>
          <w:sz w:val="24"/>
        </w:rPr>
      </w:pPr>
      <w:r>
        <w:rPr>
          <w:sz w:val="24"/>
        </w:rPr>
        <w:t>Cu toate acestea, dacă solicitantul nu respectă toate standardele care îi sunt aplicabile, Ministerul Energiei  va verifica dacă proiectul de eficiență energetică pentru care se solicită ajutorul nu ar fi necesar pentru ca beneficiarul să respecte standardele adoptate la nivelul UE. În cazul în care un proiect este necesar pentru a respecta un standard al Uniunii, beneficiarul ar fi obligat să realizeze oricum proiectul respectiv (sau un proiect echivalent), iar ajutorul nu ar avea niciun efect stimulativ. Prin urmare, un astfel de proiect  nu este eligibil în cadrul prezentei scheme</w:t>
      </w:r>
      <w:r>
        <w:rPr>
          <w:b/>
          <w:bCs/>
          <w:sz w:val="24"/>
        </w:rPr>
        <w:t>/</w:t>
      </w:r>
      <w:r>
        <w:rPr>
          <w:sz w:val="24"/>
        </w:rPr>
        <w:t>măsuri.</w:t>
      </w:r>
    </w:p>
    <w:p w14:paraId="16E20087" w14:textId="77777777" w:rsidR="000A74E5" w:rsidRDefault="00000000">
      <w:pPr>
        <w:widowControl/>
        <w:autoSpaceDE/>
        <w:autoSpaceDN/>
        <w:spacing w:after="200"/>
        <w:ind w:left="284"/>
        <w:jc w:val="both"/>
        <w:rPr>
          <w:sz w:val="24"/>
        </w:rPr>
      </w:pPr>
      <w:r>
        <w:rPr>
          <w:sz w:val="24"/>
        </w:rPr>
        <w:t>În acest sens, aplicantul va analiza în proiect respectarea prevederilor ultimelor Decizii ale Comisiei Europene privind cele mai bune tehnici disponibile la nivelul categoriei de echipament pentru care se solicită finanțare, Decizii de punere în aplicare ale Comisiei Europene, în temeiul Directivei 2010/75/UE a Parlamentului European și a Consiliului.</w:t>
      </w:r>
    </w:p>
    <w:p w14:paraId="773AFF60" w14:textId="77777777" w:rsidR="000A74E5" w:rsidRDefault="00000000">
      <w:pPr>
        <w:pStyle w:val="ListParagraph"/>
        <w:widowControl/>
        <w:numPr>
          <w:ilvl w:val="0"/>
          <w:numId w:val="14"/>
        </w:numPr>
        <w:autoSpaceDE/>
        <w:autoSpaceDN/>
        <w:spacing w:after="200"/>
        <w:jc w:val="both"/>
        <w:rPr>
          <w:rFonts w:ascii="Times New Roman" w:hAnsi="Times New Roman" w:cs="Times New Roman"/>
          <w:sz w:val="24"/>
        </w:rPr>
      </w:pPr>
      <w:r>
        <w:rPr>
          <w:rFonts w:ascii="Times New Roman" w:hAnsi="Times New Roman" w:cs="Times New Roman"/>
          <w:sz w:val="24"/>
        </w:rPr>
        <w:t>Se va demonstra prin fișele tehnice de catalog ale echipamentelor din  pr</w:t>
      </w:r>
      <w:r>
        <w:rPr>
          <w:rFonts w:ascii="Times New Roman" w:hAnsi="Times New Roman" w:cs="Times New Roman"/>
          <w:b/>
          <w:bCs/>
          <w:sz w:val="24"/>
        </w:rPr>
        <w:t>o</w:t>
      </w:r>
      <w:r>
        <w:rPr>
          <w:rFonts w:ascii="Times New Roman" w:hAnsi="Times New Roman" w:cs="Times New Roman"/>
          <w:sz w:val="24"/>
        </w:rPr>
        <w:t>iect, atașate SF.</w:t>
      </w:r>
    </w:p>
    <w:p w14:paraId="2D63F8E4" w14:textId="77777777" w:rsidR="000A74E5" w:rsidRDefault="00000000">
      <w:pPr>
        <w:pStyle w:val="ListParagraph"/>
        <w:widowControl/>
        <w:numPr>
          <w:ilvl w:val="0"/>
          <w:numId w:val="15"/>
        </w:numPr>
        <w:autoSpaceDE/>
        <w:autoSpaceDN/>
        <w:spacing w:after="200"/>
        <w:jc w:val="both"/>
        <w:rPr>
          <w:rFonts w:ascii="Times New Roman" w:hAnsi="Times New Roman" w:cs="Times New Roman"/>
          <w:sz w:val="24"/>
        </w:rPr>
      </w:pPr>
      <w:r>
        <w:rPr>
          <w:rFonts w:ascii="Times New Roman" w:hAnsi="Times New Roman" w:cs="Times New Roman"/>
          <w:sz w:val="24"/>
        </w:rPr>
        <w:t xml:space="preserve">A se vedea </w:t>
      </w:r>
      <w:r>
        <w:rPr>
          <w:rFonts w:ascii="Times New Roman" w:hAnsi="Times New Roman" w:cs="Times New Roman"/>
          <w:b/>
          <w:bCs/>
          <w:sz w:val="24"/>
        </w:rPr>
        <w:t>A</w:t>
      </w:r>
      <w:r>
        <w:rPr>
          <w:rFonts w:ascii="Times New Roman" w:hAnsi="Times New Roman" w:cs="Times New Roman"/>
          <w:sz w:val="24"/>
        </w:rPr>
        <w:t>nexa nr.2 la schema de ajutor de stat aferentă măsurii I5 - PNRR - conformitate cu normele de ajutor de stat</w:t>
      </w:r>
    </w:p>
    <w:p w14:paraId="6F5015C5" w14:textId="77777777" w:rsidR="000A74E5" w:rsidRDefault="000A74E5">
      <w:pPr>
        <w:widowControl/>
        <w:autoSpaceDE/>
        <w:autoSpaceDN/>
        <w:spacing w:after="200"/>
        <w:ind w:left="284"/>
        <w:jc w:val="both"/>
        <w:rPr>
          <w:sz w:val="24"/>
        </w:rPr>
      </w:pPr>
    </w:p>
    <w:p w14:paraId="6E6029B0" w14:textId="77777777" w:rsidR="000A74E5" w:rsidRDefault="00000000">
      <w:pPr>
        <w:tabs>
          <w:tab w:val="left" w:pos="1028"/>
          <w:tab w:val="left" w:pos="9942"/>
        </w:tabs>
        <w:spacing w:before="92"/>
        <w:jc w:val="right"/>
        <w:rPr>
          <w:b/>
          <w:sz w:val="24"/>
          <w:szCs w:val="24"/>
        </w:rPr>
      </w:pPr>
      <w:r>
        <w:rPr>
          <w:b/>
          <w:sz w:val="24"/>
          <w:szCs w:val="24"/>
        </w:rPr>
        <w:tab/>
      </w:r>
      <w:r>
        <w:rPr>
          <w:sz w:val="24"/>
          <w:szCs w:val="24"/>
        </w:rPr>
        <w:t>-[LEI]-</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833"/>
        <w:gridCol w:w="1163"/>
        <w:gridCol w:w="1018"/>
        <w:gridCol w:w="1068"/>
        <w:gridCol w:w="1134"/>
        <w:gridCol w:w="1707"/>
      </w:tblGrid>
      <w:tr w:rsidR="000A74E5" w14:paraId="1238F2EE" w14:textId="77777777">
        <w:trPr>
          <w:cantSplit/>
          <w:tblHeader/>
          <w:jc w:val="center"/>
        </w:trPr>
        <w:tc>
          <w:tcPr>
            <w:tcW w:w="866" w:type="dxa"/>
            <w:tcBorders>
              <w:top w:val="single" w:sz="4" w:space="0" w:color="auto"/>
              <w:left w:val="single" w:sz="4" w:space="0" w:color="auto"/>
              <w:right w:val="single" w:sz="4" w:space="0" w:color="auto"/>
            </w:tcBorders>
            <w:tcMar>
              <w:left w:w="0" w:type="dxa"/>
              <w:right w:w="0" w:type="dxa"/>
            </w:tcMar>
            <w:vAlign w:val="center"/>
          </w:tcPr>
          <w:p w14:paraId="7A2C4057" w14:textId="77777777" w:rsidR="000A74E5" w:rsidRDefault="00000000">
            <w:pPr>
              <w:ind w:left="114" w:right="-78"/>
              <w:rPr>
                <w:b/>
              </w:rPr>
            </w:pPr>
            <w:r>
              <w:rPr>
                <w:b/>
              </w:rPr>
              <w:lastRenderedPageBreak/>
              <w:t>Cap/ Subcap</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0EAD501B" w14:textId="77777777" w:rsidR="000A74E5" w:rsidRDefault="00000000">
            <w:pPr>
              <w:ind w:right="-77"/>
              <w:rPr>
                <w:b/>
              </w:rPr>
            </w:pPr>
            <w:r>
              <w:rPr>
                <w:b/>
              </w:rPr>
              <w:t xml:space="preserve">Denumirea capitolelor si subcapitolelor de cheltuieli </w:t>
            </w:r>
          </w:p>
        </w:tc>
        <w:tc>
          <w:tcPr>
            <w:tcW w:w="1018" w:type="dxa"/>
            <w:tcBorders>
              <w:top w:val="single" w:sz="4" w:space="0" w:color="auto"/>
              <w:left w:val="single" w:sz="4" w:space="0" w:color="auto"/>
              <w:right w:val="single" w:sz="4" w:space="0" w:color="auto"/>
            </w:tcBorders>
            <w:vAlign w:val="center"/>
          </w:tcPr>
          <w:p w14:paraId="29E6D116" w14:textId="77777777" w:rsidR="000A74E5" w:rsidRDefault="00000000">
            <w:pPr>
              <w:rPr>
                <w:b/>
              </w:rPr>
            </w:pPr>
            <w:r>
              <w:rPr>
                <w:b/>
              </w:rPr>
              <w:t xml:space="preserve">Valoa-rea totală a cheltu-ielii (fără TVA) </w:t>
            </w:r>
          </w:p>
        </w:tc>
        <w:tc>
          <w:tcPr>
            <w:tcW w:w="1068" w:type="dxa"/>
            <w:tcBorders>
              <w:top w:val="single" w:sz="4" w:space="0" w:color="auto"/>
              <w:left w:val="single" w:sz="4" w:space="0" w:color="auto"/>
              <w:right w:val="single" w:sz="4" w:space="0" w:color="auto"/>
            </w:tcBorders>
            <w:vAlign w:val="center"/>
          </w:tcPr>
          <w:p w14:paraId="16EFF217" w14:textId="77777777" w:rsidR="000A74E5" w:rsidRDefault="00000000">
            <w:pPr>
              <w:rPr>
                <w:b/>
              </w:rPr>
            </w:pPr>
            <w:r>
              <w:rPr>
                <w:b/>
              </w:rPr>
              <w:t xml:space="preserve">Valoarea totală eligibilă a cheltu-ielii   </w:t>
            </w:r>
          </w:p>
          <w:p w14:paraId="0E271F92" w14:textId="77777777" w:rsidR="000A74E5" w:rsidRDefault="00000000">
            <w:pPr>
              <w:rPr>
                <w:b/>
              </w:rPr>
            </w:pPr>
            <w:r>
              <w:rPr>
                <w:b/>
              </w:rPr>
              <w:t>(cu TVA)</w:t>
            </w:r>
          </w:p>
        </w:tc>
        <w:tc>
          <w:tcPr>
            <w:tcW w:w="1134" w:type="dxa"/>
            <w:tcBorders>
              <w:top w:val="single" w:sz="4" w:space="0" w:color="auto"/>
              <w:left w:val="single" w:sz="4" w:space="0" w:color="auto"/>
              <w:right w:val="single" w:sz="4" w:space="0" w:color="auto"/>
            </w:tcBorders>
            <w:vAlign w:val="center"/>
          </w:tcPr>
          <w:p w14:paraId="0DF2D4E5" w14:textId="77777777" w:rsidR="000A74E5" w:rsidRDefault="000A74E5">
            <w:pPr>
              <w:ind w:left="-137" w:right="-63"/>
              <w:rPr>
                <w:b/>
              </w:rPr>
            </w:pPr>
          </w:p>
          <w:p w14:paraId="37DE1927" w14:textId="77777777" w:rsidR="000A74E5" w:rsidRDefault="00000000">
            <w:pPr>
              <w:ind w:right="-63"/>
              <w:rPr>
                <w:b/>
              </w:rPr>
            </w:pPr>
            <w:r>
              <w:rPr>
                <w:b/>
              </w:rPr>
              <w:t>Valoarea ajutorului de stat solicitat în vederea decontării cheltuielii</w:t>
            </w:r>
          </w:p>
          <w:p w14:paraId="5E77BD57" w14:textId="77777777" w:rsidR="000A74E5" w:rsidRDefault="000A74E5">
            <w:pPr>
              <w:ind w:left="-137" w:right="-63"/>
              <w:rPr>
                <w:b/>
              </w:rPr>
            </w:pPr>
          </w:p>
        </w:tc>
        <w:tc>
          <w:tcPr>
            <w:tcW w:w="1707" w:type="dxa"/>
            <w:tcBorders>
              <w:top w:val="single" w:sz="4" w:space="0" w:color="auto"/>
              <w:left w:val="single" w:sz="4" w:space="0" w:color="auto"/>
              <w:right w:val="single" w:sz="4" w:space="0" w:color="auto"/>
            </w:tcBorders>
            <w:vAlign w:val="center"/>
          </w:tcPr>
          <w:p w14:paraId="32A79A15" w14:textId="77777777" w:rsidR="000A74E5" w:rsidRDefault="00000000">
            <w:pPr>
              <w:rPr>
                <w:b/>
              </w:rPr>
            </w:pPr>
            <w:r>
              <w:rPr>
                <w:b/>
              </w:rPr>
              <w:t>(după caz)</w:t>
            </w:r>
          </w:p>
          <w:p w14:paraId="62CEEB8C" w14:textId="77777777" w:rsidR="000A74E5" w:rsidRDefault="000A74E5">
            <w:pPr>
              <w:rPr>
                <w:b/>
              </w:rPr>
            </w:pPr>
          </w:p>
          <w:p w14:paraId="372F447C" w14:textId="77777777" w:rsidR="000A74E5" w:rsidRDefault="000A74E5">
            <w:pPr>
              <w:rPr>
                <w:b/>
              </w:rPr>
            </w:pPr>
          </w:p>
          <w:p w14:paraId="2B630EBB" w14:textId="77777777" w:rsidR="000A74E5" w:rsidRDefault="00000000">
            <w:pPr>
              <w:rPr>
                <w:b/>
              </w:rPr>
            </w:pPr>
            <w:r>
              <w:rPr>
                <w:b/>
              </w:rPr>
              <w:t>Valoarea totală a cheltuielii cu TVA asigurată din cofinanțare</w:t>
            </w:r>
          </w:p>
        </w:tc>
      </w:tr>
      <w:tr w:rsidR="000A74E5" w14:paraId="6120C592" w14:textId="77777777">
        <w:trPr>
          <w:cantSplit/>
          <w:tblHeader/>
          <w:jc w:val="center"/>
        </w:trPr>
        <w:tc>
          <w:tcPr>
            <w:tcW w:w="866" w:type="dxa"/>
            <w:tcBorders>
              <w:top w:val="single" w:sz="4" w:space="0" w:color="auto"/>
              <w:left w:val="single" w:sz="4" w:space="0" w:color="auto"/>
              <w:bottom w:val="single" w:sz="4" w:space="0" w:color="auto"/>
              <w:right w:val="single" w:sz="4" w:space="0" w:color="auto"/>
            </w:tcBorders>
            <w:vAlign w:val="center"/>
          </w:tcPr>
          <w:p w14:paraId="2DCC4384" w14:textId="77777777" w:rsidR="000A74E5" w:rsidRDefault="00000000">
            <w:pPr>
              <w:ind w:left="-81" w:right="-78"/>
              <w:jc w:val="center"/>
              <w:rPr>
                <w:b/>
                <w:sz w:val="24"/>
                <w:szCs w:val="24"/>
              </w:rPr>
            </w:pPr>
            <w:r>
              <w:rPr>
                <w:b/>
                <w:sz w:val="24"/>
                <w:szCs w:val="24"/>
              </w:rPr>
              <w:t>0</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046FB7E" w14:textId="77777777" w:rsidR="000A74E5" w:rsidRDefault="00000000">
            <w:pPr>
              <w:jc w:val="center"/>
              <w:rPr>
                <w:b/>
                <w:sz w:val="24"/>
                <w:szCs w:val="24"/>
              </w:rPr>
            </w:pPr>
            <w:r>
              <w:rPr>
                <w:b/>
                <w:sz w:val="24"/>
                <w:szCs w:val="24"/>
              </w:rPr>
              <w:t>1</w:t>
            </w:r>
          </w:p>
        </w:tc>
        <w:tc>
          <w:tcPr>
            <w:tcW w:w="1018" w:type="dxa"/>
            <w:tcBorders>
              <w:top w:val="single" w:sz="4" w:space="0" w:color="auto"/>
              <w:left w:val="single" w:sz="4" w:space="0" w:color="auto"/>
              <w:bottom w:val="single" w:sz="4" w:space="0" w:color="auto"/>
              <w:right w:val="single" w:sz="4" w:space="0" w:color="auto"/>
            </w:tcBorders>
            <w:vAlign w:val="center"/>
          </w:tcPr>
          <w:p w14:paraId="0E2AD0C4" w14:textId="77777777" w:rsidR="000A74E5" w:rsidRDefault="00000000">
            <w:pPr>
              <w:jc w:val="center"/>
              <w:rPr>
                <w:b/>
                <w:sz w:val="24"/>
                <w:szCs w:val="24"/>
              </w:rPr>
            </w:pPr>
            <w:r>
              <w:rPr>
                <w:b/>
                <w:sz w:val="24"/>
                <w:szCs w:val="24"/>
              </w:rPr>
              <w:t xml:space="preserve">2 </w:t>
            </w:r>
          </w:p>
        </w:tc>
        <w:tc>
          <w:tcPr>
            <w:tcW w:w="1068" w:type="dxa"/>
            <w:tcBorders>
              <w:top w:val="single" w:sz="4" w:space="0" w:color="auto"/>
              <w:left w:val="single" w:sz="4" w:space="0" w:color="auto"/>
              <w:bottom w:val="single" w:sz="4" w:space="0" w:color="auto"/>
              <w:right w:val="single" w:sz="4" w:space="0" w:color="auto"/>
            </w:tcBorders>
            <w:vAlign w:val="center"/>
          </w:tcPr>
          <w:p w14:paraId="1B97A754" w14:textId="77777777" w:rsidR="000A74E5" w:rsidRDefault="00000000">
            <w:pPr>
              <w:jc w:val="center"/>
              <w:rPr>
                <w:b/>
                <w:sz w:val="24"/>
                <w:szCs w:val="24"/>
              </w:rPr>
            </w:pPr>
            <w:r>
              <w:rPr>
                <w:b/>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23FAF6DE" w14:textId="77777777" w:rsidR="000A74E5" w:rsidRDefault="00000000">
            <w:pPr>
              <w:jc w:val="center"/>
              <w:rPr>
                <w:b/>
                <w:sz w:val="24"/>
                <w:szCs w:val="24"/>
              </w:rPr>
            </w:pPr>
            <w:r>
              <w:rPr>
                <w:b/>
                <w:sz w:val="24"/>
                <w:szCs w:val="24"/>
              </w:rPr>
              <w:t>4</w:t>
            </w:r>
          </w:p>
        </w:tc>
        <w:tc>
          <w:tcPr>
            <w:tcW w:w="1707" w:type="dxa"/>
            <w:tcBorders>
              <w:top w:val="single" w:sz="4" w:space="0" w:color="auto"/>
              <w:left w:val="single" w:sz="4" w:space="0" w:color="auto"/>
              <w:bottom w:val="single" w:sz="4" w:space="0" w:color="auto"/>
              <w:right w:val="single" w:sz="4" w:space="0" w:color="auto"/>
            </w:tcBorders>
            <w:vAlign w:val="center"/>
          </w:tcPr>
          <w:p w14:paraId="6DDD62B6" w14:textId="77777777" w:rsidR="000A74E5" w:rsidRDefault="00000000">
            <w:pPr>
              <w:jc w:val="center"/>
              <w:rPr>
                <w:b/>
                <w:sz w:val="24"/>
                <w:szCs w:val="24"/>
              </w:rPr>
            </w:pPr>
            <w:r>
              <w:rPr>
                <w:b/>
                <w:sz w:val="24"/>
                <w:szCs w:val="24"/>
              </w:rPr>
              <w:t>5</w:t>
            </w:r>
          </w:p>
        </w:tc>
      </w:tr>
      <w:tr w:rsidR="000A74E5" w14:paraId="0B293CE6" w14:textId="77777777">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414849C8" w14:textId="77777777" w:rsidR="000A74E5" w:rsidRDefault="00000000">
            <w:pPr>
              <w:ind w:left="-81" w:right="-78"/>
              <w:jc w:val="center"/>
              <w:rPr>
                <w:bCs/>
                <w:sz w:val="24"/>
                <w:szCs w:val="24"/>
              </w:rPr>
            </w:pPr>
            <w:r>
              <w:rPr>
                <w:bCs/>
                <w:sz w:val="24"/>
                <w:szCs w:val="24"/>
              </w:rPr>
              <w:t>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0D434C09" w14:textId="77777777" w:rsidR="000A74E5" w:rsidRDefault="00000000">
            <w:pPr>
              <w:rPr>
                <w:sz w:val="24"/>
                <w:szCs w:val="24"/>
              </w:rPr>
            </w:pPr>
            <w:r>
              <w:rPr>
                <w:sz w:val="24"/>
                <w:szCs w:val="24"/>
              </w:rPr>
              <w:t>Cheltuieli pentru investiţia de bază justificate în strictă conexiune cu instalarea echipamentelor finanțate din I5</w:t>
            </w:r>
          </w:p>
        </w:tc>
        <w:tc>
          <w:tcPr>
            <w:tcW w:w="1018" w:type="dxa"/>
            <w:tcBorders>
              <w:top w:val="single" w:sz="4" w:space="0" w:color="auto"/>
              <w:left w:val="single" w:sz="4" w:space="0" w:color="auto"/>
              <w:bottom w:val="single" w:sz="4" w:space="0" w:color="auto"/>
              <w:right w:val="single" w:sz="4" w:space="0" w:color="auto"/>
            </w:tcBorders>
            <w:vAlign w:val="center"/>
          </w:tcPr>
          <w:p w14:paraId="69C8A898" w14:textId="77777777" w:rsidR="000A74E5" w:rsidRDefault="000A74E5">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51F8B951" w14:textId="77777777" w:rsidR="000A74E5" w:rsidRDefault="000A74E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DEA3A0F" w14:textId="77777777" w:rsidR="000A74E5" w:rsidRDefault="000A74E5">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2DC21EED" w14:textId="77777777" w:rsidR="000A74E5" w:rsidRDefault="000A74E5">
            <w:pPr>
              <w:jc w:val="center"/>
              <w:rPr>
                <w:sz w:val="24"/>
                <w:szCs w:val="24"/>
              </w:rPr>
            </w:pPr>
          </w:p>
        </w:tc>
      </w:tr>
      <w:tr w:rsidR="000A74E5" w14:paraId="5F20F1BA" w14:textId="77777777">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4811EC04" w14:textId="77777777" w:rsidR="000A74E5" w:rsidRDefault="00000000">
            <w:pPr>
              <w:ind w:left="-81" w:right="-78"/>
              <w:jc w:val="center"/>
              <w:rPr>
                <w:bCs/>
                <w:sz w:val="24"/>
                <w:szCs w:val="24"/>
              </w:rPr>
            </w:pPr>
            <w:r>
              <w:rPr>
                <w:bCs/>
                <w:sz w:val="24"/>
                <w:szCs w:val="24"/>
              </w:rPr>
              <w:t>1.1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2983296" w14:textId="77777777" w:rsidR="000A74E5" w:rsidRDefault="00000000">
            <w:pPr>
              <w:rPr>
                <w:sz w:val="24"/>
                <w:szCs w:val="24"/>
              </w:rPr>
            </w:pPr>
            <w:r>
              <w:rPr>
                <w:sz w:val="24"/>
                <w:szCs w:val="24"/>
              </w:rPr>
              <w:t>Costurile cu asistenţă tehnică din partea proiectantului pe perioada de execuţie a lucrărilor</w:t>
            </w:r>
          </w:p>
        </w:tc>
        <w:tc>
          <w:tcPr>
            <w:tcW w:w="1018" w:type="dxa"/>
            <w:tcBorders>
              <w:top w:val="single" w:sz="4" w:space="0" w:color="auto"/>
              <w:left w:val="single" w:sz="4" w:space="0" w:color="auto"/>
              <w:bottom w:val="single" w:sz="4" w:space="0" w:color="auto"/>
              <w:right w:val="single" w:sz="4" w:space="0" w:color="auto"/>
            </w:tcBorders>
            <w:vAlign w:val="center"/>
          </w:tcPr>
          <w:p w14:paraId="53D99C3A" w14:textId="77777777" w:rsidR="000A74E5" w:rsidRDefault="000A74E5">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5E4B4119" w14:textId="77777777" w:rsidR="000A74E5" w:rsidRDefault="000A74E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80D48BB" w14:textId="77777777" w:rsidR="000A74E5" w:rsidRDefault="000A74E5">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00ABEFF3" w14:textId="77777777" w:rsidR="000A74E5" w:rsidRDefault="000A74E5">
            <w:pPr>
              <w:jc w:val="center"/>
              <w:rPr>
                <w:sz w:val="24"/>
                <w:szCs w:val="24"/>
              </w:rPr>
            </w:pPr>
          </w:p>
        </w:tc>
      </w:tr>
      <w:tr w:rsidR="000A74E5" w14:paraId="305940ED" w14:textId="77777777">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0DE64C1C" w14:textId="77777777" w:rsidR="000A74E5" w:rsidRDefault="00000000">
            <w:pPr>
              <w:ind w:left="-81" w:right="-78"/>
              <w:jc w:val="center"/>
              <w:rPr>
                <w:bCs/>
                <w:sz w:val="24"/>
                <w:szCs w:val="24"/>
              </w:rPr>
            </w:pPr>
            <w:r>
              <w:rPr>
                <w:bCs/>
                <w:sz w:val="24"/>
                <w:szCs w:val="24"/>
              </w:rPr>
              <w:t>1.2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7027D73" w14:textId="77777777" w:rsidR="000A74E5" w:rsidRDefault="00000000">
            <w:pPr>
              <w:rPr>
                <w:sz w:val="24"/>
                <w:szCs w:val="24"/>
              </w:rPr>
            </w:pPr>
            <w:r>
              <w:rPr>
                <w:sz w:val="24"/>
                <w:szCs w:val="24"/>
              </w:rPr>
              <w:t>Construcţii şi instalaţii</w:t>
            </w:r>
          </w:p>
        </w:tc>
        <w:tc>
          <w:tcPr>
            <w:tcW w:w="1018" w:type="dxa"/>
            <w:tcBorders>
              <w:top w:val="single" w:sz="4" w:space="0" w:color="auto"/>
              <w:left w:val="single" w:sz="4" w:space="0" w:color="auto"/>
              <w:bottom w:val="single" w:sz="4" w:space="0" w:color="auto"/>
              <w:right w:val="single" w:sz="4" w:space="0" w:color="auto"/>
            </w:tcBorders>
            <w:vAlign w:val="center"/>
          </w:tcPr>
          <w:p w14:paraId="15939639" w14:textId="77777777" w:rsidR="000A74E5" w:rsidRDefault="000A74E5">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59F6BC55" w14:textId="77777777" w:rsidR="000A74E5" w:rsidRDefault="000A74E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69A3E87C" w14:textId="77777777" w:rsidR="000A74E5" w:rsidRDefault="000A74E5">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501AD48F" w14:textId="77777777" w:rsidR="000A74E5" w:rsidRDefault="000A74E5">
            <w:pPr>
              <w:jc w:val="center"/>
              <w:rPr>
                <w:sz w:val="24"/>
                <w:szCs w:val="24"/>
              </w:rPr>
            </w:pPr>
          </w:p>
        </w:tc>
      </w:tr>
      <w:tr w:rsidR="000A74E5" w14:paraId="1AC5C921" w14:textId="77777777">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6B1C88CE" w14:textId="77777777" w:rsidR="000A74E5" w:rsidRDefault="00000000">
            <w:pPr>
              <w:ind w:left="-81" w:right="-78"/>
              <w:jc w:val="center"/>
              <w:rPr>
                <w:bCs/>
                <w:sz w:val="24"/>
                <w:szCs w:val="24"/>
              </w:rPr>
            </w:pPr>
            <w:r>
              <w:rPr>
                <w:bCs/>
                <w:sz w:val="24"/>
                <w:szCs w:val="24"/>
              </w:rPr>
              <w:t>1.3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0B93654" w14:textId="77777777" w:rsidR="000A74E5" w:rsidRDefault="00000000">
            <w:pPr>
              <w:rPr>
                <w:sz w:val="24"/>
                <w:szCs w:val="24"/>
              </w:rPr>
            </w:pPr>
            <w:r>
              <w:rPr>
                <w:sz w:val="24"/>
                <w:szCs w:val="24"/>
              </w:rPr>
              <w:t>Achizitie utilaje, echipamente tehnologice şi funcţionale</w:t>
            </w:r>
          </w:p>
        </w:tc>
        <w:tc>
          <w:tcPr>
            <w:tcW w:w="1018" w:type="dxa"/>
            <w:tcBorders>
              <w:top w:val="single" w:sz="4" w:space="0" w:color="auto"/>
              <w:left w:val="single" w:sz="4" w:space="0" w:color="auto"/>
              <w:bottom w:val="single" w:sz="4" w:space="0" w:color="auto"/>
              <w:right w:val="single" w:sz="4" w:space="0" w:color="auto"/>
            </w:tcBorders>
            <w:vAlign w:val="center"/>
          </w:tcPr>
          <w:p w14:paraId="1C661926" w14:textId="77777777" w:rsidR="000A74E5" w:rsidRDefault="000A74E5">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13DF781C" w14:textId="77777777" w:rsidR="000A74E5" w:rsidRDefault="000A74E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F0F9193" w14:textId="77777777" w:rsidR="000A74E5" w:rsidRDefault="000A74E5">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1350B894" w14:textId="77777777" w:rsidR="000A74E5" w:rsidRDefault="000A74E5">
            <w:pPr>
              <w:jc w:val="center"/>
              <w:rPr>
                <w:sz w:val="24"/>
                <w:szCs w:val="24"/>
              </w:rPr>
            </w:pPr>
          </w:p>
        </w:tc>
      </w:tr>
      <w:tr w:rsidR="000A74E5" w14:paraId="464DB544" w14:textId="77777777">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30C1B5C8" w14:textId="77777777" w:rsidR="000A74E5" w:rsidRDefault="00000000">
            <w:pPr>
              <w:ind w:left="-81" w:right="-78"/>
              <w:jc w:val="center"/>
              <w:rPr>
                <w:bCs/>
                <w:sz w:val="24"/>
                <w:szCs w:val="24"/>
              </w:rPr>
            </w:pPr>
            <w:r>
              <w:rPr>
                <w:bCs/>
                <w:sz w:val="24"/>
                <w:szCs w:val="24"/>
              </w:rPr>
              <w:t>1.4</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2677561" w14:textId="77777777" w:rsidR="000A74E5" w:rsidRDefault="00000000">
            <w:pPr>
              <w:rPr>
                <w:sz w:val="24"/>
                <w:szCs w:val="24"/>
              </w:rPr>
            </w:pPr>
            <w:r>
              <w:rPr>
                <w:sz w:val="24"/>
                <w:szCs w:val="24"/>
              </w:rPr>
              <w:t>Montaj utilaje, echipamente tehnologice şi funcţionale</w:t>
            </w:r>
          </w:p>
        </w:tc>
        <w:tc>
          <w:tcPr>
            <w:tcW w:w="1018" w:type="dxa"/>
            <w:tcBorders>
              <w:top w:val="single" w:sz="4" w:space="0" w:color="auto"/>
              <w:left w:val="single" w:sz="4" w:space="0" w:color="auto"/>
              <w:bottom w:val="single" w:sz="4" w:space="0" w:color="auto"/>
              <w:right w:val="single" w:sz="4" w:space="0" w:color="auto"/>
            </w:tcBorders>
            <w:vAlign w:val="center"/>
          </w:tcPr>
          <w:p w14:paraId="260EB4CD" w14:textId="77777777" w:rsidR="000A74E5" w:rsidRDefault="000A74E5">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1D3AD68B" w14:textId="77777777" w:rsidR="000A74E5" w:rsidRDefault="000A74E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5456391" w14:textId="77777777" w:rsidR="000A74E5" w:rsidRDefault="000A74E5">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0209A00D" w14:textId="77777777" w:rsidR="000A74E5" w:rsidRDefault="000A74E5">
            <w:pPr>
              <w:jc w:val="center"/>
              <w:rPr>
                <w:sz w:val="24"/>
                <w:szCs w:val="24"/>
              </w:rPr>
            </w:pPr>
          </w:p>
        </w:tc>
      </w:tr>
      <w:tr w:rsidR="000A74E5" w14:paraId="75131072" w14:textId="77777777">
        <w:trPr>
          <w:cantSplit/>
          <w:jc w:val="center"/>
        </w:trPr>
        <w:tc>
          <w:tcPr>
            <w:tcW w:w="866" w:type="dxa"/>
            <w:tcBorders>
              <w:top w:val="single" w:sz="4" w:space="0" w:color="auto"/>
              <w:left w:val="single" w:sz="4" w:space="0" w:color="auto"/>
              <w:bottom w:val="single" w:sz="4" w:space="0" w:color="auto"/>
              <w:right w:val="single" w:sz="4" w:space="0" w:color="auto"/>
            </w:tcBorders>
            <w:vAlign w:val="center"/>
          </w:tcPr>
          <w:p w14:paraId="2E2FC16E" w14:textId="77777777" w:rsidR="000A74E5" w:rsidRDefault="00000000">
            <w:pPr>
              <w:ind w:left="-81" w:right="-78"/>
              <w:jc w:val="center"/>
              <w:rPr>
                <w:bCs/>
                <w:sz w:val="24"/>
                <w:szCs w:val="24"/>
              </w:rPr>
            </w:pPr>
            <w:r>
              <w:rPr>
                <w:bCs/>
                <w:sz w:val="24"/>
                <w:szCs w:val="24"/>
              </w:rPr>
              <w:t>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91C6DA0" w14:textId="77777777" w:rsidR="000A74E5" w:rsidRDefault="00000000">
            <w:pPr>
              <w:rPr>
                <w:sz w:val="24"/>
                <w:szCs w:val="24"/>
              </w:rPr>
            </w:pPr>
            <w:r>
              <w:rPr>
                <w:sz w:val="24"/>
                <w:szCs w:val="24"/>
              </w:rPr>
              <w:t>Achizitie EMS</w:t>
            </w:r>
          </w:p>
        </w:tc>
        <w:tc>
          <w:tcPr>
            <w:tcW w:w="1018" w:type="dxa"/>
            <w:tcBorders>
              <w:top w:val="single" w:sz="4" w:space="0" w:color="auto"/>
              <w:left w:val="single" w:sz="4" w:space="0" w:color="auto"/>
              <w:bottom w:val="single" w:sz="4" w:space="0" w:color="auto"/>
              <w:right w:val="single" w:sz="4" w:space="0" w:color="auto"/>
            </w:tcBorders>
            <w:vAlign w:val="center"/>
          </w:tcPr>
          <w:p w14:paraId="52A69D11" w14:textId="77777777" w:rsidR="000A74E5" w:rsidRDefault="000A74E5">
            <w:pPr>
              <w:jc w:val="center"/>
              <w:rPr>
                <w:sz w:val="24"/>
                <w:szCs w:val="24"/>
              </w:rPr>
            </w:pPr>
          </w:p>
        </w:tc>
        <w:tc>
          <w:tcPr>
            <w:tcW w:w="1068" w:type="dxa"/>
            <w:tcBorders>
              <w:top w:val="single" w:sz="4" w:space="0" w:color="auto"/>
              <w:left w:val="single" w:sz="4" w:space="0" w:color="auto"/>
              <w:bottom w:val="single" w:sz="4" w:space="0" w:color="auto"/>
              <w:right w:val="single" w:sz="4" w:space="0" w:color="auto"/>
            </w:tcBorders>
            <w:vAlign w:val="center"/>
          </w:tcPr>
          <w:p w14:paraId="5CE47E73" w14:textId="77777777" w:rsidR="000A74E5" w:rsidRDefault="000A74E5">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4D3E37C" w14:textId="77777777" w:rsidR="000A74E5" w:rsidRDefault="000A74E5">
            <w:pPr>
              <w:jc w:val="center"/>
              <w:rPr>
                <w:sz w:val="24"/>
                <w:szCs w:val="24"/>
              </w:rPr>
            </w:pPr>
          </w:p>
        </w:tc>
        <w:tc>
          <w:tcPr>
            <w:tcW w:w="1707" w:type="dxa"/>
            <w:tcBorders>
              <w:top w:val="single" w:sz="4" w:space="0" w:color="auto"/>
              <w:left w:val="single" w:sz="4" w:space="0" w:color="auto"/>
              <w:bottom w:val="single" w:sz="4" w:space="0" w:color="auto"/>
              <w:right w:val="single" w:sz="4" w:space="0" w:color="auto"/>
            </w:tcBorders>
            <w:vAlign w:val="center"/>
          </w:tcPr>
          <w:p w14:paraId="0FCAE07F" w14:textId="77777777" w:rsidR="000A74E5" w:rsidRDefault="000A74E5">
            <w:pPr>
              <w:jc w:val="center"/>
              <w:rPr>
                <w:sz w:val="24"/>
                <w:szCs w:val="24"/>
              </w:rPr>
            </w:pPr>
          </w:p>
        </w:tc>
      </w:tr>
      <w:tr w:rsidR="000A74E5" w14:paraId="4EA04763" w14:textId="77777777">
        <w:trPr>
          <w:cantSplit/>
          <w:jc w:val="center"/>
        </w:trPr>
        <w:tc>
          <w:tcPr>
            <w:tcW w:w="866" w:type="dxa"/>
            <w:vMerge w:val="restart"/>
            <w:tcBorders>
              <w:top w:val="single" w:sz="4" w:space="0" w:color="auto"/>
              <w:left w:val="single" w:sz="4" w:space="0" w:color="auto"/>
              <w:right w:val="single" w:sz="4" w:space="0" w:color="auto"/>
            </w:tcBorders>
          </w:tcPr>
          <w:p w14:paraId="776ADAF9" w14:textId="77777777" w:rsidR="000A74E5" w:rsidRDefault="000A74E5">
            <w:pPr>
              <w:ind w:left="-81" w:right="-78"/>
              <w:jc w:val="center"/>
              <w:rPr>
                <w:b/>
                <w:sz w:val="24"/>
                <w:szCs w:val="24"/>
              </w:rPr>
            </w:pPr>
          </w:p>
        </w:tc>
        <w:tc>
          <w:tcPr>
            <w:tcW w:w="1833" w:type="dxa"/>
            <w:vMerge w:val="restart"/>
            <w:tcBorders>
              <w:top w:val="single" w:sz="4" w:space="0" w:color="auto"/>
              <w:left w:val="single" w:sz="4" w:space="0" w:color="auto"/>
              <w:right w:val="single" w:sz="4" w:space="0" w:color="auto"/>
            </w:tcBorders>
          </w:tcPr>
          <w:p w14:paraId="595F8282" w14:textId="77777777" w:rsidR="000A74E5" w:rsidRDefault="00000000">
            <w:pPr>
              <w:rPr>
                <w:b/>
                <w:sz w:val="24"/>
                <w:szCs w:val="24"/>
              </w:rPr>
            </w:pPr>
            <w:r>
              <w:rPr>
                <w:b/>
                <w:sz w:val="24"/>
                <w:szCs w:val="24"/>
              </w:rPr>
              <w:t>TOTAL GENERAL</w:t>
            </w:r>
          </w:p>
        </w:tc>
        <w:tc>
          <w:tcPr>
            <w:tcW w:w="1163" w:type="dxa"/>
            <w:tcBorders>
              <w:top w:val="single" w:sz="4" w:space="0" w:color="auto"/>
              <w:left w:val="single" w:sz="4" w:space="0" w:color="auto"/>
              <w:bottom w:val="single" w:sz="4" w:space="0" w:color="auto"/>
              <w:right w:val="single" w:sz="4" w:space="0" w:color="auto"/>
            </w:tcBorders>
          </w:tcPr>
          <w:p w14:paraId="401E9F66" w14:textId="77777777" w:rsidR="000A74E5" w:rsidRDefault="00000000">
            <w:pPr>
              <w:jc w:val="center"/>
              <w:rPr>
                <w:b/>
                <w:sz w:val="24"/>
                <w:szCs w:val="24"/>
              </w:rPr>
            </w:pPr>
            <w:r>
              <w:rPr>
                <w:b/>
                <w:sz w:val="24"/>
                <w:szCs w:val="24"/>
              </w:rPr>
              <w:t>Lei</w:t>
            </w:r>
          </w:p>
        </w:tc>
        <w:tc>
          <w:tcPr>
            <w:tcW w:w="1018" w:type="dxa"/>
            <w:tcBorders>
              <w:top w:val="single" w:sz="4" w:space="0" w:color="auto"/>
              <w:left w:val="single" w:sz="4" w:space="0" w:color="auto"/>
              <w:bottom w:val="single" w:sz="4" w:space="0" w:color="auto"/>
              <w:right w:val="single" w:sz="4" w:space="0" w:color="auto"/>
            </w:tcBorders>
          </w:tcPr>
          <w:p w14:paraId="71D5F4A7" w14:textId="77777777" w:rsidR="000A74E5" w:rsidRDefault="000A74E5">
            <w:pPr>
              <w:rPr>
                <w:sz w:val="24"/>
                <w:szCs w:val="24"/>
              </w:rPr>
            </w:pPr>
          </w:p>
        </w:tc>
        <w:tc>
          <w:tcPr>
            <w:tcW w:w="1068" w:type="dxa"/>
            <w:tcBorders>
              <w:top w:val="single" w:sz="4" w:space="0" w:color="auto"/>
              <w:left w:val="single" w:sz="4" w:space="0" w:color="auto"/>
              <w:bottom w:val="single" w:sz="4" w:space="0" w:color="auto"/>
              <w:right w:val="single" w:sz="4" w:space="0" w:color="auto"/>
            </w:tcBorders>
          </w:tcPr>
          <w:p w14:paraId="38179A63" w14:textId="77777777" w:rsidR="000A74E5" w:rsidRDefault="000A74E5">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7C8A9B35" w14:textId="77777777" w:rsidR="000A74E5" w:rsidRDefault="000A74E5">
            <w:pPr>
              <w:rPr>
                <w:sz w:val="24"/>
                <w:szCs w:val="24"/>
              </w:rPr>
            </w:pPr>
          </w:p>
        </w:tc>
        <w:tc>
          <w:tcPr>
            <w:tcW w:w="1707" w:type="dxa"/>
            <w:tcBorders>
              <w:top w:val="single" w:sz="4" w:space="0" w:color="auto"/>
              <w:left w:val="single" w:sz="4" w:space="0" w:color="auto"/>
              <w:bottom w:val="single" w:sz="4" w:space="0" w:color="auto"/>
              <w:right w:val="single" w:sz="4" w:space="0" w:color="auto"/>
            </w:tcBorders>
          </w:tcPr>
          <w:p w14:paraId="6C7138E3" w14:textId="77777777" w:rsidR="000A74E5" w:rsidRDefault="000A74E5">
            <w:pPr>
              <w:rPr>
                <w:sz w:val="24"/>
                <w:szCs w:val="24"/>
              </w:rPr>
            </w:pPr>
          </w:p>
        </w:tc>
      </w:tr>
      <w:tr w:rsidR="000A74E5" w14:paraId="5E9C0202" w14:textId="77777777">
        <w:trPr>
          <w:cantSplit/>
          <w:jc w:val="center"/>
        </w:trPr>
        <w:tc>
          <w:tcPr>
            <w:tcW w:w="866" w:type="dxa"/>
            <w:vMerge/>
            <w:tcBorders>
              <w:left w:val="single" w:sz="4" w:space="0" w:color="auto"/>
              <w:bottom w:val="single" w:sz="4" w:space="0" w:color="auto"/>
              <w:right w:val="single" w:sz="4" w:space="0" w:color="auto"/>
            </w:tcBorders>
          </w:tcPr>
          <w:p w14:paraId="75DF8298" w14:textId="77777777" w:rsidR="000A74E5" w:rsidRDefault="000A74E5">
            <w:pPr>
              <w:ind w:left="-81" w:right="-78"/>
              <w:jc w:val="center"/>
              <w:rPr>
                <w:b/>
                <w:sz w:val="24"/>
                <w:szCs w:val="24"/>
              </w:rPr>
            </w:pPr>
          </w:p>
        </w:tc>
        <w:tc>
          <w:tcPr>
            <w:tcW w:w="1833" w:type="dxa"/>
            <w:vMerge/>
            <w:tcBorders>
              <w:left w:val="single" w:sz="4" w:space="0" w:color="auto"/>
              <w:bottom w:val="single" w:sz="4" w:space="0" w:color="auto"/>
              <w:right w:val="single" w:sz="4" w:space="0" w:color="auto"/>
            </w:tcBorders>
          </w:tcPr>
          <w:p w14:paraId="1AA1F50F" w14:textId="77777777" w:rsidR="000A74E5" w:rsidRDefault="000A74E5">
            <w:pPr>
              <w:rPr>
                <w:b/>
                <w:sz w:val="24"/>
                <w:szCs w:val="24"/>
              </w:rPr>
            </w:pPr>
          </w:p>
        </w:tc>
        <w:tc>
          <w:tcPr>
            <w:tcW w:w="1163" w:type="dxa"/>
            <w:tcBorders>
              <w:top w:val="single" w:sz="4" w:space="0" w:color="auto"/>
              <w:left w:val="single" w:sz="4" w:space="0" w:color="auto"/>
              <w:bottom w:val="single" w:sz="4" w:space="0" w:color="auto"/>
              <w:right w:val="single" w:sz="4" w:space="0" w:color="auto"/>
            </w:tcBorders>
          </w:tcPr>
          <w:p w14:paraId="52431365" w14:textId="77777777" w:rsidR="000A74E5" w:rsidRDefault="00000000">
            <w:pPr>
              <w:jc w:val="center"/>
              <w:rPr>
                <w:b/>
                <w:sz w:val="24"/>
                <w:szCs w:val="24"/>
              </w:rPr>
            </w:pPr>
            <w:r>
              <w:rPr>
                <w:b/>
                <w:sz w:val="24"/>
                <w:szCs w:val="24"/>
              </w:rPr>
              <w:t>Euro ***</w:t>
            </w:r>
          </w:p>
        </w:tc>
        <w:tc>
          <w:tcPr>
            <w:tcW w:w="1018" w:type="dxa"/>
            <w:tcBorders>
              <w:top w:val="single" w:sz="4" w:space="0" w:color="auto"/>
              <w:left w:val="single" w:sz="4" w:space="0" w:color="auto"/>
              <w:bottom w:val="single" w:sz="4" w:space="0" w:color="auto"/>
              <w:right w:val="single" w:sz="4" w:space="0" w:color="auto"/>
            </w:tcBorders>
          </w:tcPr>
          <w:p w14:paraId="724BE673" w14:textId="77777777" w:rsidR="000A74E5" w:rsidRDefault="000A74E5">
            <w:pPr>
              <w:rPr>
                <w:sz w:val="24"/>
                <w:szCs w:val="24"/>
              </w:rPr>
            </w:pPr>
          </w:p>
        </w:tc>
        <w:tc>
          <w:tcPr>
            <w:tcW w:w="1068" w:type="dxa"/>
            <w:tcBorders>
              <w:top w:val="single" w:sz="4" w:space="0" w:color="auto"/>
              <w:left w:val="single" w:sz="4" w:space="0" w:color="auto"/>
              <w:bottom w:val="single" w:sz="4" w:space="0" w:color="auto"/>
              <w:right w:val="single" w:sz="4" w:space="0" w:color="auto"/>
            </w:tcBorders>
          </w:tcPr>
          <w:p w14:paraId="64D4C508" w14:textId="77777777" w:rsidR="000A74E5" w:rsidRDefault="000A74E5">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197BC77" w14:textId="77777777" w:rsidR="000A74E5" w:rsidRDefault="000A74E5">
            <w:pPr>
              <w:rPr>
                <w:sz w:val="24"/>
                <w:szCs w:val="24"/>
              </w:rPr>
            </w:pPr>
          </w:p>
        </w:tc>
        <w:tc>
          <w:tcPr>
            <w:tcW w:w="1707" w:type="dxa"/>
            <w:tcBorders>
              <w:top w:val="single" w:sz="4" w:space="0" w:color="auto"/>
              <w:left w:val="single" w:sz="4" w:space="0" w:color="auto"/>
              <w:bottom w:val="single" w:sz="4" w:space="0" w:color="auto"/>
              <w:right w:val="single" w:sz="4" w:space="0" w:color="auto"/>
            </w:tcBorders>
          </w:tcPr>
          <w:p w14:paraId="45260509" w14:textId="77777777" w:rsidR="000A74E5" w:rsidRDefault="000A74E5">
            <w:pPr>
              <w:rPr>
                <w:sz w:val="24"/>
                <w:szCs w:val="24"/>
              </w:rPr>
            </w:pPr>
          </w:p>
        </w:tc>
      </w:tr>
    </w:tbl>
    <w:p w14:paraId="2205FB78" w14:textId="77777777" w:rsidR="000A74E5" w:rsidRDefault="00000000">
      <w:pPr>
        <w:pStyle w:val="ListParagraph"/>
        <w:ind w:left="720" w:right="-78" w:firstLine="0"/>
        <w:jc w:val="both"/>
        <w:rPr>
          <w:rFonts w:ascii="Times New Roman" w:hAnsi="Times New Roman" w:cs="Times New Roman"/>
          <w:sz w:val="24"/>
          <w:szCs w:val="24"/>
        </w:rPr>
      </w:pPr>
      <w:r>
        <w:rPr>
          <w:b/>
          <w:sz w:val="24"/>
          <w:szCs w:val="24"/>
        </w:rPr>
        <w:t>*</w:t>
      </w:r>
      <w:r>
        <w:rPr>
          <w:rFonts w:ascii="Times New Roman" w:hAnsi="Times New Roman" w:cs="Times New Roman"/>
          <w:b/>
          <w:sz w:val="24"/>
          <w:szCs w:val="24"/>
        </w:rPr>
        <w:t>Se pot integra și alte cheltuieli în tabel, respectând incadrarea în cheltuielile eligibile din ghidul specific, respectiv cheltuieli cu achiziția echipamentelor investiției finanțabile și cheltuieli absolut necesare pentru realizarea operațiunilor de montaj utilaje, echipamente tehnologice şi funcţionale</w:t>
      </w:r>
      <w:r>
        <w:rPr>
          <w:rFonts w:ascii="Times New Roman" w:hAnsi="Times New Roman" w:cs="Times New Roman"/>
          <w:sz w:val="24"/>
          <w:szCs w:val="24"/>
        </w:rPr>
        <w:t>.</w:t>
      </w:r>
    </w:p>
    <w:p w14:paraId="5A8CDDEB" w14:textId="77777777" w:rsidR="000A74E5" w:rsidRDefault="000A74E5">
      <w:pPr>
        <w:ind w:right="-78"/>
        <w:jc w:val="both"/>
        <w:rPr>
          <w:sz w:val="24"/>
          <w:szCs w:val="24"/>
        </w:rPr>
      </w:pPr>
    </w:p>
    <w:p w14:paraId="692A6A78" w14:textId="77777777" w:rsidR="000A74E5" w:rsidRPr="00221005" w:rsidRDefault="00000000">
      <w:pPr>
        <w:ind w:left="-81" w:right="-78"/>
        <w:jc w:val="both"/>
        <w:rPr>
          <w:sz w:val="24"/>
          <w:szCs w:val="24"/>
          <w:lang w:val="pt-BR"/>
          <w:rPrChange w:id="160" w:author="Doina Musatescu" w:date="2023-11-15T14:53:00Z">
            <w:rPr>
              <w:sz w:val="24"/>
              <w:szCs w:val="24"/>
              <w:lang w:val="en-US"/>
            </w:rPr>
          </w:rPrChange>
        </w:rPr>
      </w:pPr>
      <w:r>
        <w:rPr>
          <w:sz w:val="24"/>
          <w:szCs w:val="24"/>
        </w:rPr>
        <w:t xml:space="preserve">           *Notă</w:t>
      </w:r>
      <w:r w:rsidRPr="00221005">
        <w:rPr>
          <w:sz w:val="24"/>
          <w:szCs w:val="24"/>
          <w:lang w:val="pt-BR"/>
          <w:rPrChange w:id="161" w:author="Doina Musatescu" w:date="2023-11-15T14:53:00Z">
            <w:rPr>
              <w:sz w:val="24"/>
              <w:szCs w:val="24"/>
              <w:lang w:val="en-US"/>
            </w:rPr>
          </w:rPrChange>
        </w:rPr>
        <w:t xml:space="preserve">: </w:t>
      </w:r>
    </w:p>
    <w:p w14:paraId="1B435F3A" w14:textId="77777777" w:rsidR="000A74E5" w:rsidRPr="00221005" w:rsidRDefault="00000000">
      <w:pPr>
        <w:ind w:left="-81" w:right="-78"/>
        <w:jc w:val="both"/>
        <w:rPr>
          <w:sz w:val="24"/>
          <w:szCs w:val="24"/>
          <w:lang w:val="pt-BR"/>
          <w:rPrChange w:id="162" w:author="Doina Musatescu" w:date="2023-11-15T14:53:00Z">
            <w:rPr>
              <w:sz w:val="24"/>
              <w:szCs w:val="24"/>
              <w:lang w:val="en-US"/>
            </w:rPr>
          </w:rPrChange>
        </w:rPr>
      </w:pPr>
      <w:r w:rsidRPr="00221005">
        <w:rPr>
          <w:sz w:val="24"/>
          <w:szCs w:val="24"/>
          <w:lang w:val="pt-BR"/>
          <w:rPrChange w:id="163" w:author="Doina Musatescu" w:date="2023-11-15T14:53:00Z">
            <w:rPr>
              <w:sz w:val="24"/>
              <w:szCs w:val="24"/>
              <w:lang w:val="en-US"/>
            </w:rPr>
          </w:rPrChange>
        </w:rPr>
        <w:t xml:space="preserve">            1. Se va corela cu informațiile completate în </w:t>
      </w:r>
      <w:r w:rsidRPr="00221005">
        <w:rPr>
          <w:b/>
          <w:bCs/>
          <w:sz w:val="24"/>
          <w:szCs w:val="24"/>
          <w:lang w:val="pt-BR"/>
          <w:rPrChange w:id="164" w:author="Doina Musatescu" w:date="2023-11-15T14:53:00Z">
            <w:rPr>
              <w:b/>
              <w:bCs/>
              <w:sz w:val="24"/>
              <w:szCs w:val="24"/>
              <w:lang w:val="en-US"/>
            </w:rPr>
          </w:rPrChange>
        </w:rPr>
        <w:t>A</w:t>
      </w:r>
      <w:r w:rsidRPr="00221005">
        <w:rPr>
          <w:sz w:val="24"/>
          <w:szCs w:val="24"/>
          <w:lang w:val="pt-BR"/>
          <w:rPrChange w:id="165" w:author="Doina Musatescu" w:date="2023-11-15T14:53:00Z">
            <w:rPr>
              <w:sz w:val="24"/>
              <w:szCs w:val="24"/>
              <w:lang w:val="en-US"/>
            </w:rPr>
          </w:rPrChange>
        </w:rPr>
        <w:t>nexa nr. 2 la schema de ajutor de stat, Scenariul            contrafactual</w:t>
      </w:r>
    </w:p>
    <w:p w14:paraId="02A9018D" w14:textId="77777777" w:rsidR="000A74E5" w:rsidRPr="00221005" w:rsidRDefault="00000000">
      <w:pPr>
        <w:ind w:left="-81" w:right="-78"/>
        <w:jc w:val="both"/>
        <w:rPr>
          <w:sz w:val="24"/>
          <w:szCs w:val="24"/>
          <w:lang w:val="pt-BR"/>
          <w:rPrChange w:id="166" w:author="Doina Musatescu" w:date="2023-11-15T14:53:00Z">
            <w:rPr>
              <w:sz w:val="24"/>
              <w:szCs w:val="24"/>
              <w:lang w:val="en-US"/>
            </w:rPr>
          </w:rPrChange>
        </w:rPr>
      </w:pPr>
      <w:r w:rsidRPr="00221005">
        <w:rPr>
          <w:sz w:val="24"/>
          <w:szCs w:val="24"/>
          <w:lang w:val="pt-BR"/>
          <w:rPrChange w:id="167" w:author="Doina Musatescu" w:date="2023-11-15T14:53:00Z">
            <w:rPr>
              <w:sz w:val="24"/>
              <w:szCs w:val="24"/>
              <w:lang w:val="en-US"/>
            </w:rPr>
          </w:rPrChange>
        </w:rPr>
        <w:t xml:space="preserve">            2.La completarea tabelului se va ține cont de prevederile din ghidul specific privind:</w:t>
      </w:r>
    </w:p>
    <w:p w14:paraId="28AD2AA8" w14:textId="77777777" w:rsidR="000A74E5" w:rsidRDefault="00000000">
      <w:pPr>
        <w:pStyle w:val="ListParagraph"/>
        <w:numPr>
          <w:ilvl w:val="0"/>
          <w:numId w:val="9"/>
        </w:numPr>
        <w:ind w:right="-78"/>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Acțiuni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și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activități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finanțabile</w:t>
      </w:r>
      <w:proofErr w:type="spellEnd"/>
    </w:p>
    <w:p w14:paraId="164A3DDC" w14:textId="77777777" w:rsidR="000A74E5" w:rsidRDefault="00000000">
      <w:pPr>
        <w:pStyle w:val="ListParagraph"/>
        <w:numPr>
          <w:ilvl w:val="0"/>
          <w:numId w:val="9"/>
        </w:numPr>
        <w:ind w:right="-78"/>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Normele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privind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ajutorul</w:t>
      </w:r>
      <w:proofErr w:type="spellEnd"/>
      <w:r>
        <w:rPr>
          <w:rFonts w:ascii="Times New Roman" w:hAnsi="Times New Roman" w:cs="Times New Roman"/>
          <w:sz w:val="24"/>
          <w:szCs w:val="24"/>
          <w:lang w:val="en-US"/>
        </w:rPr>
        <w:t xml:space="preserve"> de stat</w:t>
      </w:r>
    </w:p>
    <w:p w14:paraId="3933EEB3" w14:textId="77777777" w:rsidR="000A74E5" w:rsidRDefault="00000000">
      <w:pPr>
        <w:pStyle w:val="ListParagraph"/>
        <w:numPr>
          <w:ilvl w:val="0"/>
          <w:numId w:val="9"/>
        </w:numPr>
        <w:ind w:right="-78"/>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Eligibilitatea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proiectului</w:t>
      </w:r>
      <w:proofErr w:type="spellEnd"/>
    </w:p>
    <w:p w14:paraId="18591156" w14:textId="77777777" w:rsidR="000A74E5" w:rsidRDefault="00000000">
      <w:pPr>
        <w:pStyle w:val="ListParagraph"/>
        <w:numPr>
          <w:ilvl w:val="0"/>
          <w:numId w:val="9"/>
        </w:numPr>
        <w:ind w:right="-78"/>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Eligibilitatea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cheltuielilor</w:t>
      </w:r>
      <w:proofErr w:type="spellEnd"/>
    </w:p>
    <w:p w14:paraId="2BFACE96" w14:textId="77777777" w:rsidR="000A74E5" w:rsidRDefault="00000000">
      <w:pPr>
        <w:pStyle w:val="ListParagraph"/>
        <w:numPr>
          <w:ilvl w:val="0"/>
          <w:numId w:val="9"/>
        </w:numPr>
        <w:ind w:right="-78"/>
        <w:jc w:val="both"/>
        <w:rPr>
          <w:rFonts w:ascii="Times New Roman" w:hAnsi="Times New Roman" w:cs="Times New Roman"/>
          <w:sz w:val="24"/>
          <w:szCs w:val="24"/>
          <w:lang w:val="en-US"/>
        </w:rPr>
      </w:pPr>
      <w:r>
        <w:rPr>
          <w:rFonts w:ascii="Times New Roman" w:hAnsi="Times New Roman" w:cs="Times New Roman"/>
          <w:sz w:val="24"/>
          <w:szCs w:val="24"/>
          <w:lang w:val="en-US"/>
        </w:rPr>
        <w:t>Analiza cost-</w:t>
      </w:r>
      <w:proofErr w:type="spellStart"/>
      <w:r>
        <w:rPr>
          <w:rFonts w:ascii="Times New Roman" w:hAnsi="Times New Roman" w:cs="Times New Roman"/>
          <w:sz w:val="24"/>
          <w:szCs w:val="24"/>
          <w:lang w:val="en-US"/>
        </w:rPr>
        <w:t>beneficiu</w:t>
      </w:r>
      <w:proofErr w:type="spellEnd"/>
      <w:r>
        <w:rPr>
          <w:rFonts w:ascii="Times New Roman" w:hAnsi="Times New Roman" w:cs="Times New Roman"/>
          <w:sz w:val="24"/>
          <w:szCs w:val="24"/>
          <w:lang w:val="en-US"/>
        </w:rPr>
        <w:t>.</w:t>
      </w:r>
    </w:p>
    <w:p w14:paraId="4FD408C3" w14:textId="77777777" w:rsidR="000A74E5" w:rsidRDefault="000A74E5">
      <w:pPr>
        <w:ind w:left="-81" w:right="-78"/>
        <w:jc w:val="both"/>
        <w:rPr>
          <w:sz w:val="24"/>
          <w:szCs w:val="24"/>
          <w:lang w:val="en-US"/>
        </w:rPr>
      </w:pPr>
    </w:p>
    <w:p w14:paraId="14610A7E" w14:textId="77777777" w:rsidR="000A74E5" w:rsidRDefault="000A74E5">
      <w:pPr>
        <w:ind w:left="-81" w:right="-78"/>
        <w:rPr>
          <w:sz w:val="24"/>
          <w:szCs w:val="24"/>
        </w:rPr>
      </w:pPr>
    </w:p>
    <w:p w14:paraId="69DC3B98" w14:textId="77777777" w:rsidR="000A74E5" w:rsidRDefault="00000000">
      <w:pPr>
        <w:ind w:left="-81" w:right="-78"/>
        <w:rPr>
          <w:b/>
          <w:sz w:val="24"/>
          <w:szCs w:val="24"/>
          <w:lang w:eastAsia="sk-SK"/>
        </w:rPr>
      </w:pPr>
      <w:r>
        <w:rPr>
          <w:b/>
          <w:sz w:val="24"/>
          <w:szCs w:val="24"/>
          <w:lang w:eastAsia="sk-SK"/>
        </w:rPr>
        <w:t>SURSE DE FINANŢARE A INVESTIŢIEI (obligatoriu)</w:t>
      </w:r>
    </w:p>
    <w:p w14:paraId="40E71C6C" w14:textId="77777777" w:rsidR="000A74E5" w:rsidRDefault="00000000">
      <w:pPr>
        <w:tabs>
          <w:tab w:val="left" w:pos="631"/>
        </w:tabs>
        <w:adjustRightInd w:val="0"/>
        <w:spacing w:before="120" w:after="120"/>
        <w:rPr>
          <w:b/>
          <w:sz w:val="24"/>
          <w:szCs w:val="24"/>
          <w:lang w:eastAsia="sk-SK"/>
        </w:rPr>
      </w:pPr>
      <w:r>
        <w:rPr>
          <w:b/>
          <w:sz w:val="24"/>
          <w:szCs w:val="24"/>
          <w:lang w:eastAsia="sk-SK"/>
        </w:rPr>
        <w:t>Detalierea surselor de finanţare ale investiţiei se va prezenta conform tabelului:</w:t>
      </w:r>
    </w:p>
    <w:p w14:paraId="7D3A2BC7" w14:textId="77777777" w:rsidR="000A74E5" w:rsidRDefault="00000000">
      <w:pPr>
        <w:tabs>
          <w:tab w:val="left" w:pos="631"/>
        </w:tabs>
        <w:adjustRightInd w:val="0"/>
        <w:rPr>
          <w:b/>
          <w:sz w:val="24"/>
          <w:szCs w:val="24"/>
          <w:lang w:eastAsia="sk-SK"/>
        </w:rPr>
      </w:pPr>
      <w:r>
        <w:rPr>
          <w:sz w:val="24"/>
          <w:szCs w:val="24"/>
        </w:rPr>
        <w:t xml:space="preserve">                                                                                                                                                                                                -[LEI]-</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6720"/>
        <w:gridCol w:w="2498"/>
      </w:tblGrid>
      <w:tr w:rsidR="000A74E5" w14:paraId="66334399" w14:textId="77777777">
        <w:tc>
          <w:tcPr>
            <w:tcW w:w="546" w:type="pct"/>
          </w:tcPr>
          <w:p w14:paraId="3BAE7B9C" w14:textId="77777777" w:rsidR="000A74E5" w:rsidRDefault="00000000">
            <w:pPr>
              <w:tabs>
                <w:tab w:val="left" w:pos="631"/>
              </w:tabs>
              <w:adjustRightInd w:val="0"/>
              <w:jc w:val="center"/>
              <w:rPr>
                <w:b/>
                <w:sz w:val="24"/>
                <w:szCs w:val="24"/>
                <w:lang w:eastAsia="sk-SK"/>
              </w:rPr>
            </w:pPr>
            <w:r>
              <w:rPr>
                <w:b/>
                <w:sz w:val="24"/>
                <w:szCs w:val="24"/>
                <w:lang w:eastAsia="sk-SK"/>
              </w:rPr>
              <w:t>Nr. Crt.</w:t>
            </w:r>
          </w:p>
          <w:p w14:paraId="2FC8F580" w14:textId="77777777" w:rsidR="000A74E5" w:rsidRDefault="000A74E5">
            <w:pPr>
              <w:tabs>
                <w:tab w:val="left" w:pos="631"/>
              </w:tabs>
              <w:adjustRightInd w:val="0"/>
              <w:jc w:val="center"/>
              <w:rPr>
                <w:b/>
                <w:sz w:val="24"/>
                <w:szCs w:val="24"/>
                <w:lang w:eastAsia="sk-SK"/>
              </w:rPr>
            </w:pPr>
          </w:p>
        </w:tc>
        <w:tc>
          <w:tcPr>
            <w:tcW w:w="3247" w:type="pct"/>
          </w:tcPr>
          <w:p w14:paraId="4B7F0392" w14:textId="77777777" w:rsidR="000A74E5" w:rsidRDefault="00000000">
            <w:pPr>
              <w:tabs>
                <w:tab w:val="left" w:pos="631"/>
              </w:tabs>
              <w:adjustRightInd w:val="0"/>
              <w:jc w:val="center"/>
              <w:rPr>
                <w:b/>
                <w:sz w:val="24"/>
                <w:szCs w:val="24"/>
                <w:lang w:eastAsia="sk-SK"/>
              </w:rPr>
            </w:pPr>
            <w:r>
              <w:rPr>
                <w:b/>
                <w:sz w:val="24"/>
                <w:szCs w:val="24"/>
                <w:lang w:eastAsia="sk-SK"/>
              </w:rPr>
              <w:lastRenderedPageBreak/>
              <w:t>Surse de finanţare</w:t>
            </w:r>
          </w:p>
        </w:tc>
        <w:tc>
          <w:tcPr>
            <w:tcW w:w="1207" w:type="pct"/>
          </w:tcPr>
          <w:p w14:paraId="62B8CA3C" w14:textId="77777777" w:rsidR="000A74E5" w:rsidRDefault="00000000">
            <w:pPr>
              <w:tabs>
                <w:tab w:val="left" w:pos="631"/>
              </w:tabs>
              <w:adjustRightInd w:val="0"/>
              <w:jc w:val="center"/>
              <w:rPr>
                <w:b/>
                <w:sz w:val="24"/>
                <w:szCs w:val="24"/>
                <w:lang w:eastAsia="sk-SK"/>
              </w:rPr>
            </w:pPr>
            <w:r>
              <w:rPr>
                <w:b/>
                <w:sz w:val="24"/>
                <w:szCs w:val="24"/>
                <w:lang w:eastAsia="sk-SK"/>
              </w:rPr>
              <w:t>Valoare</w:t>
            </w:r>
          </w:p>
        </w:tc>
      </w:tr>
      <w:tr w:rsidR="000A74E5" w14:paraId="6BC6D5D9" w14:textId="77777777">
        <w:trPr>
          <w:trHeight w:val="174"/>
        </w:trPr>
        <w:tc>
          <w:tcPr>
            <w:tcW w:w="546" w:type="pct"/>
          </w:tcPr>
          <w:p w14:paraId="57B542AF" w14:textId="77777777" w:rsidR="000A74E5" w:rsidRDefault="00000000">
            <w:pPr>
              <w:tabs>
                <w:tab w:val="left" w:pos="631"/>
              </w:tabs>
              <w:adjustRightInd w:val="0"/>
              <w:jc w:val="center"/>
              <w:rPr>
                <w:b/>
                <w:sz w:val="24"/>
                <w:szCs w:val="24"/>
                <w:lang w:eastAsia="sk-SK"/>
              </w:rPr>
            </w:pPr>
            <w:r>
              <w:rPr>
                <w:b/>
                <w:sz w:val="24"/>
                <w:szCs w:val="24"/>
                <w:lang w:eastAsia="sk-SK"/>
              </w:rPr>
              <w:t>I</w:t>
            </w:r>
          </w:p>
        </w:tc>
        <w:tc>
          <w:tcPr>
            <w:tcW w:w="3247" w:type="pct"/>
          </w:tcPr>
          <w:p w14:paraId="5FCC2850" w14:textId="77777777" w:rsidR="000A74E5" w:rsidRDefault="00000000">
            <w:pPr>
              <w:tabs>
                <w:tab w:val="left" w:pos="631"/>
              </w:tabs>
              <w:adjustRightInd w:val="0"/>
              <w:jc w:val="both"/>
              <w:rPr>
                <w:sz w:val="24"/>
                <w:szCs w:val="24"/>
                <w:lang w:val="en-US" w:eastAsia="sk-SK"/>
              </w:rPr>
            </w:pPr>
            <w:r>
              <w:rPr>
                <w:sz w:val="24"/>
                <w:szCs w:val="24"/>
                <w:lang w:eastAsia="sk-SK"/>
              </w:rPr>
              <w:t xml:space="preserve">Valoarea totală a investiţiei </w:t>
            </w:r>
          </w:p>
        </w:tc>
        <w:tc>
          <w:tcPr>
            <w:tcW w:w="1207" w:type="pct"/>
          </w:tcPr>
          <w:p w14:paraId="36335EC1" w14:textId="77777777" w:rsidR="000A74E5" w:rsidRDefault="000A74E5">
            <w:pPr>
              <w:tabs>
                <w:tab w:val="left" w:pos="631"/>
              </w:tabs>
              <w:adjustRightInd w:val="0"/>
              <w:jc w:val="center"/>
              <w:rPr>
                <w:b/>
                <w:sz w:val="24"/>
                <w:szCs w:val="24"/>
                <w:lang w:eastAsia="sk-SK"/>
              </w:rPr>
            </w:pPr>
          </w:p>
        </w:tc>
      </w:tr>
      <w:tr w:rsidR="000A74E5" w14:paraId="4A1858F0" w14:textId="77777777">
        <w:trPr>
          <w:trHeight w:val="174"/>
        </w:trPr>
        <w:tc>
          <w:tcPr>
            <w:tcW w:w="546" w:type="pct"/>
          </w:tcPr>
          <w:p w14:paraId="4606C777" w14:textId="77777777" w:rsidR="000A74E5" w:rsidRDefault="000A74E5">
            <w:pPr>
              <w:tabs>
                <w:tab w:val="left" w:pos="631"/>
              </w:tabs>
              <w:adjustRightInd w:val="0"/>
              <w:jc w:val="center"/>
              <w:rPr>
                <w:b/>
                <w:sz w:val="24"/>
                <w:szCs w:val="24"/>
                <w:lang w:eastAsia="sk-SK"/>
              </w:rPr>
            </w:pPr>
          </w:p>
        </w:tc>
        <w:tc>
          <w:tcPr>
            <w:tcW w:w="3247" w:type="pct"/>
          </w:tcPr>
          <w:p w14:paraId="0D1EEDC9" w14:textId="77777777" w:rsidR="000A74E5" w:rsidRDefault="00000000">
            <w:pPr>
              <w:tabs>
                <w:tab w:val="left" w:pos="631"/>
              </w:tabs>
              <w:adjustRightInd w:val="0"/>
              <w:jc w:val="both"/>
              <w:rPr>
                <w:sz w:val="24"/>
                <w:szCs w:val="24"/>
                <w:lang w:eastAsia="sk-SK"/>
              </w:rPr>
            </w:pPr>
            <w:r>
              <w:rPr>
                <w:sz w:val="24"/>
                <w:szCs w:val="24"/>
                <w:lang w:eastAsia="sk-SK"/>
              </w:rPr>
              <w:t>din care TVA (se va specifica dacă este deductibil, prin depunerea documentelor doveditoare)</w:t>
            </w:r>
          </w:p>
        </w:tc>
        <w:tc>
          <w:tcPr>
            <w:tcW w:w="1207" w:type="pct"/>
          </w:tcPr>
          <w:p w14:paraId="7694EB6B" w14:textId="77777777" w:rsidR="000A74E5" w:rsidRDefault="000A74E5">
            <w:pPr>
              <w:tabs>
                <w:tab w:val="left" w:pos="631"/>
              </w:tabs>
              <w:adjustRightInd w:val="0"/>
              <w:jc w:val="center"/>
              <w:rPr>
                <w:b/>
                <w:sz w:val="24"/>
                <w:szCs w:val="24"/>
                <w:lang w:eastAsia="sk-SK"/>
              </w:rPr>
            </w:pPr>
          </w:p>
        </w:tc>
      </w:tr>
      <w:tr w:rsidR="000A74E5" w14:paraId="0C634AE1" w14:textId="77777777">
        <w:tc>
          <w:tcPr>
            <w:tcW w:w="546" w:type="pct"/>
          </w:tcPr>
          <w:p w14:paraId="2318CCC6" w14:textId="77777777" w:rsidR="000A74E5" w:rsidRDefault="00000000">
            <w:pPr>
              <w:tabs>
                <w:tab w:val="left" w:pos="631"/>
              </w:tabs>
              <w:adjustRightInd w:val="0"/>
              <w:jc w:val="center"/>
              <w:rPr>
                <w:b/>
                <w:sz w:val="24"/>
                <w:szCs w:val="24"/>
                <w:lang w:eastAsia="sk-SK"/>
              </w:rPr>
            </w:pPr>
            <w:r>
              <w:rPr>
                <w:b/>
                <w:sz w:val="24"/>
                <w:szCs w:val="24"/>
                <w:lang w:eastAsia="sk-SK"/>
              </w:rPr>
              <w:t>II</w:t>
            </w:r>
          </w:p>
        </w:tc>
        <w:tc>
          <w:tcPr>
            <w:tcW w:w="3247" w:type="pct"/>
          </w:tcPr>
          <w:p w14:paraId="09749CC1" w14:textId="77777777" w:rsidR="000A74E5" w:rsidRDefault="00000000">
            <w:pPr>
              <w:tabs>
                <w:tab w:val="left" w:pos="631"/>
              </w:tabs>
              <w:adjustRightInd w:val="0"/>
              <w:jc w:val="both"/>
              <w:rPr>
                <w:sz w:val="24"/>
                <w:szCs w:val="24"/>
                <w:lang w:eastAsia="sk-SK"/>
              </w:rPr>
            </w:pPr>
            <w:r>
              <w:rPr>
                <w:sz w:val="24"/>
                <w:szCs w:val="24"/>
                <w:lang w:eastAsia="sk-SK"/>
              </w:rPr>
              <w:t xml:space="preserve">Valoarea ajutorului de stat solicitat (valoarea eligibilă) (se va corela cu GRILELE DE EVALUARE TEHNICO-ECONOMICĂ și BUGETUL DE CHELTUIELI)          </w:t>
            </w:r>
          </w:p>
        </w:tc>
        <w:tc>
          <w:tcPr>
            <w:tcW w:w="1207" w:type="pct"/>
          </w:tcPr>
          <w:p w14:paraId="59AE3CE7" w14:textId="77777777" w:rsidR="000A74E5" w:rsidRDefault="000A74E5">
            <w:pPr>
              <w:tabs>
                <w:tab w:val="left" w:pos="631"/>
              </w:tabs>
              <w:adjustRightInd w:val="0"/>
              <w:jc w:val="center"/>
              <w:rPr>
                <w:b/>
                <w:sz w:val="24"/>
                <w:szCs w:val="24"/>
                <w:lang w:eastAsia="sk-SK"/>
              </w:rPr>
            </w:pPr>
          </w:p>
        </w:tc>
      </w:tr>
      <w:tr w:rsidR="000A74E5" w14:paraId="2C919A23" w14:textId="77777777">
        <w:tc>
          <w:tcPr>
            <w:tcW w:w="546" w:type="pct"/>
          </w:tcPr>
          <w:p w14:paraId="583C4EDC" w14:textId="77777777" w:rsidR="000A74E5" w:rsidRDefault="00000000">
            <w:pPr>
              <w:tabs>
                <w:tab w:val="left" w:pos="631"/>
              </w:tabs>
              <w:adjustRightInd w:val="0"/>
              <w:jc w:val="center"/>
              <w:rPr>
                <w:b/>
                <w:sz w:val="24"/>
                <w:szCs w:val="24"/>
                <w:lang w:eastAsia="sk-SK"/>
              </w:rPr>
            </w:pPr>
            <w:r>
              <w:rPr>
                <w:b/>
                <w:sz w:val="24"/>
                <w:szCs w:val="24"/>
                <w:lang w:eastAsia="sk-SK"/>
              </w:rPr>
              <w:t>III</w:t>
            </w:r>
          </w:p>
        </w:tc>
        <w:tc>
          <w:tcPr>
            <w:tcW w:w="3247" w:type="pct"/>
          </w:tcPr>
          <w:p w14:paraId="1CAA45CF" w14:textId="77777777" w:rsidR="000A74E5" w:rsidRDefault="00000000">
            <w:pPr>
              <w:tabs>
                <w:tab w:val="left" w:pos="631"/>
              </w:tabs>
              <w:adjustRightInd w:val="0"/>
              <w:jc w:val="both"/>
              <w:rPr>
                <w:sz w:val="24"/>
                <w:szCs w:val="24"/>
                <w:lang w:eastAsia="sk-SK"/>
              </w:rPr>
            </w:pPr>
            <w:r>
              <w:rPr>
                <w:sz w:val="24"/>
                <w:szCs w:val="24"/>
                <w:lang w:eastAsia="sk-SK"/>
              </w:rPr>
              <w:t>Surse proprii (cofinanțare)</w:t>
            </w:r>
          </w:p>
        </w:tc>
        <w:tc>
          <w:tcPr>
            <w:tcW w:w="1207" w:type="pct"/>
          </w:tcPr>
          <w:p w14:paraId="4B44E1A7" w14:textId="77777777" w:rsidR="000A74E5" w:rsidRDefault="000A74E5">
            <w:pPr>
              <w:tabs>
                <w:tab w:val="left" w:pos="631"/>
              </w:tabs>
              <w:adjustRightInd w:val="0"/>
              <w:jc w:val="center"/>
              <w:rPr>
                <w:b/>
                <w:sz w:val="24"/>
                <w:szCs w:val="24"/>
                <w:lang w:eastAsia="sk-SK"/>
              </w:rPr>
            </w:pPr>
          </w:p>
        </w:tc>
      </w:tr>
      <w:tr w:rsidR="000A74E5" w14:paraId="108F583B" w14:textId="77777777">
        <w:tc>
          <w:tcPr>
            <w:tcW w:w="546" w:type="pct"/>
          </w:tcPr>
          <w:p w14:paraId="68D2FBB7" w14:textId="77777777" w:rsidR="000A74E5" w:rsidRDefault="00000000">
            <w:pPr>
              <w:tabs>
                <w:tab w:val="left" w:pos="631"/>
              </w:tabs>
              <w:adjustRightInd w:val="0"/>
              <w:jc w:val="center"/>
              <w:rPr>
                <w:b/>
                <w:sz w:val="24"/>
                <w:szCs w:val="24"/>
                <w:lang w:eastAsia="sk-SK"/>
              </w:rPr>
            </w:pPr>
            <w:r>
              <w:rPr>
                <w:b/>
                <w:sz w:val="24"/>
                <w:szCs w:val="24"/>
                <w:lang w:eastAsia="sk-SK"/>
              </w:rPr>
              <w:t>IV</w:t>
            </w:r>
          </w:p>
        </w:tc>
        <w:tc>
          <w:tcPr>
            <w:tcW w:w="3247" w:type="pct"/>
          </w:tcPr>
          <w:p w14:paraId="010F94DE" w14:textId="77777777" w:rsidR="000A74E5" w:rsidRDefault="00000000">
            <w:pPr>
              <w:tabs>
                <w:tab w:val="left" w:pos="631"/>
              </w:tabs>
              <w:adjustRightInd w:val="0"/>
              <w:jc w:val="both"/>
              <w:rPr>
                <w:sz w:val="24"/>
                <w:szCs w:val="24"/>
                <w:lang w:eastAsia="sk-SK"/>
              </w:rPr>
            </w:pPr>
            <w:r>
              <w:rPr>
                <w:sz w:val="24"/>
                <w:szCs w:val="24"/>
                <w:lang w:eastAsia="sk-SK"/>
              </w:rPr>
              <w:t>Credit (cofinanțare)</w:t>
            </w:r>
          </w:p>
        </w:tc>
        <w:tc>
          <w:tcPr>
            <w:tcW w:w="1207" w:type="pct"/>
          </w:tcPr>
          <w:p w14:paraId="4DCEC604" w14:textId="77777777" w:rsidR="000A74E5" w:rsidRDefault="000A74E5">
            <w:pPr>
              <w:tabs>
                <w:tab w:val="left" w:pos="631"/>
              </w:tabs>
              <w:adjustRightInd w:val="0"/>
              <w:jc w:val="center"/>
              <w:rPr>
                <w:b/>
                <w:sz w:val="24"/>
                <w:szCs w:val="24"/>
                <w:lang w:eastAsia="sk-SK"/>
              </w:rPr>
            </w:pPr>
          </w:p>
        </w:tc>
      </w:tr>
    </w:tbl>
    <w:p w14:paraId="66388707" w14:textId="77777777" w:rsidR="000A74E5" w:rsidRDefault="000A74E5">
      <w:pPr>
        <w:pStyle w:val="BodyText"/>
        <w:spacing w:before="1"/>
        <w:rPr>
          <w:b/>
          <w:i w:val="0"/>
          <w:sz w:val="24"/>
          <w:szCs w:val="24"/>
        </w:rPr>
      </w:pPr>
    </w:p>
    <w:p w14:paraId="21A10F35" w14:textId="0BBFA603" w:rsidR="000A74E5" w:rsidRDefault="00000000">
      <w:pPr>
        <w:tabs>
          <w:tab w:val="left" w:pos="1028"/>
          <w:tab w:val="left" w:pos="9942"/>
        </w:tabs>
        <w:spacing w:before="92"/>
        <w:rPr>
          <w:sz w:val="24"/>
          <w:szCs w:val="24"/>
        </w:rPr>
      </w:pPr>
      <w:bookmarkStart w:id="168" w:name="_Hlk99381377"/>
      <w:r>
        <w:rPr>
          <w:sz w:val="24"/>
          <w:szCs w:val="24"/>
        </w:rPr>
        <w:t xml:space="preserve">           </w:t>
      </w:r>
      <w:del w:id="169" w:author="Doina Musatescu" w:date="2023-11-08T16:05:00Z">
        <w:r w:rsidDel="00923DDA">
          <w:rPr>
            <w:sz w:val="24"/>
            <w:szCs w:val="24"/>
          </w:rPr>
          <w:delText xml:space="preserve"> </w:delText>
        </w:r>
      </w:del>
      <w:r>
        <w:rPr>
          <w:sz w:val="24"/>
          <w:szCs w:val="24"/>
        </w:rPr>
        <w:t xml:space="preserve">                                                                                                                                                         </w:t>
      </w:r>
    </w:p>
    <w:bookmarkEnd w:id="168"/>
    <w:p w14:paraId="3AD11ACD" w14:textId="77777777" w:rsidR="000A74E5" w:rsidRDefault="000A74E5">
      <w:pPr>
        <w:tabs>
          <w:tab w:val="left" w:pos="709"/>
          <w:tab w:val="left" w:pos="9942"/>
        </w:tabs>
        <w:spacing w:before="92"/>
        <w:rPr>
          <w:b/>
          <w:sz w:val="24"/>
          <w:szCs w:val="24"/>
        </w:rPr>
      </w:pPr>
    </w:p>
    <w:p w14:paraId="02FE0D4F" w14:textId="110137EB" w:rsidR="000A74E5" w:rsidRDefault="00000000">
      <w:pPr>
        <w:tabs>
          <w:tab w:val="left" w:pos="10206"/>
        </w:tabs>
        <w:spacing w:before="92"/>
        <w:rPr>
          <w:b/>
          <w:i/>
          <w:sz w:val="24"/>
          <w:szCs w:val="24"/>
        </w:rPr>
      </w:pPr>
      <w:bookmarkStart w:id="170" w:name="_Hlk98938241"/>
      <w:r>
        <w:rPr>
          <w:b/>
          <w:bCs/>
          <w:sz w:val="24"/>
          <w:szCs w:val="24"/>
          <w:shd w:val="clear" w:color="auto" w:fill="8DB3E1"/>
        </w:rPr>
        <w:t>XI</w:t>
      </w:r>
      <w:ins w:id="171" w:author="Doina Musatescu" w:date="2023-11-08T16:04:00Z">
        <w:r w:rsidR="00923DDA">
          <w:rPr>
            <w:b/>
            <w:bCs/>
            <w:sz w:val="24"/>
            <w:szCs w:val="24"/>
            <w:shd w:val="clear" w:color="auto" w:fill="8DB3E1"/>
          </w:rPr>
          <w:t>II</w:t>
        </w:r>
      </w:ins>
      <w:del w:id="172" w:author="Doina Musatescu" w:date="2023-11-08T16:04:00Z">
        <w:r w:rsidDel="00923DDA">
          <w:rPr>
            <w:b/>
            <w:bCs/>
            <w:sz w:val="24"/>
            <w:szCs w:val="24"/>
            <w:shd w:val="clear" w:color="auto" w:fill="8DB3E1"/>
          </w:rPr>
          <w:delText>V</w:delText>
        </w:r>
      </w:del>
      <w:r>
        <w:rPr>
          <w:b/>
          <w:bCs/>
          <w:sz w:val="24"/>
          <w:szCs w:val="24"/>
          <w:shd w:val="clear" w:color="auto" w:fill="8DB3E1"/>
        </w:rPr>
        <w:t>.</w:t>
      </w:r>
      <w:r>
        <w:rPr>
          <w:sz w:val="24"/>
          <w:szCs w:val="24"/>
          <w:shd w:val="clear" w:color="auto" w:fill="8DB3E1"/>
        </w:rPr>
        <w:t xml:space="preserve"> </w:t>
      </w:r>
      <w:r>
        <w:rPr>
          <w:b/>
          <w:sz w:val="24"/>
          <w:szCs w:val="24"/>
          <w:shd w:val="clear" w:color="auto" w:fill="8DB3E1"/>
        </w:rPr>
        <w:t>Buget</w:t>
      </w:r>
      <w:r>
        <w:rPr>
          <w:b/>
          <w:spacing w:val="-2"/>
          <w:sz w:val="24"/>
          <w:szCs w:val="24"/>
          <w:shd w:val="clear" w:color="auto" w:fill="8DB3E1"/>
        </w:rPr>
        <w:t xml:space="preserve"> </w:t>
      </w:r>
      <w:r>
        <w:rPr>
          <w:b/>
          <w:sz w:val="24"/>
          <w:szCs w:val="24"/>
          <w:shd w:val="clear" w:color="auto" w:fill="8DB3E1"/>
        </w:rPr>
        <w:t>–</w:t>
      </w:r>
      <w:r>
        <w:rPr>
          <w:b/>
          <w:spacing w:val="-3"/>
          <w:sz w:val="24"/>
          <w:szCs w:val="24"/>
          <w:shd w:val="clear" w:color="auto" w:fill="8DB3E1"/>
        </w:rPr>
        <w:t xml:space="preserve"> </w:t>
      </w:r>
      <w:r>
        <w:rPr>
          <w:b/>
          <w:sz w:val="24"/>
          <w:szCs w:val="24"/>
          <w:shd w:val="clear" w:color="auto" w:fill="8DB3E1"/>
        </w:rPr>
        <w:t>Plan</w:t>
      </w:r>
      <w:r>
        <w:rPr>
          <w:b/>
          <w:spacing w:val="-3"/>
          <w:sz w:val="24"/>
          <w:szCs w:val="24"/>
          <w:shd w:val="clear" w:color="auto" w:fill="8DB3E1"/>
        </w:rPr>
        <w:t xml:space="preserve"> </w:t>
      </w:r>
      <w:r>
        <w:rPr>
          <w:b/>
          <w:sz w:val="24"/>
          <w:szCs w:val="24"/>
          <w:shd w:val="clear" w:color="auto" w:fill="8DB3E1"/>
        </w:rPr>
        <w:t>anual de</w:t>
      </w:r>
      <w:r>
        <w:rPr>
          <w:b/>
          <w:spacing w:val="-2"/>
          <w:sz w:val="24"/>
          <w:szCs w:val="24"/>
          <w:shd w:val="clear" w:color="auto" w:fill="8DB3E1"/>
        </w:rPr>
        <w:t xml:space="preserve"> </w:t>
      </w:r>
      <w:r>
        <w:rPr>
          <w:b/>
          <w:sz w:val="24"/>
          <w:szCs w:val="24"/>
          <w:shd w:val="clear" w:color="auto" w:fill="8DB3E1"/>
        </w:rPr>
        <w:t>cheltuieli (obligatoriu)</w:t>
      </w:r>
      <w:r>
        <w:rPr>
          <w:b/>
          <w:sz w:val="24"/>
          <w:szCs w:val="24"/>
          <w:shd w:val="clear" w:color="auto" w:fill="8DB3E1"/>
        </w:rPr>
        <w:tab/>
      </w:r>
    </w:p>
    <w:bookmarkEnd w:id="170"/>
    <w:p w14:paraId="67513337" w14:textId="77777777" w:rsidR="000A74E5" w:rsidRDefault="00000000">
      <w:pPr>
        <w:tabs>
          <w:tab w:val="left" w:pos="1028"/>
          <w:tab w:val="left" w:pos="9942"/>
        </w:tabs>
        <w:spacing w:before="92"/>
        <w:rPr>
          <w:i/>
          <w:sz w:val="24"/>
          <w:szCs w:val="24"/>
        </w:rPr>
      </w:pPr>
      <w:r>
        <w:rPr>
          <w:sz w:val="24"/>
          <w:szCs w:val="24"/>
        </w:rPr>
        <w:t xml:space="preserve">                                                                                                                                                                                 -[LEI]-</w:t>
      </w:r>
    </w:p>
    <w:tbl>
      <w:tblPr>
        <w:tblW w:w="1021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95"/>
        <w:gridCol w:w="1559"/>
        <w:gridCol w:w="2126"/>
        <w:gridCol w:w="2268"/>
        <w:gridCol w:w="2268"/>
      </w:tblGrid>
      <w:tr w:rsidR="000A74E5" w14:paraId="16568D06" w14:textId="77777777">
        <w:trPr>
          <w:trHeight w:val="208"/>
        </w:trPr>
        <w:tc>
          <w:tcPr>
            <w:tcW w:w="1995" w:type="dxa"/>
          </w:tcPr>
          <w:p w14:paraId="3126A292" w14:textId="77777777" w:rsidR="000A74E5" w:rsidRDefault="00000000">
            <w:pPr>
              <w:pStyle w:val="TableParagraph"/>
              <w:spacing w:line="188" w:lineRule="exact"/>
              <w:jc w:val="center"/>
              <w:rPr>
                <w:b/>
                <w:bCs/>
                <w:sz w:val="24"/>
                <w:szCs w:val="24"/>
              </w:rPr>
            </w:pPr>
            <w:r>
              <w:rPr>
                <w:b/>
                <w:bCs/>
                <w:sz w:val="24"/>
                <w:szCs w:val="24"/>
              </w:rPr>
              <w:t>An</w:t>
            </w:r>
          </w:p>
        </w:tc>
        <w:tc>
          <w:tcPr>
            <w:tcW w:w="1559" w:type="dxa"/>
          </w:tcPr>
          <w:p w14:paraId="32378080" w14:textId="77777777" w:rsidR="000A74E5" w:rsidRDefault="00000000">
            <w:pPr>
              <w:pStyle w:val="TableParagraph"/>
              <w:spacing w:line="188" w:lineRule="exact"/>
              <w:ind w:left="239"/>
              <w:jc w:val="center"/>
              <w:rPr>
                <w:b/>
                <w:bCs/>
                <w:sz w:val="24"/>
                <w:szCs w:val="24"/>
              </w:rPr>
            </w:pPr>
            <w:r>
              <w:rPr>
                <w:b/>
                <w:bCs/>
                <w:sz w:val="24"/>
                <w:szCs w:val="24"/>
              </w:rPr>
              <w:t>2022</w:t>
            </w:r>
          </w:p>
        </w:tc>
        <w:tc>
          <w:tcPr>
            <w:tcW w:w="2126" w:type="dxa"/>
          </w:tcPr>
          <w:p w14:paraId="16497097" w14:textId="77777777" w:rsidR="000A74E5" w:rsidRDefault="00000000">
            <w:pPr>
              <w:pStyle w:val="TableParagraph"/>
              <w:spacing w:line="188" w:lineRule="exact"/>
              <w:ind w:left="320"/>
              <w:jc w:val="center"/>
              <w:rPr>
                <w:b/>
                <w:bCs/>
                <w:sz w:val="24"/>
                <w:szCs w:val="24"/>
              </w:rPr>
            </w:pPr>
            <w:r>
              <w:rPr>
                <w:b/>
                <w:bCs/>
                <w:sz w:val="24"/>
                <w:szCs w:val="24"/>
              </w:rPr>
              <w:t>2023</w:t>
            </w:r>
          </w:p>
        </w:tc>
        <w:tc>
          <w:tcPr>
            <w:tcW w:w="2268" w:type="dxa"/>
          </w:tcPr>
          <w:p w14:paraId="1A710C47" w14:textId="77777777" w:rsidR="000A74E5" w:rsidRDefault="00000000">
            <w:pPr>
              <w:pStyle w:val="TableParagraph"/>
              <w:spacing w:line="188" w:lineRule="exact"/>
              <w:ind w:left="320"/>
              <w:jc w:val="center"/>
              <w:rPr>
                <w:b/>
                <w:bCs/>
                <w:sz w:val="24"/>
                <w:szCs w:val="24"/>
              </w:rPr>
            </w:pPr>
            <w:r>
              <w:rPr>
                <w:b/>
                <w:bCs/>
                <w:sz w:val="24"/>
                <w:szCs w:val="24"/>
              </w:rPr>
              <w:t>2024</w:t>
            </w:r>
          </w:p>
        </w:tc>
        <w:tc>
          <w:tcPr>
            <w:tcW w:w="2268" w:type="dxa"/>
          </w:tcPr>
          <w:p w14:paraId="7DF0B4D7" w14:textId="77777777" w:rsidR="000A74E5" w:rsidRDefault="00000000">
            <w:pPr>
              <w:pStyle w:val="TableParagraph"/>
              <w:spacing w:line="188" w:lineRule="exact"/>
              <w:ind w:left="320"/>
              <w:jc w:val="center"/>
              <w:rPr>
                <w:b/>
                <w:bCs/>
                <w:sz w:val="24"/>
                <w:szCs w:val="24"/>
              </w:rPr>
            </w:pPr>
            <w:r>
              <w:rPr>
                <w:b/>
                <w:bCs/>
                <w:sz w:val="24"/>
                <w:szCs w:val="24"/>
              </w:rPr>
              <w:t>2025</w:t>
            </w:r>
          </w:p>
        </w:tc>
      </w:tr>
      <w:tr w:rsidR="000A74E5" w14:paraId="16309F5C" w14:textId="77777777">
        <w:trPr>
          <w:trHeight w:val="205"/>
        </w:trPr>
        <w:tc>
          <w:tcPr>
            <w:tcW w:w="1995" w:type="dxa"/>
          </w:tcPr>
          <w:p w14:paraId="116CEED5" w14:textId="77777777" w:rsidR="000A74E5" w:rsidRDefault="00000000">
            <w:pPr>
              <w:pStyle w:val="TableParagraph"/>
              <w:jc w:val="center"/>
              <w:rPr>
                <w:b/>
                <w:bCs/>
                <w:sz w:val="24"/>
                <w:szCs w:val="24"/>
              </w:rPr>
            </w:pPr>
            <w:r>
              <w:rPr>
                <w:b/>
                <w:bCs/>
                <w:sz w:val="24"/>
                <w:szCs w:val="24"/>
              </w:rPr>
              <w:t>Cheltuieli</w:t>
            </w:r>
          </w:p>
        </w:tc>
        <w:tc>
          <w:tcPr>
            <w:tcW w:w="1559" w:type="dxa"/>
          </w:tcPr>
          <w:p w14:paraId="1B131814" w14:textId="77777777" w:rsidR="000A74E5" w:rsidRDefault="000A74E5">
            <w:pPr>
              <w:pStyle w:val="TableParagraph"/>
              <w:rPr>
                <w:sz w:val="24"/>
                <w:szCs w:val="24"/>
              </w:rPr>
            </w:pPr>
          </w:p>
        </w:tc>
        <w:tc>
          <w:tcPr>
            <w:tcW w:w="2126" w:type="dxa"/>
          </w:tcPr>
          <w:p w14:paraId="468F81AB" w14:textId="77777777" w:rsidR="000A74E5" w:rsidRDefault="000A74E5">
            <w:pPr>
              <w:pStyle w:val="TableParagraph"/>
              <w:rPr>
                <w:sz w:val="24"/>
                <w:szCs w:val="24"/>
              </w:rPr>
            </w:pPr>
          </w:p>
        </w:tc>
        <w:tc>
          <w:tcPr>
            <w:tcW w:w="2268" w:type="dxa"/>
          </w:tcPr>
          <w:p w14:paraId="0A6E6520" w14:textId="77777777" w:rsidR="000A74E5" w:rsidRDefault="000A74E5">
            <w:pPr>
              <w:pStyle w:val="TableParagraph"/>
              <w:rPr>
                <w:sz w:val="24"/>
                <w:szCs w:val="24"/>
              </w:rPr>
            </w:pPr>
          </w:p>
        </w:tc>
        <w:tc>
          <w:tcPr>
            <w:tcW w:w="2268" w:type="dxa"/>
          </w:tcPr>
          <w:p w14:paraId="482A3499" w14:textId="77777777" w:rsidR="000A74E5" w:rsidRDefault="000A74E5">
            <w:pPr>
              <w:pStyle w:val="TableParagraph"/>
              <w:rPr>
                <w:sz w:val="24"/>
                <w:szCs w:val="24"/>
              </w:rPr>
            </w:pPr>
          </w:p>
        </w:tc>
      </w:tr>
      <w:tr w:rsidR="000A74E5" w14:paraId="18EAAD01" w14:textId="77777777">
        <w:trPr>
          <w:trHeight w:val="205"/>
        </w:trPr>
        <w:tc>
          <w:tcPr>
            <w:tcW w:w="1995" w:type="dxa"/>
          </w:tcPr>
          <w:p w14:paraId="625E54BA" w14:textId="77777777" w:rsidR="000A74E5" w:rsidRDefault="00000000">
            <w:pPr>
              <w:pStyle w:val="TableParagraph"/>
              <w:jc w:val="center"/>
              <w:rPr>
                <w:b/>
                <w:bCs/>
                <w:sz w:val="24"/>
                <w:szCs w:val="24"/>
              </w:rPr>
            </w:pPr>
            <w:r>
              <w:rPr>
                <w:b/>
                <w:bCs/>
                <w:sz w:val="24"/>
                <w:szCs w:val="24"/>
              </w:rPr>
              <w:t>Eșalonare acțiuni/activități corespondente angajate în proiect</w:t>
            </w:r>
          </w:p>
        </w:tc>
        <w:tc>
          <w:tcPr>
            <w:tcW w:w="1559" w:type="dxa"/>
          </w:tcPr>
          <w:p w14:paraId="57E54846" w14:textId="77777777" w:rsidR="000A74E5" w:rsidRDefault="000A74E5">
            <w:pPr>
              <w:pStyle w:val="TableParagraph"/>
              <w:rPr>
                <w:sz w:val="24"/>
                <w:szCs w:val="24"/>
              </w:rPr>
            </w:pPr>
          </w:p>
        </w:tc>
        <w:tc>
          <w:tcPr>
            <w:tcW w:w="2126" w:type="dxa"/>
          </w:tcPr>
          <w:p w14:paraId="12128411" w14:textId="77777777" w:rsidR="000A74E5" w:rsidRDefault="000A74E5">
            <w:pPr>
              <w:pStyle w:val="TableParagraph"/>
              <w:rPr>
                <w:sz w:val="24"/>
                <w:szCs w:val="24"/>
              </w:rPr>
            </w:pPr>
          </w:p>
        </w:tc>
        <w:tc>
          <w:tcPr>
            <w:tcW w:w="2268" w:type="dxa"/>
          </w:tcPr>
          <w:p w14:paraId="6B614376" w14:textId="77777777" w:rsidR="000A74E5" w:rsidRDefault="000A74E5">
            <w:pPr>
              <w:pStyle w:val="TableParagraph"/>
              <w:rPr>
                <w:sz w:val="24"/>
                <w:szCs w:val="24"/>
              </w:rPr>
            </w:pPr>
          </w:p>
        </w:tc>
        <w:tc>
          <w:tcPr>
            <w:tcW w:w="2268" w:type="dxa"/>
          </w:tcPr>
          <w:p w14:paraId="0D65E40E" w14:textId="77777777" w:rsidR="000A74E5" w:rsidRDefault="000A74E5">
            <w:pPr>
              <w:pStyle w:val="TableParagraph"/>
              <w:rPr>
                <w:sz w:val="24"/>
                <w:szCs w:val="24"/>
              </w:rPr>
            </w:pPr>
          </w:p>
        </w:tc>
      </w:tr>
    </w:tbl>
    <w:p w14:paraId="7DFBB083" w14:textId="77777777" w:rsidR="000A74E5" w:rsidRDefault="000A74E5">
      <w:pPr>
        <w:pStyle w:val="BodyText"/>
        <w:rPr>
          <w:b/>
          <w:iCs w:val="0"/>
          <w:sz w:val="24"/>
          <w:szCs w:val="24"/>
        </w:rPr>
      </w:pPr>
      <w:bookmarkStart w:id="173" w:name="_bookmark27"/>
      <w:bookmarkStart w:id="174" w:name="_bookmark28"/>
      <w:bookmarkStart w:id="175" w:name="_bookmark31"/>
      <w:bookmarkStart w:id="176" w:name="_bookmark29"/>
      <w:bookmarkStart w:id="177" w:name="_bookmark33"/>
      <w:bookmarkStart w:id="178" w:name="_bookmark30"/>
      <w:bookmarkStart w:id="179" w:name="_bookmark32"/>
      <w:bookmarkStart w:id="180" w:name="_bookmark35"/>
      <w:bookmarkStart w:id="181" w:name="_bookmark34"/>
      <w:bookmarkEnd w:id="173"/>
      <w:bookmarkEnd w:id="174"/>
      <w:bookmarkEnd w:id="175"/>
      <w:bookmarkEnd w:id="176"/>
      <w:bookmarkEnd w:id="177"/>
      <w:bookmarkEnd w:id="178"/>
      <w:bookmarkEnd w:id="179"/>
      <w:bookmarkEnd w:id="180"/>
      <w:bookmarkEnd w:id="181"/>
    </w:p>
    <w:p w14:paraId="3BAF97C9" w14:textId="4B14F5FB" w:rsidR="000A74E5" w:rsidDel="00923DDA" w:rsidRDefault="000A74E5">
      <w:pPr>
        <w:pStyle w:val="BodyText"/>
        <w:rPr>
          <w:del w:id="182" w:author="Doina Musatescu" w:date="2023-11-08T16:05:00Z"/>
          <w:b/>
          <w:iCs w:val="0"/>
          <w:sz w:val="24"/>
          <w:szCs w:val="24"/>
        </w:rPr>
      </w:pPr>
    </w:p>
    <w:p w14:paraId="5A5EE025" w14:textId="77777777" w:rsidR="000A74E5" w:rsidRDefault="000A74E5">
      <w:pPr>
        <w:pStyle w:val="BodyText"/>
        <w:rPr>
          <w:b/>
          <w:iCs w:val="0"/>
          <w:sz w:val="24"/>
          <w:szCs w:val="24"/>
        </w:rPr>
      </w:pPr>
    </w:p>
    <w:p w14:paraId="04C9DB63" w14:textId="0B36A445" w:rsidR="000A74E5" w:rsidRDefault="00000000">
      <w:pPr>
        <w:tabs>
          <w:tab w:val="left" w:pos="0"/>
          <w:tab w:val="left" w:pos="9942"/>
        </w:tabs>
        <w:spacing w:before="92"/>
        <w:rPr>
          <w:b/>
          <w:i/>
          <w:sz w:val="24"/>
          <w:szCs w:val="24"/>
          <w:shd w:val="clear" w:color="auto" w:fill="8DB3E1"/>
        </w:rPr>
      </w:pPr>
      <w:r>
        <w:rPr>
          <w:b/>
          <w:bCs/>
          <w:sz w:val="24"/>
          <w:szCs w:val="24"/>
          <w:shd w:val="clear" w:color="auto" w:fill="8DB3E1"/>
        </w:rPr>
        <w:t>X</w:t>
      </w:r>
      <w:ins w:id="183" w:author="Doina Musatescu" w:date="2023-11-08T16:05:00Z">
        <w:r w:rsidR="00923DDA">
          <w:rPr>
            <w:b/>
            <w:bCs/>
            <w:sz w:val="24"/>
            <w:szCs w:val="24"/>
            <w:shd w:val="clear" w:color="auto" w:fill="8DB3E1"/>
          </w:rPr>
          <w:t>I</w:t>
        </w:r>
      </w:ins>
      <w:r>
        <w:rPr>
          <w:b/>
          <w:bCs/>
          <w:sz w:val="24"/>
          <w:szCs w:val="24"/>
          <w:shd w:val="clear" w:color="auto" w:fill="8DB3E1"/>
        </w:rPr>
        <w:t>V.</w:t>
      </w:r>
      <w:r>
        <w:rPr>
          <w:sz w:val="24"/>
          <w:szCs w:val="24"/>
          <w:shd w:val="clear" w:color="auto" w:fill="8DB3E1"/>
        </w:rPr>
        <w:t xml:space="preserve"> </w:t>
      </w:r>
      <w:r>
        <w:rPr>
          <w:b/>
          <w:sz w:val="24"/>
          <w:szCs w:val="24"/>
          <w:shd w:val="clear" w:color="auto" w:fill="8DB3E1"/>
        </w:rPr>
        <w:t xml:space="preserve">  Contribuția proiectului la tranziția verde (obligatoriu)</w:t>
      </w:r>
      <w:r>
        <w:rPr>
          <w:b/>
          <w:sz w:val="24"/>
          <w:szCs w:val="24"/>
          <w:shd w:val="clear" w:color="auto" w:fill="8DB3E1"/>
        </w:rPr>
        <w:tab/>
      </w:r>
      <w:r>
        <w:rPr>
          <w:b/>
          <w:sz w:val="24"/>
          <w:szCs w:val="24"/>
          <w:shd w:val="clear" w:color="auto" w:fill="8DB3E1"/>
        </w:rPr>
        <w:tab/>
      </w:r>
    </w:p>
    <w:p w14:paraId="4EF226AD" w14:textId="77777777" w:rsidR="000A74E5" w:rsidRDefault="000A74E5">
      <w:pPr>
        <w:pStyle w:val="BodyText"/>
        <w:rPr>
          <w:b/>
          <w:i w:val="0"/>
          <w:sz w:val="24"/>
          <w:szCs w:val="24"/>
        </w:rPr>
      </w:pPr>
    </w:p>
    <w:tbl>
      <w:tblPr>
        <w:tblStyle w:val="TableGrid"/>
        <w:tblW w:w="0" w:type="auto"/>
        <w:tblLook w:val="04A0" w:firstRow="1" w:lastRow="0" w:firstColumn="1" w:lastColumn="0" w:noHBand="0" w:noVBand="1"/>
      </w:tblPr>
      <w:tblGrid>
        <w:gridCol w:w="2993"/>
        <w:gridCol w:w="2678"/>
        <w:gridCol w:w="1887"/>
        <w:gridCol w:w="1596"/>
      </w:tblGrid>
      <w:tr w:rsidR="000A74E5" w14:paraId="472339D7" w14:textId="77777777">
        <w:trPr>
          <w:trHeight w:val="3738"/>
        </w:trPr>
        <w:tc>
          <w:tcPr>
            <w:tcW w:w="2993" w:type="dxa"/>
          </w:tcPr>
          <w:p w14:paraId="3AC2A027" w14:textId="77777777" w:rsidR="000A74E5" w:rsidRDefault="00000000">
            <w:pPr>
              <w:pStyle w:val="BodyText"/>
              <w:jc w:val="both"/>
              <w:rPr>
                <w:b/>
                <w:i w:val="0"/>
                <w:sz w:val="24"/>
                <w:szCs w:val="24"/>
              </w:rPr>
            </w:pPr>
            <w:r>
              <w:rPr>
                <w:b/>
                <w:i w:val="0"/>
                <w:sz w:val="24"/>
                <w:szCs w:val="24"/>
              </w:rPr>
              <w:t>Domeniu de intervenție</w:t>
            </w:r>
          </w:p>
        </w:tc>
        <w:tc>
          <w:tcPr>
            <w:tcW w:w="2678" w:type="dxa"/>
          </w:tcPr>
          <w:p w14:paraId="5786C1D2" w14:textId="77777777" w:rsidR="000A74E5" w:rsidRDefault="00000000">
            <w:pPr>
              <w:pStyle w:val="BodyText"/>
              <w:jc w:val="both"/>
              <w:rPr>
                <w:b/>
                <w:i w:val="0"/>
                <w:sz w:val="24"/>
                <w:szCs w:val="24"/>
              </w:rPr>
            </w:pPr>
            <w:r>
              <w:rPr>
                <w:b/>
                <w:i w:val="0"/>
                <w:sz w:val="24"/>
                <w:szCs w:val="24"/>
              </w:rPr>
              <w:t xml:space="preserve">Valoarea contribuției proiectului la tranziția verde in general </w:t>
            </w:r>
          </w:p>
        </w:tc>
        <w:tc>
          <w:tcPr>
            <w:tcW w:w="1887" w:type="dxa"/>
          </w:tcPr>
          <w:p w14:paraId="67C68455" w14:textId="77777777" w:rsidR="000A74E5" w:rsidRDefault="00000000">
            <w:pPr>
              <w:pStyle w:val="BodyText"/>
              <w:rPr>
                <w:b/>
                <w:i w:val="0"/>
                <w:sz w:val="24"/>
                <w:szCs w:val="24"/>
              </w:rPr>
            </w:pPr>
            <w:r>
              <w:rPr>
                <w:b/>
                <w:i w:val="0"/>
                <w:sz w:val="24"/>
                <w:szCs w:val="24"/>
              </w:rPr>
              <w:t>Valoarea contribuției proiectului la componenta de stimulare a eficienței energetice în industrie și creșterea gradului de reziliență, in special</w:t>
            </w:r>
          </w:p>
        </w:tc>
        <w:tc>
          <w:tcPr>
            <w:tcW w:w="1596" w:type="dxa"/>
          </w:tcPr>
          <w:p w14:paraId="45CF9210" w14:textId="77777777" w:rsidR="000A74E5" w:rsidRDefault="00000000">
            <w:pPr>
              <w:pStyle w:val="BodyText"/>
              <w:jc w:val="center"/>
              <w:rPr>
                <w:b/>
                <w:i w:val="0"/>
                <w:sz w:val="24"/>
                <w:szCs w:val="24"/>
              </w:rPr>
            </w:pPr>
            <w:r>
              <w:rPr>
                <w:b/>
                <w:i w:val="0"/>
                <w:sz w:val="24"/>
                <w:szCs w:val="24"/>
              </w:rPr>
              <w:t>%</w:t>
            </w:r>
          </w:p>
        </w:tc>
      </w:tr>
      <w:tr w:rsidR="000A74E5" w14:paraId="42E4BEB0" w14:textId="77777777">
        <w:trPr>
          <w:trHeight w:val="803"/>
        </w:trPr>
        <w:tc>
          <w:tcPr>
            <w:tcW w:w="2993" w:type="dxa"/>
          </w:tcPr>
          <w:p w14:paraId="2D6ED8A1" w14:textId="77777777" w:rsidR="000A74E5" w:rsidRDefault="00000000">
            <w:pPr>
              <w:pStyle w:val="BodyText"/>
              <w:jc w:val="both"/>
              <w:rPr>
                <w:b/>
                <w:i w:val="0"/>
                <w:sz w:val="24"/>
                <w:szCs w:val="24"/>
              </w:rPr>
            </w:pPr>
            <w:r>
              <w:rPr>
                <w:b/>
                <w:i w:val="0"/>
                <w:sz w:val="24"/>
                <w:szCs w:val="24"/>
              </w:rPr>
              <w:t xml:space="preserve">024b - Eficiență energetică și proiecte demonstrative în IMM-uri sau </w:t>
            </w:r>
          </w:p>
          <w:p w14:paraId="10796511" w14:textId="77777777" w:rsidR="000A74E5" w:rsidRDefault="00000000">
            <w:pPr>
              <w:pStyle w:val="BodyText"/>
              <w:jc w:val="both"/>
              <w:rPr>
                <w:b/>
                <w:i w:val="0"/>
                <w:sz w:val="24"/>
                <w:szCs w:val="24"/>
              </w:rPr>
            </w:pPr>
            <w:r>
              <w:rPr>
                <w:b/>
                <w:i w:val="0"/>
                <w:sz w:val="24"/>
                <w:szCs w:val="24"/>
              </w:rPr>
              <w:t xml:space="preserve">întreprinderi mari și măsuri de sprijin care respectă criteriile de eficiență </w:t>
            </w:r>
          </w:p>
          <w:p w14:paraId="1C270915" w14:textId="77777777" w:rsidR="000A74E5" w:rsidRDefault="00000000">
            <w:pPr>
              <w:pStyle w:val="BodyText"/>
              <w:jc w:val="both"/>
              <w:rPr>
                <w:b/>
                <w:i w:val="0"/>
                <w:sz w:val="24"/>
                <w:szCs w:val="24"/>
              </w:rPr>
            </w:pPr>
            <w:r>
              <w:rPr>
                <w:b/>
                <w:i w:val="0"/>
                <w:sz w:val="24"/>
                <w:szCs w:val="24"/>
              </w:rPr>
              <w:t>energetică*</w:t>
            </w:r>
          </w:p>
          <w:p w14:paraId="20941E2F" w14:textId="77777777" w:rsidR="000A74E5" w:rsidRDefault="000A74E5">
            <w:pPr>
              <w:pStyle w:val="BodyText"/>
              <w:rPr>
                <w:b/>
                <w:i w:val="0"/>
                <w:sz w:val="24"/>
                <w:szCs w:val="24"/>
              </w:rPr>
            </w:pPr>
          </w:p>
          <w:p w14:paraId="6D56A359" w14:textId="77777777" w:rsidR="000A74E5" w:rsidRDefault="000A74E5">
            <w:pPr>
              <w:pStyle w:val="BodyText"/>
              <w:rPr>
                <w:b/>
                <w:i w:val="0"/>
                <w:sz w:val="24"/>
                <w:szCs w:val="24"/>
              </w:rPr>
            </w:pPr>
          </w:p>
        </w:tc>
        <w:tc>
          <w:tcPr>
            <w:tcW w:w="2678" w:type="dxa"/>
          </w:tcPr>
          <w:p w14:paraId="2FC588F7" w14:textId="77777777" w:rsidR="000A74E5" w:rsidRDefault="00000000">
            <w:pPr>
              <w:pStyle w:val="BodyText"/>
              <w:jc w:val="center"/>
              <w:rPr>
                <w:b/>
                <w:i w:val="0"/>
                <w:sz w:val="24"/>
                <w:szCs w:val="24"/>
              </w:rPr>
            </w:pPr>
            <w:r>
              <w:rPr>
                <w:b/>
                <w:i w:val="0"/>
                <w:sz w:val="24"/>
                <w:szCs w:val="24"/>
              </w:rPr>
              <w:lastRenderedPageBreak/>
              <w:t>(*)</w:t>
            </w:r>
          </w:p>
        </w:tc>
        <w:tc>
          <w:tcPr>
            <w:tcW w:w="1887" w:type="dxa"/>
          </w:tcPr>
          <w:p w14:paraId="48243A7B" w14:textId="77777777" w:rsidR="000A74E5" w:rsidRDefault="000A74E5">
            <w:pPr>
              <w:pStyle w:val="BodyText"/>
              <w:spacing w:line="360" w:lineRule="auto"/>
              <w:jc w:val="center"/>
              <w:rPr>
                <w:b/>
                <w:i w:val="0"/>
                <w:sz w:val="24"/>
                <w:szCs w:val="24"/>
              </w:rPr>
            </w:pPr>
          </w:p>
        </w:tc>
        <w:tc>
          <w:tcPr>
            <w:tcW w:w="1596" w:type="dxa"/>
          </w:tcPr>
          <w:p w14:paraId="30E456DA" w14:textId="77777777" w:rsidR="000A74E5" w:rsidRDefault="00000000">
            <w:pPr>
              <w:pStyle w:val="BodyText"/>
              <w:spacing w:line="360" w:lineRule="auto"/>
              <w:jc w:val="center"/>
              <w:rPr>
                <w:b/>
                <w:i w:val="0"/>
                <w:sz w:val="24"/>
                <w:szCs w:val="24"/>
              </w:rPr>
            </w:pPr>
            <w:r>
              <w:rPr>
                <w:b/>
                <w:i w:val="0"/>
                <w:sz w:val="24"/>
                <w:szCs w:val="24"/>
              </w:rPr>
              <w:t>100%</w:t>
            </w:r>
          </w:p>
        </w:tc>
      </w:tr>
    </w:tbl>
    <w:p w14:paraId="5C744971" w14:textId="77777777" w:rsidR="000A74E5" w:rsidRDefault="000A74E5">
      <w:pPr>
        <w:pStyle w:val="BodyText"/>
        <w:rPr>
          <w:b/>
          <w:i w:val="0"/>
          <w:sz w:val="24"/>
          <w:szCs w:val="24"/>
        </w:rPr>
      </w:pPr>
    </w:p>
    <w:p w14:paraId="74325647" w14:textId="77777777" w:rsidR="000A74E5" w:rsidRDefault="00000000">
      <w:pPr>
        <w:pStyle w:val="BodyText"/>
        <w:jc w:val="both"/>
        <w:rPr>
          <w:b/>
          <w:i w:val="0"/>
          <w:sz w:val="24"/>
          <w:szCs w:val="24"/>
        </w:rPr>
      </w:pPr>
      <w:r>
        <w:rPr>
          <w:b/>
          <w:i w:val="0"/>
          <w:sz w:val="24"/>
          <w:szCs w:val="24"/>
        </w:rPr>
        <w:t xml:space="preserve">(*)(a) Dacă obiectivul măsurii este de a realiza, în medie, cel puțin o renovare de amploare moderată, așa cum este definită în Recomandarea Comisiei privind renovarea clădirilor (UE) 2019/786, </w:t>
      </w:r>
    </w:p>
    <w:p w14:paraId="4A24E704" w14:textId="77777777" w:rsidR="000A74E5" w:rsidRDefault="00000000">
      <w:pPr>
        <w:pStyle w:val="BodyText"/>
        <w:jc w:val="both"/>
        <w:rPr>
          <w:b/>
          <w:i w:val="0"/>
          <w:sz w:val="24"/>
          <w:szCs w:val="24"/>
        </w:rPr>
      </w:pPr>
      <w:r>
        <w:rPr>
          <w:b/>
          <w:i w:val="0"/>
          <w:sz w:val="24"/>
          <w:szCs w:val="24"/>
        </w:rPr>
        <w:t>(b) dacă obiectivul măsurilor este de a realiza, în medie, o reducere de cel puțin 30% a emisiilor directe și indirecte de gaze cu efect de seră în comparație cu emisiile ex-ante.</w:t>
      </w:r>
    </w:p>
    <w:bookmarkEnd w:id="0"/>
    <w:p w14:paraId="04BF5CCC" w14:textId="77777777" w:rsidR="000A74E5" w:rsidRDefault="000A74E5">
      <w:pPr>
        <w:jc w:val="both"/>
        <w:rPr>
          <w:sz w:val="24"/>
          <w:szCs w:val="24"/>
        </w:rPr>
      </w:pPr>
    </w:p>
    <w:sectPr w:rsidR="000A74E5">
      <w:headerReference w:type="even" r:id="rId11"/>
      <w:headerReference w:type="default" r:id="rId12"/>
      <w:footerReference w:type="even" r:id="rId13"/>
      <w:footerReference w:type="default" r:id="rId14"/>
      <w:headerReference w:type="first" r:id="rId15"/>
      <w:footerReference w:type="first" r:id="rId16"/>
      <w:type w:val="continuous"/>
      <w:pgSz w:w="11910" w:h="16840"/>
      <w:pgMar w:top="1160" w:right="711" w:bottom="568" w:left="720" w:header="550" w:footer="17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72344" w14:textId="77777777" w:rsidR="00275E2E" w:rsidRDefault="00275E2E">
      <w:r>
        <w:separator/>
      </w:r>
    </w:p>
  </w:endnote>
  <w:endnote w:type="continuationSeparator" w:id="0">
    <w:p w14:paraId="3E801C42" w14:textId="77777777" w:rsidR="00275E2E" w:rsidRDefault="00275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Geneva">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56D1" w14:textId="77777777" w:rsidR="000A74E5" w:rsidRDefault="000A74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729444"/>
      <w:docPartObj>
        <w:docPartGallery w:val="AutoText"/>
      </w:docPartObj>
    </w:sdtPr>
    <w:sdtContent>
      <w:p w14:paraId="0000211D" w14:textId="77777777" w:rsidR="000A74E5" w:rsidRDefault="00000000">
        <w:pPr>
          <w:pStyle w:val="Footer"/>
          <w:jc w:val="center"/>
        </w:pPr>
        <w:r>
          <w:rPr>
            <w:b/>
            <w:bCs/>
            <w:sz w:val="20"/>
            <w:szCs w:val="20"/>
          </w:rPr>
          <w:fldChar w:fldCharType="begin"/>
        </w:r>
        <w:r>
          <w:rPr>
            <w:b/>
            <w:bCs/>
            <w:sz w:val="20"/>
            <w:szCs w:val="20"/>
          </w:rPr>
          <w:instrText xml:space="preserve"> PAGE   \* MERGEFORMAT </w:instrText>
        </w:r>
        <w:r>
          <w:rPr>
            <w:b/>
            <w:bCs/>
            <w:sz w:val="20"/>
            <w:szCs w:val="20"/>
          </w:rPr>
          <w:fldChar w:fldCharType="separate"/>
        </w:r>
        <w:r>
          <w:rPr>
            <w:b/>
            <w:bCs/>
            <w:sz w:val="20"/>
            <w:szCs w:val="20"/>
          </w:rPr>
          <w:t>1</w:t>
        </w:r>
        <w:r>
          <w:rPr>
            <w:b/>
            <w:bCs/>
            <w:sz w:val="20"/>
            <w:szCs w:val="20"/>
          </w:rPr>
          <w:t>7</w:t>
        </w:r>
        <w:r>
          <w:rPr>
            <w:b/>
            <w:bCs/>
            <w:sz w:val="20"/>
            <w:szCs w:val="20"/>
          </w:rPr>
          <w:fldChar w:fldCharType="end"/>
        </w:r>
      </w:p>
    </w:sdtContent>
  </w:sdt>
  <w:p w14:paraId="20030F28" w14:textId="77777777" w:rsidR="000A74E5" w:rsidRDefault="000A74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FF749" w14:textId="77777777" w:rsidR="000A74E5" w:rsidRDefault="000A7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B01D3" w14:textId="77777777" w:rsidR="00275E2E" w:rsidRDefault="00275E2E">
      <w:r>
        <w:separator/>
      </w:r>
    </w:p>
  </w:footnote>
  <w:footnote w:type="continuationSeparator" w:id="0">
    <w:p w14:paraId="36CAB841" w14:textId="77777777" w:rsidR="00275E2E" w:rsidRDefault="00275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B24B" w14:textId="77777777" w:rsidR="000A74E5" w:rsidRDefault="000A74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299F6" w14:textId="77777777" w:rsidR="000A74E5" w:rsidRDefault="00000000">
    <w:pPr>
      <w:pStyle w:val="Header"/>
      <w:spacing w:after="240"/>
      <w:rPr>
        <w:sz w:val="18"/>
        <w:szCs w:val="18"/>
      </w:rPr>
    </w:pPr>
    <w:r>
      <w:rPr>
        <w:noProof/>
        <w:lang w:eastAsia="ro-RO"/>
      </w:rPr>
      <mc:AlternateContent>
        <mc:Choice Requires="wps">
          <w:drawing>
            <wp:anchor distT="0" distB="0" distL="114300" distR="114300" simplePos="0" relativeHeight="251666432" behindDoc="1" locked="0" layoutInCell="1" allowOverlap="1" wp14:anchorId="6943BC05" wp14:editId="6690FF5B">
              <wp:simplePos x="0" y="0"/>
              <wp:positionH relativeFrom="page">
                <wp:posOffset>3381375</wp:posOffset>
              </wp:positionH>
              <wp:positionV relativeFrom="page">
                <wp:posOffset>352425</wp:posOffset>
              </wp:positionV>
              <wp:extent cx="3307715" cy="276225"/>
              <wp:effectExtent l="0" t="0" r="698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276225"/>
                      </a:xfrm>
                      <a:prstGeom prst="rect">
                        <a:avLst/>
                      </a:prstGeom>
                      <a:noFill/>
                      <a:ln>
                        <a:noFill/>
                      </a:ln>
                    </wps:spPr>
                    <wps:txbx>
                      <w:txbxContent>
                        <w:p w14:paraId="5784D1BA" w14:textId="77777777" w:rsidR="000A74E5" w:rsidRDefault="00000000">
                          <w:pPr>
                            <w:spacing w:before="14"/>
                            <w:ind w:left="20"/>
                            <w:rPr>
                              <w:b/>
                              <w:sz w:val="16"/>
                            </w:rPr>
                          </w:pPr>
                          <w:r>
                            <w:rPr>
                              <w:b/>
                              <w:sz w:val="16"/>
                            </w:rPr>
                            <w:t xml:space="preserve">          </w:t>
                          </w:r>
                          <w:r>
                            <w:rPr>
                              <w:b/>
                              <w:sz w:val="16"/>
                            </w:rPr>
                            <w:tab/>
                          </w:r>
                          <w:r>
                            <w:rPr>
                              <w:b/>
                              <w:sz w:val="16"/>
                            </w:rPr>
                            <w:tab/>
                            <w:t xml:space="preserve">            </w:t>
                          </w:r>
                        </w:p>
                      </w:txbxContent>
                    </wps:txbx>
                    <wps:bodyPr rot="0" vert="horz" wrap="square" lIns="0" tIns="0" rIns="0" bIns="0" anchor="t" anchorCtr="0" upright="1">
                      <a:noAutofit/>
                    </wps:bodyPr>
                  </wps:wsp>
                </a:graphicData>
              </a:graphic>
            </wp:anchor>
          </w:drawing>
        </mc:Choice>
        <mc:Fallback>
          <w:pict>
            <v:shapetype w14:anchorId="6943BC05" id="_x0000_t202" coordsize="21600,21600" o:spt="202" path="m,l,21600r21600,l21600,xe">
              <v:stroke joinstyle="miter"/>
              <v:path gradientshapeok="t" o:connecttype="rect"/>
            </v:shapetype>
            <v:shape id="Text Box 1" o:spid="_x0000_s1053" type="#_x0000_t202" style="position:absolute;margin-left:266.25pt;margin-top:27.75pt;width:260.45pt;height:21.75pt;z-index:-2516500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" filled="f" stroked="f">
              <v:textbox inset="0,0,0,0">
                <w:txbxContent>
                  <w:p w14:paraId="5784D1BA" w14:textId="77777777" w:rsidR="000A74E5" w:rsidRDefault="00000000">
                    <w:pPr>
                      <w:spacing w:before="14"/>
                      <w:ind w:left="20"/>
                      <w:rPr>
                        <w:b/>
                        <w:sz w:val="16"/>
                      </w:rPr>
                    </w:pPr>
                    <w:r>
                      <w:rPr>
                        <w:b/>
                        <w:sz w:val="16"/>
                      </w:rPr>
                      <w:t xml:space="preserve">          </w:t>
                    </w:r>
                    <w:r>
                      <w:rPr>
                        <w:b/>
                        <w:sz w:val="16"/>
                      </w:rPr>
                      <w:tab/>
                    </w:r>
                    <w:r>
                      <w:rPr>
                        <w:b/>
                        <w:sz w:val="16"/>
                      </w:rPr>
                      <w:tab/>
                      <w:t xml:space="preserve">            </w:t>
                    </w:r>
                  </w:p>
                </w:txbxContent>
              </v:textbox>
              <w10:wrap anchorx="page" anchory="page"/>
            </v:shape>
          </w:pict>
        </mc:Fallback>
      </mc:AlternateContent>
    </w:r>
    <w:bookmarkStart w:id="184" w:name="_Hlk106706653"/>
    <w:r>
      <w:rPr>
        <w:sz w:val="20"/>
      </w:rPr>
      <w:t xml:space="preserve"> </w:t>
    </w:r>
    <w:r>
      <w:rPr>
        <w:sz w:val="18"/>
        <w:szCs w:val="18"/>
      </w:rPr>
      <w:t xml:space="preserve">PNRR-Componenta C6..Energie   </w:t>
    </w:r>
  </w:p>
  <w:p w14:paraId="58C94B9B" w14:textId="77777777" w:rsidR="000A74E5" w:rsidRDefault="00000000">
    <w:pPr>
      <w:widowControl/>
      <w:tabs>
        <w:tab w:val="center" w:pos="4680"/>
        <w:tab w:val="right" w:pos="9360"/>
      </w:tabs>
      <w:autoSpaceDE/>
      <w:autoSpaceDN/>
      <w:spacing w:after="240"/>
      <w:rPr>
        <w:sz w:val="16"/>
        <w:szCs w:val="16"/>
      </w:rPr>
    </w:pPr>
    <w:r>
      <w:rPr>
        <w:sz w:val="16"/>
        <w:szCs w:val="16"/>
      </w:rPr>
      <w:t xml:space="preserve"> Măsura de investiții - Investiția I5 – Asigurarea eficienței energetice în sectorul industrial                                                                                                           </w:t>
    </w:r>
  </w:p>
  <w:p w14:paraId="3D665FF6" w14:textId="77777777" w:rsidR="000A74E5" w:rsidRDefault="00000000">
    <w:pPr>
      <w:widowControl/>
      <w:tabs>
        <w:tab w:val="center" w:pos="4680"/>
        <w:tab w:val="right" w:pos="9360"/>
      </w:tabs>
      <w:autoSpaceDE/>
      <w:autoSpaceDN/>
      <w:spacing w:after="240"/>
      <w:rPr>
        <w:sz w:val="16"/>
        <w:szCs w:val="16"/>
      </w:rPr>
    </w:pPr>
    <w:r>
      <w:rPr>
        <w:sz w:val="16"/>
        <w:szCs w:val="16"/>
      </w:rPr>
      <w:t>Anexa 1_ Ghidul Specific_Măsura de investiții I.5</w:t>
    </w:r>
  </w:p>
  <w:p w14:paraId="1B7C345D" w14:textId="63AAF5AC" w:rsidR="000A74E5" w:rsidRDefault="00000000">
    <w:pPr>
      <w:widowControl/>
      <w:tabs>
        <w:tab w:val="center" w:pos="4680"/>
        <w:tab w:val="right" w:pos="9360"/>
      </w:tabs>
      <w:autoSpaceDE/>
      <w:autoSpaceDN/>
      <w:spacing w:after="240"/>
      <w:rPr>
        <w:sz w:val="16"/>
        <w:szCs w:val="16"/>
      </w:rPr>
    </w:pPr>
    <w:r>
      <w:rPr>
        <w:sz w:val="16"/>
        <w:szCs w:val="16"/>
      </w:rPr>
      <w:t>Apelul 3</w:t>
    </w:r>
  </w:p>
  <w:bookmarkEnd w:id="184"/>
  <w:p w14:paraId="06F19F04" w14:textId="77777777" w:rsidR="000A74E5" w:rsidRDefault="000A74E5">
    <w:pPr>
      <w:pStyle w:val="BodyText"/>
      <w:spacing w:line="14" w:lineRule="auto"/>
      <w:rPr>
        <w:i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8D00D" w14:textId="77777777" w:rsidR="000A74E5" w:rsidRDefault="000A74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5767B"/>
    <w:multiLevelType w:val="multilevel"/>
    <w:tmpl w:val="1565767B"/>
    <w:lvl w:ilvl="0">
      <w:start w:val="1"/>
      <w:numFmt w:val="lowerRoman"/>
      <w:lvlText w:val="(%1)"/>
      <w:lvlJc w:val="left"/>
      <w:pPr>
        <w:ind w:left="1416" w:hanging="720"/>
      </w:pPr>
      <w:rPr>
        <w:rFonts w:hint="default"/>
      </w:r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1" w15:restartNumberingAfterBreak="0">
    <w:nsid w:val="2CA6100E"/>
    <w:multiLevelType w:val="multilevel"/>
    <w:tmpl w:val="2CA6100E"/>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 w15:restartNumberingAfterBreak="0">
    <w:nsid w:val="3708735D"/>
    <w:multiLevelType w:val="multilevel"/>
    <w:tmpl w:val="3708735D"/>
    <w:lvl w:ilvl="0">
      <w:start w:val="1"/>
      <w:numFmt w:val="upperRoman"/>
      <w:lvlText w:val="%1."/>
      <w:lvlJc w:val="left"/>
      <w:pPr>
        <w:ind w:left="1416" w:hanging="720"/>
      </w:pPr>
      <w:rPr>
        <w:rFonts w:hint="default"/>
      </w:r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3" w15:restartNumberingAfterBreak="0">
    <w:nsid w:val="3ACF634A"/>
    <w:multiLevelType w:val="multilevel"/>
    <w:tmpl w:val="3ACF634A"/>
    <w:lvl w:ilvl="0">
      <w:numFmt w:val="bullet"/>
      <w:lvlText w:val="-"/>
      <w:lvlJc w:val="left"/>
      <w:pPr>
        <w:ind w:left="688" w:hanging="120"/>
      </w:pPr>
      <w:rPr>
        <w:rFonts w:ascii="Calibri" w:eastAsia="Calibri" w:hAnsi="Calibri" w:cs="Calibri" w:hint="default"/>
        <w:i/>
        <w:iCs/>
        <w:color w:val="FF0000"/>
        <w:w w:val="99"/>
        <w:sz w:val="20"/>
        <w:szCs w:val="20"/>
        <w:lang w:val="ro-RO" w:eastAsia="en-US" w:bidi="ar-SA"/>
      </w:rPr>
    </w:lvl>
    <w:lvl w:ilvl="1">
      <w:numFmt w:val="bullet"/>
      <w:lvlText w:val="•"/>
      <w:lvlJc w:val="left"/>
      <w:pPr>
        <w:ind w:left="1682" w:hanging="120"/>
      </w:pPr>
      <w:rPr>
        <w:rFonts w:hint="default"/>
        <w:lang w:val="ro-RO" w:eastAsia="en-US" w:bidi="ar-SA"/>
      </w:rPr>
    </w:lvl>
    <w:lvl w:ilvl="2">
      <w:numFmt w:val="bullet"/>
      <w:lvlText w:val="•"/>
      <w:lvlJc w:val="left"/>
      <w:pPr>
        <w:ind w:left="2673" w:hanging="120"/>
      </w:pPr>
      <w:rPr>
        <w:rFonts w:hint="default"/>
        <w:lang w:val="ro-RO" w:eastAsia="en-US" w:bidi="ar-SA"/>
      </w:rPr>
    </w:lvl>
    <w:lvl w:ilvl="3">
      <w:numFmt w:val="bullet"/>
      <w:lvlText w:val="•"/>
      <w:lvlJc w:val="left"/>
      <w:pPr>
        <w:ind w:left="3663" w:hanging="120"/>
      </w:pPr>
      <w:rPr>
        <w:rFonts w:hint="default"/>
        <w:lang w:val="ro-RO" w:eastAsia="en-US" w:bidi="ar-SA"/>
      </w:rPr>
    </w:lvl>
    <w:lvl w:ilvl="4">
      <w:numFmt w:val="bullet"/>
      <w:lvlText w:val="•"/>
      <w:lvlJc w:val="left"/>
      <w:pPr>
        <w:ind w:left="4654" w:hanging="120"/>
      </w:pPr>
      <w:rPr>
        <w:rFonts w:hint="default"/>
        <w:lang w:val="ro-RO" w:eastAsia="en-US" w:bidi="ar-SA"/>
      </w:rPr>
    </w:lvl>
    <w:lvl w:ilvl="5">
      <w:numFmt w:val="bullet"/>
      <w:lvlText w:val="•"/>
      <w:lvlJc w:val="left"/>
      <w:pPr>
        <w:ind w:left="5645" w:hanging="120"/>
      </w:pPr>
      <w:rPr>
        <w:rFonts w:hint="default"/>
        <w:lang w:val="ro-RO" w:eastAsia="en-US" w:bidi="ar-SA"/>
      </w:rPr>
    </w:lvl>
    <w:lvl w:ilvl="6">
      <w:numFmt w:val="bullet"/>
      <w:lvlText w:val="•"/>
      <w:lvlJc w:val="left"/>
      <w:pPr>
        <w:ind w:left="6635" w:hanging="120"/>
      </w:pPr>
      <w:rPr>
        <w:rFonts w:hint="default"/>
        <w:lang w:val="ro-RO" w:eastAsia="en-US" w:bidi="ar-SA"/>
      </w:rPr>
    </w:lvl>
    <w:lvl w:ilvl="7">
      <w:numFmt w:val="bullet"/>
      <w:lvlText w:val="•"/>
      <w:lvlJc w:val="left"/>
      <w:pPr>
        <w:ind w:left="7626" w:hanging="120"/>
      </w:pPr>
      <w:rPr>
        <w:rFonts w:hint="default"/>
        <w:lang w:val="ro-RO" w:eastAsia="en-US" w:bidi="ar-SA"/>
      </w:rPr>
    </w:lvl>
    <w:lvl w:ilvl="8">
      <w:numFmt w:val="bullet"/>
      <w:lvlText w:val="•"/>
      <w:lvlJc w:val="left"/>
      <w:pPr>
        <w:ind w:left="8617" w:hanging="120"/>
      </w:pPr>
      <w:rPr>
        <w:rFonts w:hint="default"/>
        <w:lang w:val="ro-RO" w:eastAsia="en-US" w:bidi="ar-SA"/>
      </w:rPr>
    </w:lvl>
  </w:abstractNum>
  <w:abstractNum w:abstractNumId="4" w15:restartNumberingAfterBreak="0">
    <w:nsid w:val="488B49CD"/>
    <w:multiLevelType w:val="multilevel"/>
    <w:tmpl w:val="488B49CD"/>
    <w:lvl w:ilvl="0">
      <w:start w:val="8"/>
      <w:numFmt w:val="upperRoman"/>
      <w:lvlText w:val="%1."/>
      <w:lvlJc w:val="left"/>
      <w:pPr>
        <w:ind w:left="1416" w:hanging="720"/>
      </w:pPr>
      <w:rPr>
        <w:rFonts w:hint="default"/>
      </w:r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5" w15:restartNumberingAfterBreak="0">
    <w:nsid w:val="4A001AC0"/>
    <w:multiLevelType w:val="multilevel"/>
    <w:tmpl w:val="4A001AC0"/>
    <w:lvl w:ilvl="0">
      <w:numFmt w:val="bullet"/>
      <w:lvlText w:val="-"/>
      <w:lvlJc w:val="left"/>
      <w:pPr>
        <w:ind w:left="825" w:hanging="360"/>
      </w:pPr>
      <w:rPr>
        <w:rFonts w:ascii="Arial MT" w:eastAsia="Arial MT" w:hAnsi="Arial MT" w:cs="Arial MT" w:hint="default"/>
        <w:w w:val="100"/>
        <w:sz w:val="22"/>
        <w:szCs w:val="22"/>
        <w:lang w:val="ro-RO" w:eastAsia="en-US" w:bidi="ar-SA"/>
      </w:rPr>
    </w:lvl>
    <w:lvl w:ilvl="1">
      <w:numFmt w:val="bullet"/>
      <w:lvlText w:val="•"/>
      <w:lvlJc w:val="left"/>
      <w:pPr>
        <w:ind w:left="1657" w:hanging="360"/>
      </w:pPr>
      <w:rPr>
        <w:rFonts w:hint="default"/>
        <w:lang w:val="ro-RO" w:eastAsia="en-US" w:bidi="ar-SA"/>
      </w:rPr>
    </w:lvl>
    <w:lvl w:ilvl="2">
      <w:numFmt w:val="bullet"/>
      <w:lvlText w:val="•"/>
      <w:lvlJc w:val="left"/>
      <w:pPr>
        <w:ind w:left="2495" w:hanging="360"/>
      </w:pPr>
      <w:rPr>
        <w:rFonts w:hint="default"/>
        <w:lang w:val="ro-RO" w:eastAsia="en-US" w:bidi="ar-SA"/>
      </w:rPr>
    </w:lvl>
    <w:lvl w:ilvl="3">
      <w:numFmt w:val="bullet"/>
      <w:lvlText w:val="•"/>
      <w:lvlJc w:val="left"/>
      <w:pPr>
        <w:ind w:left="3333" w:hanging="360"/>
      </w:pPr>
      <w:rPr>
        <w:rFonts w:hint="default"/>
        <w:lang w:val="ro-RO" w:eastAsia="en-US" w:bidi="ar-SA"/>
      </w:rPr>
    </w:lvl>
    <w:lvl w:ilvl="4">
      <w:numFmt w:val="bullet"/>
      <w:lvlText w:val="•"/>
      <w:lvlJc w:val="left"/>
      <w:pPr>
        <w:ind w:left="4171" w:hanging="360"/>
      </w:pPr>
      <w:rPr>
        <w:rFonts w:hint="default"/>
        <w:lang w:val="ro-RO" w:eastAsia="en-US" w:bidi="ar-SA"/>
      </w:rPr>
    </w:lvl>
    <w:lvl w:ilvl="5">
      <w:numFmt w:val="bullet"/>
      <w:lvlText w:val="•"/>
      <w:lvlJc w:val="left"/>
      <w:pPr>
        <w:ind w:left="5009" w:hanging="360"/>
      </w:pPr>
      <w:rPr>
        <w:rFonts w:hint="default"/>
        <w:lang w:val="ro-RO" w:eastAsia="en-US" w:bidi="ar-SA"/>
      </w:rPr>
    </w:lvl>
    <w:lvl w:ilvl="6">
      <w:numFmt w:val="bullet"/>
      <w:lvlText w:val="•"/>
      <w:lvlJc w:val="left"/>
      <w:pPr>
        <w:ind w:left="5847" w:hanging="360"/>
      </w:pPr>
      <w:rPr>
        <w:rFonts w:hint="default"/>
        <w:lang w:val="ro-RO" w:eastAsia="en-US" w:bidi="ar-SA"/>
      </w:rPr>
    </w:lvl>
    <w:lvl w:ilvl="7">
      <w:numFmt w:val="bullet"/>
      <w:lvlText w:val="•"/>
      <w:lvlJc w:val="left"/>
      <w:pPr>
        <w:ind w:left="6684" w:hanging="360"/>
      </w:pPr>
      <w:rPr>
        <w:rFonts w:hint="default"/>
        <w:lang w:val="ro-RO" w:eastAsia="en-US" w:bidi="ar-SA"/>
      </w:rPr>
    </w:lvl>
    <w:lvl w:ilvl="8">
      <w:numFmt w:val="bullet"/>
      <w:lvlText w:val="•"/>
      <w:lvlJc w:val="left"/>
      <w:pPr>
        <w:ind w:left="7522" w:hanging="360"/>
      </w:pPr>
      <w:rPr>
        <w:rFonts w:hint="default"/>
        <w:lang w:val="ro-RO" w:eastAsia="en-US" w:bidi="ar-SA"/>
      </w:rPr>
    </w:lvl>
  </w:abstractNum>
  <w:abstractNum w:abstractNumId="6" w15:restartNumberingAfterBreak="0">
    <w:nsid w:val="5473759E"/>
    <w:multiLevelType w:val="multilevel"/>
    <w:tmpl w:val="5473759E"/>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EF46E76"/>
    <w:multiLevelType w:val="multilevel"/>
    <w:tmpl w:val="5EF46E76"/>
    <w:lvl w:ilvl="0">
      <w:start w:val="4"/>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60846FF0"/>
    <w:multiLevelType w:val="multilevel"/>
    <w:tmpl w:val="60846FF0"/>
    <w:lvl w:ilvl="0">
      <w:start w:val="1"/>
      <w:numFmt w:val="bullet"/>
      <w:lvlText w:val=""/>
      <w:lvlJc w:val="left"/>
      <w:pPr>
        <w:ind w:left="823" w:hanging="360"/>
      </w:pPr>
      <w:rPr>
        <w:rFonts w:ascii="Wingdings" w:hAnsi="Wingdings" w:hint="default"/>
      </w:rPr>
    </w:lvl>
    <w:lvl w:ilvl="1">
      <w:start w:val="1"/>
      <w:numFmt w:val="bullet"/>
      <w:lvlText w:val="o"/>
      <w:lvlJc w:val="left"/>
      <w:pPr>
        <w:ind w:left="1543" w:hanging="360"/>
      </w:pPr>
      <w:rPr>
        <w:rFonts w:ascii="Courier New" w:hAnsi="Courier New" w:cs="Courier New" w:hint="default"/>
      </w:rPr>
    </w:lvl>
    <w:lvl w:ilvl="2">
      <w:start w:val="1"/>
      <w:numFmt w:val="bullet"/>
      <w:lvlText w:val=""/>
      <w:lvlJc w:val="left"/>
      <w:pPr>
        <w:ind w:left="2263" w:hanging="360"/>
      </w:pPr>
      <w:rPr>
        <w:rFonts w:ascii="Wingdings" w:hAnsi="Wingdings" w:hint="default"/>
      </w:rPr>
    </w:lvl>
    <w:lvl w:ilvl="3">
      <w:start w:val="1"/>
      <w:numFmt w:val="bullet"/>
      <w:lvlText w:val=""/>
      <w:lvlJc w:val="left"/>
      <w:pPr>
        <w:ind w:left="2983" w:hanging="360"/>
      </w:pPr>
      <w:rPr>
        <w:rFonts w:ascii="Symbol" w:hAnsi="Symbol" w:hint="default"/>
      </w:rPr>
    </w:lvl>
    <w:lvl w:ilvl="4">
      <w:start w:val="1"/>
      <w:numFmt w:val="bullet"/>
      <w:lvlText w:val="o"/>
      <w:lvlJc w:val="left"/>
      <w:pPr>
        <w:ind w:left="3703" w:hanging="360"/>
      </w:pPr>
      <w:rPr>
        <w:rFonts w:ascii="Courier New" w:hAnsi="Courier New" w:cs="Courier New" w:hint="default"/>
      </w:rPr>
    </w:lvl>
    <w:lvl w:ilvl="5">
      <w:start w:val="1"/>
      <w:numFmt w:val="bullet"/>
      <w:lvlText w:val=""/>
      <w:lvlJc w:val="left"/>
      <w:pPr>
        <w:ind w:left="4423" w:hanging="360"/>
      </w:pPr>
      <w:rPr>
        <w:rFonts w:ascii="Wingdings" w:hAnsi="Wingdings" w:hint="default"/>
      </w:rPr>
    </w:lvl>
    <w:lvl w:ilvl="6">
      <w:start w:val="1"/>
      <w:numFmt w:val="bullet"/>
      <w:lvlText w:val=""/>
      <w:lvlJc w:val="left"/>
      <w:pPr>
        <w:ind w:left="5143" w:hanging="360"/>
      </w:pPr>
      <w:rPr>
        <w:rFonts w:ascii="Symbol" w:hAnsi="Symbol" w:hint="default"/>
      </w:rPr>
    </w:lvl>
    <w:lvl w:ilvl="7">
      <w:start w:val="1"/>
      <w:numFmt w:val="bullet"/>
      <w:lvlText w:val="o"/>
      <w:lvlJc w:val="left"/>
      <w:pPr>
        <w:ind w:left="5863" w:hanging="360"/>
      </w:pPr>
      <w:rPr>
        <w:rFonts w:ascii="Courier New" w:hAnsi="Courier New" w:cs="Courier New" w:hint="default"/>
      </w:rPr>
    </w:lvl>
    <w:lvl w:ilvl="8">
      <w:start w:val="1"/>
      <w:numFmt w:val="bullet"/>
      <w:lvlText w:val=""/>
      <w:lvlJc w:val="left"/>
      <w:pPr>
        <w:ind w:left="6583" w:hanging="360"/>
      </w:pPr>
      <w:rPr>
        <w:rFonts w:ascii="Wingdings" w:hAnsi="Wingdings" w:hint="default"/>
      </w:rPr>
    </w:lvl>
  </w:abstractNum>
  <w:abstractNum w:abstractNumId="9" w15:restartNumberingAfterBreak="0">
    <w:nsid w:val="64EB577E"/>
    <w:multiLevelType w:val="multilevel"/>
    <w:tmpl w:val="64EB57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E475B23"/>
    <w:multiLevelType w:val="multilevel"/>
    <w:tmpl w:val="6E475B23"/>
    <w:lvl w:ilvl="0">
      <w:start w:val="1"/>
      <w:numFmt w:val="lowerLetter"/>
      <w:lvlText w:val="%1)"/>
      <w:lvlJc w:val="left"/>
      <w:pPr>
        <w:ind w:left="1123" w:hanging="428"/>
      </w:pPr>
      <w:rPr>
        <w:rFonts w:ascii="Times New Roman" w:eastAsia="Times New Roman" w:hAnsi="Times New Roman" w:cs="Times New Roman" w:hint="default"/>
        <w:w w:val="100"/>
        <w:sz w:val="22"/>
        <w:szCs w:val="22"/>
        <w:lang w:val="ro-RO" w:eastAsia="en-US" w:bidi="ar-SA"/>
      </w:rPr>
    </w:lvl>
    <w:lvl w:ilvl="1">
      <w:start w:val="1"/>
      <w:numFmt w:val="decimal"/>
      <w:lvlText w:val="%2."/>
      <w:lvlJc w:val="left"/>
      <w:pPr>
        <w:ind w:left="1416" w:hanging="360"/>
      </w:pPr>
      <w:rPr>
        <w:rFonts w:ascii="Calibri" w:eastAsia="Calibri" w:hAnsi="Calibri" w:cs="Calibri" w:hint="default"/>
        <w:w w:val="100"/>
        <w:sz w:val="22"/>
        <w:szCs w:val="22"/>
        <w:lang w:val="ro-RO" w:eastAsia="en-US" w:bidi="ar-SA"/>
      </w:rPr>
    </w:lvl>
    <w:lvl w:ilvl="2">
      <w:numFmt w:val="bullet"/>
      <w:lvlText w:val="•"/>
      <w:lvlJc w:val="left"/>
      <w:pPr>
        <w:ind w:left="2440" w:hanging="360"/>
      </w:pPr>
      <w:rPr>
        <w:rFonts w:hint="default"/>
        <w:lang w:val="ro-RO" w:eastAsia="en-US" w:bidi="ar-SA"/>
      </w:rPr>
    </w:lvl>
    <w:lvl w:ilvl="3">
      <w:numFmt w:val="bullet"/>
      <w:lvlText w:val="•"/>
      <w:lvlJc w:val="left"/>
      <w:pPr>
        <w:ind w:left="3461" w:hanging="360"/>
      </w:pPr>
      <w:rPr>
        <w:rFonts w:hint="default"/>
        <w:lang w:val="ro-RO" w:eastAsia="en-US" w:bidi="ar-SA"/>
      </w:rPr>
    </w:lvl>
    <w:lvl w:ilvl="4">
      <w:numFmt w:val="bullet"/>
      <w:lvlText w:val="•"/>
      <w:lvlJc w:val="left"/>
      <w:pPr>
        <w:ind w:left="4482" w:hanging="360"/>
      </w:pPr>
      <w:rPr>
        <w:rFonts w:hint="default"/>
        <w:lang w:val="ro-RO" w:eastAsia="en-US" w:bidi="ar-SA"/>
      </w:rPr>
    </w:lvl>
    <w:lvl w:ilvl="5">
      <w:numFmt w:val="bullet"/>
      <w:lvlText w:val="•"/>
      <w:lvlJc w:val="left"/>
      <w:pPr>
        <w:ind w:left="5502" w:hanging="360"/>
      </w:pPr>
      <w:rPr>
        <w:rFonts w:hint="default"/>
        <w:lang w:val="ro-RO" w:eastAsia="en-US" w:bidi="ar-SA"/>
      </w:rPr>
    </w:lvl>
    <w:lvl w:ilvl="6">
      <w:numFmt w:val="bullet"/>
      <w:lvlText w:val="•"/>
      <w:lvlJc w:val="left"/>
      <w:pPr>
        <w:ind w:left="6523" w:hanging="360"/>
      </w:pPr>
      <w:rPr>
        <w:rFonts w:hint="default"/>
        <w:lang w:val="ro-RO" w:eastAsia="en-US" w:bidi="ar-SA"/>
      </w:rPr>
    </w:lvl>
    <w:lvl w:ilvl="7">
      <w:numFmt w:val="bullet"/>
      <w:lvlText w:val="•"/>
      <w:lvlJc w:val="left"/>
      <w:pPr>
        <w:ind w:left="7544" w:hanging="360"/>
      </w:pPr>
      <w:rPr>
        <w:rFonts w:hint="default"/>
        <w:lang w:val="ro-RO" w:eastAsia="en-US" w:bidi="ar-SA"/>
      </w:rPr>
    </w:lvl>
    <w:lvl w:ilvl="8">
      <w:numFmt w:val="bullet"/>
      <w:lvlText w:val="•"/>
      <w:lvlJc w:val="left"/>
      <w:pPr>
        <w:ind w:left="8564" w:hanging="360"/>
      </w:pPr>
      <w:rPr>
        <w:rFonts w:hint="default"/>
        <w:lang w:val="ro-RO" w:eastAsia="en-US" w:bidi="ar-SA"/>
      </w:rPr>
    </w:lvl>
  </w:abstractNum>
  <w:abstractNum w:abstractNumId="11" w15:restartNumberingAfterBreak="0">
    <w:nsid w:val="6FB8231D"/>
    <w:multiLevelType w:val="multilevel"/>
    <w:tmpl w:val="6FB8231D"/>
    <w:lvl w:ilvl="0">
      <w:numFmt w:val="bullet"/>
      <w:lvlText w:val=""/>
      <w:lvlJc w:val="left"/>
      <w:pPr>
        <w:ind w:left="1147" w:hanging="452"/>
      </w:pPr>
      <w:rPr>
        <w:rFonts w:ascii="Wingdings" w:eastAsia="Wingdings" w:hAnsi="Wingdings" w:cs="Wingdings" w:hint="default"/>
        <w:w w:val="100"/>
        <w:sz w:val="22"/>
        <w:szCs w:val="22"/>
        <w:lang w:val="ro-RO" w:eastAsia="en-US" w:bidi="ar-SA"/>
      </w:rPr>
    </w:lvl>
    <w:lvl w:ilvl="1">
      <w:numFmt w:val="bullet"/>
      <w:lvlText w:val="•"/>
      <w:lvlJc w:val="left"/>
      <w:pPr>
        <w:ind w:left="2086" w:hanging="452"/>
      </w:pPr>
      <w:rPr>
        <w:rFonts w:hint="default"/>
        <w:lang w:val="ro-RO" w:eastAsia="en-US" w:bidi="ar-SA"/>
      </w:rPr>
    </w:lvl>
    <w:lvl w:ilvl="2">
      <w:numFmt w:val="bullet"/>
      <w:lvlText w:val="•"/>
      <w:lvlJc w:val="left"/>
      <w:pPr>
        <w:ind w:left="3033" w:hanging="452"/>
      </w:pPr>
      <w:rPr>
        <w:rFonts w:hint="default"/>
        <w:lang w:val="ro-RO" w:eastAsia="en-US" w:bidi="ar-SA"/>
      </w:rPr>
    </w:lvl>
    <w:lvl w:ilvl="3">
      <w:numFmt w:val="bullet"/>
      <w:lvlText w:val="•"/>
      <w:lvlJc w:val="left"/>
      <w:pPr>
        <w:ind w:left="3979" w:hanging="452"/>
      </w:pPr>
      <w:rPr>
        <w:rFonts w:hint="default"/>
        <w:lang w:val="ro-RO" w:eastAsia="en-US" w:bidi="ar-SA"/>
      </w:rPr>
    </w:lvl>
    <w:lvl w:ilvl="4">
      <w:numFmt w:val="bullet"/>
      <w:lvlText w:val="•"/>
      <w:lvlJc w:val="left"/>
      <w:pPr>
        <w:ind w:left="4926" w:hanging="452"/>
      </w:pPr>
      <w:rPr>
        <w:rFonts w:hint="default"/>
        <w:lang w:val="ro-RO" w:eastAsia="en-US" w:bidi="ar-SA"/>
      </w:rPr>
    </w:lvl>
    <w:lvl w:ilvl="5">
      <w:numFmt w:val="bullet"/>
      <w:lvlText w:val="•"/>
      <w:lvlJc w:val="left"/>
      <w:pPr>
        <w:ind w:left="5873" w:hanging="452"/>
      </w:pPr>
      <w:rPr>
        <w:rFonts w:hint="default"/>
        <w:lang w:val="ro-RO" w:eastAsia="en-US" w:bidi="ar-SA"/>
      </w:rPr>
    </w:lvl>
    <w:lvl w:ilvl="6">
      <w:numFmt w:val="bullet"/>
      <w:lvlText w:val="•"/>
      <w:lvlJc w:val="left"/>
      <w:pPr>
        <w:ind w:left="6819" w:hanging="452"/>
      </w:pPr>
      <w:rPr>
        <w:rFonts w:hint="default"/>
        <w:lang w:val="ro-RO" w:eastAsia="en-US" w:bidi="ar-SA"/>
      </w:rPr>
    </w:lvl>
    <w:lvl w:ilvl="7">
      <w:numFmt w:val="bullet"/>
      <w:lvlText w:val="•"/>
      <w:lvlJc w:val="left"/>
      <w:pPr>
        <w:ind w:left="7766" w:hanging="452"/>
      </w:pPr>
      <w:rPr>
        <w:rFonts w:hint="default"/>
        <w:lang w:val="ro-RO" w:eastAsia="en-US" w:bidi="ar-SA"/>
      </w:rPr>
    </w:lvl>
    <w:lvl w:ilvl="8">
      <w:numFmt w:val="bullet"/>
      <w:lvlText w:val="•"/>
      <w:lvlJc w:val="left"/>
      <w:pPr>
        <w:ind w:left="8713" w:hanging="452"/>
      </w:pPr>
      <w:rPr>
        <w:rFonts w:hint="default"/>
        <w:lang w:val="ro-RO" w:eastAsia="en-US" w:bidi="ar-SA"/>
      </w:rPr>
    </w:lvl>
  </w:abstractNum>
  <w:abstractNum w:abstractNumId="12" w15:restartNumberingAfterBreak="0">
    <w:nsid w:val="71884B78"/>
    <w:multiLevelType w:val="multilevel"/>
    <w:tmpl w:val="71884B78"/>
    <w:lvl w:ilvl="0">
      <w:start w:val="1"/>
      <w:numFmt w:val="bullet"/>
      <w:lvlText w:val=""/>
      <w:lvlJc w:val="left"/>
      <w:pPr>
        <w:ind w:left="1004" w:hanging="360"/>
      </w:pPr>
      <w:rPr>
        <w:rFonts w:ascii="Wingdings" w:hAnsi="Wingding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3" w15:restartNumberingAfterBreak="0">
    <w:nsid w:val="71D716C8"/>
    <w:multiLevelType w:val="multilevel"/>
    <w:tmpl w:val="71D716C8"/>
    <w:lvl w:ilvl="0">
      <w:start w:val="1"/>
      <w:numFmt w:val="decimal"/>
      <w:lvlText w:val="%1."/>
      <w:lvlJc w:val="left"/>
      <w:pPr>
        <w:ind w:left="1056" w:hanging="360"/>
      </w:pPr>
      <w:rPr>
        <w:rFonts w:hint="default"/>
        <w:color w:val="30849B"/>
      </w:r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14" w15:restartNumberingAfterBreak="0">
    <w:nsid w:val="71DB2285"/>
    <w:multiLevelType w:val="multilevel"/>
    <w:tmpl w:val="488B49CD"/>
    <w:lvl w:ilvl="0">
      <w:start w:val="8"/>
      <w:numFmt w:val="upperRoman"/>
      <w:lvlText w:val="%1."/>
      <w:lvlJc w:val="left"/>
      <w:pPr>
        <w:ind w:left="1416" w:hanging="720"/>
      </w:pPr>
      <w:rPr>
        <w:rFonts w:hint="default"/>
      </w:rPr>
    </w:lvl>
    <w:lvl w:ilvl="1">
      <w:start w:val="1"/>
      <w:numFmt w:val="lowerLetter"/>
      <w:lvlText w:val="%2."/>
      <w:lvlJc w:val="left"/>
      <w:pPr>
        <w:ind w:left="1776" w:hanging="360"/>
      </w:pPr>
    </w:lvl>
    <w:lvl w:ilvl="2">
      <w:start w:val="1"/>
      <w:numFmt w:val="lowerRoman"/>
      <w:lvlText w:val="%3."/>
      <w:lvlJc w:val="right"/>
      <w:pPr>
        <w:ind w:left="2496" w:hanging="180"/>
      </w:pPr>
    </w:lvl>
    <w:lvl w:ilvl="3">
      <w:start w:val="1"/>
      <w:numFmt w:val="decimal"/>
      <w:lvlText w:val="%4."/>
      <w:lvlJc w:val="left"/>
      <w:pPr>
        <w:ind w:left="3216" w:hanging="360"/>
      </w:pPr>
    </w:lvl>
    <w:lvl w:ilvl="4">
      <w:start w:val="1"/>
      <w:numFmt w:val="lowerLetter"/>
      <w:lvlText w:val="%5."/>
      <w:lvlJc w:val="left"/>
      <w:pPr>
        <w:ind w:left="3936" w:hanging="360"/>
      </w:pPr>
    </w:lvl>
    <w:lvl w:ilvl="5">
      <w:start w:val="1"/>
      <w:numFmt w:val="lowerRoman"/>
      <w:lvlText w:val="%6."/>
      <w:lvlJc w:val="right"/>
      <w:pPr>
        <w:ind w:left="4656" w:hanging="180"/>
      </w:pPr>
    </w:lvl>
    <w:lvl w:ilvl="6">
      <w:start w:val="1"/>
      <w:numFmt w:val="decimal"/>
      <w:lvlText w:val="%7."/>
      <w:lvlJc w:val="left"/>
      <w:pPr>
        <w:ind w:left="5376" w:hanging="360"/>
      </w:pPr>
    </w:lvl>
    <w:lvl w:ilvl="7">
      <w:start w:val="1"/>
      <w:numFmt w:val="lowerLetter"/>
      <w:lvlText w:val="%8."/>
      <w:lvlJc w:val="left"/>
      <w:pPr>
        <w:ind w:left="6096" w:hanging="360"/>
      </w:pPr>
    </w:lvl>
    <w:lvl w:ilvl="8">
      <w:start w:val="1"/>
      <w:numFmt w:val="lowerRoman"/>
      <w:lvlText w:val="%9."/>
      <w:lvlJc w:val="right"/>
      <w:pPr>
        <w:ind w:left="6816" w:hanging="180"/>
      </w:pPr>
    </w:lvl>
  </w:abstractNum>
  <w:abstractNum w:abstractNumId="15" w15:restartNumberingAfterBreak="0">
    <w:nsid w:val="7D5C0566"/>
    <w:multiLevelType w:val="multilevel"/>
    <w:tmpl w:val="7D5C0566"/>
    <w:lvl w:ilvl="0">
      <w:start w:val="1"/>
      <w:numFmt w:val="decimal"/>
      <w:lvlText w:val="%1."/>
      <w:lvlJc w:val="left"/>
      <w:pPr>
        <w:ind w:left="1080" w:hanging="360"/>
      </w:pPr>
      <w:rPr>
        <w:rFonts w:ascii="Times New Roman" w:eastAsia="Times New Roman" w:hAnsi="Times New Roman" w:cs="Times New Roman"/>
      </w:rPr>
    </w:lvl>
    <w:lvl w:ilvl="1">
      <w:start w:val="1"/>
      <w:numFmt w:val="bullet"/>
      <w:lvlText w:val="-"/>
      <w:lvlJc w:val="left"/>
      <w:pPr>
        <w:ind w:left="1800" w:hanging="360"/>
      </w:pPr>
      <w:rPr>
        <w:rFonts w:ascii="Times New Roman" w:hAnsi="Times New Roman"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num w:numId="1" w16cid:durableId="847911563">
    <w:abstractNumId w:val="2"/>
  </w:num>
  <w:num w:numId="2" w16cid:durableId="2050571935">
    <w:abstractNumId w:val="13"/>
  </w:num>
  <w:num w:numId="3" w16cid:durableId="196896284">
    <w:abstractNumId w:val="6"/>
  </w:num>
  <w:num w:numId="4" w16cid:durableId="702559930">
    <w:abstractNumId w:val="0"/>
  </w:num>
  <w:num w:numId="5" w16cid:durableId="1841386105">
    <w:abstractNumId w:val="7"/>
  </w:num>
  <w:num w:numId="6" w16cid:durableId="29377586">
    <w:abstractNumId w:val="8"/>
  </w:num>
  <w:num w:numId="7" w16cid:durableId="851454217">
    <w:abstractNumId w:val="5"/>
  </w:num>
  <w:num w:numId="8" w16cid:durableId="1190681629">
    <w:abstractNumId w:val="15"/>
  </w:num>
  <w:num w:numId="9" w16cid:durableId="801582192">
    <w:abstractNumId w:val="3"/>
  </w:num>
  <w:num w:numId="10" w16cid:durableId="1287002165">
    <w:abstractNumId w:val="11"/>
  </w:num>
  <w:num w:numId="11" w16cid:durableId="409080017">
    <w:abstractNumId w:val="10"/>
  </w:num>
  <w:num w:numId="12" w16cid:durableId="266084423">
    <w:abstractNumId w:val="4"/>
  </w:num>
  <w:num w:numId="13" w16cid:durableId="383530032">
    <w:abstractNumId w:val="9"/>
  </w:num>
  <w:num w:numId="14" w16cid:durableId="862590758">
    <w:abstractNumId w:val="1"/>
  </w:num>
  <w:num w:numId="15" w16cid:durableId="1928152016">
    <w:abstractNumId w:val="12"/>
  </w:num>
  <w:num w:numId="16" w16cid:durableId="1864127598">
    <w:abstractNumId w:val="14"/>
  </w:num>
  <w:num w:numId="17" w16cid:durableId="122664826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oina Musatescu">
    <w15:presenceInfo w15:providerId="None" w15:userId="Doina Musatesc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4B5"/>
    <w:rsid w:val="000021B1"/>
    <w:rsid w:val="00007A9C"/>
    <w:rsid w:val="00007CFE"/>
    <w:rsid w:val="0001325B"/>
    <w:rsid w:val="000146F2"/>
    <w:rsid w:val="00017AF2"/>
    <w:rsid w:val="000201AB"/>
    <w:rsid w:val="00022569"/>
    <w:rsid w:val="00024720"/>
    <w:rsid w:val="0002683C"/>
    <w:rsid w:val="00026B8A"/>
    <w:rsid w:val="0003221E"/>
    <w:rsid w:val="00032E6C"/>
    <w:rsid w:val="00033365"/>
    <w:rsid w:val="0003349F"/>
    <w:rsid w:val="00034B8E"/>
    <w:rsid w:val="00036E0B"/>
    <w:rsid w:val="000404A8"/>
    <w:rsid w:val="00044DCD"/>
    <w:rsid w:val="00051B26"/>
    <w:rsid w:val="00077668"/>
    <w:rsid w:val="00077E8F"/>
    <w:rsid w:val="00077F4E"/>
    <w:rsid w:val="00087EF0"/>
    <w:rsid w:val="000924B0"/>
    <w:rsid w:val="0009455F"/>
    <w:rsid w:val="000A032F"/>
    <w:rsid w:val="000A74E5"/>
    <w:rsid w:val="000B4539"/>
    <w:rsid w:val="000C0DD6"/>
    <w:rsid w:val="000C1473"/>
    <w:rsid w:val="000C58D9"/>
    <w:rsid w:val="000D543E"/>
    <w:rsid w:val="000E0800"/>
    <w:rsid w:val="000E1058"/>
    <w:rsid w:val="000E1234"/>
    <w:rsid w:val="000E2D09"/>
    <w:rsid w:val="000E3176"/>
    <w:rsid w:val="000E3F56"/>
    <w:rsid w:val="000E4B6A"/>
    <w:rsid w:val="000F17A3"/>
    <w:rsid w:val="001057FB"/>
    <w:rsid w:val="001070C4"/>
    <w:rsid w:val="0011099E"/>
    <w:rsid w:val="00111539"/>
    <w:rsid w:val="0011425A"/>
    <w:rsid w:val="0012537C"/>
    <w:rsid w:val="00126BE6"/>
    <w:rsid w:val="00133391"/>
    <w:rsid w:val="00145784"/>
    <w:rsid w:val="00146AD5"/>
    <w:rsid w:val="00147F1B"/>
    <w:rsid w:val="00154C6E"/>
    <w:rsid w:val="00155719"/>
    <w:rsid w:val="00160F2B"/>
    <w:rsid w:val="001611B6"/>
    <w:rsid w:val="001636C7"/>
    <w:rsid w:val="001642F9"/>
    <w:rsid w:val="001745F8"/>
    <w:rsid w:val="00180939"/>
    <w:rsid w:val="001829B3"/>
    <w:rsid w:val="001870CC"/>
    <w:rsid w:val="001924A2"/>
    <w:rsid w:val="001943DF"/>
    <w:rsid w:val="00196E64"/>
    <w:rsid w:val="001A0354"/>
    <w:rsid w:val="001A0916"/>
    <w:rsid w:val="001A18C1"/>
    <w:rsid w:val="001B12C4"/>
    <w:rsid w:val="001B195C"/>
    <w:rsid w:val="001B3FC8"/>
    <w:rsid w:val="001B4754"/>
    <w:rsid w:val="001B5AD6"/>
    <w:rsid w:val="001B6356"/>
    <w:rsid w:val="001C094C"/>
    <w:rsid w:val="001C6469"/>
    <w:rsid w:val="001D0E3E"/>
    <w:rsid w:val="001D14B5"/>
    <w:rsid w:val="001D2792"/>
    <w:rsid w:val="001D3E82"/>
    <w:rsid w:val="001E111F"/>
    <w:rsid w:val="001E50BD"/>
    <w:rsid w:val="001E76EE"/>
    <w:rsid w:val="001F1100"/>
    <w:rsid w:val="001F1E24"/>
    <w:rsid w:val="001F2C41"/>
    <w:rsid w:val="001F4542"/>
    <w:rsid w:val="001F6CFF"/>
    <w:rsid w:val="00201B19"/>
    <w:rsid w:val="00201B33"/>
    <w:rsid w:val="00202340"/>
    <w:rsid w:val="00202609"/>
    <w:rsid w:val="00206B0A"/>
    <w:rsid w:val="002103B9"/>
    <w:rsid w:val="00214E50"/>
    <w:rsid w:val="00221005"/>
    <w:rsid w:val="002218CD"/>
    <w:rsid w:val="00231411"/>
    <w:rsid w:val="0023329D"/>
    <w:rsid w:val="00234F47"/>
    <w:rsid w:val="00244DAC"/>
    <w:rsid w:val="002460A3"/>
    <w:rsid w:val="00246E93"/>
    <w:rsid w:val="002511DE"/>
    <w:rsid w:val="00251B2B"/>
    <w:rsid w:val="00252017"/>
    <w:rsid w:val="00254BBD"/>
    <w:rsid w:val="002559D9"/>
    <w:rsid w:val="00257420"/>
    <w:rsid w:val="00257841"/>
    <w:rsid w:val="0026011A"/>
    <w:rsid w:val="00260EDB"/>
    <w:rsid w:val="00261182"/>
    <w:rsid w:val="0026248A"/>
    <w:rsid w:val="002637A5"/>
    <w:rsid w:val="00263DFD"/>
    <w:rsid w:val="00272D63"/>
    <w:rsid w:val="00275E2E"/>
    <w:rsid w:val="00287800"/>
    <w:rsid w:val="00293A50"/>
    <w:rsid w:val="002A2218"/>
    <w:rsid w:val="002A59EC"/>
    <w:rsid w:val="002B78B5"/>
    <w:rsid w:val="002C14B3"/>
    <w:rsid w:val="002C1DAA"/>
    <w:rsid w:val="002C7E4A"/>
    <w:rsid w:val="002D4270"/>
    <w:rsid w:val="002D6570"/>
    <w:rsid w:val="002E1DC5"/>
    <w:rsid w:val="002E62C2"/>
    <w:rsid w:val="002F5EE2"/>
    <w:rsid w:val="00300A37"/>
    <w:rsid w:val="00302E85"/>
    <w:rsid w:val="00310FB7"/>
    <w:rsid w:val="003140E2"/>
    <w:rsid w:val="00315714"/>
    <w:rsid w:val="003164BB"/>
    <w:rsid w:val="003210C5"/>
    <w:rsid w:val="0032437A"/>
    <w:rsid w:val="003250D1"/>
    <w:rsid w:val="0033086D"/>
    <w:rsid w:val="00342A1F"/>
    <w:rsid w:val="00350745"/>
    <w:rsid w:val="003511EF"/>
    <w:rsid w:val="0036232D"/>
    <w:rsid w:val="00362D4A"/>
    <w:rsid w:val="00364B9C"/>
    <w:rsid w:val="00367B35"/>
    <w:rsid w:val="003705DD"/>
    <w:rsid w:val="00377A56"/>
    <w:rsid w:val="00380F2E"/>
    <w:rsid w:val="003813D3"/>
    <w:rsid w:val="003877FB"/>
    <w:rsid w:val="003903F5"/>
    <w:rsid w:val="00391F4F"/>
    <w:rsid w:val="0039232A"/>
    <w:rsid w:val="003A116B"/>
    <w:rsid w:val="003A20A1"/>
    <w:rsid w:val="003A45A5"/>
    <w:rsid w:val="003A4F63"/>
    <w:rsid w:val="003B056F"/>
    <w:rsid w:val="003B7338"/>
    <w:rsid w:val="003C0AB5"/>
    <w:rsid w:val="003C2964"/>
    <w:rsid w:val="003C2E43"/>
    <w:rsid w:val="003C5F23"/>
    <w:rsid w:val="003C6757"/>
    <w:rsid w:val="003D4AAA"/>
    <w:rsid w:val="003D7DAE"/>
    <w:rsid w:val="003E0430"/>
    <w:rsid w:val="003E2ADD"/>
    <w:rsid w:val="003E79EF"/>
    <w:rsid w:val="003F02AB"/>
    <w:rsid w:val="003F2359"/>
    <w:rsid w:val="003F32B0"/>
    <w:rsid w:val="003F6365"/>
    <w:rsid w:val="00400116"/>
    <w:rsid w:val="004207F5"/>
    <w:rsid w:val="004208B2"/>
    <w:rsid w:val="00422249"/>
    <w:rsid w:val="004254EB"/>
    <w:rsid w:val="0043007E"/>
    <w:rsid w:val="00431911"/>
    <w:rsid w:val="00433774"/>
    <w:rsid w:val="0043444B"/>
    <w:rsid w:val="00434B8C"/>
    <w:rsid w:val="00437275"/>
    <w:rsid w:val="004422D4"/>
    <w:rsid w:val="0044563A"/>
    <w:rsid w:val="00445C1A"/>
    <w:rsid w:val="00445F07"/>
    <w:rsid w:val="0045399C"/>
    <w:rsid w:val="0048031F"/>
    <w:rsid w:val="004821C0"/>
    <w:rsid w:val="00487B08"/>
    <w:rsid w:val="00487C1A"/>
    <w:rsid w:val="00493F8B"/>
    <w:rsid w:val="00494527"/>
    <w:rsid w:val="00496533"/>
    <w:rsid w:val="00497E77"/>
    <w:rsid w:val="004A1A4F"/>
    <w:rsid w:val="004A6161"/>
    <w:rsid w:val="004B5DD0"/>
    <w:rsid w:val="004C44C9"/>
    <w:rsid w:val="004C4E79"/>
    <w:rsid w:val="004C6C90"/>
    <w:rsid w:val="004C7C48"/>
    <w:rsid w:val="004C7CE8"/>
    <w:rsid w:val="004D0356"/>
    <w:rsid w:val="004D33B6"/>
    <w:rsid w:val="004E5207"/>
    <w:rsid w:val="004E5B97"/>
    <w:rsid w:val="004E79DA"/>
    <w:rsid w:val="004F14AA"/>
    <w:rsid w:val="004F1B85"/>
    <w:rsid w:val="004F232A"/>
    <w:rsid w:val="005009BD"/>
    <w:rsid w:val="00504904"/>
    <w:rsid w:val="00512886"/>
    <w:rsid w:val="005155D6"/>
    <w:rsid w:val="005208EA"/>
    <w:rsid w:val="0052201B"/>
    <w:rsid w:val="0052395A"/>
    <w:rsid w:val="00523FD8"/>
    <w:rsid w:val="00524D09"/>
    <w:rsid w:val="00527815"/>
    <w:rsid w:val="00532A2F"/>
    <w:rsid w:val="0053482B"/>
    <w:rsid w:val="005366D3"/>
    <w:rsid w:val="0054339E"/>
    <w:rsid w:val="00543EB0"/>
    <w:rsid w:val="00553E63"/>
    <w:rsid w:val="005579AD"/>
    <w:rsid w:val="00577669"/>
    <w:rsid w:val="005917B5"/>
    <w:rsid w:val="00595873"/>
    <w:rsid w:val="0059740B"/>
    <w:rsid w:val="005A272D"/>
    <w:rsid w:val="005A2A8A"/>
    <w:rsid w:val="005B260C"/>
    <w:rsid w:val="005B6410"/>
    <w:rsid w:val="005C160A"/>
    <w:rsid w:val="005C32B9"/>
    <w:rsid w:val="005C59E6"/>
    <w:rsid w:val="005D03D1"/>
    <w:rsid w:val="005D36AA"/>
    <w:rsid w:val="005D472D"/>
    <w:rsid w:val="005D671E"/>
    <w:rsid w:val="005D6B9D"/>
    <w:rsid w:val="005F3C1F"/>
    <w:rsid w:val="00602141"/>
    <w:rsid w:val="00605C85"/>
    <w:rsid w:val="006158E8"/>
    <w:rsid w:val="00615EC5"/>
    <w:rsid w:val="0061653A"/>
    <w:rsid w:val="00617A46"/>
    <w:rsid w:val="00622316"/>
    <w:rsid w:val="00625805"/>
    <w:rsid w:val="00627DC3"/>
    <w:rsid w:val="00633F2D"/>
    <w:rsid w:val="006416FA"/>
    <w:rsid w:val="006419DB"/>
    <w:rsid w:val="00641CDF"/>
    <w:rsid w:val="00642904"/>
    <w:rsid w:val="006549CF"/>
    <w:rsid w:val="00654E82"/>
    <w:rsid w:val="006632CC"/>
    <w:rsid w:val="00663CC5"/>
    <w:rsid w:val="00664C87"/>
    <w:rsid w:val="006670A4"/>
    <w:rsid w:val="00671BC4"/>
    <w:rsid w:val="006750D8"/>
    <w:rsid w:val="00680138"/>
    <w:rsid w:val="00680728"/>
    <w:rsid w:val="00681B1A"/>
    <w:rsid w:val="00690B26"/>
    <w:rsid w:val="0069525F"/>
    <w:rsid w:val="00695A2D"/>
    <w:rsid w:val="0069791F"/>
    <w:rsid w:val="00697CA0"/>
    <w:rsid w:val="006A5C22"/>
    <w:rsid w:val="006B1646"/>
    <w:rsid w:val="006B412B"/>
    <w:rsid w:val="006B6680"/>
    <w:rsid w:val="006C3A24"/>
    <w:rsid w:val="006D17AA"/>
    <w:rsid w:val="006D35F4"/>
    <w:rsid w:val="006D535E"/>
    <w:rsid w:val="006D605B"/>
    <w:rsid w:val="006E03D4"/>
    <w:rsid w:val="006E31E0"/>
    <w:rsid w:val="006E5CF3"/>
    <w:rsid w:val="006E76CC"/>
    <w:rsid w:val="006F16EB"/>
    <w:rsid w:val="006F210E"/>
    <w:rsid w:val="006F3F19"/>
    <w:rsid w:val="006F4341"/>
    <w:rsid w:val="00706AE5"/>
    <w:rsid w:val="00710DD6"/>
    <w:rsid w:val="00713979"/>
    <w:rsid w:val="00717592"/>
    <w:rsid w:val="00725363"/>
    <w:rsid w:val="00726E39"/>
    <w:rsid w:val="007319A1"/>
    <w:rsid w:val="00737C5A"/>
    <w:rsid w:val="00740824"/>
    <w:rsid w:val="00741126"/>
    <w:rsid w:val="00741DFF"/>
    <w:rsid w:val="0074623D"/>
    <w:rsid w:val="00747C45"/>
    <w:rsid w:val="00750EFA"/>
    <w:rsid w:val="00751D69"/>
    <w:rsid w:val="007520D3"/>
    <w:rsid w:val="0075421E"/>
    <w:rsid w:val="00762243"/>
    <w:rsid w:val="00765AF9"/>
    <w:rsid w:val="00766B9C"/>
    <w:rsid w:val="007702D2"/>
    <w:rsid w:val="007710D6"/>
    <w:rsid w:val="0077177B"/>
    <w:rsid w:val="007749B5"/>
    <w:rsid w:val="00780082"/>
    <w:rsid w:val="0078030E"/>
    <w:rsid w:val="00780B60"/>
    <w:rsid w:val="007833BD"/>
    <w:rsid w:val="007835F9"/>
    <w:rsid w:val="00783DC2"/>
    <w:rsid w:val="00783FFF"/>
    <w:rsid w:val="00790E9C"/>
    <w:rsid w:val="007A1A91"/>
    <w:rsid w:val="007A2702"/>
    <w:rsid w:val="007A33EF"/>
    <w:rsid w:val="007A3B27"/>
    <w:rsid w:val="007A4FF5"/>
    <w:rsid w:val="007C1DC3"/>
    <w:rsid w:val="007C2518"/>
    <w:rsid w:val="007C4D63"/>
    <w:rsid w:val="007D0483"/>
    <w:rsid w:val="007D28F0"/>
    <w:rsid w:val="007D4B08"/>
    <w:rsid w:val="007D507B"/>
    <w:rsid w:val="007D50B6"/>
    <w:rsid w:val="007D5AC1"/>
    <w:rsid w:val="007E3388"/>
    <w:rsid w:val="007E3AED"/>
    <w:rsid w:val="007E7EE6"/>
    <w:rsid w:val="007F6B9F"/>
    <w:rsid w:val="0080161F"/>
    <w:rsid w:val="00803E91"/>
    <w:rsid w:val="0080554C"/>
    <w:rsid w:val="00805DAF"/>
    <w:rsid w:val="0080752D"/>
    <w:rsid w:val="00811AE2"/>
    <w:rsid w:val="00812A50"/>
    <w:rsid w:val="00820E9E"/>
    <w:rsid w:val="0082470E"/>
    <w:rsid w:val="00824E00"/>
    <w:rsid w:val="00833DA8"/>
    <w:rsid w:val="008347EB"/>
    <w:rsid w:val="00844B5F"/>
    <w:rsid w:val="008466BE"/>
    <w:rsid w:val="0085399A"/>
    <w:rsid w:val="00865836"/>
    <w:rsid w:val="00870507"/>
    <w:rsid w:val="00872051"/>
    <w:rsid w:val="00874F50"/>
    <w:rsid w:val="008755E7"/>
    <w:rsid w:val="0088009F"/>
    <w:rsid w:val="008823FA"/>
    <w:rsid w:val="00884CC2"/>
    <w:rsid w:val="00893A21"/>
    <w:rsid w:val="00894E45"/>
    <w:rsid w:val="0089630F"/>
    <w:rsid w:val="00897F0B"/>
    <w:rsid w:val="008A16A2"/>
    <w:rsid w:val="008A2074"/>
    <w:rsid w:val="008A4571"/>
    <w:rsid w:val="008B1410"/>
    <w:rsid w:val="008B1B74"/>
    <w:rsid w:val="008B26D6"/>
    <w:rsid w:val="008B6098"/>
    <w:rsid w:val="008C186C"/>
    <w:rsid w:val="008C1C44"/>
    <w:rsid w:val="008C2979"/>
    <w:rsid w:val="008C297A"/>
    <w:rsid w:val="008C4419"/>
    <w:rsid w:val="008D0DB9"/>
    <w:rsid w:val="008D6603"/>
    <w:rsid w:val="008E1C4D"/>
    <w:rsid w:val="008E4422"/>
    <w:rsid w:val="008F7B9F"/>
    <w:rsid w:val="00901737"/>
    <w:rsid w:val="00902DAB"/>
    <w:rsid w:val="00903CAE"/>
    <w:rsid w:val="0090782E"/>
    <w:rsid w:val="00907CF5"/>
    <w:rsid w:val="0091275C"/>
    <w:rsid w:val="009150BF"/>
    <w:rsid w:val="00915B50"/>
    <w:rsid w:val="00917DD4"/>
    <w:rsid w:val="009200B3"/>
    <w:rsid w:val="00923A86"/>
    <w:rsid w:val="00923DDA"/>
    <w:rsid w:val="00923F1C"/>
    <w:rsid w:val="00933CF5"/>
    <w:rsid w:val="00941376"/>
    <w:rsid w:val="00941424"/>
    <w:rsid w:val="00942608"/>
    <w:rsid w:val="00942AC4"/>
    <w:rsid w:val="009468F2"/>
    <w:rsid w:val="00953E79"/>
    <w:rsid w:val="00956BD7"/>
    <w:rsid w:val="00957549"/>
    <w:rsid w:val="00974E18"/>
    <w:rsid w:val="00975AEE"/>
    <w:rsid w:val="009766B5"/>
    <w:rsid w:val="009779DB"/>
    <w:rsid w:val="009802E6"/>
    <w:rsid w:val="009812C6"/>
    <w:rsid w:val="00982603"/>
    <w:rsid w:val="00982913"/>
    <w:rsid w:val="00984BD7"/>
    <w:rsid w:val="00994C82"/>
    <w:rsid w:val="00995B23"/>
    <w:rsid w:val="00997D11"/>
    <w:rsid w:val="009A1422"/>
    <w:rsid w:val="009B50CD"/>
    <w:rsid w:val="009B7077"/>
    <w:rsid w:val="009C41DB"/>
    <w:rsid w:val="009C4E60"/>
    <w:rsid w:val="009C68BC"/>
    <w:rsid w:val="009D1773"/>
    <w:rsid w:val="009D1D5F"/>
    <w:rsid w:val="009E2BE7"/>
    <w:rsid w:val="009E597B"/>
    <w:rsid w:val="009E723B"/>
    <w:rsid w:val="009F5C40"/>
    <w:rsid w:val="009F7A69"/>
    <w:rsid w:val="009F7A95"/>
    <w:rsid w:val="00A063DD"/>
    <w:rsid w:val="00A06F7A"/>
    <w:rsid w:val="00A120E6"/>
    <w:rsid w:val="00A155C1"/>
    <w:rsid w:val="00A159BF"/>
    <w:rsid w:val="00A22B87"/>
    <w:rsid w:val="00A24769"/>
    <w:rsid w:val="00A256F7"/>
    <w:rsid w:val="00A34DCD"/>
    <w:rsid w:val="00A42F69"/>
    <w:rsid w:val="00A43851"/>
    <w:rsid w:val="00A44E6A"/>
    <w:rsid w:val="00A44EC1"/>
    <w:rsid w:val="00A45C14"/>
    <w:rsid w:val="00A45FD8"/>
    <w:rsid w:val="00A46139"/>
    <w:rsid w:val="00A47178"/>
    <w:rsid w:val="00A50430"/>
    <w:rsid w:val="00A50B13"/>
    <w:rsid w:val="00A51FAD"/>
    <w:rsid w:val="00A631FB"/>
    <w:rsid w:val="00A6492F"/>
    <w:rsid w:val="00A667AD"/>
    <w:rsid w:val="00A72360"/>
    <w:rsid w:val="00A8443F"/>
    <w:rsid w:val="00A86E0C"/>
    <w:rsid w:val="00A90887"/>
    <w:rsid w:val="00A94FF7"/>
    <w:rsid w:val="00A9737D"/>
    <w:rsid w:val="00AA23AE"/>
    <w:rsid w:val="00AA2AA3"/>
    <w:rsid w:val="00AA4A7E"/>
    <w:rsid w:val="00AA4C63"/>
    <w:rsid w:val="00AB0AE0"/>
    <w:rsid w:val="00AB1155"/>
    <w:rsid w:val="00AB6556"/>
    <w:rsid w:val="00AB6E16"/>
    <w:rsid w:val="00AC150D"/>
    <w:rsid w:val="00AC1ABA"/>
    <w:rsid w:val="00AC319E"/>
    <w:rsid w:val="00AC7BE7"/>
    <w:rsid w:val="00AC7D32"/>
    <w:rsid w:val="00AD0671"/>
    <w:rsid w:val="00AD23FA"/>
    <w:rsid w:val="00AD7CC6"/>
    <w:rsid w:val="00AE3BF9"/>
    <w:rsid w:val="00AE6D6C"/>
    <w:rsid w:val="00AE74E1"/>
    <w:rsid w:val="00AE7720"/>
    <w:rsid w:val="00AF11D4"/>
    <w:rsid w:val="00AF153E"/>
    <w:rsid w:val="00AF4ADB"/>
    <w:rsid w:val="00AF7C28"/>
    <w:rsid w:val="00B04802"/>
    <w:rsid w:val="00B06B54"/>
    <w:rsid w:val="00B148A8"/>
    <w:rsid w:val="00B1525A"/>
    <w:rsid w:val="00B168BF"/>
    <w:rsid w:val="00B23960"/>
    <w:rsid w:val="00B25C03"/>
    <w:rsid w:val="00B25EED"/>
    <w:rsid w:val="00B31C14"/>
    <w:rsid w:val="00B33821"/>
    <w:rsid w:val="00B37117"/>
    <w:rsid w:val="00B41659"/>
    <w:rsid w:val="00B4433A"/>
    <w:rsid w:val="00B44637"/>
    <w:rsid w:val="00B4500A"/>
    <w:rsid w:val="00B506F1"/>
    <w:rsid w:val="00B50D95"/>
    <w:rsid w:val="00B52AE0"/>
    <w:rsid w:val="00B64208"/>
    <w:rsid w:val="00B64F92"/>
    <w:rsid w:val="00B81580"/>
    <w:rsid w:val="00B81856"/>
    <w:rsid w:val="00B85CDF"/>
    <w:rsid w:val="00B92F25"/>
    <w:rsid w:val="00B95FC0"/>
    <w:rsid w:val="00BB1006"/>
    <w:rsid w:val="00BB43C2"/>
    <w:rsid w:val="00BC281E"/>
    <w:rsid w:val="00BC2DC9"/>
    <w:rsid w:val="00BC3EA2"/>
    <w:rsid w:val="00BC4AFD"/>
    <w:rsid w:val="00BC5036"/>
    <w:rsid w:val="00BC62AB"/>
    <w:rsid w:val="00BD1A1E"/>
    <w:rsid w:val="00BE32B6"/>
    <w:rsid w:val="00BE5DED"/>
    <w:rsid w:val="00BE7773"/>
    <w:rsid w:val="00BF02E9"/>
    <w:rsid w:val="00BF3BB1"/>
    <w:rsid w:val="00BF75F0"/>
    <w:rsid w:val="00C006E0"/>
    <w:rsid w:val="00C00D7B"/>
    <w:rsid w:val="00C00F86"/>
    <w:rsid w:val="00C02113"/>
    <w:rsid w:val="00C05D37"/>
    <w:rsid w:val="00C074E3"/>
    <w:rsid w:val="00C07687"/>
    <w:rsid w:val="00C14435"/>
    <w:rsid w:val="00C16C7E"/>
    <w:rsid w:val="00C22841"/>
    <w:rsid w:val="00C232E9"/>
    <w:rsid w:val="00C2358A"/>
    <w:rsid w:val="00C26005"/>
    <w:rsid w:val="00C26355"/>
    <w:rsid w:val="00C3259D"/>
    <w:rsid w:val="00C3573A"/>
    <w:rsid w:val="00C361E4"/>
    <w:rsid w:val="00C44343"/>
    <w:rsid w:val="00C444C3"/>
    <w:rsid w:val="00C44D1A"/>
    <w:rsid w:val="00C50C2B"/>
    <w:rsid w:val="00C514FE"/>
    <w:rsid w:val="00C53F93"/>
    <w:rsid w:val="00C5557A"/>
    <w:rsid w:val="00C5753F"/>
    <w:rsid w:val="00C6062D"/>
    <w:rsid w:val="00C62A1A"/>
    <w:rsid w:val="00C62E02"/>
    <w:rsid w:val="00C64298"/>
    <w:rsid w:val="00C64BFA"/>
    <w:rsid w:val="00C65B4B"/>
    <w:rsid w:val="00C65F60"/>
    <w:rsid w:val="00C673CF"/>
    <w:rsid w:val="00C7448E"/>
    <w:rsid w:val="00C74EE4"/>
    <w:rsid w:val="00C7782C"/>
    <w:rsid w:val="00C83E84"/>
    <w:rsid w:val="00C84226"/>
    <w:rsid w:val="00C84546"/>
    <w:rsid w:val="00C86010"/>
    <w:rsid w:val="00C905F3"/>
    <w:rsid w:val="00C91FF0"/>
    <w:rsid w:val="00C97F42"/>
    <w:rsid w:val="00CA0E46"/>
    <w:rsid w:val="00CC0D79"/>
    <w:rsid w:val="00CC25AE"/>
    <w:rsid w:val="00CC364E"/>
    <w:rsid w:val="00CC4629"/>
    <w:rsid w:val="00CC4E2B"/>
    <w:rsid w:val="00CC5DD4"/>
    <w:rsid w:val="00CC7EBB"/>
    <w:rsid w:val="00CD3B86"/>
    <w:rsid w:val="00CD73D2"/>
    <w:rsid w:val="00CE148B"/>
    <w:rsid w:val="00CE59F2"/>
    <w:rsid w:val="00CF2459"/>
    <w:rsid w:val="00CF564F"/>
    <w:rsid w:val="00D0342C"/>
    <w:rsid w:val="00D06060"/>
    <w:rsid w:val="00D07317"/>
    <w:rsid w:val="00D114AE"/>
    <w:rsid w:val="00D13C70"/>
    <w:rsid w:val="00D20DE2"/>
    <w:rsid w:val="00D233F7"/>
    <w:rsid w:val="00D23AA5"/>
    <w:rsid w:val="00D24EB3"/>
    <w:rsid w:val="00D24F1C"/>
    <w:rsid w:val="00D50CC7"/>
    <w:rsid w:val="00D53BC5"/>
    <w:rsid w:val="00D62CA2"/>
    <w:rsid w:val="00D748BD"/>
    <w:rsid w:val="00D765B4"/>
    <w:rsid w:val="00D76611"/>
    <w:rsid w:val="00D802A7"/>
    <w:rsid w:val="00D82DE4"/>
    <w:rsid w:val="00D85D97"/>
    <w:rsid w:val="00D8658A"/>
    <w:rsid w:val="00D87660"/>
    <w:rsid w:val="00D93A9F"/>
    <w:rsid w:val="00D93EAD"/>
    <w:rsid w:val="00D94E91"/>
    <w:rsid w:val="00D96535"/>
    <w:rsid w:val="00D96B41"/>
    <w:rsid w:val="00DA11DC"/>
    <w:rsid w:val="00DA2396"/>
    <w:rsid w:val="00DB2294"/>
    <w:rsid w:val="00DB62C1"/>
    <w:rsid w:val="00DB6904"/>
    <w:rsid w:val="00DB6F0A"/>
    <w:rsid w:val="00DB7C7F"/>
    <w:rsid w:val="00DC13AC"/>
    <w:rsid w:val="00DC1541"/>
    <w:rsid w:val="00DC1AC2"/>
    <w:rsid w:val="00DD1D09"/>
    <w:rsid w:val="00DD1D73"/>
    <w:rsid w:val="00DD65C1"/>
    <w:rsid w:val="00DE2343"/>
    <w:rsid w:val="00DE7073"/>
    <w:rsid w:val="00DE7845"/>
    <w:rsid w:val="00DF1F6C"/>
    <w:rsid w:val="00E03260"/>
    <w:rsid w:val="00E0469E"/>
    <w:rsid w:val="00E07361"/>
    <w:rsid w:val="00E11B27"/>
    <w:rsid w:val="00E13ECB"/>
    <w:rsid w:val="00E1683E"/>
    <w:rsid w:val="00E175ED"/>
    <w:rsid w:val="00E17BF6"/>
    <w:rsid w:val="00E24173"/>
    <w:rsid w:val="00E3576B"/>
    <w:rsid w:val="00E37C9A"/>
    <w:rsid w:val="00E451E5"/>
    <w:rsid w:val="00E458CE"/>
    <w:rsid w:val="00E45912"/>
    <w:rsid w:val="00E46E4B"/>
    <w:rsid w:val="00E5028B"/>
    <w:rsid w:val="00E50F50"/>
    <w:rsid w:val="00E5144B"/>
    <w:rsid w:val="00E53A8E"/>
    <w:rsid w:val="00E63B0A"/>
    <w:rsid w:val="00E63D3D"/>
    <w:rsid w:val="00E64139"/>
    <w:rsid w:val="00E65FD9"/>
    <w:rsid w:val="00E80688"/>
    <w:rsid w:val="00E84805"/>
    <w:rsid w:val="00E85957"/>
    <w:rsid w:val="00E87387"/>
    <w:rsid w:val="00E93A88"/>
    <w:rsid w:val="00E93DF2"/>
    <w:rsid w:val="00E952D3"/>
    <w:rsid w:val="00E95A5F"/>
    <w:rsid w:val="00EA7A85"/>
    <w:rsid w:val="00EB3976"/>
    <w:rsid w:val="00EC1116"/>
    <w:rsid w:val="00ED11B4"/>
    <w:rsid w:val="00ED1643"/>
    <w:rsid w:val="00EE133E"/>
    <w:rsid w:val="00EE13D1"/>
    <w:rsid w:val="00EE267D"/>
    <w:rsid w:val="00EE2AD4"/>
    <w:rsid w:val="00EE5A96"/>
    <w:rsid w:val="00EE5C91"/>
    <w:rsid w:val="00EF1DC7"/>
    <w:rsid w:val="00EF2182"/>
    <w:rsid w:val="00EF28E0"/>
    <w:rsid w:val="00EF6BE2"/>
    <w:rsid w:val="00EF790E"/>
    <w:rsid w:val="00F00CF2"/>
    <w:rsid w:val="00F02D10"/>
    <w:rsid w:val="00F03FC0"/>
    <w:rsid w:val="00F06573"/>
    <w:rsid w:val="00F0689F"/>
    <w:rsid w:val="00F10BBD"/>
    <w:rsid w:val="00F12806"/>
    <w:rsid w:val="00F12FAE"/>
    <w:rsid w:val="00F14859"/>
    <w:rsid w:val="00F210C9"/>
    <w:rsid w:val="00F231B5"/>
    <w:rsid w:val="00F255EE"/>
    <w:rsid w:val="00F30064"/>
    <w:rsid w:val="00F32B3A"/>
    <w:rsid w:val="00F336C7"/>
    <w:rsid w:val="00F41437"/>
    <w:rsid w:val="00F420B0"/>
    <w:rsid w:val="00F43319"/>
    <w:rsid w:val="00F46132"/>
    <w:rsid w:val="00F50757"/>
    <w:rsid w:val="00F509D5"/>
    <w:rsid w:val="00F50A68"/>
    <w:rsid w:val="00F52AAA"/>
    <w:rsid w:val="00F53EB6"/>
    <w:rsid w:val="00F55998"/>
    <w:rsid w:val="00F60E39"/>
    <w:rsid w:val="00F63B8B"/>
    <w:rsid w:val="00F65F7E"/>
    <w:rsid w:val="00F73B3F"/>
    <w:rsid w:val="00F74C14"/>
    <w:rsid w:val="00F7738D"/>
    <w:rsid w:val="00F8249A"/>
    <w:rsid w:val="00F8268B"/>
    <w:rsid w:val="00F873D9"/>
    <w:rsid w:val="00F9023B"/>
    <w:rsid w:val="00F9754F"/>
    <w:rsid w:val="00F9767D"/>
    <w:rsid w:val="00FA732D"/>
    <w:rsid w:val="00FA7677"/>
    <w:rsid w:val="00FB023E"/>
    <w:rsid w:val="00FB0D5B"/>
    <w:rsid w:val="00FB1EB6"/>
    <w:rsid w:val="00FC4A5F"/>
    <w:rsid w:val="00FD66AE"/>
    <w:rsid w:val="00FD6E4A"/>
    <w:rsid w:val="00FE1A67"/>
    <w:rsid w:val="00FE1ADB"/>
    <w:rsid w:val="00FE5EB7"/>
    <w:rsid w:val="00FF3DB7"/>
    <w:rsid w:val="62AC0BE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310E5723"/>
  <w15:docId w15:val="{8C9BF79E-D592-4223-B538-3D9A8FAA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imes New Roman" w:eastAsia="Times New Roman" w:hAnsi="Times New Roman" w:cs="Times New Roman"/>
      <w:sz w:val="22"/>
      <w:szCs w:val="22"/>
      <w:lang w:eastAsia="en-US"/>
    </w:rPr>
  </w:style>
  <w:style w:type="paragraph" w:styleId="Heading1">
    <w:name w:val="heading 1"/>
    <w:basedOn w:val="Normal"/>
    <w:link w:val="Heading1Char"/>
    <w:uiPriority w:val="9"/>
    <w:qFormat/>
    <w:pPr>
      <w:ind w:left="696"/>
      <w:outlineLvl w:val="0"/>
    </w:pPr>
    <w:rPr>
      <w:b/>
      <w:bCs/>
    </w:rPr>
  </w:style>
  <w:style w:type="paragraph" w:styleId="Heading2">
    <w:name w:val="heading 2"/>
    <w:basedOn w:val="Normal"/>
    <w:uiPriority w:val="9"/>
    <w:unhideWhenUsed/>
    <w:qFormat/>
    <w:pPr>
      <w:ind w:left="696"/>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Segoe UI" w:hAnsi="Segoe UI" w:cs="Segoe UI"/>
      <w:sz w:val="18"/>
      <w:szCs w:val="18"/>
    </w:rPr>
  </w:style>
  <w:style w:type="paragraph" w:styleId="BodyText">
    <w:name w:val="Body Text"/>
    <w:basedOn w:val="Normal"/>
    <w:link w:val="BodyTextChar"/>
    <w:uiPriority w:val="1"/>
    <w:qFormat/>
    <w:rPr>
      <w:i/>
      <w:iCs/>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unhideWhenUsed/>
    <w:qFormat/>
    <w:rPr>
      <w:color w:val="800080" w:themeColor="followedHyperlink"/>
      <w:u w:val="single"/>
    </w:rPr>
  </w:style>
  <w:style w:type="paragraph" w:styleId="Footer">
    <w:name w:val="footer"/>
    <w:basedOn w:val="Normal"/>
    <w:link w:val="FooterChar"/>
    <w:uiPriority w:val="99"/>
    <w:unhideWhenUsed/>
    <w:pPr>
      <w:tabs>
        <w:tab w:val="center" w:pos="4513"/>
        <w:tab w:val="right" w:pos="9026"/>
      </w:tabs>
    </w:pPr>
  </w:style>
  <w:style w:type="character" w:styleId="FootnoteReference">
    <w:name w:val="footnote reference"/>
    <w:link w:val="BVIfnrChar1Char"/>
    <w:uiPriority w:val="99"/>
    <w:unhideWhenUsed/>
    <w:qFormat/>
    <w:rPr>
      <w:vertAlign w:val="superscript"/>
    </w:rPr>
  </w:style>
  <w:style w:type="paragraph" w:customStyle="1" w:styleId="BVIfnrChar1Char">
    <w:name w:val="BVI fnr Char1 Char"/>
    <w:basedOn w:val="Normal"/>
    <w:next w:val="Normal"/>
    <w:link w:val="FootnoteReference"/>
    <w:uiPriority w:val="99"/>
    <w:qFormat/>
    <w:pPr>
      <w:widowControl/>
      <w:autoSpaceDE/>
      <w:autoSpaceDN/>
      <w:spacing w:after="160" w:line="240" w:lineRule="exact"/>
    </w:pPr>
    <w:rPr>
      <w:rFonts w:asciiTheme="minorHAnsi" w:eastAsiaTheme="minorHAnsi" w:hAnsiTheme="minorHAnsi" w:cstheme="minorBidi"/>
      <w:vertAlign w:val="superscript"/>
      <w:lang w:val="en-US"/>
    </w:rPr>
  </w:style>
  <w:style w:type="paragraph" w:styleId="FootnoteText">
    <w:name w:val="footnote text"/>
    <w:basedOn w:val="Normal"/>
    <w:link w:val="FootnoteTextChar1"/>
    <w:uiPriority w:val="99"/>
    <w:unhideWhenUsed/>
    <w:qFormat/>
    <w:pPr>
      <w:widowControl/>
      <w:autoSpaceDE/>
      <w:autoSpaceDN/>
    </w:pPr>
    <w:rPr>
      <w:rFonts w:ascii="Times New Roman Bold" w:eastAsia="Calibri" w:hAnsi="Times New Roman Bold"/>
      <w:sz w:val="20"/>
      <w:szCs w:val="20"/>
      <w:lang w:val="en-US"/>
    </w:rPr>
  </w:style>
  <w:style w:type="paragraph" w:styleId="Header">
    <w:name w:val="header"/>
    <w:basedOn w:val="Normal"/>
    <w:link w:val="HeaderChar"/>
    <w:uiPriority w:val="99"/>
    <w:unhideWhenUsed/>
    <w:pPr>
      <w:tabs>
        <w:tab w:val="center" w:pos="4513"/>
        <w:tab w:val="right" w:pos="9026"/>
      </w:tabs>
    </w:pPr>
  </w:style>
  <w:style w:type="character" w:styleId="Hyperlink">
    <w:name w:val="Hyperlink"/>
    <w:basedOn w:val="DefaultParagraphFont"/>
    <w:uiPriority w:val="99"/>
    <w:unhideWhenUsed/>
    <w:qFormat/>
    <w:rPr>
      <w:color w:val="0000FF" w:themeColor="hyperlink"/>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uiPriority w:val="39"/>
    <w:qFormat/>
    <w:pPr>
      <w:spacing w:before="140"/>
      <w:ind w:left="1027" w:hanging="332"/>
    </w:pPr>
  </w:style>
  <w:style w:type="paragraph" w:styleId="TOC2">
    <w:name w:val="toc 2"/>
    <w:basedOn w:val="Normal"/>
    <w:next w:val="Normal"/>
    <w:uiPriority w:val="39"/>
    <w:unhideWhenUsed/>
    <w:qFormat/>
    <w:pPr>
      <w:spacing w:after="100"/>
      <w:ind w:left="220"/>
    </w:pPr>
  </w:style>
  <w:style w:type="paragraph" w:styleId="ListParagraph">
    <w:name w:val="List Paragraph"/>
    <w:basedOn w:val="Normal"/>
    <w:link w:val="ListParagraphChar"/>
    <w:uiPriority w:val="34"/>
    <w:qFormat/>
    <w:pPr>
      <w:ind w:left="1027" w:hanging="361"/>
    </w:pPr>
    <w:rPr>
      <w:rFonts w:ascii="Calibri" w:eastAsia="Calibri" w:hAnsi="Calibri" w:cs="Calibri"/>
    </w:rPr>
  </w:style>
  <w:style w:type="paragraph" w:customStyle="1" w:styleId="TableParagraph">
    <w:name w:val="Table Paragraph"/>
    <w:basedOn w:val="Normal"/>
    <w:uiPriority w:val="1"/>
    <w:qFormat/>
  </w:style>
  <w:style w:type="character" w:customStyle="1" w:styleId="HeaderChar">
    <w:name w:val="Header Char"/>
    <w:basedOn w:val="DefaultParagraphFont"/>
    <w:link w:val="Header"/>
    <w:uiPriority w:val="99"/>
    <w:qFormat/>
    <w:rPr>
      <w:rFonts w:ascii="Times New Roman" w:eastAsia="Times New Roman" w:hAnsi="Times New Roman" w:cs="Times New Roman"/>
      <w:lang w:val="ro-RO"/>
    </w:rPr>
  </w:style>
  <w:style w:type="character" w:customStyle="1" w:styleId="FooterChar">
    <w:name w:val="Footer Char"/>
    <w:basedOn w:val="DefaultParagraphFont"/>
    <w:link w:val="Footer"/>
    <w:uiPriority w:val="99"/>
    <w:qFormat/>
    <w:rPr>
      <w:rFonts w:ascii="Times New Roman" w:eastAsia="Times New Roman" w:hAnsi="Times New Roman" w:cs="Times New Roman"/>
      <w:lang w:val="ro-RO"/>
    </w:rPr>
  </w:style>
  <w:style w:type="character" w:customStyle="1" w:styleId="BalloonTextChar">
    <w:name w:val="Balloon Text Char"/>
    <w:basedOn w:val="DefaultParagraphFont"/>
    <w:link w:val="BalloonText"/>
    <w:uiPriority w:val="99"/>
    <w:semiHidden/>
    <w:qFormat/>
    <w:rPr>
      <w:rFonts w:ascii="Segoe UI" w:eastAsia="Times New Roman" w:hAnsi="Segoe UI" w:cs="Segoe UI"/>
      <w:sz w:val="18"/>
      <w:szCs w:val="18"/>
      <w:lang w:val="ro-RO"/>
    </w:rPr>
  </w:style>
  <w:style w:type="character" w:customStyle="1" w:styleId="CommentTextChar">
    <w:name w:val="Comment Text Char"/>
    <w:basedOn w:val="DefaultParagraphFont"/>
    <w:link w:val="CommentText"/>
    <w:uiPriority w:val="99"/>
    <w:qFormat/>
    <w:rPr>
      <w:rFonts w:ascii="Times New Roman" w:eastAsia="Times New Roman" w:hAnsi="Times New Roman" w:cs="Times New Roman"/>
      <w:sz w:val="20"/>
      <w:szCs w:val="20"/>
      <w:lang w:val="ro-RO"/>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z w:val="20"/>
      <w:szCs w:val="20"/>
      <w:lang w:val="ro-RO"/>
    </w:rPr>
  </w:style>
  <w:style w:type="paragraph" w:customStyle="1" w:styleId="Revision1">
    <w:name w:val="Revision1"/>
    <w:hidden/>
    <w:uiPriority w:val="99"/>
    <w:semiHidden/>
    <w:qFormat/>
    <w:rPr>
      <w:rFonts w:ascii="Times New Roman" w:eastAsia="Times New Roman" w:hAnsi="Times New Roman" w:cs="Times New Roman"/>
      <w:sz w:val="22"/>
      <w:szCs w:val="22"/>
      <w:lang w:eastAsia="en-US"/>
    </w:rPr>
  </w:style>
  <w:style w:type="paragraph" w:customStyle="1" w:styleId="TOCHeading1">
    <w:name w:val="TOC Heading1"/>
    <w:basedOn w:val="Heading1"/>
    <w:next w:val="Normal"/>
    <w:uiPriority w:val="39"/>
    <w:unhideWhenUsed/>
    <w:qFormat/>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character" w:customStyle="1" w:styleId="ln2tpunct">
    <w:name w:val="ln2tpunct"/>
    <w:basedOn w:val="DefaultParagraphFont"/>
    <w:qFormat/>
  </w:style>
  <w:style w:type="character" w:customStyle="1" w:styleId="ListParagraphChar">
    <w:name w:val="List Paragraph Char"/>
    <w:link w:val="ListParagraph"/>
    <w:uiPriority w:val="34"/>
    <w:qFormat/>
    <w:locked/>
    <w:rPr>
      <w:rFonts w:ascii="Calibri" w:eastAsia="Calibri" w:hAnsi="Calibri" w:cs="Calibri"/>
      <w:lang w:val="ro-RO"/>
    </w:rPr>
  </w:style>
  <w:style w:type="character" w:customStyle="1" w:styleId="FootnoteTextChar">
    <w:name w:val="Footnote Text Char"/>
    <w:basedOn w:val="DefaultParagraphFont"/>
    <w:uiPriority w:val="99"/>
    <w:semiHidden/>
    <w:qFormat/>
    <w:rPr>
      <w:rFonts w:ascii="Times New Roman" w:eastAsia="Times New Roman" w:hAnsi="Times New Roman" w:cs="Times New Roman"/>
      <w:sz w:val="20"/>
      <w:szCs w:val="20"/>
      <w:lang w:val="ro-RO"/>
    </w:rPr>
  </w:style>
  <w:style w:type="character" w:customStyle="1" w:styleId="FootnoteTextChar1">
    <w:name w:val="Footnote Text Char1"/>
    <w:link w:val="FootnoteText"/>
    <w:uiPriority w:val="99"/>
    <w:qFormat/>
    <w:rPr>
      <w:rFonts w:ascii="Times New Roman Bold" w:eastAsia="Calibri" w:hAnsi="Times New Roman Bold" w:cs="Times New Roman"/>
      <w:sz w:val="20"/>
      <w:szCs w:val="20"/>
    </w:rPr>
  </w:style>
  <w:style w:type="table" w:customStyle="1" w:styleId="TableGrid14">
    <w:name w:val="Table Grid14"/>
    <w:basedOn w:val="TableNormal"/>
    <w:uiPriority w:val="5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widowControl w:val="0"/>
      <w:autoSpaceDE w:val="0"/>
      <w:autoSpaceDN w:val="0"/>
    </w:pPr>
    <w:rPr>
      <w:rFonts w:ascii="Times New Roman" w:eastAsia="Times New Roman" w:hAnsi="Times New Roman" w:cs="Times New Roman"/>
      <w:sz w:val="22"/>
      <w:szCs w:val="22"/>
      <w:lang w:eastAsia="en-US"/>
    </w:rPr>
  </w:style>
  <w:style w:type="character" w:customStyle="1" w:styleId="BodyTextChar">
    <w:name w:val="Body Text Char"/>
    <w:basedOn w:val="DefaultParagraphFont"/>
    <w:link w:val="BodyText"/>
    <w:uiPriority w:val="1"/>
    <w:rPr>
      <w:rFonts w:ascii="Times New Roman" w:eastAsia="Times New Roman" w:hAnsi="Times New Roman" w:cs="Times New Roman"/>
      <w:i/>
      <w:iCs/>
      <w:lang w:val="ro-RO"/>
    </w:rPr>
  </w:style>
  <w:style w:type="paragraph" w:styleId="Revision">
    <w:name w:val="Revision"/>
    <w:hidden/>
    <w:uiPriority w:val="99"/>
    <w:unhideWhenUsed/>
    <w:rsid w:val="007702D2"/>
    <w:rPr>
      <w:rFonts w:ascii="Times New Roman" w:eastAsia="Times New Roman" w:hAnsi="Times New Roman" w:cs="Times New Roman"/>
      <w:sz w:val="22"/>
      <w:szCs w:val="22"/>
      <w:lang w:eastAsia="en-US"/>
    </w:rPr>
  </w:style>
  <w:style w:type="character" w:customStyle="1" w:styleId="Heading1Char">
    <w:name w:val="Heading 1 Char"/>
    <w:basedOn w:val="DefaultParagraphFont"/>
    <w:link w:val="Heading1"/>
    <w:uiPriority w:val="9"/>
    <w:rsid w:val="00923DDA"/>
    <w:rPr>
      <w:rFonts w:ascii="Times New Roman" w:eastAsia="Times New Roman" w:hAnsi="Times New Roman" w:cs="Times New Roman"/>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08080">
      <w:bodyDiv w:val="1"/>
      <w:marLeft w:val="0"/>
      <w:marRight w:val="0"/>
      <w:marTop w:val="0"/>
      <w:marBottom w:val="0"/>
      <w:divBdr>
        <w:top w:val="none" w:sz="0" w:space="0" w:color="auto"/>
        <w:left w:val="none" w:sz="0" w:space="0" w:color="auto"/>
        <w:bottom w:val="none" w:sz="0" w:space="0" w:color="auto"/>
        <w:right w:val="none" w:sz="0" w:space="0" w:color="auto"/>
      </w:divBdr>
    </w:div>
    <w:div w:id="1601909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eur-lex.europa.eu/legal-content/RO/TXT/PDF/?uri=CELEX:52021XC0218(01)&amp;from=E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eur-lex.europa.eu/legal-content/RO/TXT/?uri=CELEX:52020DC0575"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59E3A13D-C99B-47F7-8B4C-C97D9648F83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19</Pages>
  <Words>4004</Words>
  <Characters>23224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Doina Musatescu</cp:lastModifiedBy>
  <cp:revision>11</cp:revision>
  <cp:lastPrinted>2022-06-30T15:37:00Z</cp:lastPrinted>
  <dcterms:created xsi:type="dcterms:W3CDTF">2022-12-08T13:54:00Z</dcterms:created>
  <dcterms:modified xsi:type="dcterms:W3CDTF">2023-11-15T13:38:00Z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2013</vt:lpwstr>
  </property>
  <property fmtid="{D5CDD505-2E9C-101B-9397-08002B2CF9AE}" pid="4" name="LastSaved">
    <vt:filetime>2021-09-16T00:00:00Z</vt:filetime>
  </property>
  <property fmtid="{D5CDD505-2E9C-101B-9397-08002B2CF9AE}" pid="5" name="KSOProductBuildVer">
    <vt:lpwstr>1033-12.2.0.13266</vt:lpwstr>
  </property>
  <property fmtid="{D5CDD505-2E9C-101B-9397-08002B2CF9AE}" pid="6" name="ICV">
    <vt:lpwstr>5F5BBDE8E45145118302DCB82C183DD8_12</vt:lpwstr>
  </property>
</Properties>
</file>