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7997" w:rsidRPr="00D47CAB" w:rsidRDefault="00557997" w:rsidP="00523B0D">
      <w:pPr>
        <w:rPr>
          <w:rFonts w:ascii="Trebuchet MS" w:hAnsi="Trebuchet MS"/>
          <w:b/>
          <w:color w:val="0070C0"/>
          <w:sz w:val="24"/>
        </w:rPr>
      </w:pPr>
      <w:bookmarkStart w:id="0" w:name="_Toc430679428"/>
    </w:p>
    <w:p w:rsidR="00523B0D" w:rsidRPr="00D47CAB" w:rsidRDefault="00523B0D" w:rsidP="00523B0D">
      <w:pPr>
        <w:rPr>
          <w:rFonts w:ascii="Trebuchet MS" w:hAnsi="Trebuchet MS"/>
          <w:color w:val="0070C0"/>
          <w:sz w:val="24"/>
        </w:rPr>
      </w:pPr>
      <w:r w:rsidRPr="00D47CAB">
        <w:rPr>
          <w:rFonts w:ascii="Trebuchet MS" w:hAnsi="Trebuchet MS"/>
          <w:b/>
          <w:color w:val="0070C0"/>
          <w:sz w:val="24"/>
        </w:rPr>
        <w:t>Program:</w:t>
      </w:r>
      <w:r w:rsidRPr="00D47CAB">
        <w:rPr>
          <w:rFonts w:ascii="Trebuchet MS" w:hAnsi="Trebuchet MS"/>
          <w:color w:val="0070C0"/>
          <w:sz w:val="24"/>
        </w:rPr>
        <w:t xml:space="preserve"> Creștere Inteligentă, Digitalizare și Instrumente Financiare 2021-2027</w:t>
      </w:r>
    </w:p>
    <w:p w:rsidR="00523B0D" w:rsidRPr="00D47CAB" w:rsidRDefault="00523B0D" w:rsidP="00523B0D">
      <w:pPr>
        <w:rPr>
          <w:rFonts w:ascii="Trebuchet MS" w:hAnsi="Trebuchet MS"/>
          <w:color w:val="0070C0"/>
          <w:sz w:val="24"/>
        </w:rPr>
      </w:pPr>
    </w:p>
    <w:p w:rsidR="00523B0D" w:rsidRPr="00D47CAB" w:rsidRDefault="00523B0D" w:rsidP="00523B0D">
      <w:pPr>
        <w:rPr>
          <w:rFonts w:ascii="Trebuchet MS" w:hAnsi="Trebuchet MS"/>
          <w:color w:val="0070C0"/>
          <w:sz w:val="24"/>
        </w:rPr>
      </w:pPr>
      <w:r w:rsidRPr="00D47CAB">
        <w:rPr>
          <w:rFonts w:ascii="Trebuchet MS" w:hAnsi="Trebuchet MS"/>
          <w:b/>
          <w:color w:val="0070C0"/>
          <w:sz w:val="24"/>
        </w:rPr>
        <w:t>Prioritate:</w:t>
      </w:r>
      <w:r w:rsidRPr="00D47CAB">
        <w:rPr>
          <w:rFonts w:ascii="Trebuchet MS" w:hAnsi="Trebuchet MS"/>
          <w:color w:val="0070C0"/>
          <w:sz w:val="24"/>
        </w:rPr>
        <w:t xml:space="preserve"> Prioritatea  1. Susținerea și promovarea unui sistem de CDI atractiv și competitiv în România</w:t>
      </w:r>
    </w:p>
    <w:p w:rsidR="00523B0D" w:rsidRPr="00D47CAB" w:rsidRDefault="00523B0D" w:rsidP="00523B0D">
      <w:pPr>
        <w:rPr>
          <w:rFonts w:ascii="Trebuchet MS" w:hAnsi="Trebuchet MS"/>
          <w:color w:val="0070C0"/>
          <w:sz w:val="24"/>
        </w:rPr>
      </w:pPr>
    </w:p>
    <w:p w:rsidR="00523B0D" w:rsidRPr="00D47CAB" w:rsidRDefault="00523B0D" w:rsidP="00523B0D">
      <w:pPr>
        <w:rPr>
          <w:rFonts w:ascii="Trebuchet MS" w:hAnsi="Trebuchet MS"/>
          <w:color w:val="0070C0"/>
          <w:sz w:val="24"/>
        </w:rPr>
      </w:pPr>
      <w:r w:rsidRPr="00D47CAB">
        <w:rPr>
          <w:rFonts w:ascii="Trebuchet MS" w:hAnsi="Trebuchet MS"/>
          <w:b/>
          <w:color w:val="0070C0"/>
          <w:sz w:val="24"/>
        </w:rPr>
        <w:t>Obiectiv Specific:</w:t>
      </w:r>
      <w:r w:rsidRPr="00D47CAB">
        <w:rPr>
          <w:rFonts w:ascii="Trebuchet MS" w:hAnsi="Trebuchet MS"/>
          <w:color w:val="0070C0"/>
          <w:sz w:val="24"/>
        </w:rPr>
        <w:t xml:space="preserve"> OS a(i) Dezvoltarea și îmbunătățirea capacităților de cercetare și inovare și adoptarea de tehnologii avansate</w:t>
      </w:r>
    </w:p>
    <w:p w:rsidR="00523B0D" w:rsidRPr="00D47CAB" w:rsidRDefault="00523B0D" w:rsidP="00523B0D">
      <w:pPr>
        <w:rPr>
          <w:rFonts w:ascii="Trebuchet MS" w:hAnsi="Trebuchet MS"/>
          <w:color w:val="0070C0"/>
          <w:sz w:val="24"/>
        </w:rPr>
      </w:pPr>
      <w:r w:rsidRPr="00D47CAB">
        <w:rPr>
          <w:rFonts w:ascii="Trebuchet MS" w:hAnsi="Trebuchet MS"/>
          <w:b/>
          <w:color w:val="0070C0"/>
          <w:sz w:val="24"/>
        </w:rPr>
        <w:t>Apel de proiecte:</w:t>
      </w:r>
      <w:r w:rsidRPr="00D47CAB">
        <w:rPr>
          <w:rFonts w:ascii="Trebuchet MS" w:hAnsi="Trebuchet MS"/>
          <w:color w:val="0070C0"/>
          <w:sz w:val="24"/>
        </w:rPr>
        <w:t xml:space="preserve"> </w:t>
      </w:r>
      <w:r w:rsidR="00D66224" w:rsidRPr="00141BD3">
        <w:rPr>
          <w:rFonts w:ascii="Trebuchet MS" w:hAnsi="Trebuchet MS"/>
          <w:color w:val="0070C0"/>
          <w:sz w:val="24"/>
        </w:rPr>
        <w:t xml:space="preserve">Sprijin pentru </w:t>
      </w:r>
      <w:r w:rsidR="00D66224" w:rsidRPr="001657F3">
        <w:rPr>
          <w:rFonts w:ascii="Trebuchet MS" w:hAnsi="Trebuchet MS"/>
          <w:bCs/>
          <w:color w:val="0070C0"/>
          <w:sz w:val="24"/>
        </w:rPr>
        <w:t>proiecte de CDI pentru consorții tematice între parteneri publici-privați</w:t>
      </w:r>
      <w:r w:rsidRPr="00D47CAB">
        <w:rPr>
          <w:rFonts w:ascii="Trebuchet MS" w:hAnsi="Trebuchet MS"/>
          <w:color w:val="0070C0"/>
          <w:sz w:val="24"/>
        </w:rPr>
        <w:t>, în cadrul Acțiunii 1.</w:t>
      </w:r>
      <w:r w:rsidR="00D66224">
        <w:rPr>
          <w:rFonts w:ascii="Trebuchet MS" w:hAnsi="Trebuchet MS"/>
          <w:color w:val="0070C0"/>
          <w:sz w:val="24"/>
        </w:rPr>
        <w:t>1, Măsura 1.1.2</w:t>
      </w:r>
    </w:p>
    <w:p w:rsidR="00143C18" w:rsidRPr="00D47CAB" w:rsidRDefault="00143C18" w:rsidP="00C7086F">
      <w:pPr>
        <w:rPr>
          <w:rFonts w:cstheme="minorHAnsi"/>
          <w:color w:val="0070C0"/>
        </w:rPr>
      </w:pPr>
    </w:p>
    <w:p w:rsidR="0067395D" w:rsidRPr="00D47CAB" w:rsidRDefault="0067395D" w:rsidP="00C7086F">
      <w:pPr>
        <w:rPr>
          <w:rFonts w:cstheme="minorHAnsi"/>
          <w:color w:val="0070C0"/>
        </w:rPr>
      </w:pPr>
    </w:p>
    <w:p w:rsidR="0067395D" w:rsidRPr="00D47CAB" w:rsidRDefault="0067395D" w:rsidP="00C7086F">
      <w:pPr>
        <w:rPr>
          <w:rFonts w:cstheme="minorHAnsi"/>
          <w:color w:val="0070C0"/>
        </w:rPr>
      </w:pPr>
    </w:p>
    <w:p w:rsidR="0067395D" w:rsidRPr="00D47CAB" w:rsidRDefault="0067395D" w:rsidP="00C7086F">
      <w:pPr>
        <w:rPr>
          <w:rFonts w:cstheme="minorHAnsi"/>
          <w:color w:val="0070C0"/>
        </w:rPr>
      </w:pPr>
    </w:p>
    <w:p w:rsidR="00143C18" w:rsidRPr="00D47CAB" w:rsidRDefault="00143C18" w:rsidP="00C7086F">
      <w:pPr>
        <w:rPr>
          <w:rFonts w:cstheme="minorHAnsi"/>
          <w:color w:val="0070C0"/>
        </w:rPr>
      </w:pPr>
    </w:p>
    <w:p w:rsidR="0079790A" w:rsidRPr="00E212AD" w:rsidRDefault="0079790A" w:rsidP="00C7086F">
      <w:pPr>
        <w:rPr>
          <w:rFonts w:cstheme="minorHAnsi"/>
          <w:color w:val="0070C0"/>
        </w:rPr>
      </w:pPr>
    </w:p>
    <w:p w:rsidR="00143C18" w:rsidRPr="00D47CAB" w:rsidRDefault="00510B77" w:rsidP="003A40B3">
      <w:pPr>
        <w:widowControl/>
        <w:autoSpaceDE/>
        <w:autoSpaceDN/>
        <w:adjustRightInd/>
        <w:rPr>
          <w:rFonts w:eastAsiaTheme="minorHAnsi" w:cstheme="minorHAnsi"/>
          <w:iCs w:val="0"/>
          <w:noProof w:val="0"/>
          <w:color w:val="0070C0"/>
          <w:sz w:val="44"/>
          <w:szCs w:val="72"/>
          <w:lang w:eastAsia="en-US"/>
        </w:rPr>
      </w:pPr>
      <w:r w:rsidRPr="00D47CAB">
        <w:rPr>
          <w:rFonts w:eastAsiaTheme="minorHAnsi" w:cstheme="minorHAnsi"/>
          <w:iCs w:val="0"/>
          <w:noProof w:val="0"/>
          <w:color w:val="0070C0"/>
          <w:sz w:val="44"/>
          <w:szCs w:val="72"/>
          <w:lang w:eastAsia="en-US"/>
        </w:rPr>
        <w:t>[titlul proiectului]</w:t>
      </w:r>
    </w:p>
    <w:p w:rsidR="00143C18" w:rsidRPr="00D47CAB" w:rsidRDefault="00143C18" w:rsidP="003A40B3">
      <w:pPr>
        <w:widowControl/>
        <w:autoSpaceDE/>
        <w:autoSpaceDN/>
        <w:adjustRightInd/>
        <w:rPr>
          <w:rFonts w:eastAsiaTheme="minorHAnsi" w:cstheme="minorHAnsi"/>
          <w:iCs w:val="0"/>
          <w:noProof w:val="0"/>
          <w:color w:val="0070C0"/>
          <w:sz w:val="44"/>
          <w:szCs w:val="72"/>
          <w:lang w:eastAsia="en-US"/>
        </w:rPr>
      </w:pPr>
      <w:r w:rsidRPr="00D47CAB">
        <w:rPr>
          <w:rFonts w:eastAsiaTheme="minorHAnsi" w:cstheme="minorHAnsi"/>
          <w:iCs w:val="0"/>
          <w:noProof w:val="0"/>
          <w:color w:val="0070C0"/>
          <w:sz w:val="44"/>
          <w:szCs w:val="72"/>
          <w:lang w:eastAsia="en-US"/>
        </w:rPr>
        <w:t>PLAN DE AFACERI</w:t>
      </w:r>
    </w:p>
    <w:p w:rsidR="009F6116" w:rsidRPr="00D47CAB" w:rsidRDefault="009F6116" w:rsidP="00C7086F">
      <w:pPr>
        <w:pStyle w:val="TOC1"/>
        <w:rPr>
          <w:rFonts w:cstheme="minorHAnsi"/>
          <w:color w:val="0070C0"/>
        </w:rPr>
      </w:pPr>
    </w:p>
    <w:p w:rsidR="009F6116" w:rsidRPr="00D47CAB" w:rsidRDefault="009F6116" w:rsidP="00C7086F">
      <w:pPr>
        <w:pStyle w:val="TOC1"/>
        <w:rPr>
          <w:rFonts w:cstheme="minorHAnsi"/>
          <w:color w:val="0070C0"/>
        </w:rPr>
      </w:pPr>
    </w:p>
    <w:p w:rsidR="0067395D" w:rsidRPr="00D47CAB" w:rsidRDefault="0067395D" w:rsidP="00C7086F">
      <w:pPr>
        <w:rPr>
          <w:rFonts w:cstheme="minorHAnsi"/>
          <w:color w:val="0070C0"/>
        </w:rPr>
      </w:pPr>
    </w:p>
    <w:p w:rsidR="0067395D" w:rsidRPr="00D47CAB" w:rsidRDefault="0067395D" w:rsidP="00C7086F">
      <w:pPr>
        <w:rPr>
          <w:rFonts w:cstheme="minorHAnsi"/>
          <w:color w:val="0070C0"/>
        </w:rPr>
      </w:pPr>
    </w:p>
    <w:p w:rsidR="0067395D" w:rsidRPr="00D47CAB" w:rsidRDefault="0067395D" w:rsidP="00C7086F">
      <w:pPr>
        <w:rPr>
          <w:rFonts w:cstheme="minorHAnsi"/>
          <w:color w:val="0070C0"/>
        </w:rPr>
      </w:pPr>
    </w:p>
    <w:sdt>
      <w:sdtPr>
        <w:rPr>
          <w:rFonts w:asciiTheme="minorHAnsi" w:eastAsia="Times New Roman" w:hAnsiTheme="minorHAnsi" w:cstheme="minorHAnsi"/>
          <w:color w:val="0070C0"/>
          <w:sz w:val="22"/>
          <w:szCs w:val="24"/>
          <w:lang w:val="ro-RO"/>
        </w:rPr>
        <w:id w:val="-603113292"/>
        <w:docPartObj>
          <w:docPartGallery w:val="Table of Contents"/>
          <w:docPartUnique/>
        </w:docPartObj>
      </w:sdtPr>
      <w:sdtEndPr/>
      <w:sdtContent>
        <w:p w:rsidR="009F6116" w:rsidRPr="00D47CAB" w:rsidRDefault="009F6116" w:rsidP="00C7086F">
          <w:pPr>
            <w:pStyle w:val="TOCHeading"/>
            <w:rPr>
              <w:rFonts w:asciiTheme="minorHAnsi" w:hAnsiTheme="minorHAnsi" w:cstheme="minorHAnsi"/>
              <w:color w:val="0070C0"/>
            </w:rPr>
          </w:pPr>
          <w:r w:rsidRPr="00D47CAB">
            <w:rPr>
              <w:rFonts w:asciiTheme="minorHAnsi" w:hAnsiTheme="minorHAnsi" w:cstheme="minorHAnsi"/>
              <w:color w:val="0070C0"/>
            </w:rPr>
            <w:t>Cuprins</w:t>
          </w:r>
        </w:p>
        <w:p w:rsidR="00FF5CAC" w:rsidRPr="00D47CAB" w:rsidRDefault="009F6116">
          <w:pPr>
            <w:pStyle w:val="TOC1"/>
            <w:rPr>
              <w:rFonts w:eastAsiaTheme="minorEastAsia" w:cstheme="minorHAnsi"/>
              <w:b w:val="0"/>
              <w:iCs w:val="0"/>
              <w:color w:val="0070C0"/>
              <w:lang w:val="en-US" w:eastAsia="en-US"/>
            </w:rPr>
          </w:pPr>
          <w:r w:rsidRPr="00D47CAB">
            <w:rPr>
              <w:rFonts w:cstheme="minorHAnsi"/>
              <w:color w:val="0070C0"/>
            </w:rPr>
            <w:fldChar w:fldCharType="begin"/>
          </w:r>
          <w:r w:rsidRPr="00D47CAB">
            <w:rPr>
              <w:rFonts w:cstheme="minorHAnsi"/>
              <w:color w:val="0070C0"/>
            </w:rPr>
            <w:instrText xml:space="preserve"> TOC \o "1-3" \h \z \u </w:instrText>
          </w:r>
          <w:r w:rsidRPr="00D47CAB">
            <w:rPr>
              <w:rFonts w:cstheme="minorHAnsi"/>
              <w:color w:val="0070C0"/>
            </w:rPr>
            <w:fldChar w:fldCharType="separate"/>
          </w:r>
          <w:hyperlink w:anchor="_Toc128331080" w:history="1">
            <w:r w:rsidR="00FF5CAC" w:rsidRPr="00D47CAB">
              <w:rPr>
                <w:rStyle w:val="Hyperlink"/>
                <w:rFonts w:cstheme="minorHAnsi"/>
                <w:color w:val="0070C0"/>
              </w:rPr>
              <w:t>1.</w:t>
            </w:r>
            <w:r w:rsidR="00FF5CAC" w:rsidRPr="00D47CAB">
              <w:rPr>
                <w:rFonts w:eastAsiaTheme="minorEastAsia" w:cstheme="minorHAnsi"/>
                <w:b w:val="0"/>
                <w:iCs w:val="0"/>
                <w:color w:val="0070C0"/>
                <w:lang w:val="en-US" w:eastAsia="en-US"/>
              </w:rPr>
              <w:tab/>
            </w:r>
            <w:r w:rsidR="00FF5CAC" w:rsidRPr="00D47CAB">
              <w:rPr>
                <w:rStyle w:val="Hyperlink"/>
                <w:rFonts w:cstheme="minorHAnsi"/>
                <w:color w:val="0070C0"/>
              </w:rPr>
              <w:t>Firma</w:t>
            </w:r>
            <w:r w:rsidR="00FF5CAC" w:rsidRPr="00D47CAB">
              <w:rPr>
                <w:rFonts w:cstheme="minorHAnsi"/>
                <w:webHidden/>
                <w:color w:val="0070C0"/>
              </w:rPr>
              <w:tab/>
            </w:r>
            <w:r w:rsidR="00FF5CAC" w:rsidRPr="00D47CAB">
              <w:rPr>
                <w:rFonts w:cstheme="minorHAnsi"/>
                <w:webHidden/>
                <w:color w:val="0070C0"/>
              </w:rPr>
              <w:fldChar w:fldCharType="begin"/>
            </w:r>
            <w:r w:rsidR="00FF5CAC" w:rsidRPr="00D47CAB">
              <w:rPr>
                <w:rFonts w:cstheme="minorHAnsi"/>
                <w:webHidden/>
                <w:color w:val="0070C0"/>
              </w:rPr>
              <w:instrText xml:space="preserve"> PAGEREF _Toc128331080 \h </w:instrText>
            </w:r>
            <w:r w:rsidR="00FF5CAC" w:rsidRPr="00D47CAB">
              <w:rPr>
                <w:rFonts w:cstheme="minorHAnsi"/>
                <w:webHidden/>
                <w:color w:val="0070C0"/>
              </w:rPr>
            </w:r>
            <w:r w:rsidR="00FF5CAC" w:rsidRPr="00D47CAB">
              <w:rPr>
                <w:rFonts w:cstheme="minorHAnsi"/>
                <w:webHidden/>
                <w:color w:val="0070C0"/>
              </w:rPr>
              <w:fldChar w:fldCharType="separate"/>
            </w:r>
            <w:r w:rsidR="00F83B00">
              <w:rPr>
                <w:rFonts w:cstheme="minorHAnsi"/>
                <w:webHidden/>
                <w:color w:val="0070C0"/>
              </w:rPr>
              <w:t>2</w:t>
            </w:r>
            <w:r w:rsidR="00FF5CAC" w:rsidRPr="00D47CAB">
              <w:rPr>
                <w:rFonts w:cstheme="minorHAnsi"/>
                <w:webHidden/>
                <w:color w:val="0070C0"/>
              </w:rPr>
              <w:fldChar w:fldCharType="end"/>
            </w:r>
          </w:hyperlink>
        </w:p>
        <w:p w:rsidR="00FF5CAC" w:rsidRPr="00D47CAB" w:rsidRDefault="0037444B">
          <w:pPr>
            <w:pStyle w:val="TOC1"/>
            <w:rPr>
              <w:rFonts w:eastAsiaTheme="minorEastAsia" w:cstheme="minorHAnsi"/>
              <w:b w:val="0"/>
              <w:iCs w:val="0"/>
              <w:color w:val="0070C0"/>
              <w:lang w:val="en-US" w:eastAsia="en-US"/>
            </w:rPr>
          </w:pPr>
          <w:hyperlink w:anchor="_Toc128331081" w:history="1">
            <w:r w:rsidR="00FF5CAC" w:rsidRPr="00D47CAB">
              <w:rPr>
                <w:rStyle w:val="Hyperlink"/>
                <w:rFonts w:cstheme="minorHAnsi"/>
                <w:color w:val="0070C0"/>
              </w:rPr>
              <w:t>2.</w:t>
            </w:r>
            <w:r w:rsidR="00FF5CAC" w:rsidRPr="00D47CAB">
              <w:rPr>
                <w:rFonts w:eastAsiaTheme="minorEastAsia" w:cstheme="minorHAnsi"/>
                <w:b w:val="0"/>
                <w:iCs w:val="0"/>
                <w:color w:val="0070C0"/>
                <w:lang w:val="en-US" w:eastAsia="en-US"/>
              </w:rPr>
              <w:tab/>
            </w:r>
            <w:r w:rsidR="00FF5CAC" w:rsidRPr="00D47CAB">
              <w:rPr>
                <w:rStyle w:val="Hyperlink"/>
                <w:rFonts w:cstheme="minorHAnsi"/>
                <w:color w:val="0070C0"/>
              </w:rPr>
              <w:t>Investiția</w:t>
            </w:r>
            <w:r w:rsidR="00FF5CAC" w:rsidRPr="00D47CAB">
              <w:rPr>
                <w:rFonts w:cstheme="minorHAnsi"/>
                <w:webHidden/>
                <w:color w:val="0070C0"/>
              </w:rPr>
              <w:tab/>
            </w:r>
            <w:r w:rsidR="00FF5CAC" w:rsidRPr="00D47CAB">
              <w:rPr>
                <w:rFonts w:cstheme="minorHAnsi"/>
                <w:webHidden/>
                <w:color w:val="0070C0"/>
              </w:rPr>
              <w:fldChar w:fldCharType="begin"/>
            </w:r>
            <w:r w:rsidR="00FF5CAC" w:rsidRPr="00D47CAB">
              <w:rPr>
                <w:rFonts w:cstheme="minorHAnsi"/>
                <w:webHidden/>
                <w:color w:val="0070C0"/>
              </w:rPr>
              <w:instrText xml:space="preserve"> PAGEREF _Toc128331081 \h </w:instrText>
            </w:r>
            <w:r w:rsidR="00FF5CAC" w:rsidRPr="00D47CAB">
              <w:rPr>
                <w:rFonts w:cstheme="minorHAnsi"/>
                <w:webHidden/>
                <w:color w:val="0070C0"/>
              </w:rPr>
            </w:r>
            <w:r w:rsidR="00FF5CAC" w:rsidRPr="00D47CAB">
              <w:rPr>
                <w:rFonts w:cstheme="minorHAnsi"/>
                <w:webHidden/>
                <w:color w:val="0070C0"/>
              </w:rPr>
              <w:fldChar w:fldCharType="separate"/>
            </w:r>
            <w:r w:rsidR="00F83B00">
              <w:rPr>
                <w:rFonts w:cstheme="minorHAnsi"/>
                <w:webHidden/>
                <w:color w:val="0070C0"/>
              </w:rPr>
              <w:t>2</w:t>
            </w:r>
            <w:r w:rsidR="00FF5CAC" w:rsidRPr="00D47CAB">
              <w:rPr>
                <w:rFonts w:cstheme="minorHAnsi"/>
                <w:webHidden/>
                <w:color w:val="0070C0"/>
              </w:rPr>
              <w:fldChar w:fldCharType="end"/>
            </w:r>
          </w:hyperlink>
        </w:p>
        <w:p w:rsidR="00FF5CAC" w:rsidRPr="00D47CAB" w:rsidRDefault="0037444B">
          <w:pPr>
            <w:pStyle w:val="TOC1"/>
            <w:rPr>
              <w:rFonts w:eastAsiaTheme="minorEastAsia" w:cstheme="minorHAnsi"/>
              <w:b w:val="0"/>
              <w:iCs w:val="0"/>
              <w:color w:val="0070C0"/>
              <w:lang w:val="en-US" w:eastAsia="en-US"/>
            </w:rPr>
          </w:pPr>
          <w:hyperlink w:anchor="_Toc128331082" w:history="1">
            <w:r w:rsidR="00FF5CAC" w:rsidRPr="00D47CAB">
              <w:rPr>
                <w:rStyle w:val="Hyperlink"/>
                <w:rFonts w:cstheme="minorHAnsi"/>
                <w:color w:val="0070C0"/>
              </w:rPr>
              <w:t>3.</w:t>
            </w:r>
            <w:r w:rsidR="00FF5CAC" w:rsidRPr="00D47CAB">
              <w:rPr>
                <w:rFonts w:eastAsiaTheme="minorEastAsia" w:cstheme="minorHAnsi"/>
                <w:b w:val="0"/>
                <w:iCs w:val="0"/>
                <w:color w:val="0070C0"/>
                <w:lang w:val="en-US" w:eastAsia="en-US"/>
              </w:rPr>
              <w:tab/>
            </w:r>
            <w:r w:rsidR="00FF5CAC" w:rsidRPr="00D47CAB">
              <w:rPr>
                <w:rStyle w:val="Hyperlink"/>
                <w:rFonts w:cstheme="minorHAnsi"/>
                <w:color w:val="0070C0"/>
              </w:rPr>
              <w:t>Produsul /serviciul</w:t>
            </w:r>
            <w:r w:rsidR="00FF5CAC" w:rsidRPr="00D47CAB">
              <w:rPr>
                <w:rFonts w:cstheme="minorHAnsi"/>
                <w:webHidden/>
                <w:color w:val="0070C0"/>
              </w:rPr>
              <w:tab/>
            </w:r>
            <w:r w:rsidR="00FF5CAC" w:rsidRPr="00D47CAB">
              <w:rPr>
                <w:rFonts w:cstheme="minorHAnsi"/>
                <w:webHidden/>
                <w:color w:val="0070C0"/>
              </w:rPr>
              <w:fldChar w:fldCharType="begin"/>
            </w:r>
            <w:r w:rsidR="00FF5CAC" w:rsidRPr="00D47CAB">
              <w:rPr>
                <w:rFonts w:cstheme="minorHAnsi"/>
                <w:webHidden/>
                <w:color w:val="0070C0"/>
              </w:rPr>
              <w:instrText xml:space="preserve"> PAGEREF _Toc128331082 \h </w:instrText>
            </w:r>
            <w:r w:rsidR="00FF5CAC" w:rsidRPr="00D47CAB">
              <w:rPr>
                <w:rFonts w:cstheme="minorHAnsi"/>
                <w:webHidden/>
                <w:color w:val="0070C0"/>
              </w:rPr>
            </w:r>
            <w:r w:rsidR="00FF5CAC" w:rsidRPr="00D47CAB">
              <w:rPr>
                <w:rFonts w:cstheme="minorHAnsi"/>
                <w:webHidden/>
                <w:color w:val="0070C0"/>
              </w:rPr>
              <w:fldChar w:fldCharType="separate"/>
            </w:r>
            <w:r w:rsidR="00F83B00">
              <w:rPr>
                <w:rFonts w:cstheme="minorHAnsi"/>
                <w:webHidden/>
                <w:color w:val="0070C0"/>
              </w:rPr>
              <w:t>3</w:t>
            </w:r>
            <w:r w:rsidR="00FF5CAC" w:rsidRPr="00D47CAB">
              <w:rPr>
                <w:rFonts w:cstheme="minorHAnsi"/>
                <w:webHidden/>
                <w:color w:val="0070C0"/>
              </w:rPr>
              <w:fldChar w:fldCharType="end"/>
            </w:r>
          </w:hyperlink>
        </w:p>
        <w:p w:rsidR="00FF5CAC" w:rsidRPr="00D47CAB" w:rsidRDefault="0037444B">
          <w:pPr>
            <w:pStyle w:val="TOC1"/>
            <w:rPr>
              <w:rFonts w:eastAsiaTheme="minorEastAsia" w:cstheme="minorHAnsi"/>
              <w:b w:val="0"/>
              <w:iCs w:val="0"/>
              <w:color w:val="0070C0"/>
              <w:lang w:val="en-US" w:eastAsia="en-US"/>
            </w:rPr>
          </w:pPr>
          <w:hyperlink w:anchor="_Toc128331083" w:history="1">
            <w:r w:rsidR="00FF5CAC" w:rsidRPr="00D47CAB">
              <w:rPr>
                <w:rStyle w:val="Hyperlink"/>
                <w:rFonts w:cstheme="minorHAnsi"/>
                <w:color w:val="0070C0"/>
              </w:rPr>
              <w:t>4.</w:t>
            </w:r>
            <w:r w:rsidR="00FF5CAC" w:rsidRPr="00D47CAB">
              <w:rPr>
                <w:rFonts w:eastAsiaTheme="minorEastAsia" w:cstheme="minorHAnsi"/>
                <w:b w:val="0"/>
                <w:iCs w:val="0"/>
                <w:color w:val="0070C0"/>
                <w:lang w:val="en-US" w:eastAsia="en-US"/>
              </w:rPr>
              <w:tab/>
            </w:r>
            <w:r w:rsidR="00FF5CAC" w:rsidRPr="00D47CAB">
              <w:rPr>
                <w:rStyle w:val="Hyperlink"/>
                <w:rFonts w:cstheme="minorHAnsi"/>
                <w:color w:val="0070C0"/>
              </w:rPr>
              <w:t>Strategia de marketing</w:t>
            </w:r>
            <w:r w:rsidR="00FF5CAC" w:rsidRPr="00D47CAB">
              <w:rPr>
                <w:rFonts w:cstheme="minorHAnsi"/>
                <w:webHidden/>
                <w:color w:val="0070C0"/>
              </w:rPr>
              <w:tab/>
            </w:r>
            <w:r w:rsidR="00FF5CAC" w:rsidRPr="00D47CAB">
              <w:rPr>
                <w:rFonts w:cstheme="minorHAnsi"/>
                <w:webHidden/>
                <w:color w:val="0070C0"/>
              </w:rPr>
              <w:fldChar w:fldCharType="begin"/>
            </w:r>
            <w:r w:rsidR="00FF5CAC" w:rsidRPr="00D47CAB">
              <w:rPr>
                <w:rFonts w:cstheme="minorHAnsi"/>
                <w:webHidden/>
                <w:color w:val="0070C0"/>
              </w:rPr>
              <w:instrText xml:space="preserve"> PAGEREF _Toc128331083 \h </w:instrText>
            </w:r>
            <w:r w:rsidR="00FF5CAC" w:rsidRPr="00D47CAB">
              <w:rPr>
                <w:rFonts w:cstheme="minorHAnsi"/>
                <w:webHidden/>
                <w:color w:val="0070C0"/>
              </w:rPr>
            </w:r>
            <w:r w:rsidR="00FF5CAC" w:rsidRPr="00D47CAB">
              <w:rPr>
                <w:rFonts w:cstheme="minorHAnsi"/>
                <w:webHidden/>
                <w:color w:val="0070C0"/>
              </w:rPr>
              <w:fldChar w:fldCharType="separate"/>
            </w:r>
            <w:r w:rsidR="00F83B00">
              <w:rPr>
                <w:rFonts w:cstheme="minorHAnsi"/>
                <w:webHidden/>
                <w:color w:val="0070C0"/>
              </w:rPr>
              <w:t>3</w:t>
            </w:r>
            <w:r w:rsidR="00FF5CAC" w:rsidRPr="00D47CAB">
              <w:rPr>
                <w:rFonts w:cstheme="minorHAnsi"/>
                <w:webHidden/>
                <w:color w:val="0070C0"/>
              </w:rPr>
              <w:fldChar w:fldCharType="end"/>
            </w:r>
          </w:hyperlink>
        </w:p>
        <w:p w:rsidR="00FF5CAC" w:rsidRPr="00D47CAB" w:rsidRDefault="0037444B">
          <w:pPr>
            <w:pStyle w:val="TOC1"/>
            <w:rPr>
              <w:rFonts w:eastAsiaTheme="minorEastAsia" w:cstheme="minorHAnsi"/>
              <w:b w:val="0"/>
              <w:iCs w:val="0"/>
              <w:color w:val="0070C0"/>
              <w:lang w:val="en-US" w:eastAsia="en-US"/>
            </w:rPr>
          </w:pPr>
          <w:hyperlink w:anchor="_Toc128331084" w:history="1">
            <w:r w:rsidR="00FF5CAC" w:rsidRPr="00D47CAB">
              <w:rPr>
                <w:rStyle w:val="Hyperlink"/>
                <w:rFonts w:cstheme="minorHAnsi"/>
                <w:color w:val="0070C0"/>
              </w:rPr>
              <w:t>5.</w:t>
            </w:r>
            <w:r w:rsidR="00FF5CAC" w:rsidRPr="00D47CAB">
              <w:rPr>
                <w:rFonts w:eastAsiaTheme="minorEastAsia" w:cstheme="minorHAnsi"/>
                <w:b w:val="0"/>
                <w:iCs w:val="0"/>
                <w:color w:val="0070C0"/>
                <w:lang w:val="en-US" w:eastAsia="en-US"/>
              </w:rPr>
              <w:tab/>
            </w:r>
            <w:r w:rsidR="00FF5CAC" w:rsidRPr="00D47CAB">
              <w:rPr>
                <w:rStyle w:val="Hyperlink"/>
                <w:rFonts w:cstheme="minorHAnsi"/>
                <w:color w:val="0070C0"/>
              </w:rPr>
              <w:t>Analiza și previziunea financiară</w:t>
            </w:r>
            <w:r w:rsidR="00FF5CAC" w:rsidRPr="00D47CAB">
              <w:rPr>
                <w:rFonts w:cstheme="minorHAnsi"/>
                <w:webHidden/>
                <w:color w:val="0070C0"/>
              </w:rPr>
              <w:tab/>
            </w:r>
            <w:r w:rsidR="00FF5CAC" w:rsidRPr="00D47CAB">
              <w:rPr>
                <w:rFonts w:cstheme="minorHAnsi"/>
                <w:webHidden/>
                <w:color w:val="0070C0"/>
              </w:rPr>
              <w:fldChar w:fldCharType="begin"/>
            </w:r>
            <w:r w:rsidR="00FF5CAC" w:rsidRPr="00D47CAB">
              <w:rPr>
                <w:rFonts w:cstheme="minorHAnsi"/>
                <w:webHidden/>
                <w:color w:val="0070C0"/>
              </w:rPr>
              <w:instrText xml:space="preserve"> PAGEREF _Toc128331084 \h </w:instrText>
            </w:r>
            <w:r w:rsidR="00FF5CAC" w:rsidRPr="00D47CAB">
              <w:rPr>
                <w:rFonts w:cstheme="minorHAnsi"/>
                <w:webHidden/>
                <w:color w:val="0070C0"/>
              </w:rPr>
            </w:r>
            <w:r w:rsidR="00FF5CAC" w:rsidRPr="00D47CAB">
              <w:rPr>
                <w:rFonts w:cstheme="minorHAnsi"/>
                <w:webHidden/>
                <w:color w:val="0070C0"/>
              </w:rPr>
              <w:fldChar w:fldCharType="separate"/>
            </w:r>
            <w:r w:rsidR="00F83B00">
              <w:rPr>
                <w:rFonts w:cstheme="minorHAnsi"/>
                <w:webHidden/>
                <w:color w:val="0070C0"/>
              </w:rPr>
              <w:t>4</w:t>
            </w:r>
            <w:r w:rsidR="00FF5CAC" w:rsidRPr="00D47CAB">
              <w:rPr>
                <w:rFonts w:cstheme="minorHAnsi"/>
                <w:webHidden/>
                <w:color w:val="0070C0"/>
              </w:rPr>
              <w:fldChar w:fldCharType="end"/>
            </w:r>
          </w:hyperlink>
        </w:p>
        <w:p w:rsidR="00FF5CAC" w:rsidRPr="00D47CAB" w:rsidRDefault="0037444B">
          <w:pPr>
            <w:pStyle w:val="TOC1"/>
            <w:rPr>
              <w:rFonts w:eastAsiaTheme="minorEastAsia" w:cstheme="minorHAnsi"/>
              <w:b w:val="0"/>
              <w:iCs w:val="0"/>
              <w:color w:val="0070C0"/>
              <w:lang w:val="en-US" w:eastAsia="en-US"/>
            </w:rPr>
          </w:pPr>
          <w:hyperlink w:anchor="_Toc128331085" w:history="1">
            <w:r w:rsidR="00FF5CAC" w:rsidRPr="00D47CAB">
              <w:rPr>
                <w:rStyle w:val="Hyperlink"/>
                <w:rFonts w:cstheme="minorHAnsi"/>
                <w:color w:val="0070C0"/>
              </w:rPr>
              <w:t>6.</w:t>
            </w:r>
            <w:r w:rsidR="00FF5CAC" w:rsidRPr="00D47CAB">
              <w:rPr>
                <w:rFonts w:eastAsiaTheme="minorEastAsia" w:cstheme="minorHAnsi"/>
                <w:b w:val="0"/>
                <w:iCs w:val="0"/>
                <w:color w:val="0070C0"/>
                <w:lang w:val="en-US" w:eastAsia="en-US"/>
              </w:rPr>
              <w:tab/>
            </w:r>
            <w:r w:rsidR="00FF5CAC" w:rsidRPr="00D47CAB">
              <w:rPr>
                <w:rStyle w:val="Hyperlink"/>
                <w:rFonts w:cstheme="minorHAnsi"/>
                <w:color w:val="0070C0"/>
              </w:rPr>
              <w:t>Îndeplinrea criteriilor de evaluare</w:t>
            </w:r>
            <w:r w:rsidR="00FF5CAC" w:rsidRPr="00D47CAB">
              <w:rPr>
                <w:rFonts w:cstheme="minorHAnsi"/>
                <w:webHidden/>
                <w:color w:val="0070C0"/>
              </w:rPr>
              <w:tab/>
            </w:r>
            <w:r w:rsidR="00FF5CAC" w:rsidRPr="00D47CAB">
              <w:rPr>
                <w:rFonts w:cstheme="minorHAnsi"/>
                <w:webHidden/>
                <w:color w:val="0070C0"/>
              </w:rPr>
              <w:fldChar w:fldCharType="begin"/>
            </w:r>
            <w:r w:rsidR="00FF5CAC" w:rsidRPr="00D47CAB">
              <w:rPr>
                <w:rFonts w:cstheme="minorHAnsi"/>
                <w:webHidden/>
                <w:color w:val="0070C0"/>
              </w:rPr>
              <w:instrText xml:space="preserve"> PAGEREF _Toc128331085 \h </w:instrText>
            </w:r>
            <w:r w:rsidR="00FF5CAC" w:rsidRPr="00D47CAB">
              <w:rPr>
                <w:rFonts w:cstheme="minorHAnsi"/>
                <w:webHidden/>
                <w:color w:val="0070C0"/>
              </w:rPr>
            </w:r>
            <w:r w:rsidR="00FF5CAC" w:rsidRPr="00D47CAB">
              <w:rPr>
                <w:rFonts w:cstheme="minorHAnsi"/>
                <w:webHidden/>
                <w:color w:val="0070C0"/>
              </w:rPr>
              <w:fldChar w:fldCharType="separate"/>
            </w:r>
            <w:r w:rsidR="00F83B00">
              <w:rPr>
                <w:rFonts w:cstheme="minorHAnsi"/>
                <w:webHidden/>
                <w:color w:val="0070C0"/>
              </w:rPr>
              <w:t>5</w:t>
            </w:r>
            <w:r w:rsidR="00FF5CAC" w:rsidRPr="00D47CAB">
              <w:rPr>
                <w:rFonts w:cstheme="minorHAnsi"/>
                <w:webHidden/>
                <w:color w:val="0070C0"/>
              </w:rPr>
              <w:fldChar w:fldCharType="end"/>
            </w:r>
          </w:hyperlink>
        </w:p>
        <w:p w:rsidR="00FF5CAC" w:rsidRPr="00D47CAB" w:rsidRDefault="0037444B">
          <w:pPr>
            <w:pStyle w:val="TOC1"/>
            <w:rPr>
              <w:rFonts w:eastAsiaTheme="minorEastAsia" w:cstheme="minorHAnsi"/>
              <w:b w:val="0"/>
              <w:iCs w:val="0"/>
              <w:color w:val="0070C0"/>
              <w:lang w:val="en-US" w:eastAsia="en-US"/>
            </w:rPr>
          </w:pPr>
          <w:hyperlink w:anchor="_Toc128331086" w:history="1">
            <w:r w:rsidR="00FF5CAC" w:rsidRPr="00D47CAB">
              <w:rPr>
                <w:rStyle w:val="Hyperlink"/>
                <w:rFonts w:cstheme="minorHAnsi"/>
                <w:color w:val="0070C0"/>
              </w:rPr>
              <w:t>7.</w:t>
            </w:r>
            <w:r w:rsidR="00FF5CAC" w:rsidRPr="00D47CAB">
              <w:rPr>
                <w:rFonts w:eastAsiaTheme="minorEastAsia" w:cstheme="minorHAnsi"/>
                <w:b w:val="0"/>
                <w:iCs w:val="0"/>
                <w:color w:val="0070C0"/>
                <w:lang w:val="en-US" w:eastAsia="en-US"/>
              </w:rPr>
              <w:tab/>
            </w:r>
            <w:r w:rsidR="00FF5CAC" w:rsidRPr="00D47CAB">
              <w:rPr>
                <w:rStyle w:val="Hyperlink"/>
                <w:rFonts w:cstheme="minorHAnsi"/>
                <w:color w:val="0070C0"/>
              </w:rPr>
              <w:t>Anexe</w:t>
            </w:r>
            <w:r w:rsidR="00FF5CAC" w:rsidRPr="00D47CAB">
              <w:rPr>
                <w:rFonts w:cstheme="minorHAnsi"/>
                <w:webHidden/>
                <w:color w:val="0070C0"/>
              </w:rPr>
              <w:tab/>
            </w:r>
            <w:r w:rsidR="00FF5CAC" w:rsidRPr="00D47CAB">
              <w:rPr>
                <w:rFonts w:cstheme="minorHAnsi"/>
                <w:webHidden/>
                <w:color w:val="0070C0"/>
              </w:rPr>
              <w:fldChar w:fldCharType="begin"/>
            </w:r>
            <w:r w:rsidR="00FF5CAC" w:rsidRPr="00D47CAB">
              <w:rPr>
                <w:rFonts w:cstheme="minorHAnsi"/>
                <w:webHidden/>
                <w:color w:val="0070C0"/>
              </w:rPr>
              <w:instrText xml:space="preserve"> PAGEREF _Toc128331086 \h </w:instrText>
            </w:r>
            <w:r w:rsidR="00FF5CAC" w:rsidRPr="00D47CAB">
              <w:rPr>
                <w:rFonts w:cstheme="minorHAnsi"/>
                <w:webHidden/>
                <w:color w:val="0070C0"/>
              </w:rPr>
            </w:r>
            <w:r w:rsidR="00FF5CAC" w:rsidRPr="00D47CAB">
              <w:rPr>
                <w:rFonts w:cstheme="minorHAnsi"/>
                <w:webHidden/>
                <w:color w:val="0070C0"/>
              </w:rPr>
              <w:fldChar w:fldCharType="separate"/>
            </w:r>
            <w:r w:rsidR="00F83B00">
              <w:rPr>
                <w:rFonts w:cstheme="minorHAnsi"/>
                <w:webHidden/>
                <w:color w:val="0070C0"/>
              </w:rPr>
              <w:t>5</w:t>
            </w:r>
            <w:r w:rsidR="00FF5CAC" w:rsidRPr="00D47CAB">
              <w:rPr>
                <w:rFonts w:cstheme="minorHAnsi"/>
                <w:webHidden/>
                <w:color w:val="0070C0"/>
              </w:rPr>
              <w:fldChar w:fldCharType="end"/>
            </w:r>
          </w:hyperlink>
        </w:p>
        <w:p w:rsidR="009F6116" w:rsidRPr="00D47CAB" w:rsidRDefault="009F6116" w:rsidP="00C7086F">
          <w:pPr>
            <w:rPr>
              <w:rFonts w:cstheme="minorHAnsi"/>
              <w:color w:val="0070C0"/>
            </w:rPr>
          </w:pPr>
          <w:r w:rsidRPr="00D47CAB">
            <w:rPr>
              <w:rFonts w:cstheme="minorHAnsi"/>
              <w:color w:val="0070C0"/>
            </w:rPr>
            <w:fldChar w:fldCharType="end"/>
          </w:r>
        </w:p>
      </w:sdtContent>
    </w:sdt>
    <w:p w:rsidR="00CA20C0" w:rsidRPr="00D47CAB" w:rsidRDefault="00CA20C0" w:rsidP="00C7086F">
      <w:pPr>
        <w:rPr>
          <w:rFonts w:cstheme="minorHAnsi"/>
          <w:color w:val="0070C0"/>
        </w:rPr>
      </w:pPr>
      <w:r w:rsidRPr="00D47CAB">
        <w:rPr>
          <w:rFonts w:cstheme="minorHAnsi"/>
          <w:color w:val="0070C0"/>
        </w:rPr>
        <w:br w:type="page"/>
      </w:r>
    </w:p>
    <w:p w:rsidR="00506BD6" w:rsidRPr="00D47CAB" w:rsidRDefault="009733F6" w:rsidP="00C7086F">
      <w:pPr>
        <w:pStyle w:val="Heading1"/>
        <w:rPr>
          <w:rFonts w:cstheme="minorHAnsi"/>
          <w:color w:val="0070C0"/>
        </w:rPr>
      </w:pPr>
      <w:bookmarkStart w:id="1" w:name="_Toc447184857"/>
      <w:bookmarkStart w:id="2" w:name="_Toc128331080"/>
      <w:bookmarkEnd w:id="0"/>
      <w:r w:rsidRPr="00D47CAB">
        <w:rPr>
          <w:rFonts w:cstheme="minorHAnsi"/>
          <w:color w:val="0070C0"/>
        </w:rPr>
        <w:lastRenderedPageBreak/>
        <w:t>F</w:t>
      </w:r>
      <w:r w:rsidR="00933E4C" w:rsidRPr="00D47CAB">
        <w:rPr>
          <w:rFonts w:cstheme="minorHAnsi"/>
          <w:color w:val="0070C0"/>
        </w:rPr>
        <w:t>irm</w:t>
      </w:r>
      <w:r w:rsidRPr="00D47CAB">
        <w:rPr>
          <w:rFonts w:cstheme="minorHAnsi"/>
          <w:color w:val="0070C0"/>
        </w:rPr>
        <w:t>a</w:t>
      </w:r>
      <w:bookmarkEnd w:id="1"/>
      <w:bookmarkEnd w:id="2"/>
      <w:r w:rsidR="00F55478">
        <w:rPr>
          <w:rFonts w:cstheme="minorHAnsi"/>
          <w:color w:val="0070C0"/>
        </w:rPr>
        <w:t xml:space="preserve"> (pentru fiecare IMM)</w:t>
      </w:r>
    </w:p>
    <w:p w:rsidR="00506BD6" w:rsidRPr="00D47CAB" w:rsidRDefault="00EA197F" w:rsidP="00C7086F">
      <w:pPr>
        <w:rPr>
          <w:rFonts w:cstheme="minorHAnsi"/>
          <w:color w:val="0070C0"/>
        </w:rPr>
      </w:pPr>
      <w:r w:rsidRPr="00D47CAB">
        <w:rPr>
          <w:rFonts w:cstheme="minorHAnsi"/>
          <w:color w:val="0070C0"/>
        </w:rPr>
        <w:t>Precizați</w:t>
      </w:r>
      <w:r w:rsidR="00A618A1" w:rsidRPr="00D47CAB">
        <w:rPr>
          <w:rFonts w:cstheme="minorHAnsi"/>
          <w:color w:val="0070C0"/>
        </w:rPr>
        <w:t xml:space="preserve"> </w:t>
      </w:r>
      <w:r w:rsidR="002B28EF" w:rsidRPr="00D47CAB">
        <w:rPr>
          <w:rFonts w:cstheme="minorHAnsi"/>
          <w:color w:val="0070C0"/>
        </w:rPr>
        <w:t>următoarele informații</w:t>
      </w:r>
      <w:r w:rsidR="005C7A50" w:rsidRPr="00D47CAB">
        <w:rPr>
          <w:rFonts w:cstheme="minorHAnsi"/>
          <w:color w:val="0070C0"/>
        </w:rPr>
        <w:t xml:space="preserve"> de identificare a firmei</w:t>
      </w:r>
      <w:r w:rsidR="00506BD6" w:rsidRPr="00D47CAB">
        <w:rPr>
          <w:rFonts w:cstheme="minorHAnsi"/>
          <w:color w:val="0070C0"/>
        </w:rPr>
        <w:t>:</w:t>
      </w:r>
    </w:p>
    <w:p w:rsidR="00506BD6" w:rsidRPr="00D47CAB" w:rsidRDefault="00506BD6" w:rsidP="00C7086F">
      <w:pPr>
        <w:pStyle w:val="ListParagraph"/>
        <w:numPr>
          <w:ilvl w:val="0"/>
          <w:numId w:val="4"/>
        </w:numPr>
        <w:rPr>
          <w:rFonts w:cstheme="minorHAnsi"/>
          <w:color w:val="0070C0"/>
        </w:rPr>
      </w:pPr>
      <w:r w:rsidRPr="00D47CAB">
        <w:rPr>
          <w:rFonts w:cstheme="minorHAnsi"/>
          <w:color w:val="0070C0"/>
        </w:rPr>
        <w:t xml:space="preserve">Denumirea </w:t>
      </w:r>
      <w:r w:rsidR="00AD6093" w:rsidRPr="00D47CAB">
        <w:rPr>
          <w:rFonts w:cstheme="minorHAnsi"/>
          <w:color w:val="0070C0"/>
        </w:rPr>
        <w:t>firmei;</w:t>
      </w:r>
    </w:p>
    <w:p w:rsidR="00933E4C" w:rsidRPr="00D47CAB" w:rsidRDefault="00933E4C" w:rsidP="00C7086F">
      <w:pPr>
        <w:pStyle w:val="ListParagraph"/>
        <w:numPr>
          <w:ilvl w:val="0"/>
          <w:numId w:val="4"/>
        </w:numPr>
        <w:rPr>
          <w:rFonts w:cstheme="minorHAnsi"/>
          <w:color w:val="0070C0"/>
        </w:rPr>
      </w:pPr>
      <w:r w:rsidRPr="00D47CAB">
        <w:rPr>
          <w:rFonts w:cstheme="minorHAnsi"/>
          <w:color w:val="0070C0"/>
        </w:rPr>
        <w:t>Forma de organizare;</w:t>
      </w:r>
    </w:p>
    <w:p w:rsidR="002B28EF" w:rsidRPr="00D47CAB" w:rsidRDefault="002B28EF" w:rsidP="00C7086F">
      <w:pPr>
        <w:pStyle w:val="ListParagraph"/>
        <w:numPr>
          <w:ilvl w:val="0"/>
          <w:numId w:val="4"/>
        </w:numPr>
        <w:rPr>
          <w:rFonts w:cstheme="minorHAnsi"/>
          <w:color w:val="0070C0"/>
        </w:rPr>
      </w:pPr>
      <w:r w:rsidRPr="00D47CAB">
        <w:rPr>
          <w:rFonts w:cstheme="minorHAnsi"/>
          <w:color w:val="0070C0"/>
        </w:rPr>
        <w:t>Cod de identificare fiscala/ Cod Unic de Inregistrare</w:t>
      </w:r>
    </w:p>
    <w:p w:rsidR="005B73D0" w:rsidRPr="00D47CAB" w:rsidRDefault="002B28EF" w:rsidP="00C7086F">
      <w:pPr>
        <w:pStyle w:val="ListParagraph"/>
        <w:numPr>
          <w:ilvl w:val="0"/>
          <w:numId w:val="4"/>
        </w:numPr>
        <w:rPr>
          <w:rFonts w:cstheme="minorHAnsi"/>
          <w:color w:val="0070C0"/>
        </w:rPr>
      </w:pPr>
      <w:r w:rsidRPr="00D47CAB">
        <w:rPr>
          <w:rFonts w:cstheme="minorHAnsi"/>
          <w:color w:val="0070C0"/>
        </w:rPr>
        <w:t>A</w:t>
      </w:r>
      <w:r w:rsidR="005B73D0" w:rsidRPr="00D47CAB">
        <w:rPr>
          <w:rFonts w:cstheme="minorHAnsi"/>
          <w:color w:val="0070C0"/>
        </w:rPr>
        <w:t>dresa sediului social (principal</w:t>
      </w:r>
      <w:r w:rsidR="008C702E" w:rsidRPr="00D47CAB">
        <w:rPr>
          <w:rFonts w:cstheme="minorHAnsi"/>
          <w:color w:val="0070C0"/>
        </w:rPr>
        <w:t xml:space="preserve"> și secundar</w:t>
      </w:r>
      <w:r w:rsidR="005B73D0" w:rsidRPr="00D47CAB">
        <w:rPr>
          <w:rFonts w:cstheme="minorHAnsi"/>
          <w:color w:val="0070C0"/>
        </w:rPr>
        <w:t xml:space="preserve">), sucursale, filiale </w:t>
      </w:r>
      <w:r w:rsidR="00933E4C" w:rsidRPr="00D47CAB">
        <w:rPr>
          <w:rFonts w:cstheme="minorHAnsi"/>
          <w:color w:val="0070C0"/>
        </w:rPr>
        <w:t>(</w:t>
      </w:r>
      <w:r w:rsidR="005B73D0" w:rsidRPr="00D47CAB">
        <w:rPr>
          <w:rFonts w:cstheme="minorHAnsi"/>
          <w:color w:val="0070C0"/>
        </w:rPr>
        <w:t>unde este cazul</w:t>
      </w:r>
      <w:r w:rsidR="00933E4C" w:rsidRPr="00D47CAB">
        <w:rPr>
          <w:rFonts w:cstheme="minorHAnsi"/>
          <w:color w:val="0070C0"/>
        </w:rPr>
        <w:t>)</w:t>
      </w:r>
      <w:r w:rsidR="005B73D0" w:rsidRPr="00D47CAB">
        <w:rPr>
          <w:rFonts w:cstheme="minorHAnsi"/>
          <w:color w:val="0070C0"/>
        </w:rPr>
        <w:t>;</w:t>
      </w:r>
    </w:p>
    <w:p w:rsidR="005B73D0" w:rsidRPr="00D47CAB" w:rsidRDefault="005B73D0" w:rsidP="00C7086F">
      <w:pPr>
        <w:pStyle w:val="ListParagraph"/>
        <w:numPr>
          <w:ilvl w:val="0"/>
          <w:numId w:val="4"/>
        </w:numPr>
        <w:rPr>
          <w:rFonts w:cstheme="minorHAnsi"/>
          <w:color w:val="0070C0"/>
        </w:rPr>
      </w:pPr>
      <w:r w:rsidRPr="00D47CAB">
        <w:rPr>
          <w:rFonts w:cstheme="minorHAnsi"/>
          <w:color w:val="0070C0"/>
        </w:rPr>
        <w:t>Număr de înmatriculare la</w:t>
      </w:r>
      <w:r w:rsidR="00933E4C" w:rsidRPr="00D47CAB">
        <w:rPr>
          <w:rFonts w:cstheme="minorHAnsi"/>
          <w:color w:val="0070C0"/>
        </w:rPr>
        <w:t xml:space="preserve"> Oficiul Registrului Comerțului</w:t>
      </w:r>
    </w:p>
    <w:p w:rsidR="00506BD6" w:rsidRPr="00D47CAB" w:rsidRDefault="00506BD6" w:rsidP="00C7086F">
      <w:pPr>
        <w:pStyle w:val="ListParagraph"/>
        <w:numPr>
          <w:ilvl w:val="0"/>
          <w:numId w:val="4"/>
        </w:numPr>
        <w:rPr>
          <w:rFonts w:cstheme="minorHAnsi"/>
          <w:color w:val="0070C0"/>
        </w:rPr>
      </w:pPr>
      <w:r w:rsidRPr="00D47CAB">
        <w:rPr>
          <w:rFonts w:cstheme="minorHAnsi"/>
          <w:color w:val="0070C0"/>
        </w:rPr>
        <w:t xml:space="preserve">Numele complet al reprezentantului legal/ administratorilor și </w:t>
      </w:r>
      <w:r w:rsidR="00933E4C" w:rsidRPr="00D47CAB">
        <w:rPr>
          <w:rFonts w:cstheme="minorHAnsi"/>
          <w:color w:val="0070C0"/>
        </w:rPr>
        <w:t>asociaților</w:t>
      </w:r>
      <w:r w:rsidR="00AA0689" w:rsidRPr="00D47CAB">
        <w:rPr>
          <w:rFonts w:cstheme="minorHAnsi"/>
          <w:color w:val="0070C0"/>
        </w:rPr>
        <w:t>, cote de participare deținute</w:t>
      </w:r>
    </w:p>
    <w:p w:rsidR="007F37FD" w:rsidRPr="00D47CAB" w:rsidRDefault="007F37FD" w:rsidP="00C7086F">
      <w:pPr>
        <w:pStyle w:val="ListParagraph"/>
        <w:numPr>
          <w:ilvl w:val="0"/>
          <w:numId w:val="4"/>
        </w:numPr>
        <w:rPr>
          <w:rFonts w:cstheme="minorHAnsi"/>
          <w:color w:val="0070C0"/>
        </w:rPr>
      </w:pPr>
      <w:r w:rsidRPr="00D47CAB">
        <w:rPr>
          <w:rFonts w:cstheme="minorHAnsi"/>
          <w:color w:val="0070C0"/>
        </w:rPr>
        <w:t>Activit</w:t>
      </w:r>
      <w:r w:rsidR="007236E2" w:rsidRPr="00D47CAB">
        <w:rPr>
          <w:rFonts w:cstheme="minorHAnsi"/>
          <w:color w:val="0070C0"/>
        </w:rPr>
        <w:t>ăț</w:t>
      </w:r>
      <w:r w:rsidRPr="00D47CAB">
        <w:rPr>
          <w:rFonts w:cstheme="minorHAnsi"/>
          <w:color w:val="0070C0"/>
        </w:rPr>
        <w:t>i autorizate conform art. 15 din legea 359/2004</w:t>
      </w:r>
    </w:p>
    <w:p w:rsidR="004E6C57" w:rsidRPr="00D47CAB" w:rsidRDefault="004E6C57" w:rsidP="00C7086F">
      <w:pPr>
        <w:rPr>
          <w:rFonts w:cstheme="minorHAnsi"/>
          <w:color w:val="0070C0"/>
        </w:rPr>
      </w:pPr>
      <w:bookmarkStart w:id="3" w:name="_Toc430679430"/>
      <w:bookmarkStart w:id="4" w:name="_Toc446498545"/>
    </w:p>
    <w:p w:rsidR="004E6C57" w:rsidRPr="00D47CAB" w:rsidRDefault="004E6C57" w:rsidP="00C7086F">
      <w:pPr>
        <w:rPr>
          <w:rFonts w:cstheme="minorHAnsi"/>
          <w:color w:val="0070C0"/>
          <w:sz w:val="24"/>
        </w:rPr>
      </w:pPr>
      <w:r w:rsidRPr="00D47CAB">
        <w:rPr>
          <w:rFonts w:cstheme="minorHAnsi"/>
          <w:color w:val="0070C0"/>
        </w:rPr>
        <w:t>Descrieți</w:t>
      </w:r>
      <w:r w:rsidR="00F55478">
        <w:rPr>
          <w:rFonts w:cstheme="minorHAnsi"/>
          <w:color w:val="0070C0"/>
        </w:rPr>
        <w:t xml:space="preserve"> (pentru fiecare IMM)</w:t>
      </w:r>
      <w:r w:rsidRPr="00D47CAB">
        <w:rPr>
          <w:rFonts w:cstheme="minorHAnsi"/>
          <w:color w:val="0070C0"/>
          <w:sz w:val="24"/>
        </w:rPr>
        <w:t>:</w:t>
      </w:r>
    </w:p>
    <w:p w:rsidR="00B23E2C" w:rsidRPr="00D47CAB" w:rsidRDefault="00B23E2C" w:rsidP="00C7086F">
      <w:pPr>
        <w:pStyle w:val="ListParagraph"/>
        <w:numPr>
          <w:ilvl w:val="0"/>
          <w:numId w:val="4"/>
        </w:numPr>
        <w:rPr>
          <w:rFonts w:cstheme="minorHAnsi"/>
          <w:color w:val="0070C0"/>
        </w:rPr>
      </w:pPr>
      <w:r w:rsidRPr="00D47CAB">
        <w:rPr>
          <w:rFonts w:cstheme="minorHAnsi"/>
          <w:color w:val="0070C0"/>
        </w:rPr>
        <w:t>Istoricul firmei</w:t>
      </w:r>
      <w:r w:rsidR="004E6C57" w:rsidRPr="00D47CAB">
        <w:rPr>
          <w:rFonts w:cstheme="minorHAnsi"/>
          <w:color w:val="0070C0"/>
        </w:rPr>
        <w:t xml:space="preserve"> - </w:t>
      </w:r>
      <w:r w:rsidRPr="00D47CAB">
        <w:rPr>
          <w:rFonts w:cstheme="minorHAnsi"/>
          <w:color w:val="0070C0"/>
        </w:rPr>
        <w:t xml:space="preserve">Descrieți succint dezvoltarea și evoluția activității/ produselor/ serviciilor precum și evoluția principalilor indicatori de performanță </w:t>
      </w:r>
    </w:p>
    <w:p w:rsidR="00B23E2C" w:rsidRPr="00D47CAB" w:rsidRDefault="00B23E2C" w:rsidP="00C7086F">
      <w:pPr>
        <w:pStyle w:val="ListParagraph"/>
        <w:numPr>
          <w:ilvl w:val="0"/>
          <w:numId w:val="4"/>
        </w:numPr>
        <w:rPr>
          <w:rFonts w:cstheme="minorHAnsi"/>
          <w:color w:val="0070C0"/>
        </w:rPr>
      </w:pPr>
      <w:r w:rsidRPr="00D47CAB">
        <w:rPr>
          <w:rFonts w:cstheme="minorHAnsi"/>
          <w:color w:val="0070C0"/>
        </w:rPr>
        <w:t>Activitatea curentă</w:t>
      </w:r>
      <w:r w:rsidR="007236E2" w:rsidRPr="00D47CAB">
        <w:rPr>
          <w:rFonts w:cstheme="minorHAnsi"/>
          <w:color w:val="0070C0"/>
        </w:rPr>
        <w:t>/</w:t>
      </w:r>
      <w:r w:rsidR="00143161" w:rsidRPr="00D47CAB">
        <w:rPr>
          <w:rFonts w:cstheme="minorHAnsi"/>
          <w:color w:val="0070C0"/>
        </w:rPr>
        <w:t xml:space="preserve"> </w:t>
      </w:r>
      <w:r w:rsidR="007236E2" w:rsidRPr="00D47CAB">
        <w:rPr>
          <w:rFonts w:cstheme="minorHAnsi"/>
          <w:color w:val="0070C0"/>
        </w:rPr>
        <w:t>activitățile curente</w:t>
      </w:r>
      <w:r w:rsidR="003721B2" w:rsidRPr="00D47CAB">
        <w:rPr>
          <w:rFonts w:cstheme="minorHAnsi"/>
          <w:color w:val="0070C0"/>
        </w:rPr>
        <w:t xml:space="preserve">, dotări </w:t>
      </w:r>
      <w:r w:rsidR="000A29D6" w:rsidRPr="00D47CAB">
        <w:rPr>
          <w:rFonts w:cstheme="minorHAnsi"/>
          <w:color w:val="0070C0"/>
        </w:rPr>
        <w:t>actuale (active corporale și necorporale, spații de producție, prestare servicii)</w:t>
      </w:r>
      <w:r w:rsidR="003721B2" w:rsidRPr="00D47CAB">
        <w:rPr>
          <w:rFonts w:cstheme="minorHAnsi"/>
          <w:color w:val="0070C0"/>
        </w:rPr>
        <w:t xml:space="preserve"> </w:t>
      </w:r>
    </w:p>
    <w:p w:rsidR="00506BD6" w:rsidRPr="00D47CAB" w:rsidRDefault="00B84CCE" w:rsidP="00C7086F">
      <w:pPr>
        <w:pStyle w:val="ListParagraph"/>
        <w:numPr>
          <w:ilvl w:val="0"/>
          <w:numId w:val="4"/>
        </w:numPr>
        <w:rPr>
          <w:rFonts w:cstheme="minorHAnsi"/>
          <w:color w:val="0070C0"/>
        </w:rPr>
      </w:pPr>
      <w:r w:rsidRPr="00D47CAB">
        <w:rPr>
          <w:rFonts w:cstheme="minorHAnsi"/>
          <w:color w:val="0070C0"/>
        </w:rPr>
        <w:t>Resursele umane implicate în activitatea firmei</w:t>
      </w:r>
      <w:r w:rsidR="008C20A0" w:rsidRPr="00D47CAB">
        <w:rPr>
          <w:rFonts w:cstheme="minorHAnsi"/>
          <w:color w:val="0070C0"/>
        </w:rPr>
        <w:t xml:space="preserve"> (in special pentru activitatiile de CD)</w:t>
      </w:r>
      <w:r w:rsidRPr="00D47CAB">
        <w:rPr>
          <w:rFonts w:cstheme="minorHAnsi"/>
          <w:color w:val="0070C0"/>
        </w:rPr>
        <w:t xml:space="preserve"> - </w:t>
      </w:r>
      <w:r w:rsidR="001758D2" w:rsidRPr="00D47CAB">
        <w:rPr>
          <w:rFonts w:cstheme="minorHAnsi"/>
          <w:color w:val="0070C0"/>
        </w:rPr>
        <w:t>d</w:t>
      </w:r>
      <w:r w:rsidRPr="00D47CAB">
        <w:rPr>
          <w:rFonts w:cstheme="minorHAnsi"/>
          <w:color w:val="0070C0"/>
        </w:rPr>
        <w:t>escrieți succint calificările, expertiza personalului angajat în activitatea firmei, pe princ</w:t>
      </w:r>
      <w:r w:rsidR="001758D2" w:rsidRPr="00D47CAB">
        <w:rPr>
          <w:rFonts w:cstheme="minorHAnsi"/>
          <w:color w:val="0070C0"/>
        </w:rPr>
        <w:t>ipalele activități desfășurate</w:t>
      </w:r>
      <w:r w:rsidRPr="00D47CAB">
        <w:rPr>
          <w:rFonts w:cstheme="minorHAnsi"/>
          <w:color w:val="0070C0"/>
        </w:rPr>
        <w:t>.</w:t>
      </w:r>
      <w:bookmarkEnd w:id="3"/>
      <w:bookmarkEnd w:id="4"/>
    </w:p>
    <w:p w:rsidR="000A29D6" w:rsidRPr="00D47CAB" w:rsidRDefault="000A29D6" w:rsidP="00C7086F">
      <w:pPr>
        <w:pStyle w:val="ListParagraph"/>
        <w:numPr>
          <w:ilvl w:val="0"/>
          <w:numId w:val="4"/>
        </w:numPr>
        <w:rPr>
          <w:rFonts w:cstheme="minorHAnsi"/>
          <w:color w:val="0070C0"/>
        </w:rPr>
      </w:pPr>
      <w:r w:rsidRPr="00D47CAB">
        <w:rPr>
          <w:rFonts w:cstheme="minorHAnsi"/>
          <w:color w:val="0070C0"/>
        </w:rPr>
        <w:t>Experiența anterioară în derularea proiectelor cu finanțare publică</w:t>
      </w:r>
    </w:p>
    <w:p w:rsidR="008C702E" w:rsidRPr="00D47CAB" w:rsidRDefault="008C702E" w:rsidP="00C7086F">
      <w:pPr>
        <w:pStyle w:val="ListParagraph"/>
        <w:numPr>
          <w:ilvl w:val="0"/>
          <w:numId w:val="4"/>
        </w:numPr>
        <w:rPr>
          <w:rFonts w:cstheme="minorHAnsi"/>
          <w:color w:val="0070C0"/>
        </w:rPr>
      </w:pPr>
      <w:r w:rsidRPr="00D47CAB">
        <w:rPr>
          <w:rFonts w:cstheme="minorHAnsi"/>
          <w:color w:val="0070C0"/>
        </w:rPr>
        <w:t>Viziunea, misiunea, strategia și obiectivele pe termen scurt, mediu și lung</w:t>
      </w:r>
    </w:p>
    <w:p w:rsidR="008C20A0" w:rsidRPr="00D47CAB" w:rsidRDefault="008C20A0" w:rsidP="008C20A0">
      <w:pPr>
        <w:pStyle w:val="ListParagraph"/>
        <w:numPr>
          <w:ilvl w:val="0"/>
          <w:numId w:val="4"/>
        </w:numPr>
        <w:rPr>
          <w:rFonts w:cstheme="minorHAnsi"/>
          <w:color w:val="0070C0"/>
        </w:rPr>
      </w:pPr>
      <w:r w:rsidRPr="00D47CAB">
        <w:rPr>
          <w:rFonts w:cstheme="minorHAnsi"/>
          <w:color w:val="0070C0"/>
        </w:rPr>
        <w:t>Descrierea infrastructurii existente de CD (laboratoare, centre de cercetări, echipamente deținute,brevete, patente)</w:t>
      </w:r>
    </w:p>
    <w:p w:rsidR="008C20A0" w:rsidRPr="00D47CAB" w:rsidRDefault="008C20A0" w:rsidP="008C20A0">
      <w:pPr>
        <w:pStyle w:val="ListParagraph"/>
        <w:numPr>
          <w:ilvl w:val="0"/>
          <w:numId w:val="4"/>
        </w:numPr>
        <w:rPr>
          <w:rFonts w:cstheme="minorHAnsi"/>
          <w:color w:val="0070C0"/>
        </w:rPr>
      </w:pPr>
      <w:r w:rsidRPr="00D47CAB">
        <w:rPr>
          <w:rFonts w:cstheme="minorHAnsi"/>
          <w:color w:val="0070C0"/>
        </w:rPr>
        <w:t>Descrierea infrastructurii existente de CD</w:t>
      </w:r>
    </w:p>
    <w:p w:rsidR="00506BD6" w:rsidRPr="00D47CAB" w:rsidRDefault="0088224E" w:rsidP="00C7086F">
      <w:pPr>
        <w:pStyle w:val="Heading1"/>
        <w:rPr>
          <w:rFonts w:cstheme="minorHAnsi"/>
          <w:color w:val="0070C0"/>
        </w:rPr>
      </w:pPr>
      <w:bookmarkStart w:id="5" w:name="_Toc430532510"/>
      <w:bookmarkStart w:id="6" w:name="_Toc447184858"/>
      <w:bookmarkStart w:id="7" w:name="_Toc128331081"/>
      <w:bookmarkEnd w:id="5"/>
      <w:r w:rsidRPr="00D47CAB">
        <w:rPr>
          <w:rFonts w:cstheme="minorHAnsi"/>
          <w:color w:val="0070C0"/>
        </w:rPr>
        <w:t>Investiția</w:t>
      </w:r>
      <w:bookmarkEnd w:id="6"/>
      <w:bookmarkEnd w:id="7"/>
      <w:r w:rsidR="00F55478">
        <w:rPr>
          <w:rFonts w:cstheme="minorHAnsi"/>
          <w:color w:val="0070C0"/>
        </w:rPr>
        <w:t xml:space="preserve"> (intreg partenariat)</w:t>
      </w:r>
    </w:p>
    <w:p w:rsidR="00BE7621" w:rsidRPr="00D47CAB" w:rsidRDefault="00BE7621" w:rsidP="00C7086F">
      <w:pPr>
        <w:pStyle w:val="ListParagraph"/>
        <w:numPr>
          <w:ilvl w:val="0"/>
          <w:numId w:val="4"/>
        </w:numPr>
        <w:rPr>
          <w:rFonts w:cstheme="minorHAnsi"/>
          <w:color w:val="0070C0"/>
        </w:rPr>
      </w:pPr>
      <w:bookmarkStart w:id="8" w:name="_Toc430679440"/>
      <w:bookmarkStart w:id="9" w:name="_Toc446498553"/>
      <w:r w:rsidRPr="00D47CAB">
        <w:rPr>
          <w:rFonts w:cstheme="minorHAnsi"/>
          <w:color w:val="0070C0"/>
        </w:rPr>
        <w:t xml:space="preserve">Justificați necesitatea realizării investiției. </w:t>
      </w:r>
    </w:p>
    <w:bookmarkEnd w:id="8"/>
    <w:bookmarkEnd w:id="9"/>
    <w:p w:rsidR="008C20A0" w:rsidRPr="00D47CAB" w:rsidRDefault="008C20A0" w:rsidP="008C20A0">
      <w:pPr>
        <w:pStyle w:val="ListParagraph"/>
        <w:numPr>
          <w:ilvl w:val="0"/>
          <w:numId w:val="4"/>
        </w:numPr>
        <w:rPr>
          <w:rFonts w:cstheme="minorHAnsi"/>
          <w:color w:val="0070C0"/>
        </w:rPr>
      </w:pPr>
      <w:r w:rsidRPr="00D47CAB">
        <w:rPr>
          <w:rFonts w:cstheme="minorHAnsi"/>
          <w:color w:val="0070C0"/>
        </w:rPr>
        <w:t>Justificarea modalitații în care investiția contribuie la dezvoltarea de noi activităţi şi/sau direcţii de cercetare, precum şi contribuţia lor la crearea de valoare adăugată din punct de vedere ştiinţific şiceconomic. Modul în care investiția propusă va contribui la obţinerea de</w:t>
      </w:r>
      <w:r w:rsidR="00F55478">
        <w:rPr>
          <w:rFonts w:cstheme="minorHAnsi"/>
          <w:color w:val="0070C0"/>
        </w:rPr>
        <w:t xml:space="preserve"> rezultate direct aplicabile pe </w:t>
      </w:r>
      <w:r w:rsidRPr="00D47CAB">
        <w:rPr>
          <w:rFonts w:cstheme="minorHAnsi"/>
          <w:color w:val="0070C0"/>
        </w:rPr>
        <w:t>piaţă. Descrierea modului în care proiectul va sprijini/încuraja dezvoltarea de proiecte cu parteneri</w:t>
      </w:r>
      <w:r w:rsidR="00F55478">
        <w:rPr>
          <w:rFonts w:cstheme="minorHAnsi"/>
          <w:color w:val="0070C0"/>
        </w:rPr>
        <w:t xml:space="preserve"> </w:t>
      </w:r>
      <w:r w:rsidRPr="00D47CAB">
        <w:rPr>
          <w:rFonts w:cstheme="minorHAnsi"/>
          <w:color w:val="0070C0"/>
        </w:rPr>
        <w:t>internaţionali sau cu parteneri din cadrul grupării economice din care întreprinderea face parte, atât</w:t>
      </w:r>
      <w:r w:rsidR="00F55478">
        <w:rPr>
          <w:rFonts w:cstheme="minorHAnsi"/>
          <w:color w:val="0070C0"/>
        </w:rPr>
        <w:t xml:space="preserve"> </w:t>
      </w:r>
      <w:r w:rsidRPr="00D47CAB">
        <w:rPr>
          <w:rFonts w:cstheme="minorHAnsi"/>
          <w:color w:val="0070C0"/>
        </w:rPr>
        <w:t xml:space="preserve">pentru activităţi de CDI cât şi pentru dezvoltarea de noi tehnologii/servicii/produse. </w:t>
      </w:r>
      <w:bookmarkStart w:id="10" w:name="_GoBack"/>
      <w:bookmarkEnd w:id="10"/>
    </w:p>
    <w:p w:rsidR="008C20A0" w:rsidRPr="00836315" w:rsidRDefault="008C20A0" w:rsidP="008C20A0">
      <w:pPr>
        <w:pStyle w:val="ListParagraph"/>
        <w:numPr>
          <w:ilvl w:val="0"/>
          <w:numId w:val="4"/>
        </w:numPr>
        <w:rPr>
          <w:rFonts w:cstheme="minorHAnsi"/>
          <w:color w:val="0070C0"/>
        </w:rPr>
      </w:pPr>
      <w:r w:rsidRPr="00D47CAB">
        <w:rPr>
          <w:rFonts w:cstheme="minorHAnsi"/>
          <w:color w:val="0070C0"/>
        </w:rPr>
        <w:t xml:space="preserve">Contribuţia investiției CD la cresterea competitivitatii domeniului căruia i se adresează </w:t>
      </w:r>
      <w:r w:rsidRPr="00836315">
        <w:rPr>
          <w:rFonts w:cstheme="minorHAnsi"/>
          <w:color w:val="0070C0"/>
        </w:rPr>
        <w:t>proiectul</w:t>
      </w:r>
      <w:r w:rsidRPr="00836315">
        <w:rPr>
          <w:rFonts w:eastAsiaTheme="minorHAnsi" w:cstheme="minorHAnsi"/>
          <w:color w:val="0070C0"/>
        </w:rPr>
        <w:t xml:space="preserve"> </w:t>
      </w:r>
    </w:p>
    <w:p w:rsidR="008C20A0" w:rsidRPr="00F83B00" w:rsidRDefault="008C20A0" w:rsidP="008C20A0">
      <w:pPr>
        <w:pStyle w:val="ListParagraph"/>
        <w:numPr>
          <w:ilvl w:val="0"/>
          <w:numId w:val="4"/>
        </w:numPr>
        <w:rPr>
          <w:rFonts w:cstheme="minorHAnsi"/>
          <w:color w:val="0070C0"/>
        </w:rPr>
      </w:pPr>
      <w:r w:rsidRPr="00F83B00">
        <w:rPr>
          <w:rFonts w:eastAsiaTheme="minorHAnsi" w:cstheme="minorHAnsi"/>
          <w:color w:val="0070C0"/>
        </w:rPr>
        <w:t xml:space="preserve">Descrierea tehnica a proiectului </w:t>
      </w:r>
    </w:p>
    <w:p w:rsidR="00F55478" w:rsidRPr="00F83B00" w:rsidRDefault="00F55478" w:rsidP="008C20A0">
      <w:pPr>
        <w:pStyle w:val="ListParagraph"/>
        <w:numPr>
          <w:ilvl w:val="0"/>
          <w:numId w:val="4"/>
        </w:numPr>
        <w:rPr>
          <w:rFonts w:cstheme="minorHAnsi"/>
          <w:color w:val="0070C0"/>
        </w:rPr>
      </w:pPr>
      <w:r w:rsidRPr="00F83B00">
        <w:rPr>
          <w:rFonts w:eastAsiaTheme="minorHAnsi" w:cstheme="minorHAnsi"/>
          <w:color w:val="0070C0"/>
        </w:rPr>
        <w:t>Prezentați detaliat o agendă clară, comună de CDI și un plan de acțiune pentru transferul tehnologic către entitățile private</w:t>
      </w:r>
    </w:p>
    <w:p w:rsidR="00FF5CAC" w:rsidRPr="00836315" w:rsidRDefault="00FF5CAC" w:rsidP="00C7086F">
      <w:pPr>
        <w:pStyle w:val="ListParagraph"/>
        <w:numPr>
          <w:ilvl w:val="0"/>
          <w:numId w:val="4"/>
        </w:numPr>
        <w:rPr>
          <w:rFonts w:cstheme="minorHAnsi"/>
          <w:color w:val="0070C0"/>
        </w:rPr>
      </w:pPr>
      <w:r w:rsidRPr="00F83B00">
        <w:rPr>
          <w:rFonts w:cstheme="minorHAnsi"/>
          <w:color w:val="0070C0"/>
        </w:rPr>
        <w:t>Prezentați detaliat măsurile de eficiență</w:t>
      </w:r>
      <w:r w:rsidRPr="00836315">
        <w:rPr>
          <w:rFonts w:cstheme="minorHAnsi"/>
          <w:color w:val="0070C0"/>
        </w:rPr>
        <w:t xml:space="preserve"> energetică care contribuie la reducerea consumurilor energetice </w:t>
      </w:r>
    </w:p>
    <w:p w:rsidR="00FF5CAC" w:rsidRPr="00836315" w:rsidRDefault="00FF5CAC" w:rsidP="00C7086F">
      <w:pPr>
        <w:pStyle w:val="ListParagraph"/>
        <w:numPr>
          <w:ilvl w:val="0"/>
          <w:numId w:val="4"/>
        </w:numPr>
        <w:rPr>
          <w:rFonts w:cstheme="minorHAnsi"/>
          <w:color w:val="0070C0"/>
        </w:rPr>
      </w:pPr>
      <w:r w:rsidRPr="00836315">
        <w:rPr>
          <w:rFonts w:cstheme="minorHAnsi"/>
          <w:color w:val="0070C0"/>
        </w:rPr>
        <w:t>Prezentați detaliat măsurile destinate reducerii consumului de resurse și a impactului asupra mediului</w:t>
      </w:r>
    </w:p>
    <w:p w:rsidR="00EB6D82" w:rsidRPr="00836315" w:rsidRDefault="00EB6D82" w:rsidP="00EB6D82">
      <w:pPr>
        <w:pStyle w:val="ListParagraph"/>
        <w:numPr>
          <w:ilvl w:val="0"/>
          <w:numId w:val="4"/>
        </w:numPr>
        <w:rPr>
          <w:rFonts w:cstheme="minorHAnsi"/>
          <w:color w:val="0070C0"/>
        </w:rPr>
      </w:pPr>
      <w:r w:rsidRPr="00836315">
        <w:rPr>
          <w:rFonts w:cstheme="minorHAnsi"/>
          <w:color w:val="0070C0"/>
        </w:rPr>
        <w:t>Prezentați modul în care investiția propusă contribuie la respectarea principiului DNSH și a celui privind imunizarea la schimbările climatice</w:t>
      </w:r>
    </w:p>
    <w:p w:rsidR="00FF5CAC" w:rsidRPr="00836315" w:rsidRDefault="00FF5CAC" w:rsidP="00EB6D82">
      <w:pPr>
        <w:pStyle w:val="ListParagraph"/>
        <w:numPr>
          <w:ilvl w:val="0"/>
          <w:numId w:val="4"/>
        </w:numPr>
        <w:rPr>
          <w:rFonts w:cstheme="minorHAnsi"/>
          <w:color w:val="0070C0"/>
        </w:rPr>
      </w:pPr>
      <w:r w:rsidRPr="00836315">
        <w:rPr>
          <w:rFonts w:cstheme="minorHAnsi"/>
          <w:color w:val="0070C0"/>
        </w:rPr>
        <w:t xml:space="preserve">Specificați dacă proiectul include acțiuni de dezvoltare de competențe profesionale în ceea ce privește adoptarea tehnologiilor avansate în domeniile de specializare inteligentă regională, tranziție industrială și antreprenoriat, care au legătura cu componenta de investiții, numărul </w:t>
      </w:r>
      <w:r w:rsidRPr="00836315">
        <w:rPr>
          <w:rFonts w:cstheme="minorHAnsi"/>
          <w:color w:val="0070C0"/>
        </w:rPr>
        <w:lastRenderedPageBreak/>
        <w:t>de persoane implicate, domeniile vizate și impactul așteptat asupra afacerii</w:t>
      </w:r>
    </w:p>
    <w:p w:rsidR="00506BD6" w:rsidRPr="00D47CAB" w:rsidRDefault="007F1A0D" w:rsidP="00C7086F">
      <w:pPr>
        <w:pStyle w:val="Heading1"/>
        <w:rPr>
          <w:rFonts w:cstheme="minorHAnsi"/>
          <w:color w:val="0070C0"/>
        </w:rPr>
      </w:pPr>
      <w:bookmarkStart w:id="11" w:name="_Toc455561166"/>
      <w:bookmarkStart w:id="12" w:name="_Toc430679448"/>
      <w:bookmarkStart w:id="13" w:name="_Toc446498559"/>
      <w:bookmarkStart w:id="14" w:name="_Toc447184859"/>
      <w:bookmarkStart w:id="15" w:name="_Toc128331082"/>
      <w:bookmarkEnd w:id="11"/>
      <w:r w:rsidRPr="00D47CAB">
        <w:rPr>
          <w:rFonts w:cstheme="minorHAnsi"/>
          <w:color w:val="0070C0"/>
        </w:rPr>
        <w:t>P</w:t>
      </w:r>
      <w:r w:rsidR="00506BD6" w:rsidRPr="00D47CAB">
        <w:rPr>
          <w:rFonts w:cstheme="minorHAnsi"/>
          <w:color w:val="0070C0"/>
        </w:rPr>
        <w:t>rodusul</w:t>
      </w:r>
      <w:r w:rsidRPr="00D47CAB">
        <w:rPr>
          <w:rFonts w:cstheme="minorHAnsi"/>
          <w:color w:val="0070C0"/>
        </w:rPr>
        <w:t xml:space="preserve"> </w:t>
      </w:r>
      <w:r w:rsidR="00506BD6" w:rsidRPr="00D47CAB">
        <w:rPr>
          <w:rFonts w:cstheme="minorHAnsi"/>
          <w:color w:val="0070C0"/>
        </w:rPr>
        <w:t>/serviciul</w:t>
      </w:r>
      <w:bookmarkEnd w:id="12"/>
      <w:bookmarkEnd w:id="13"/>
      <w:bookmarkEnd w:id="14"/>
      <w:bookmarkEnd w:id="15"/>
      <w:r w:rsidR="00F55478">
        <w:rPr>
          <w:rFonts w:cstheme="minorHAnsi"/>
          <w:color w:val="0070C0"/>
        </w:rPr>
        <w:t xml:space="preserve"> (intreg parteneriat)</w:t>
      </w:r>
    </w:p>
    <w:p w:rsidR="00506BD6" w:rsidRPr="00836315" w:rsidRDefault="00506BD6" w:rsidP="00C7086F">
      <w:pPr>
        <w:rPr>
          <w:rFonts w:cstheme="minorHAnsi"/>
          <w:color w:val="0070C0"/>
        </w:rPr>
      </w:pPr>
      <w:r w:rsidRPr="00D47CAB">
        <w:rPr>
          <w:rFonts w:cstheme="minorHAnsi"/>
          <w:color w:val="0070C0"/>
        </w:rPr>
        <w:t xml:space="preserve">Descrieți în detaliu </w:t>
      </w:r>
      <w:r w:rsidRPr="00D47CAB">
        <w:rPr>
          <w:rFonts w:cstheme="minorHAnsi"/>
          <w:b/>
          <w:color w:val="0070C0"/>
        </w:rPr>
        <w:t>produsul/</w:t>
      </w:r>
      <w:r w:rsidR="009548D1" w:rsidRPr="00D47CAB">
        <w:rPr>
          <w:rFonts w:cstheme="minorHAnsi"/>
          <w:b/>
          <w:color w:val="0070C0"/>
        </w:rPr>
        <w:t xml:space="preserve"> </w:t>
      </w:r>
      <w:r w:rsidRPr="00D47CAB">
        <w:rPr>
          <w:rFonts w:cstheme="minorHAnsi"/>
          <w:b/>
          <w:color w:val="0070C0"/>
        </w:rPr>
        <w:t>serviciul</w:t>
      </w:r>
      <w:r w:rsidRPr="00D47CAB">
        <w:rPr>
          <w:rFonts w:cstheme="minorHAnsi"/>
          <w:color w:val="0070C0"/>
        </w:rPr>
        <w:t xml:space="preserve"> ce </w:t>
      </w:r>
      <w:r w:rsidR="007F1A0D" w:rsidRPr="00D47CAB">
        <w:rPr>
          <w:rFonts w:cstheme="minorHAnsi"/>
          <w:color w:val="0070C0"/>
        </w:rPr>
        <w:t xml:space="preserve">va fi oferit/prestat ca urmare a realizării </w:t>
      </w:r>
      <w:r w:rsidR="001B5024" w:rsidRPr="00D47CAB">
        <w:rPr>
          <w:rFonts w:cstheme="minorHAnsi"/>
          <w:color w:val="0070C0"/>
        </w:rPr>
        <w:t xml:space="preserve">investiției propuse </w:t>
      </w:r>
      <w:r w:rsidR="001B5024" w:rsidRPr="00836315">
        <w:rPr>
          <w:rFonts w:cstheme="minorHAnsi"/>
          <w:color w:val="0070C0"/>
        </w:rPr>
        <w:t>în proiect:</w:t>
      </w:r>
    </w:p>
    <w:p w:rsidR="00FF5CAC" w:rsidRPr="00836315" w:rsidRDefault="00FF5CAC" w:rsidP="00FF5CAC">
      <w:pPr>
        <w:pStyle w:val="ListParagraph"/>
        <w:numPr>
          <w:ilvl w:val="0"/>
          <w:numId w:val="4"/>
        </w:numPr>
        <w:rPr>
          <w:rFonts w:cstheme="minorHAnsi"/>
          <w:color w:val="0070C0"/>
        </w:rPr>
      </w:pPr>
      <w:r w:rsidRPr="00836315">
        <w:rPr>
          <w:rFonts w:cstheme="minorHAnsi"/>
          <w:color w:val="0070C0"/>
        </w:rPr>
        <w:t>Prezentați modul în care investiția propusă introduce pe piață o inovare de produs sau de proces</w:t>
      </w:r>
    </w:p>
    <w:p w:rsidR="00506BD6" w:rsidRPr="00D47CAB" w:rsidRDefault="00506BD6" w:rsidP="00C7086F">
      <w:pPr>
        <w:pStyle w:val="Heading1"/>
        <w:rPr>
          <w:rFonts w:cstheme="minorHAnsi"/>
          <w:color w:val="0070C0"/>
        </w:rPr>
      </w:pPr>
      <w:bookmarkStart w:id="16" w:name="_Toc455561168"/>
      <w:bookmarkStart w:id="17" w:name="_Toc455561169"/>
      <w:bookmarkStart w:id="18" w:name="_Toc430679458"/>
      <w:bookmarkStart w:id="19" w:name="_Toc446498572"/>
      <w:bookmarkStart w:id="20" w:name="_Toc447184860"/>
      <w:bookmarkStart w:id="21" w:name="_Toc128331083"/>
      <w:bookmarkEnd w:id="16"/>
      <w:bookmarkEnd w:id="17"/>
      <w:r w:rsidRPr="00836315">
        <w:rPr>
          <w:rFonts w:cstheme="minorHAnsi"/>
          <w:color w:val="0070C0"/>
        </w:rPr>
        <w:t>Strategia</w:t>
      </w:r>
      <w:r w:rsidRPr="00D47CAB">
        <w:rPr>
          <w:rFonts w:cstheme="minorHAnsi"/>
          <w:color w:val="0070C0"/>
        </w:rPr>
        <w:t xml:space="preserve"> de marketing</w:t>
      </w:r>
      <w:bookmarkEnd w:id="18"/>
      <w:bookmarkEnd w:id="19"/>
      <w:bookmarkEnd w:id="20"/>
      <w:bookmarkEnd w:id="21"/>
      <w:r w:rsidR="00F55478">
        <w:rPr>
          <w:rFonts w:cstheme="minorHAnsi"/>
          <w:color w:val="0070C0"/>
        </w:rPr>
        <w:t xml:space="preserve"> (pentru fiecare IMM)</w:t>
      </w:r>
    </w:p>
    <w:p w:rsidR="00D878B7" w:rsidRPr="00D47CAB" w:rsidRDefault="00D878B7" w:rsidP="00C7086F">
      <w:pPr>
        <w:pStyle w:val="instruct"/>
        <w:rPr>
          <w:rFonts w:asciiTheme="minorHAnsi" w:hAnsiTheme="minorHAnsi" w:cstheme="minorHAnsi"/>
          <w:color w:val="0070C0"/>
        </w:rPr>
      </w:pPr>
      <w:r w:rsidRPr="00D47CAB">
        <w:rPr>
          <w:rFonts w:asciiTheme="minorHAnsi" w:hAnsiTheme="minorHAnsi" w:cstheme="minorHAnsi"/>
          <w:color w:val="0070C0"/>
        </w:rPr>
        <w:t>Identificați piața țintă:</w:t>
      </w:r>
    </w:p>
    <w:p w:rsidR="00D878B7" w:rsidRPr="00D47CAB" w:rsidRDefault="004D5D6E" w:rsidP="00C7086F">
      <w:pPr>
        <w:pStyle w:val="ListParagraph"/>
        <w:numPr>
          <w:ilvl w:val="0"/>
          <w:numId w:val="4"/>
        </w:numPr>
        <w:rPr>
          <w:rFonts w:cstheme="minorHAnsi"/>
          <w:i/>
          <w:color w:val="0070C0"/>
        </w:rPr>
      </w:pPr>
      <w:r w:rsidRPr="00D47CAB">
        <w:rPr>
          <w:rFonts w:cstheme="minorHAnsi"/>
          <w:color w:val="0070C0"/>
        </w:rPr>
        <w:t>Descrieți segmentul de piață/ grupul țintă căruia se adresează serviciul/ produsul rezultat în urma investiției</w:t>
      </w:r>
    </w:p>
    <w:p w:rsidR="00AB322A" w:rsidRPr="00D47CAB" w:rsidRDefault="009F3873" w:rsidP="00C7086F">
      <w:pPr>
        <w:pStyle w:val="ListParagraph"/>
        <w:numPr>
          <w:ilvl w:val="0"/>
          <w:numId w:val="4"/>
        </w:numPr>
        <w:rPr>
          <w:rFonts w:cstheme="minorHAnsi"/>
          <w:color w:val="0070C0"/>
        </w:rPr>
      </w:pPr>
      <w:r w:rsidRPr="00D47CAB">
        <w:rPr>
          <w:rFonts w:cstheme="minorHAnsi"/>
          <w:color w:val="0070C0"/>
        </w:rPr>
        <w:t>Dimensiunea pieței țintă (mărimea pieței țintă și tendințele de evoluție pe orizontul de operare al obiectivului);</w:t>
      </w:r>
      <w:r w:rsidR="00AB322A" w:rsidRPr="00D47CAB">
        <w:rPr>
          <w:rFonts w:cstheme="minorHAnsi"/>
          <w:color w:val="0070C0"/>
        </w:rPr>
        <w:t xml:space="preserve"> Identificați aria geografică de acoperire a produsului/ serviciului</w:t>
      </w:r>
    </w:p>
    <w:p w:rsidR="00AB322A" w:rsidRPr="00D47CAB" w:rsidRDefault="00AB322A" w:rsidP="00C7086F">
      <w:pPr>
        <w:pStyle w:val="ListParagraph"/>
        <w:numPr>
          <w:ilvl w:val="0"/>
          <w:numId w:val="4"/>
        </w:numPr>
        <w:rPr>
          <w:rFonts w:cstheme="minorHAnsi"/>
          <w:color w:val="0070C0"/>
        </w:rPr>
      </w:pPr>
      <w:r w:rsidRPr="00D47CAB">
        <w:rPr>
          <w:rFonts w:cstheme="minorHAnsi"/>
          <w:color w:val="0070C0"/>
        </w:rPr>
        <w:t>Analizați stadiul actual al pieţei – nevoi şi tendinţe</w:t>
      </w:r>
    </w:p>
    <w:p w:rsidR="00AB322A" w:rsidRPr="00D47CAB" w:rsidRDefault="00AB322A" w:rsidP="00C7086F">
      <w:pPr>
        <w:pStyle w:val="ListParagraph"/>
        <w:numPr>
          <w:ilvl w:val="0"/>
          <w:numId w:val="4"/>
        </w:numPr>
        <w:rPr>
          <w:rFonts w:cstheme="minorHAnsi"/>
          <w:color w:val="0070C0"/>
        </w:rPr>
      </w:pPr>
      <w:r w:rsidRPr="00D47CAB">
        <w:rPr>
          <w:rFonts w:cstheme="minorHAnsi"/>
          <w:color w:val="0070C0"/>
        </w:rPr>
        <w:t>Analizați potențialul de creştere a pieţei</w:t>
      </w:r>
    </w:p>
    <w:p w:rsidR="00AB322A" w:rsidRPr="00D47CAB" w:rsidRDefault="00AB322A" w:rsidP="00C7086F">
      <w:pPr>
        <w:pStyle w:val="ListParagraph"/>
        <w:numPr>
          <w:ilvl w:val="0"/>
          <w:numId w:val="4"/>
        </w:numPr>
        <w:rPr>
          <w:rFonts w:cstheme="minorHAnsi"/>
          <w:color w:val="0070C0"/>
        </w:rPr>
      </w:pPr>
      <w:r w:rsidRPr="00D47CAB">
        <w:rPr>
          <w:rFonts w:cstheme="minorHAnsi"/>
          <w:color w:val="0070C0"/>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rsidR="009F3873" w:rsidRPr="00D47CAB" w:rsidRDefault="009F3873" w:rsidP="00C7086F">
      <w:pPr>
        <w:pStyle w:val="ListParagraph"/>
        <w:numPr>
          <w:ilvl w:val="0"/>
          <w:numId w:val="4"/>
        </w:numPr>
        <w:rPr>
          <w:rFonts w:cstheme="minorHAnsi"/>
          <w:color w:val="0070C0"/>
        </w:rPr>
      </w:pPr>
      <w:r w:rsidRPr="00D47CAB">
        <w:rPr>
          <w:rFonts w:cstheme="minorHAnsi"/>
          <w:color w:val="0070C0"/>
        </w:rPr>
        <w:t xml:space="preserve">Analiza mediului concurențial care va cuprinde: </w:t>
      </w:r>
      <w:r w:rsidR="00AB322A" w:rsidRPr="00D47CAB">
        <w:rPr>
          <w:rFonts w:cstheme="minorHAnsi"/>
          <w:color w:val="0070C0"/>
        </w:rPr>
        <w:t>Principalii concurenţi, ponderea lor pe piaţă, punctele tari şi punctele slabe ale produsului/serviciului dvs. comparativ cu cel al competitorilor (direcţi şi indirecţi); p</w:t>
      </w:r>
      <w:r w:rsidRPr="00D47CAB">
        <w:rPr>
          <w:rFonts w:cstheme="minorHAnsi"/>
          <w:color w:val="0070C0"/>
        </w:rP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rsidR="009F3873" w:rsidRPr="00D47CAB" w:rsidRDefault="009F3873" w:rsidP="00C7086F">
      <w:pPr>
        <w:pStyle w:val="ListParagraph"/>
        <w:numPr>
          <w:ilvl w:val="0"/>
          <w:numId w:val="4"/>
        </w:numPr>
        <w:rPr>
          <w:rFonts w:cstheme="minorHAnsi"/>
          <w:color w:val="0070C0"/>
        </w:rPr>
      </w:pPr>
      <w:r w:rsidRPr="00D47CAB">
        <w:rPr>
          <w:rFonts w:cstheme="minorHAnsi"/>
          <w:color w:val="0070C0"/>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rsidR="00BC6D75" w:rsidRPr="00D47CAB" w:rsidRDefault="00BC6D75" w:rsidP="00C7086F">
      <w:pPr>
        <w:pStyle w:val="instruct"/>
        <w:rPr>
          <w:rFonts w:asciiTheme="minorHAnsi" w:hAnsiTheme="minorHAnsi" w:cstheme="minorHAnsi"/>
          <w:color w:val="0070C0"/>
        </w:rPr>
      </w:pPr>
    </w:p>
    <w:p w:rsidR="009F3873" w:rsidRPr="00D47CAB" w:rsidRDefault="004F1693" w:rsidP="00C7086F">
      <w:pPr>
        <w:pStyle w:val="instruct"/>
        <w:rPr>
          <w:rFonts w:asciiTheme="minorHAnsi" w:hAnsiTheme="minorHAnsi" w:cstheme="minorHAnsi"/>
          <w:color w:val="0070C0"/>
        </w:rPr>
      </w:pPr>
      <w:r w:rsidRPr="00D47CAB">
        <w:rPr>
          <w:rFonts w:asciiTheme="minorHAnsi" w:hAnsiTheme="minorHAnsi" w:cstheme="minorHAnsi"/>
          <w:color w:val="0070C0"/>
        </w:rPr>
        <w:t>Descrieți obiectivele generale de marketing</w:t>
      </w:r>
    </w:p>
    <w:p w:rsidR="004F1693" w:rsidRPr="00D47CAB" w:rsidRDefault="004F1693" w:rsidP="00C7086F">
      <w:pPr>
        <w:pStyle w:val="ListParagraph"/>
        <w:numPr>
          <w:ilvl w:val="0"/>
          <w:numId w:val="4"/>
        </w:numPr>
        <w:rPr>
          <w:rFonts w:cstheme="minorHAnsi"/>
          <w:color w:val="0070C0"/>
        </w:rPr>
      </w:pPr>
      <w:r w:rsidRPr="00D47CAB">
        <w:rPr>
          <w:rFonts w:cstheme="minorHAnsi"/>
          <w:color w:val="0070C0"/>
        </w:rPr>
        <w:t>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rsidR="00C22774" w:rsidRPr="00D47CAB" w:rsidRDefault="00C22774" w:rsidP="00C7086F">
      <w:pPr>
        <w:pStyle w:val="instruct"/>
        <w:rPr>
          <w:rFonts w:asciiTheme="minorHAnsi" w:hAnsiTheme="minorHAnsi" w:cstheme="minorHAnsi"/>
          <w:color w:val="0070C0"/>
        </w:rPr>
      </w:pPr>
    </w:p>
    <w:p w:rsidR="00BC6D75" w:rsidRPr="00D47CAB" w:rsidRDefault="00BC6D75" w:rsidP="00C7086F">
      <w:pPr>
        <w:pStyle w:val="instruct"/>
        <w:rPr>
          <w:rFonts w:asciiTheme="minorHAnsi" w:hAnsiTheme="minorHAnsi" w:cstheme="minorHAnsi"/>
          <w:color w:val="0070C0"/>
        </w:rPr>
      </w:pPr>
      <w:r w:rsidRPr="00D47CAB">
        <w:rPr>
          <w:rFonts w:asciiTheme="minorHAnsi" w:hAnsiTheme="minorHAnsi" w:cstheme="minorHAnsi"/>
          <w:color w:val="0070C0"/>
        </w:rPr>
        <w:t>Descrieți strategia (strategiile) de marketing (căile de urmat pentru atinge</w:t>
      </w:r>
      <w:r w:rsidR="00392326" w:rsidRPr="00D47CAB">
        <w:rPr>
          <w:rFonts w:asciiTheme="minorHAnsi" w:hAnsiTheme="minorHAnsi" w:cstheme="minorHAnsi"/>
          <w:color w:val="0070C0"/>
        </w:rPr>
        <w:t>rea obiectivelor de marketing)</w:t>
      </w:r>
    </w:p>
    <w:p w:rsidR="008C45E1" w:rsidRPr="00D47CAB" w:rsidRDefault="00BC6D75" w:rsidP="00C7086F">
      <w:pPr>
        <w:pStyle w:val="ListParagraph"/>
        <w:numPr>
          <w:ilvl w:val="0"/>
          <w:numId w:val="4"/>
        </w:numPr>
        <w:rPr>
          <w:rFonts w:cstheme="minorHAnsi"/>
          <w:color w:val="0070C0"/>
        </w:rPr>
      </w:pPr>
      <w:r w:rsidRPr="00D47CAB">
        <w:rPr>
          <w:rFonts w:cstheme="minorHAnsi"/>
          <w:color w:val="0070C0"/>
        </w:rPr>
        <w:t xml:space="preserve">în cadrul planului de marketing pot fi strategii de piață și strategii corespunzătoare fiecărui element al mix-ului de marketing (produs, preț, distribuție și promovare). </w:t>
      </w:r>
    </w:p>
    <w:p w:rsidR="00BC6D75" w:rsidRPr="00D47CAB" w:rsidRDefault="00BC6D75" w:rsidP="00C7086F">
      <w:pPr>
        <w:pStyle w:val="ListParagraph"/>
        <w:numPr>
          <w:ilvl w:val="0"/>
          <w:numId w:val="4"/>
        </w:numPr>
        <w:rPr>
          <w:rFonts w:cstheme="minorHAnsi"/>
          <w:color w:val="0070C0"/>
        </w:rPr>
      </w:pPr>
      <w:r w:rsidRPr="00D47CAB">
        <w:rPr>
          <w:rFonts w:cstheme="minorHAnsi"/>
          <w:color w:val="0070C0"/>
        </w:rPr>
        <w:t>Strategiile de marketing vor fi descrise pentru fiecare dintre elementele mix</w:t>
      </w:r>
      <w:r w:rsidR="0064784C" w:rsidRPr="00D47CAB">
        <w:rPr>
          <w:rFonts w:cstheme="minorHAnsi"/>
          <w:color w:val="0070C0"/>
        </w:rPr>
        <w:t>-</w:t>
      </w:r>
      <w:r w:rsidRPr="00D47CAB">
        <w:rPr>
          <w:rFonts w:cstheme="minorHAnsi"/>
          <w:color w:val="0070C0"/>
        </w:rPr>
        <w:t>ului de marketing, și anume:</w:t>
      </w:r>
    </w:p>
    <w:p w:rsidR="00BC6D75" w:rsidRPr="00D47CAB" w:rsidRDefault="00BC6D75" w:rsidP="00C7086F">
      <w:pPr>
        <w:pStyle w:val="ListParagraph"/>
        <w:numPr>
          <w:ilvl w:val="1"/>
          <w:numId w:val="4"/>
        </w:numPr>
        <w:rPr>
          <w:rFonts w:cstheme="minorHAnsi"/>
          <w:color w:val="0070C0"/>
        </w:rPr>
      </w:pPr>
      <w:r w:rsidRPr="00D47CAB">
        <w:rPr>
          <w:rFonts w:cstheme="minorHAnsi"/>
          <w:color w:val="0070C0"/>
        </w:rPr>
        <w:t>strategia de produs (se va descrie produsul/serviciul, menționându-se caracteristicile și avantajele pe care le oferă clienților);</w:t>
      </w:r>
    </w:p>
    <w:p w:rsidR="00BC6D75" w:rsidRPr="00D47CAB" w:rsidRDefault="00BC6D75" w:rsidP="00C7086F">
      <w:pPr>
        <w:pStyle w:val="ListParagraph"/>
        <w:numPr>
          <w:ilvl w:val="1"/>
          <w:numId w:val="4"/>
        </w:numPr>
        <w:rPr>
          <w:rFonts w:cstheme="minorHAnsi"/>
          <w:color w:val="0070C0"/>
        </w:rPr>
      </w:pPr>
      <w:r w:rsidRPr="00D47CAB">
        <w:rPr>
          <w:rFonts w:cstheme="minorHAnsi"/>
          <w:color w:val="0070C0"/>
        </w:rPr>
        <w:lastRenderedPageBreak/>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rsidR="00BC6D75" w:rsidRPr="00D47CAB" w:rsidRDefault="00BC6D75" w:rsidP="00C7086F">
      <w:pPr>
        <w:pStyle w:val="ListParagraph"/>
        <w:numPr>
          <w:ilvl w:val="1"/>
          <w:numId w:val="4"/>
        </w:numPr>
        <w:rPr>
          <w:rFonts w:cstheme="minorHAnsi"/>
          <w:color w:val="0070C0"/>
        </w:rPr>
      </w:pPr>
      <w:r w:rsidRPr="00D47CAB">
        <w:rPr>
          <w:rFonts w:cstheme="minorHAnsi"/>
          <w:color w:val="0070C0"/>
        </w:rPr>
        <w:t>strategia de vânzări și distribuție (metode de vânzare și canale de distribuție);</w:t>
      </w:r>
    </w:p>
    <w:p w:rsidR="00BC6D75" w:rsidRPr="00D47CAB" w:rsidRDefault="00BC6D75" w:rsidP="00C7086F">
      <w:pPr>
        <w:pStyle w:val="ListParagraph"/>
        <w:numPr>
          <w:ilvl w:val="1"/>
          <w:numId w:val="4"/>
        </w:numPr>
        <w:rPr>
          <w:rFonts w:cstheme="minorHAnsi"/>
          <w:color w:val="0070C0"/>
        </w:rPr>
      </w:pPr>
      <w:r w:rsidRPr="00D47CAB">
        <w:rPr>
          <w:rFonts w:cstheme="minorHAnsi"/>
          <w:color w:val="0070C0"/>
        </w:rPr>
        <w:t>strategia de promovare și relații publice (se va urmări efectul dorit în promovare, costurile pe care le implică promovarea, mesajul ce va genera efectul dorit, mass-media ce vor fi utilizate și analiza rezultatelor promovării);</w:t>
      </w:r>
    </w:p>
    <w:p w:rsidR="0085330A" w:rsidRPr="00D47CAB" w:rsidRDefault="0085330A" w:rsidP="00C7086F">
      <w:pPr>
        <w:rPr>
          <w:rFonts w:cstheme="minorHAnsi"/>
          <w:color w:val="0070C0"/>
        </w:rPr>
      </w:pPr>
    </w:p>
    <w:p w:rsidR="005B74EA" w:rsidRPr="00D47CAB" w:rsidRDefault="005B74EA" w:rsidP="00C7086F">
      <w:pPr>
        <w:pStyle w:val="instruct"/>
        <w:rPr>
          <w:rFonts w:asciiTheme="minorHAnsi" w:hAnsiTheme="minorHAnsi" w:cstheme="minorHAnsi"/>
          <w:color w:val="0070C0"/>
        </w:rPr>
      </w:pPr>
      <w:r w:rsidRPr="00D47CAB">
        <w:rPr>
          <w:rFonts w:asciiTheme="minorHAnsi" w:hAnsiTheme="minorHAnsi" w:cstheme="minorHAnsi"/>
          <w:color w:val="0070C0"/>
        </w:rPr>
        <w:t>Descrieți planul de acțiune</w:t>
      </w:r>
      <w:r w:rsidR="00F86781" w:rsidRPr="00D47CAB">
        <w:rPr>
          <w:rFonts w:asciiTheme="minorHAnsi" w:hAnsiTheme="minorHAnsi" w:cstheme="minorHAnsi"/>
          <w:color w:val="0070C0"/>
        </w:rPr>
        <w:t xml:space="preserve"> și bugetul</w:t>
      </w:r>
      <w:r w:rsidRPr="00D47CAB">
        <w:rPr>
          <w:rFonts w:asciiTheme="minorHAnsi" w:hAnsiTheme="minorHAnsi" w:cstheme="minorHAnsi"/>
          <w:color w:val="0070C0"/>
        </w:rPr>
        <w:t xml:space="preserve"> </w:t>
      </w:r>
      <w:r w:rsidR="00F86781" w:rsidRPr="00D47CAB">
        <w:rPr>
          <w:rFonts w:asciiTheme="minorHAnsi" w:hAnsiTheme="minorHAnsi" w:cstheme="minorHAnsi"/>
          <w:color w:val="0070C0"/>
        </w:rPr>
        <w:t>aferent</w:t>
      </w:r>
      <w:r w:rsidRPr="00D47CAB">
        <w:rPr>
          <w:rFonts w:asciiTheme="minorHAnsi" w:hAnsiTheme="minorHAnsi" w:cstheme="minorHAnsi"/>
          <w:color w:val="0070C0"/>
        </w:rPr>
        <w:t xml:space="preserve"> strategiei de marketing</w:t>
      </w:r>
    </w:p>
    <w:p w:rsidR="00CC692E" w:rsidRPr="00D47CAB" w:rsidRDefault="009A5EDA" w:rsidP="00C7086F">
      <w:pPr>
        <w:pStyle w:val="ListParagraph"/>
        <w:numPr>
          <w:ilvl w:val="0"/>
          <w:numId w:val="4"/>
        </w:numPr>
        <w:rPr>
          <w:rFonts w:cstheme="minorHAnsi"/>
          <w:color w:val="0070C0"/>
        </w:rPr>
      </w:pPr>
      <w:r w:rsidRPr="00D47CAB">
        <w:rPr>
          <w:rFonts w:cstheme="minorHAnsi"/>
          <w:color w:val="0070C0"/>
        </w:rPr>
        <w:t xml:space="preserve">Enumerați și descrieți </w:t>
      </w:r>
      <w:r w:rsidR="005B74EA" w:rsidRPr="00D47CAB">
        <w:rPr>
          <w:rFonts w:cstheme="minorHAnsi"/>
          <w:color w:val="0070C0"/>
        </w:rPr>
        <w:t xml:space="preserve">activitățile propuse pentru atingerea obiectivelor </w:t>
      </w:r>
      <w:r w:rsidR="00CC692E" w:rsidRPr="00D47CAB">
        <w:rPr>
          <w:rFonts w:cstheme="minorHAnsi"/>
          <w:color w:val="0070C0"/>
        </w:rPr>
        <w:t>de marketing și implementarea strategiei (strategiilor) descrise</w:t>
      </w:r>
      <w:r w:rsidRPr="00D47CAB">
        <w:rPr>
          <w:rFonts w:cstheme="minorHAnsi"/>
          <w:color w:val="0070C0"/>
        </w:rPr>
        <w:t>. Justificați necesitatea realizării acestor activități și descrieți contribuția fiecăreia la atingerea obiectivelor de marketing.</w:t>
      </w:r>
    </w:p>
    <w:p w:rsidR="005B74EA" w:rsidRPr="00D47CAB" w:rsidRDefault="001B70FE" w:rsidP="00C7086F">
      <w:pPr>
        <w:pStyle w:val="ListParagraph"/>
        <w:numPr>
          <w:ilvl w:val="0"/>
          <w:numId w:val="4"/>
        </w:numPr>
        <w:rPr>
          <w:rFonts w:cstheme="minorHAnsi"/>
          <w:color w:val="0070C0"/>
        </w:rPr>
      </w:pPr>
      <w:r w:rsidRPr="00D47CAB">
        <w:rPr>
          <w:rFonts w:cstheme="minorHAnsi"/>
          <w:color w:val="0070C0"/>
        </w:rPr>
        <w:t xml:space="preserve">Realizați </w:t>
      </w:r>
      <w:r w:rsidR="005B74EA" w:rsidRPr="00D47CAB">
        <w:rPr>
          <w:rFonts w:cstheme="minorHAnsi"/>
          <w:color w:val="0070C0"/>
        </w:rPr>
        <w:t>calendarul activităților propuse</w:t>
      </w:r>
      <w:r w:rsidR="00D7072F" w:rsidRPr="00D47CAB">
        <w:rPr>
          <w:rFonts w:cstheme="minorHAnsi"/>
          <w:color w:val="0070C0"/>
        </w:rPr>
        <w:t>, pe luni</w:t>
      </w:r>
    </w:p>
    <w:p w:rsidR="009F3873" w:rsidRPr="00D47CAB" w:rsidRDefault="00D7072F" w:rsidP="00C7086F">
      <w:pPr>
        <w:pStyle w:val="ListParagraph"/>
        <w:numPr>
          <w:ilvl w:val="0"/>
          <w:numId w:val="4"/>
        </w:numPr>
        <w:rPr>
          <w:rFonts w:cstheme="minorHAnsi"/>
          <w:color w:val="0070C0"/>
        </w:rPr>
      </w:pPr>
      <w:r w:rsidRPr="00D47CAB">
        <w:rPr>
          <w:rFonts w:cstheme="minorHAnsi"/>
          <w:color w:val="0070C0"/>
        </w:rPr>
        <w:t xml:space="preserve">Identificați </w:t>
      </w:r>
      <w:r w:rsidR="005B74EA" w:rsidRPr="00D47CAB">
        <w:rPr>
          <w:rFonts w:cstheme="minorHAnsi"/>
          <w:color w:val="0070C0"/>
        </w:rPr>
        <w:t>departamentul/</w:t>
      </w:r>
      <w:r w:rsidRPr="00D47CAB">
        <w:rPr>
          <w:rFonts w:cstheme="minorHAnsi"/>
          <w:color w:val="0070C0"/>
        </w:rPr>
        <w:t xml:space="preserve"> </w:t>
      </w:r>
      <w:r w:rsidR="005B74EA" w:rsidRPr="00D47CAB">
        <w:rPr>
          <w:rFonts w:cstheme="minorHAnsi"/>
          <w:color w:val="0070C0"/>
        </w:rPr>
        <w:t>persoanele responsabile</w:t>
      </w:r>
      <w:r w:rsidRPr="00D47CAB">
        <w:rPr>
          <w:rFonts w:cstheme="minorHAnsi"/>
          <w:color w:val="0070C0"/>
        </w:rPr>
        <w:t xml:space="preserve"> de realizarea fiecărei activități</w:t>
      </w:r>
    </w:p>
    <w:p w:rsidR="00DE35C8" w:rsidRPr="00D47CAB" w:rsidRDefault="00C239C3" w:rsidP="00C7086F">
      <w:pPr>
        <w:pStyle w:val="ListParagraph"/>
        <w:numPr>
          <w:ilvl w:val="0"/>
          <w:numId w:val="4"/>
        </w:numPr>
        <w:rPr>
          <w:rFonts w:cstheme="minorHAnsi"/>
          <w:color w:val="0070C0"/>
        </w:rPr>
      </w:pPr>
      <w:r w:rsidRPr="00D47CAB">
        <w:rPr>
          <w:rFonts w:cstheme="minorHAnsi"/>
          <w:color w:val="0070C0"/>
        </w:rPr>
        <w:t>Elaborați bugetul planului de acțiune (model</w:t>
      </w:r>
      <w:r w:rsidR="001500F9" w:rsidRPr="00D47CAB">
        <w:rPr>
          <w:rFonts w:cstheme="minorHAnsi"/>
          <w:color w:val="0070C0"/>
        </w:rPr>
        <w:t>ul</w:t>
      </w:r>
      <w:r w:rsidRPr="00D47CAB">
        <w:rPr>
          <w:rFonts w:cstheme="minorHAnsi"/>
          <w:color w:val="0070C0"/>
        </w:rPr>
        <w:t xml:space="preserve"> recomandat în tabelul de mai jos</w:t>
      </w:r>
      <w:r w:rsidR="001500F9" w:rsidRPr="00D47CAB">
        <w:rPr>
          <w:rFonts w:cstheme="minorHAnsi"/>
          <w:color w:val="0070C0"/>
        </w:rPr>
        <w:t xml:space="preserve"> include o serie de activități, cu titlu de exemple</w:t>
      </w:r>
      <w:r w:rsidRPr="00D47CAB">
        <w:rPr>
          <w:rFonts w:cstheme="minorHAnsi"/>
          <w:color w:val="0070C0"/>
        </w:rPr>
        <w:t xml:space="preserve">). </w:t>
      </w:r>
    </w:p>
    <w:p w:rsidR="005B74EA" w:rsidRPr="00D47CAB" w:rsidRDefault="00C239C3" w:rsidP="00C7086F">
      <w:pPr>
        <w:pStyle w:val="ListParagraph"/>
        <w:numPr>
          <w:ilvl w:val="0"/>
          <w:numId w:val="4"/>
        </w:numPr>
        <w:rPr>
          <w:rFonts w:cstheme="minorHAnsi"/>
          <w:color w:val="0070C0"/>
        </w:rPr>
      </w:pPr>
      <w:r w:rsidRPr="00D47CAB">
        <w:rPr>
          <w:rFonts w:cstheme="minorHAnsi"/>
          <w:color w:val="0070C0"/>
        </w:rPr>
        <w:t xml:space="preserve">Justificați costurile estimate pentru fiecare activitate și lună din calendarul de realizare a activităților. </w:t>
      </w:r>
    </w:p>
    <w:p w:rsidR="00DB7CB1" w:rsidRPr="00D47CAB" w:rsidRDefault="00DB7CB1" w:rsidP="00C7086F">
      <w:pPr>
        <w:rPr>
          <w:rFonts w:cstheme="minorHAnsi"/>
          <w:color w:val="0070C0"/>
        </w:rPr>
      </w:pPr>
    </w:p>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D47CAB" w:rsidRPr="00D47CAB" w:rsidTr="008E099E">
        <w:trPr>
          <w:trHeight w:val="255"/>
        </w:trPr>
        <w:tc>
          <w:tcPr>
            <w:tcW w:w="567" w:type="dxa"/>
            <w:shd w:val="clear" w:color="auto" w:fill="BDD6EE" w:themeFill="accent1" w:themeFillTint="66"/>
            <w:noWrap/>
            <w:vAlign w:val="center"/>
          </w:tcPr>
          <w:p w:rsidR="00C239C3" w:rsidRPr="00D47CAB" w:rsidRDefault="00C239C3" w:rsidP="00E35B19">
            <w:pPr>
              <w:jc w:val="center"/>
              <w:rPr>
                <w:rFonts w:cstheme="minorHAnsi"/>
                <w:color w:val="0070C0"/>
                <w:sz w:val="20"/>
                <w:szCs w:val="20"/>
              </w:rPr>
            </w:pPr>
            <w:r w:rsidRPr="00D47CAB">
              <w:rPr>
                <w:rFonts w:cstheme="minorHAnsi"/>
                <w:color w:val="0070C0"/>
                <w:sz w:val="20"/>
                <w:szCs w:val="20"/>
              </w:rPr>
              <w:t>Nr. Crt.</w:t>
            </w:r>
          </w:p>
        </w:tc>
        <w:tc>
          <w:tcPr>
            <w:tcW w:w="4111" w:type="dxa"/>
            <w:shd w:val="clear" w:color="auto" w:fill="BDD6EE" w:themeFill="accent1" w:themeFillTint="66"/>
            <w:noWrap/>
            <w:vAlign w:val="center"/>
          </w:tcPr>
          <w:p w:rsidR="00C239C3" w:rsidRPr="00D47CAB" w:rsidRDefault="00C239C3" w:rsidP="00E35B19">
            <w:pPr>
              <w:jc w:val="center"/>
              <w:rPr>
                <w:rFonts w:cstheme="minorHAnsi"/>
                <w:color w:val="0070C0"/>
                <w:sz w:val="20"/>
                <w:szCs w:val="20"/>
              </w:rPr>
            </w:pPr>
            <w:r w:rsidRPr="00D47CAB">
              <w:rPr>
                <w:rFonts w:cstheme="minorHAnsi"/>
                <w:color w:val="0070C0"/>
                <w:sz w:val="20"/>
                <w:szCs w:val="20"/>
              </w:rPr>
              <w:t>Activitate</w:t>
            </w:r>
          </w:p>
        </w:tc>
        <w:tc>
          <w:tcPr>
            <w:tcW w:w="1134" w:type="dxa"/>
            <w:shd w:val="clear" w:color="auto" w:fill="BDD6EE" w:themeFill="accent1" w:themeFillTint="66"/>
            <w:noWrap/>
            <w:vAlign w:val="center"/>
            <w:hideMark/>
          </w:tcPr>
          <w:p w:rsidR="00C239C3" w:rsidRPr="00D47CAB" w:rsidRDefault="00C239C3" w:rsidP="00E35B19">
            <w:pPr>
              <w:jc w:val="center"/>
              <w:rPr>
                <w:rFonts w:cstheme="minorHAnsi"/>
                <w:color w:val="0070C0"/>
                <w:sz w:val="20"/>
                <w:szCs w:val="20"/>
              </w:rPr>
            </w:pPr>
            <w:r w:rsidRPr="00D47CAB">
              <w:rPr>
                <w:rFonts w:cstheme="minorHAnsi"/>
                <w:color w:val="0070C0"/>
                <w:sz w:val="20"/>
                <w:szCs w:val="20"/>
              </w:rPr>
              <w:t>Luna 1</w:t>
            </w:r>
          </w:p>
        </w:tc>
        <w:tc>
          <w:tcPr>
            <w:tcW w:w="1134" w:type="dxa"/>
            <w:shd w:val="clear" w:color="auto" w:fill="BDD6EE" w:themeFill="accent1" w:themeFillTint="66"/>
            <w:noWrap/>
            <w:vAlign w:val="center"/>
            <w:hideMark/>
          </w:tcPr>
          <w:p w:rsidR="00C239C3" w:rsidRPr="00D47CAB" w:rsidRDefault="00C239C3" w:rsidP="00E35B19">
            <w:pPr>
              <w:jc w:val="center"/>
              <w:rPr>
                <w:rFonts w:cstheme="minorHAnsi"/>
                <w:color w:val="0070C0"/>
                <w:sz w:val="20"/>
                <w:szCs w:val="20"/>
              </w:rPr>
            </w:pPr>
            <w:r w:rsidRPr="00D47CAB">
              <w:rPr>
                <w:rFonts w:cstheme="minorHAnsi"/>
                <w:color w:val="0070C0"/>
                <w:sz w:val="20"/>
                <w:szCs w:val="20"/>
              </w:rPr>
              <w:t>Luna 2</w:t>
            </w:r>
          </w:p>
        </w:tc>
        <w:tc>
          <w:tcPr>
            <w:tcW w:w="1134" w:type="dxa"/>
            <w:shd w:val="clear" w:color="auto" w:fill="BDD6EE" w:themeFill="accent1" w:themeFillTint="66"/>
            <w:noWrap/>
            <w:vAlign w:val="center"/>
            <w:hideMark/>
          </w:tcPr>
          <w:p w:rsidR="00C239C3" w:rsidRPr="00D47CAB" w:rsidRDefault="00C239C3" w:rsidP="00E35B19">
            <w:pPr>
              <w:jc w:val="center"/>
              <w:rPr>
                <w:rFonts w:cstheme="minorHAnsi"/>
                <w:color w:val="0070C0"/>
                <w:sz w:val="20"/>
                <w:szCs w:val="20"/>
              </w:rPr>
            </w:pPr>
            <w:r w:rsidRPr="00D47CAB">
              <w:rPr>
                <w:rFonts w:cstheme="minorHAnsi"/>
                <w:color w:val="0070C0"/>
                <w:sz w:val="20"/>
                <w:szCs w:val="20"/>
              </w:rPr>
              <w:t>…</w:t>
            </w:r>
          </w:p>
        </w:tc>
        <w:tc>
          <w:tcPr>
            <w:tcW w:w="1134" w:type="dxa"/>
            <w:shd w:val="clear" w:color="auto" w:fill="BDD6EE" w:themeFill="accent1" w:themeFillTint="66"/>
            <w:noWrap/>
            <w:vAlign w:val="center"/>
            <w:hideMark/>
          </w:tcPr>
          <w:p w:rsidR="00C239C3" w:rsidRPr="00D47CAB" w:rsidRDefault="00C239C3" w:rsidP="00E35B19">
            <w:pPr>
              <w:jc w:val="center"/>
              <w:rPr>
                <w:rFonts w:cstheme="minorHAnsi"/>
                <w:color w:val="0070C0"/>
                <w:sz w:val="20"/>
                <w:szCs w:val="20"/>
              </w:rPr>
            </w:pPr>
            <w:r w:rsidRPr="00D47CAB">
              <w:rPr>
                <w:rFonts w:cstheme="minorHAnsi"/>
                <w:color w:val="0070C0"/>
                <w:sz w:val="20"/>
                <w:szCs w:val="20"/>
              </w:rPr>
              <w:t>Luna n</w:t>
            </w:r>
          </w:p>
        </w:tc>
      </w:tr>
      <w:tr w:rsidR="00D47CAB" w:rsidRPr="00D47CAB" w:rsidTr="00C239C3">
        <w:trPr>
          <w:trHeight w:val="255"/>
        </w:trPr>
        <w:tc>
          <w:tcPr>
            <w:tcW w:w="567" w:type="dxa"/>
            <w:shd w:val="clear" w:color="auto" w:fill="auto"/>
            <w:noWrap/>
            <w:vAlign w:val="center"/>
          </w:tcPr>
          <w:p w:rsidR="00C239C3" w:rsidRPr="00D47CAB" w:rsidRDefault="00C239C3" w:rsidP="00C7086F">
            <w:pPr>
              <w:rPr>
                <w:rFonts w:cstheme="minorHAnsi"/>
                <w:color w:val="0070C0"/>
                <w:sz w:val="20"/>
                <w:szCs w:val="20"/>
              </w:rPr>
            </w:pPr>
            <w:r w:rsidRPr="00D47CAB">
              <w:rPr>
                <w:rFonts w:cstheme="minorHAnsi"/>
                <w:color w:val="0070C0"/>
                <w:sz w:val="20"/>
                <w:szCs w:val="20"/>
              </w:rPr>
              <w:t>1</w:t>
            </w:r>
          </w:p>
        </w:tc>
        <w:tc>
          <w:tcPr>
            <w:tcW w:w="4111" w:type="dxa"/>
            <w:shd w:val="clear" w:color="auto" w:fill="auto"/>
            <w:noWrap/>
            <w:vAlign w:val="center"/>
          </w:tcPr>
          <w:p w:rsidR="00C239C3" w:rsidRPr="00D47CAB" w:rsidRDefault="00C239C3" w:rsidP="00C7086F">
            <w:pPr>
              <w:rPr>
                <w:rFonts w:cstheme="minorHAnsi"/>
                <w:color w:val="0070C0"/>
                <w:sz w:val="20"/>
                <w:szCs w:val="20"/>
              </w:rPr>
            </w:pPr>
            <w:r w:rsidRPr="00D47CAB">
              <w:rPr>
                <w:rFonts w:cstheme="minorHAnsi"/>
                <w:color w:val="0070C0"/>
                <w:sz w:val="20"/>
                <w:szCs w:val="20"/>
              </w:rPr>
              <w:t>Cercetare de piață</w:t>
            </w:r>
          </w:p>
        </w:tc>
        <w:tc>
          <w:tcPr>
            <w:tcW w:w="1134" w:type="dxa"/>
            <w:shd w:val="clear" w:color="auto" w:fill="auto"/>
            <w:noWrap/>
            <w:vAlign w:val="center"/>
          </w:tcPr>
          <w:p w:rsidR="00C239C3" w:rsidRPr="00D47CAB" w:rsidRDefault="00C239C3" w:rsidP="00C7086F">
            <w:pPr>
              <w:rPr>
                <w:rFonts w:cstheme="minorHAnsi"/>
                <w:color w:val="0070C0"/>
                <w:sz w:val="20"/>
                <w:szCs w:val="20"/>
              </w:rPr>
            </w:pPr>
          </w:p>
        </w:tc>
        <w:tc>
          <w:tcPr>
            <w:tcW w:w="1134" w:type="dxa"/>
            <w:shd w:val="clear" w:color="auto" w:fill="auto"/>
            <w:noWrap/>
            <w:vAlign w:val="center"/>
          </w:tcPr>
          <w:p w:rsidR="00C239C3" w:rsidRPr="00D47CAB" w:rsidRDefault="00C239C3" w:rsidP="00C7086F">
            <w:pPr>
              <w:rPr>
                <w:rFonts w:cstheme="minorHAnsi"/>
                <w:color w:val="0070C0"/>
                <w:sz w:val="20"/>
                <w:szCs w:val="20"/>
              </w:rPr>
            </w:pPr>
          </w:p>
        </w:tc>
        <w:tc>
          <w:tcPr>
            <w:tcW w:w="1134" w:type="dxa"/>
            <w:shd w:val="clear" w:color="auto" w:fill="auto"/>
            <w:noWrap/>
            <w:vAlign w:val="center"/>
          </w:tcPr>
          <w:p w:rsidR="00C239C3" w:rsidRPr="00D47CAB" w:rsidRDefault="00C239C3" w:rsidP="00C7086F">
            <w:pPr>
              <w:rPr>
                <w:rFonts w:cstheme="minorHAnsi"/>
                <w:color w:val="0070C0"/>
                <w:sz w:val="20"/>
                <w:szCs w:val="20"/>
              </w:rPr>
            </w:pPr>
          </w:p>
        </w:tc>
        <w:tc>
          <w:tcPr>
            <w:tcW w:w="1134" w:type="dxa"/>
            <w:shd w:val="clear" w:color="auto" w:fill="auto"/>
            <w:noWrap/>
            <w:vAlign w:val="center"/>
          </w:tcPr>
          <w:p w:rsidR="00C239C3" w:rsidRPr="00D47CAB" w:rsidRDefault="00C239C3" w:rsidP="00C7086F">
            <w:pPr>
              <w:rPr>
                <w:rFonts w:cstheme="minorHAnsi"/>
                <w:color w:val="0070C0"/>
                <w:sz w:val="20"/>
                <w:szCs w:val="20"/>
              </w:rPr>
            </w:pPr>
          </w:p>
        </w:tc>
      </w:tr>
      <w:tr w:rsidR="00D47CAB" w:rsidRPr="00D47CAB" w:rsidTr="00C239C3">
        <w:trPr>
          <w:trHeight w:val="255"/>
        </w:trPr>
        <w:tc>
          <w:tcPr>
            <w:tcW w:w="567" w:type="dxa"/>
            <w:shd w:val="clear" w:color="auto" w:fill="auto"/>
            <w:noWrap/>
            <w:vAlign w:val="center"/>
          </w:tcPr>
          <w:p w:rsidR="00C239C3" w:rsidRPr="00D47CAB" w:rsidRDefault="00C239C3" w:rsidP="00C7086F">
            <w:pPr>
              <w:rPr>
                <w:rFonts w:cstheme="minorHAnsi"/>
                <w:color w:val="0070C0"/>
                <w:sz w:val="20"/>
                <w:szCs w:val="20"/>
              </w:rPr>
            </w:pPr>
            <w:r w:rsidRPr="00D47CAB">
              <w:rPr>
                <w:rFonts w:cstheme="minorHAnsi"/>
                <w:color w:val="0070C0"/>
                <w:sz w:val="20"/>
                <w:szCs w:val="20"/>
              </w:rPr>
              <w:t>2</w:t>
            </w:r>
          </w:p>
        </w:tc>
        <w:tc>
          <w:tcPr>
            <w:tcW w:w="4111" w:type="dxa"/>
            <w:shd w:val="clear" w:color="auto" w:fill="auto"/>
            <w:noWrap/>
            <w:vAlign w:val="center"/>
          </w:tcPr>
          <w:p w:rsidR="00C239C3" w:rsidRPr="00D47CAB" w:rsidRDefault="00C239C3" w:rsidP="00C7086F">
            <w:pPr>
              <w:rPr>
                <w:rFonts w:cstheme="minorHAnsi"/>
                <w:color w:val="0070C0"/>
                <w:sz w:val="20"/>
                <w:szCs w:val="20"/>
              </w:rPr>
            </w:pPr>
            <w:r w:rsidRPr="00D47CAB">
              <w:rPr>
                <w:rFonts w:cstheme="minorHAnsi"/>
                <w:color w:val="0070C0"/>
                <w:sz w:val="20"/>
                <w:szCs w:val="20"/>
              </w:rPr>
              <w:t>Comunicare</w:t>
            </w:r>
          </w:p>
          <w:p w:rsidR="00C239C3" w:rsidRPr="00D47CAB" w:rsidRDefault="00C239C3" w:rsidP="00C7086F">
            <w:pPr>
              <w:rPr>
                <w:rFonts w:cstheme="minorHAnsi"/>
                <w:color w:val="0070C0"/>
                <w:sz w:val="20"/>
                <w:szCs w:val="20"/>
              </w:rPr>
            </w:pPr>
            <w:r w:rsidRPr="00D47CAB">
              <w:rPr>
                <w:rFonts w:cstheme="minorHAnsi"/>
                <w:color w:val="0070C0"/>
                <w:sz w:val="20"/>
                <w:szCs w:val="20"/>
              </w:rPr>
              <w:t>Redactare comunicate de presă</w:t>
            </w:r>
          </w:p>
          <w:p w:rsidR="00C239C3" w:rsidRPr="00D47CAB" w:rsidRDefault="00C239C3" w:rsidP="00C7086F">
            <w:pPr>
              <w:rPr>
                <w:rFonts w:cstheme="minorHAnsi"/>
                <w:color w:val="0070C0"/>
                <w:sz w:val="20"/>
                <w:szCs w:val="20"/>
              </w:rPr>
            </w:pPr>
            <w:r w:rsidRPr="00D47CAB">
              <w:rPr>
                <w:rFonts w:cstheme="minorHAnsi"/>
                <w:color w:val="0070C0"/>
                <w:sz w:val="20"/>
                <w:szCs w:val="20"/>
              </w:rPr>
              <w:t>Redactare materiale publicitare</w:t>
            </w:r>
          </w:p>
          <w:p w:rsidR="00C239C3" w:rsidRPr="00D47CAB" w:rsidRDefault="00C239C3" w:rsidP="00C7086F">
            <w:pPr>
              <w:rPr>
                <w:rFonts w:cstheme="minorHAnsi"/>
                <w:color w:val="0070C0"/>
                <w:sz w:val="20"/>
                <w:szCs w:val="20"/>
              </w:rPr>
            </w:pPr>
            <w:r w:rsidRPr="00D47CAB">
              <w:rPr>
                <w:rFonts w:cstheme="minorHAnsi"/>
                <w:color w:val="0070C0"/>
                <w:sz w:val="20"/>
                <w:szCs w:val="20"/>
              </w:rPr>
              <w:t>Website, creare și întreținere</w:t>
            </w:r>
          </w:p>
        </w:tc>
        <w:tc>
          <w:tcPr>
            <w:tcW w:w="1134" w:type="dxa"/>
            <w:shd w:val="clear" w:color="auto" w:fill="auto"/>
            <w:noWrap/>
            <w:vAlign w:val="center"/>
          </w:tcPr>
          <w:p w:rsidR="00C239C3" w:rsidRPr="00D47CAB" w:rsidRDefault="00C239C3" w:rsidP="00C7086F">
            <w:pPr>
              <w:rPr>
                <w:rFonts w:cstheme="minorHAnsi"/>
                <w:color w:val="0070C0"/>
                <w:sz w:val="20"/>
                <w:szCs w:val="20"/>
              </w:rPr>
            </w:pPr>
          </w:p>
        </w:tc>
        <w:tc>
          <w:tcPr>
            <w:tcW w:w="1134" w:type="dxa"/>
            <w:shd w:val="clear" w:color="auto" w:fill="auto"/>
            <w:noWrap/>
            <w:vAlign w:val="center"/>
          </w:tcPr>
          <w:p w:rsidR="00C239C3" w:rsidRPr="00D47CAB" w:rsidRDefault="00C239C3" w:rsidP="00C7086F">
            <w:pPr>
              <w:rPr>
                <w:rFonts w:cstheme="minorHAnsi"/>
                <w:color w:val="0070C0"/>
                <w:sz w:val="20"/>
                <w:szCs w:val="20"/>
              </w:rPr>
            </w:pPr>
          </w:p>
        </w:tc>
        <w:tc>
          <w:tcPr>
            <w:tcW w:w="1134" w:type="dxa"/>
            <w:shd w:val="clear" w:color="auto" w:fill="auto"/>
            <w:noWrap/>
            <w:vAlign w:val="center"/>
          </w:tcPr>
          <w:p w:rsidR="00C239C3" w:rsidRPr="00D47CAB" w:rsidRDefault="00C239C3" w:rsidP="00C7086F">
            <w:pPr>
              <w:rPr>
                <w:rFonts w:cstheme="minorHAnsi"/>
                <w:color w:val="0070C0"/>
                <w:sz w:val="20"/>
                <w:szCs w:val="20"/>
              </w:rPr>
            </w:pPr>
          </w:p>
        </w:tc>
        <w:tc>
          <w:tcPr>
            <w:tcW w:w="1134" w:type="dxa"/>
            <w:shd w:val="clear" w:color="auto" w:fill="auto"/>
            <w:noWrap/>
            <w:vAlign w:val="center"/>
          </w:tcPr>
          <w:p w:rsidR="00C239C3" w:rsidRPr="00D47CAB" w:rsidRDefault="00C239C3" w:rsidP="00C7086F">
            <w:pPr>
              <w:rPr>
                <w:rFonts w:cstheme="minorHAnsi"/>
                <w:color w:val="0070C0"/>
                <w:sz w:val="20"/>
                <w:szCs w:val="20"/>
              </w:rPr>
            </w:pPr>
          </w:p>
        </w:tc>
      </w:tr>
      <w:tr w:rsidR="00D47CAB" w:rsidRPr="00D47CAB" w:rsidTr="00C239C3">
        <w:trPr>
          <w:trHeight w:val="255"/>
        </w:trPr>
        <w:tc>
          <w:tcPr>
            <w:tcW w:w="567" w:type="dxa"/>
            <w:shd w:val="clear" w:color="auto" w:fill="auto"/>
            <w:noWrap/>
            <w:vAlign w:val="center"/>
          </w:tcPr>
          <w:p w:rsidR="00C239C3" w:rsidRPr="00D47CAB" w:rsidRDefault="00C239C3" w:rsidP="00C7086F">
            <w:pPr>
              <w:rPr>
                <w:rFonts w:cstheme="minorHAnsi"/>
                <w:color w:val="0070C0"/>
                <w:sz w:val="20"/>
                <w:szCs w:val="20"/>
              </w:rPr>
            </w:pPr>
            <w:r w:rsidRPr="00D47CAB">
              <w:rPr>
                <w:rFonts w:cstheme="minorHAnsi"/>
                <w:color w:val="0070C0"/>
                <w:sz w:val="20"/>
                <w:szCs w:val="20"/>
              </w:rPr>
              <w:t>3</w:t>
            </w:r>
          </w:p>
        </w:tc>
        <w:tc>
          <w:tcPr>
            <w:tcW w:w="4111" w:type="dxa"/>
            <w:shd w:val="clear" w:color="auto" w:fill="auto"/>
            <w:noWrap/>
            <w:vAlign w:val="center"/>
          </w:tcPr>
          <w:p w:rsidR="00C239C3" w:rsidRPr="00D47CAB" w:rsidRDefault="00C239C3" w:rsidP="00C7086F">
            <w:pPr>
              <w:rPr>
                <w:rFonts w:cstheme="minorHAnsi"/>
                <w:color w:val="0070C0"/>
                <w:sz w:val="20"/>
                <w:szCs w:val="20"/>
              </w:rPr>
            </w:pPr>
            <w:r w:rsidRPr="00D47CAB">
              <w:rPr>
                <w:rFonts w:cstheme="minorHAnsi"/>
                <w:color w:val="0070C0"/>
                <w:sz w:val="20"/>
                <w:szCs w:val="20"/>
              </w:rPr>
              <w:t>Organizare evenimente</w:t>
            </w:r>
          </w:p>
        </w:tc>
        <w:tc>
          <w:tcPr>
            <w:tcW w:w="1134" w:type="dxa"/>
            <w:shd w:val="clear" w:color="auto" w:fill="auto"/>
            <w:noWrap/>
            <w:vAlign w:val="center"/>
          </w:tcPr>
          <w:p w:rsidR="00C239C3" w:rsidRPr="00D47CAB" w:rsidRDefault="00C239C3" w:rsidP="00C7086F">
            <w:pPr>
              <w:rPr>
                <w:rFonts w:cstheme="minorHAnsi"/>
                <w:color w:val="0070C0"/>
                <w:sz w:val="20"/>
                <w:szCs w:val="20"/>
              </w:rPr>
            </w:pPr>
          </w:p>
        </w:tc>
        <w:tc>
          <w:tcPr>
            <w:tcW w:w="1134" w:type="dxa"/>
            <w:shd w:val="clear" w:color="auto" w:fill="auto"/>
            <w:noWrap/>
            <w:vAlign w:val="center"/>
          </w:tcPr>
          <w:p w:rsidR="00C239C3" w:rsidRPr="00D47CAB" w:rsidRDefault="00C239C3" w:rsidP="00C7086F">
            <w:pPr>
              <w:rPr>
                <w:rFonts w:cstheme="minorHAnsi"/>
                <w:color w:val="0070C0"/>
                <w:sz w:val="20"/>
                <w:szCs w:val="20"/>
              </w:rPr>
            </w:pPr>
          </w:p>
        </w:tc>
        <w:tc>
          <w:tcPr>
            <w:tcW w:w="1134" w:type="dxa"/>
            <w:shd w:val="clear" w:color="auto" w:fill="auto"/>
            <w:noWrap/>
            <w:vAlign w:val="center"/>
          </w:tcPr>
          <w:p w:rsidR="00C239C3" w:rsidRPr="00D47CAB" w:rsidRDefault="00C239C3" w:rsidP="00C7086F">
            <w:pPr>
              <w:rPr>
                <w:rFonts w:cstheme="minorHAnsi"/>
                <w:color w:val="0070C0"/>
                <w:sz w:val="20"/>
                <w:szCs w:val="20"/>
              </w:rPr>
            </w:pPr>
          </w:p>
        </w:tc>
        <w:tc>
          <w:tcPr>
            <w:tcW w:w="1134" w:type="dxa"/>
            <w:shd w:val="clear" w:color="auto" w:fill="auto"/>
            <w:noWrap/>
            <w:vAlign w:val="center"/>
          </w:tcPr>
          <w:p w:rsidR="00C239C3" w:rsidRPr="00D47CAB" w:rsidRDefault="00C239C3" w:rsidP="00C7086F">
            <w:pPr>
              <w:rPr>
                <w:rFonts w:cstheme="minorHAnsi"/>
                <w:color w:val="0070C0"/>
                <w:sz w:val="20"/>
                <w:szCs w:val="20"/>
              </w:rPr>
            </w:pPr>
          </w:p>
        </w:tc>
      </w:tr>
      <w:tr w:rsidR="00D47CAB" w:rsidRPr="00D47CAB" w:rsidTr="001029AA">
        <w:trPr>
          <w:trHeight w:val="255"/>
        </w:trPr>
        <w:tc>
          <w:tcPr>
            <w:tcW w:w="567" w:type="dxa"/>
            <w:shd w:val="clear" w:color="auto" w:fill="FFFFFF" w:themeFill="background1"/>
            <w:noWrap/>
            <w:vAlign w:val="center"/>
          </w:tcPr>
          <w:p w:rsidR="000F5682" w:rsidRPr="00D47CAB" w:rsidRDefault="000F5682" w:rsidP="00C7086F">
            <w:pPr>
              <w:rPr>
                <w:rFonts w:cstheme="minorHAnsi"/>
                <w:color w:val="0070C0"/>
                <w:sz w:val="20"/>
                <w:szCs w:val="20"/>
              </w:rPr>
            </w:pPr>
            <w:r w:rsidRPr="00D47CAB">
              <w:rPr>
                <w:rFonts w:cstheme="minorHAnsi"/>
                <w:color w:val="0070C0"/>
                <w:sz w:val="20"/>
                <w:szCs w:val="20"/>
              </w:rPr>
              <w:t>4.</w:t>
            </w:r>
          </w:p>
        </w:tc>
        <w:tc>
          <w:tcPr>
            <w:tcW w:w="4111" w:type="dxa"/>
            <w:shd w:val="clear" w:color="auto" w:fill="FFFFFF" w:themeFill="background1"/>
            <w:noWrap/>
            <w:vAlign w:val="center"/>
          </w:tcPr>
          <w:p w:rsidR="000F5682" w:rsidRPr="00D47CAB" w:rsidRDefault="000F5682" w:rsidP="00C7086F">
            <w:pPr>
              <w:rPr>
                <w:rFonts w:cstheme="minorHAnsi"/>
                <w:color w:val="0070C0"/>
                <w:sz w:val="20"/>
                <w:szCs w:val="20"/>
              </w:rPr>
            </w:pPr>
            <w:r w:rsidRPr="00D47CAB">
              <w:rPr>
                <w:rFonts w:cstheme="minorHAnsi"/>
                <w:color w:val="0070C0"/>
                <w:sz w:val="20"/>
                <w:szCs w:val="20"/>
              </w:rPr>
              <w:t>Participări la târguri şi expoziţii internaţionale, organizate în  străinătate</w:t>
            </w:r>
          </w:p>
        </w:tc>
        <w:tc>
          <w:tcPr>
            <w:tcW w:w="1134" w:type="dxa"/>
            <w:shd w:val="clear" w:color="auto" w:fill="FFFFFF" w:themeFill="background1"/>
            <w:noWrap/>
            <w:vAlign w:val="center"/>
          </w:tcPr>
          <w:p w:rsidR="000F5682" w:rsidRPr="00D47CAB" w:rsidRDefault="000F5682" w:rsidP="00C7086F">
            <w:pPr>
              <w:rPr>
                <w:rFonts w:cstheme="minorHAnsi"/>
                <w:color w:val="0070C0"/>
                <w:sz w:val="20"/>
                <w:szCs w:val="20"/>
              </w:rPr>
            </w:pPr>
          </w:p>
        </w:tc>
        <w:tc>
          <w:tcPr>
            <w:tcW w:w="1134" w:type="dxa"/>
            <w:shd w:val="clear" w:color="auto" w:fill="FFFFFF" w:themeFill="background1"/>
            <w:noWrap/>
            <w:vAlign w:val="center"/>
          </w:tcPr>
          <w:p w:rsidR="000F5682" w:rsidRPr="00D47CAB" w:rsidRDefault="000F5682" w:rsidP="00C7086F">
            <w:pPr>
              <w:rPr>
                <w:rFonts w:cstheme="minorHAnsi"/>
                <w:color w:val="0070C0"/>
                <w:sz w:val="20"/>
                <w:szCs w:val="20"/>
              </w:rPr>
            </w:pPr>
          </w:p>
        </w:tc>
        <w:tc>
          <w:tcPr>
            <w:tcW w:w="1134" w:type="dxa"/>
            <w:shd w:val="clear" w:color="auto" w:fill="FFFFFF" w:themeFill="background1"/>
            <w:noWrap/>
            <w:vAlign w:val="center"/>
          </w:tcPr>
          <w:p w:rsidR="000F5682" w:rsidRPr="00D47CAB" w:rsidRDefault="000F5682" w:rsidP="00C7086F">
            <w:pPr>
              <w:rPr>
                <w:rFonts w:cstheme="minorHAnsi"/>
                <w:color w:val="0070C0"/>
                <w:sz w:val="20"/>
                <w:szCs w:val="20"/>
              </w:rPr>
            </w:pPr>
          </w:p>
        </w:tc>
        <w:tc>
          <w:tcPr>
            <w:tcW w:w="1134" w:type="dxa"/>
            <w:shd w:val="clear" w:color="auto" w:fill="FFFFFF" w:themeFill="background1"/>
            <w:noWrap/>
            <w:vAlign w:val="center"/>
          </w:tcPr>
          <w:p w:rsidR="000F5682" w:rsidRPr="00D47CAB" w:rsidRDefault="000F5682" w:rsidP="00C7086F">
            <w:pPr>
              <w:rPr>
                <w:rFonts w:cstheme="minorHAnsi"/>
                <w:color w:val="0070C0"/>
                <w:sz w:val="20"/>
                <w:szCs w:val="20"/>
              </w:rPr>
            </w:pPr>
          </w:p>
        </w:tc>
      </w:tr>
      <w:tr w:rsidR="00D47CAB" w:rsidRPr="00D47CAB" w:rsidTr="00C239C3">
        <w:trPr>
          <w:trHeight w:val="255"/>
        </w:trPr>
        <w:tc>
          <w:tcPr>
            <w:tcW w:w="567" w:type="dxa"/>
            <w:shd w:val="clear" w:color="auto" w:fill="auto"/>
            <w:noWrap/>
            <w:vAlign w:val="center"/>
          </w:tcPr>
          <w:p w:rsidR="00C239C3" w:rsidRPr="00D47CAB" w:rsidRDefault="00C239C3" w:rsidP="00C7086F">
            <w:pPr>
              <w:rPr>
                <w:rFonts w:cstheme="minorHAnsi"/>
                <w:color w:val="0070C0"/>
                <w:sz w:val="20"/>
                <w:szCs w:val="20"/>
              </w:rPr>
            </w:pPr>
            <w:r w:rsidRPr="00D47CAB">
              <w:rPr>
                <w:rFonts w:cstheme="minorHAnsi"/>
                <w:color w:val="0070C0"/>
                <w:sz w:val="20"/>
                <w:szCs w:val="20"/>
              </w:rPr>
              <w:t>…</w:t>
            </w:r>
          </w:p>
        </w:tc>
        <w:tc>
          <w:tcPr>
            <w:tcW w:w="4111" w:type="dxa"/>
            <w:shd w:val="clear" w:color="auto" w:fill="auto"/>
            <w:noWrap/>
            <w:vAlign w:val="center"/>
          </w:tcPr>
          <w:p w:rsidR="00C239C3" w:rsidRPr="00D47CAB" w:rsidRDefault="00C239C3" w:rsidP="00C7086F">
            <w:pPr>
              <w:rPr>
                <w:rFonts w:cstheme="minorHAnsi"/>
                <w:color w:val="0070C0"/>
                <w:sz w:val="20"/>
                <w:szCs w:val="20"/>
              </w:rPr>
            </w:pPr>
          </w:p>
        </w:tc>
        <w:tc>
          <w:tcPr>
            <w:tcW w:w="1134" w:type="dxa"/>
            <w:shd w:val="clear" w:color="auto" w:fill="auto"/>
            <w:noWrap/>
            <w:vAlign w:val="center"/>
          </w:tcPr>
          <w:p w:rsidR="00C239C3" w:rsidRPr="00D47CAB" w:rsidRDefault="00C239C3" w:rsidP="00C7086F">
            <w:pPr>
              <w:rPr>
                <w:rFonts w:cstheme="minorHAnsi"/>
                <w:color w:val="0070C0"/>
                <w:sz w:val="20"/>
                <w:szCs w:val="20"/>
              </w:rPr>
            </w:pPr>
          </w:p>
        </w:tc>
        <w:tc>
          <w:tcPr>
            <w:tcW w:w="1134" w:type="dxa"/>
            <w:shd w:val="clear" w:color="auto" w:fill="auto"/>
            <w:noWrap/>
            <w:vAlign w:val="center"/>
          </w:tcPr>
          <w:p w:rsidR="00C239C3" w:rsidRPr="00D47CAB" w:rsidRDefault="00C239C3" w:rsidP="00C7086F">
            <w:pPr>
              <w:rPr>
                <w:rFonts w:cstheme="minorHAnsi"/>
                <w:color w:val="0070C0"/>
                <w:sz w:val="20"/>
                <w:szCs w:val="20"/>
              </w:rPr>
            </w:pPr>
          </w:p>
        </w:tc>
        <w:tc>
          <w:tcPr>
            <w:tcW w:w="1134" w:type="dxa"/>
            <w:shd w:val="clear" w:color="auto" w:fill="auto"/>
            <w:noWrap/>
            <w:vAlign w:val="center"/>
          </w:tcPr>
          <w:p w:rsidR="00C239C3" w:rsidRPr="00D47CAB" w:rsidRDefault="00C239C3" w:rsidP="00C7086F">
            <w:pPr>
              <w:rPr>
                <w:rFonts w:cstheme="minorHAnsi"/>
                <w:color w:val="0070C0"/>
                <w:sz w:val="20"/>
                <w:szCs w:val="20"/>
              </w:rPr>
            </w:pPr>
          </w:p>
        </w:tc>
        <w:tc>
          <w:tcPr>
            <w:tcW w:w="1134" w:type="dxa"/>
            <w:shd w:val="clear" w:color="auto" w:fill="auto"/>
            <w:noWrap/>
            <w:vAlign w:val="center"/>
          </w:tcPr>
          <w:p w:rsidR="00C239C3" w:rsidRPr="00D47CAB" w:rsidRDefault="00C239C3" w:rsidP="00C7086F">
            <w:pPr>
              <w:rPr>
                <w:rFonts w:cstheme="minorHAnsi"/>
                <w:color w:val="0070C0"/>
                <w:sz w:val="20"/>
                <w:szCs w:val="20"/>
              </w:rPr>
            </w:pPr>
          </w:p>
        </w:tc>
      </w:tr>
      <w:tr w:rsidR="00C239C3" w:rsidRPr="00D47CAB" w:rsidTr="00C239C3">
        <w:trPr>
          <w:trHeight w:val="255"/>
        </w:trPr>
        <w:tc>
          <w:tcPr>
            <w:tcW w:w="4678" w:type="dxa"/>
            <w:gridSpan w:val="2"/>
            <w:shd w:val="clear" w:color="auto" w:fill="auto"/>
            <w:noWrap/>
            <w:vAlign w:val="center"/>
          </w:tcPr>
          <w:p w:rsidR="00C239C3" w:rsidRPr="00D47CAB" w:rsidRDefault="00C239C3" w:rsidP="00C7086F">
            <w:pPr>
              <w:rPr>
                <w:rFonts w:cstheme="minorHAnsi"/>
                <w:color w:val="0070C0"/>
                <w:sz w:val="20"/>
                <w:szCs w:val="20"/>
              </w:rPr>
            </w:pPr>
            <w:r w:rsidRPr="00D47CAB">
              <w:rPr>
                <w:rFonts w:cstheme="minorHAnsi"/>
                <w:color w:val="0070C0"/>
                <w:sz w:val="20"/>
                <w:szCs w:val="20"/>
              </w:rPr>
              <w:t>Total</w:t>
            </w:r>
          </w:p>
        </w:tc>
        <w:tc>
          <w:tcPr>
            <w:tcW w:w="1134" w:type="dxa"/>
            <w:shd w:val="clear" w:color="auto" w:fill="auto"/>
            <w:noWrap/>
            <w:vAlign w:val="center"/>
          </w:tcPr>
          <w:p w:rsidR="00C239C3" w:rsidRPr="00D47CAB" w:rsidRDefault="00C239C3" w:rsidP="00C7086F">
            <w:pPr>
              <w:rPr>
                <w:rFonts w:cstheme="minorHAnsi"/>
                <w:color w:val="0070C0"/>
                <w:sz w:val="20"/>
                <w:szCs w:val="20"/>
              </w:rPr>
            </w:pPr>
          </w:p>
        </w:tc>
        <w:tc>
          <w:tcPr>
            <w:tcW w:w="1134" w:type="dxa"/>
            <w:shd w:val="clear" w:color="auto" w:fill="auto"/>
            <w:noWrap/>
            <w:vAlign w:val="center"/>
          </w:tcPr>
          <w:p w:rsidR="00C239C3" w:rsidRPr="00D47CAB" w:rsidRDefault="00C239C3" w:rsidP="00C7086F">
            <w:pPr>
              <w:rPr>
                <w:rFonts w:cstheme="minorHAnsi"/>
                <w:color w:val="0070C0"/>
                <w:sz w:val="20"/>
                <w:szCs w:val="20"/>
              </w:rPr>
            </w:pPr>
          </w:p>
        </w:tc>
        <w:tc>
          <w:tcPr>
            <w:tcW w:w="1134" w:type="dxa"/>
            <w:shd w:val="clear" w:color="auto" w:fill="auto"/>
            <w:noWrap/>
            <w:vAlign w:val="center"/>
          </w:tcPr>
          <w:p w:rsidR="00C239C3" w:rsidRPr="00D47CAB" w:rsidRDefault="00C239C3" w:rsidP="00C7086F">
            <w:pPr>
              <w:rPr>
                <w:rFonts w:cstheme="minorHAnsi"/>
                <w:color w:val="0070C0"/>
                <w:sz w:val="20"/>
                <w:szCs w:val="20"/>
              </w:rPr>
            </w:pPr>
          </w:p>
        </w:tc>
        <w:tc>
          <w:tcPr>
            <w:tcW w:w="1134" w:type="dxa"/>
            <w:shd w:val="clear" w:color="auto" w:fill="auto"/>
            <w:noWrap/>
            <w:vAlign w:val="center"/>
          </w:tcPr>
          <w:p w:rsidR="00C239C3" w:rsidRPr="00D47CAB" w:rsidRDefault="00C239C3" w:rsidP="00C7086F">
            <w:pPr>
              <w:rPr>
                <w:rFonts w:cstheme="minorHAnsi"/>
                <w:color w:val="0070C0"/>
                <w:sz w:val="20"/>
                <w:szCs w:val="20"/>
              </w:rPr>
            </w:pPr>
          </w:p>
        </w:tc>
      </w:tr>
    </w:tbl>
    <w:p w:rsidR="00DB7CB1" w:rsidRPr="00D47CAB" w:rsidRDefault="00DB7CB1" w:rsidP="00C7086F">
      <w:pPr>
        <w:rPr>
          <w:rFonts w:cstheme="minorHAnsi"/>
          <w:color w:val="0070C0"/>
        </w:rPr>
      </w:pPr>
    </w:p>
    <w:p w:rsidR="00425210" w:rsidRPr="00D47CAB" w:rsidRDefault="00425210" w:rsidP="00C7086F">
      <w:pPr>
        <w:pStyle w:val="instruct"/>
        <w:rPr>
          <w:rFonts w:asciiTheme="minorHAnsi" w:hAnsiTheme="minorHAnsi" w:cstheme="minorHAnsi"/>
          <w:color w:val="0070C0"/>
        </w:rPr>
      </w:pPr>
      <w:r w:rsidRPr="00D47CAB">
        <w:rPr>
          <w:rFonts w:asciiTheme="minorHAnsi" w:hAnsiTheme="minorHAnsi" w:cstheme="minorHAnsi"/>
          <w:color w:val="0070C0"/>
        </w:rPr>
        <w:t>Identificați riscurile ce pot apărea în realizarea planului de acțiune în condițiile d</w:t>
      </w:r>
      <w:r w:rsidR="003C1B3C" w:rsidRPr="00D47CAB">
        <w:rPr>
          <w:rFonts w:asciiTheme="minorHAnsi" w:hAnsiTheme="minorHAnsi" w:cstheme="minorHAnsi"/>
          <w:color w:val="0070C0"/>
        </w:rPr>
        <w:t>escrise mai sus sau</w:t>
      </w:r>
      <w:r w:rsidRPr="00D47CAB">
        <w:rPr>
          <w:rFonts w:asciiTheme="minorHAnsi" w:hAnsiTheme="minorHAnsi" w:cstheme="minorHAnsi"/>
          <w:color w:val="0070C0"/>
        </w:rPr>
        <w:t xml:space="preserve"> în atingerea obiectivelor</w:t>
      </w:r>
    </w:p>
    <w:p w:rsidR="009F3873" w:rsidRPr="00D47CAB" w:rsidRDefault="0031745B" w:rsidP="00C7086F">
      <w:pPr>
        <w:pStyle w:val="ListParagraph"/>
        <w:numPr>
          <w:ilvl w:val="0"/>
          <w:numId w:val="4"/>
        </w:numPr>
        <w:rPr>
          <w:rFonts w:cstheme="minorHAnsi"/>
          <w:color w:val="0070C0"/>
        </w:rPr>
      </w:pPr>
      <w:r w:rsidRPr="00D47CAB">
        <w:rPr>
          <w:rFonts w:cstheme="minorHAnsi"/>
          <w:color w:val="0070C0"/>
        </w:rPr>
        <w:t>Apreciați impactul pe care fiecare risc identificat îl poate avea asupra realizării planului (e.g. imposibilitatea realizării unei anumite activități, depășirea bugetului alocat unei anumite activități, imposibilitatea atingerii unui anumit obiectiv)</w:t>
      </w:r>
    </w:p>
    <w:p w:rsidR="00B91CAF" w:rsidRPr="00D47CAB" w:rsidRDefault="0031745B" w:rsidP="00C7086F">
      <w:pPr>
        <w:pStyle w:val="ListParagraph"/>
        <w:numPr>
          <w:ilvl w:val="0"/>
          <w:numId w:val="4"/>
        </w:numPr>
        <w:rPr>
          <w:rFonts w:cstheme="minorHAnsi"/>
          <w:color w:val="0070C0"/>
        </w:rPr>
      </w:pPr>
      <w:r w:rsidRPr="00D47CAB">
        <w:rPr>
          <w:rFonts w:cstheme="minorHAnsi"/>
          <w:color w:val="0070C0"/>
        </w:rPr>
        <w:t xml:space="preserve">Identificați măsuri de </w:t>
      </w:r>
      <w:r w:rsidR="00165C05" w:rsidRPr="00D47CAB">
        <w:rPr>
          <w:rFonts w:cstheme="minorHAnsi"/>
          <w:color w:val="0070C0"/>
        </w:rPr>
        <w:t xml:space="preserve">eliminare a riscurilor ori de </w:t>
      </w:r>
      <w:r w:rsidRPr="00D47CAB">
        <w:rPr>
          <w:rFonts w:cstheme="minorHAnsi"/>
          <w:color w:val="0070C0"/>
        </w:rPr>
        <w:t>atenuare a impactului pe care îl poate avea fiecare risc</w:t>
      </w:r>
      <w:bookmarkStart w:id="22" w:name="_Toc430679468"/>
    </w:p>
    <w:p w:rsidR="00506BD6" w:rsidRPr="00D47CAB" w:rsidRDefault="00A16930" w:rsidP="00C7086F">
      <w:pPr>
        <w:pStyle w:val="Heading1"/>
        <w:rPr>
          <w:rFonts w:cstheme="minorHAnsi"/>
          <w:color w:val="0070C0"/>
        </w:rPr>
      </w:pPr>
      <w:bookmarkStart w:id="23" w:name="_Toc446498582"/>
      <w:bookmarkStart w:id="24" w:name="_Toc447184861"/>
      <w:bookmarkStart w:id="25" w:name="_Toc128331084"/>
      <w:bookmarkEnd w:id="22"/>
      <w:r w:rsidRPr="00D47CAB">
        <w:rPr>
          <w:rFonts w:cstheme="minorHAnsi"/>
          <w:color w:val="0070C0"/>
        </w:rPr>
        <w:t>A</w:t>
      </w:r>
      <w:bookmarkEnd w:id="23"/>
      <w:r w:rsidR="007C630A" w:rsidRPr="00D47CAB">
        <w:rPr>
          <w:rFonts w:cstheme="minorHAnsi"/>
          <w:color w:val="0070C0"/>
        </w:rPr>
        <w:t>naliza și previziunea financiară</w:t>
      </w:r>
      <w:bookmarkEnd w:id="24"/>
      <w:bookmarkEnd w:id="25"/>
    </w:p>
    <w:p w:rsidR="008C20A0" w:rsidRPr="00D47CAB" w:rsidRDefault="008C20A0" w:rsidP="008C20A0">
      <w:pPr>
        <w:pStyle w:val="ListParagraph"/>
        <w:numPr>
          <w:ilvl w:val="0"/>
          <w:numId w:val="4"/>
        </w:numPr>
        <w:rPr>
          <w:rFonts w:cstheme="minorHAnsi"/>
          <w:color w:val="0070C0"/>
        </w:rPr>
      </w:pPr>
      <w:r w:rsidRPr="00D47CAB">
        <w:rPr>
          <w:rFonts w:cstheme="minorHAnsi"/>
          <w:color w:val="0070C0"/>
        </w:rPr>
        <w:t>Detaliati fluxul de intrari si iesiri incluse in macheta financiara, anexa la ghidul solicitantului</w:t>
      </w:r>
    </w:p>
    <w:p w:rsidR="00045F02" w:rsidRPr="00D47CAB" w:rsidRDefault="00045F02" w:rsidP="00C7086F">
      <w:pPr>
        <w:rPr>
          <w:rFonts w:cstheme="minorHAnsi"/>
          <w:color w:val="0070C0"/>
        </w:rPr>
      </w:pPr>
    </w:p>
    <w:p w:rsidR="00FF5CAC" w:rsidRPr="00E212AD" w:rsidRDefault="00FF5CAC" w:rsidP="00FF5CAC">
      <w:pPr>
        <w:rPr>
          <w:rFonts w:cstheme="minorHAnsi"/>
          <w:color w:val="0070C0"/>
          <w:lang w:val="it-IT"/>
        </w:rPr>
      </w:pPr>
    </w:p>
    <w:p w:rsidR="00FF5CAC" w:rsidRPr="00E212AD" w:rsidRDefault="00FF5CAC" w:rsidP="00FF5CAC">
      <w:pPr>
        <w:rPr>
          <w:rFonts w:cstheme="minorHAnsi"/>
          <w:color w:val="0070C0"/>
          <w:lang w:val="it-IT"/>
        </w:rPr>
      </w:pPr>
    </w:p>
    <w:p w:rsidR="00FF5CAC" w:rsidRPr="00D47CAB" w:rsidRDefault="00FF5CAC" w:rsidP="00FF5CAC">
      <w:pPr>
        <w:pStyle w:val="Heading1"/>
        <w:rPr>
          <w:rFonts w:cstheme="minorHAnsi"/>
          <w:color w:val="0070C0"/>
        </w:rPr>
      </w:pPr>
      <w:bookmarkStart w:id="26" w:name="_Toc128331085"/>
      <w:r w:rsidRPr="00D47CAB">
        <w:rPr>
          <w:rFonts w:cstheme="minorHAnsi"/>
          <w:color w:val="0070C0"/>
        </w:rPr>
        <w:lastRenderedPageBreak/>
        <w:t>Îndeplin</w:t>
      </w:r>
      <w:r w:rsidR="00F55478">
        <w:rPr>
          <w:rFonts w:cstheme="minorHAnsi"/>
          <w:color w:val="0070C0"/>
        </w:rPr>
        <w:t>i</w:t>
      </w:r>
      <w:r w:rsidRPr="00D47CAB">
        <w:rPr>
          <w:rFonts w:cstheme="minorHAnsi"/>
          <w:color w:val="0070C0"/>
        </w:rPr>
        <w:t>rea criteriilor de evaluare</w:t>
      </w:r>
      <w:bookmarkEnd w:id="26"/>
    </w:p>
    <w:p w:rsidR="00FF5CAC" w:rsidRPr="00D47CAB" w:rsidRDefault="00FF5CAC" w:rsidP="00FF5CAC">
      <w:pPr>
        <w:rPr>
          <w:rFonts w:cstheme="minorHAnsi"/>
          <w:color w:val="0070C0"/>
        </w:rPr>
      </w:pPr>
      <w:r w:rsidRPr="00836315">
        <w:rPr>
          <w:rFonts w:cstheme="minorHAnsi"/>
          <w:color w:val="0070C0"/>
        </w:rPr>
        <w:t>Solicitanții vor detalia modul în care îndeplinesc criteriile de evaluare prevăzute în Ghidul Solicitantului și vor furniza autoevaluarea pentru fiecare criteriu.</w:t>
      </w:r>
    </w:p>
    <w:p w:rsidR="00FF5CAC" w:rsidRPr="00E212AD" w:rsidRDefault="00FF5CAC" w:rsidP="00FF5CAC">
      <w:pPr>
        <w:rPr>
          <w:rFonts w:cstheme="minorHAnsi"/>
          <w:color w:val="0070C0"/>
        </w:rPr>
      </w:pPr>
    </w:p>
    <w:p w:rsidR="00506BD6" w:rsidRPr="00D47CAB" w:rsidRDefault="00506BD6" w:rsidP="00C7086F">
      <w:pPr>
        <w:pStyle w:val="Heading1"/>
        <w:rPr>
          <w:rFonts w:cstheme="minorHAnsi"/>
          <w:color w:val="0070C0"/>
        </w:rPr>
      </w:pPr>
      <w:bookmarkStart w:id="27" w:name="_Toc430679474"/>
      <w:bookmarkStart w:id="28" w:name="_Toc446498583"/>
      <w:bookmarkStart w:id="29" w:name="_Toc447184862"/>
      <w:bookmarkStart w:id="30" w:name="_Toc128331086"/>
      <w:r w:rsidRPr="00D47CAB">
        <w:rPr>
          <w:rFonts w:cstheme="minorHAnsi"/>
          <w:color w:val="0070C0"/>
        </w:rPr>
        <w:t>Anexe</w:t>
      </w:r>
      <w:bookmarkEnd w:id="27"/>
      <w:bookmarkEnd w:id="28"/>
      <w:bookmarkEnd w:id="29"/>
      <w:bookmarkEnd w:id="30"/>
      <w:r w:rsidRPr="00D47CAB">
        <w:rPr>
          <w:rFonts w:cstheme="minorHAnsi"/>
          <w:color w:val="0070C0"/>
        </w:rPr>
        <w:t xml:space="preserve"> </w:t>
      </w:r>
    </w:p>
    <w:p w:rsidR="008D7A8F" w:rsidRPr="00D47CAB" w:rsidRDefault="00506BD6" w:rsidP="00C7086F">
      <w:pPr>
        <w:rPr>
          <w:rFonts w:cstheme="minorHAnsi"/>
          <w:color w:val="0070C0"/>
        </w:rPr>
      </w:pPr>
      <w:r w:rsidRPr="00D47CAB">
        <w:rPr>
          <w:rFonts w:cstheme="minorHAnsi"/>
          <w:color w:val="0070C0"/>
        </w:rPr>
        <w:t>Se vor anexa orice alte documente pe care le considerați relevante sau care susțin anumite puncte de vedere din planul dvs. de afaceri</w:t>
      </w:r>
    </w:p>
    <w:p w:rsidR="008C20A0" w:rsidRPr="00D47CAB" w:rsidRDefault="008C20A0" w:rsidP="00C7086F">
      <w:pPr>
        <w:rPr>
          <w:rFonts w:cstheme="minorHAnsi"/>
          <w:color w:val="0070C0"/>
        </w:rPr>
      </w:pPr>
    </w:p>
    <w:p w:rsidR="008C20A0" w:rsidRPr="00D47CAB" w:rsidRDefault="008C20A0" w:rsidP="00C7086F">
      <w:pPr>
        <w:rPr>
          <w:rFonts w:cstheme="minorHAnsi"/>
          <w:color w:val="0070C0"/>
        </w:rPr>
      </w:pPr>
    </w:p>
    <w:p w:rsidR="008C20A0" w:rsidRPr="00D47CAB" w:rsidRDefault="008C20A0" w:rsidP="00C7086F">
      <w:pPr>
        <w:rPr>
          <w:rFonts w:cstheme="minorHAnsi"/>
          <w:color w:val="0070C0"/>
        </w:rPr>
      </w:pPr>
    </w:p>
    <w:sectPr w:rsidR="008C20A0" w:rsidRPr="00D47CAB" w:rsidSect="00ED1F71">
      <w:headerReference w:type="even" r:id="rId8"/>
      <w:footerReference w:type="even" r:id="rId9"/>
      <w:headerReference w:type="first" r:id="rId10"/>
      <w:pgSz w:w="11906" w:h="16838"/>
      <w:pgMar w:top="1417" w:right="1417" w:bottom="1417" w:left="1417" w:header="708" w:footer="64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44B" w:rsidRDefault="0037444B" w:rsidP="00C7086F">
      <w:r>
        <w:separator/>
      </w:r>
    </w:p>
  </w:endnote>
  <w:endnote w:type="continuationSeparator" w:id="0">
    <w:p w:rsidR="0037444B" w:rsidRDefault="0037444B" w:rsidP="00C70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2C3" w:rsidRDefault="00C032C3" w:rsidP="00C7086F">
    <w:pPr>
      <w:pStyle w:val="Footer"/>
    </w:pPr>
  </w:p>
  <w:p w:rsidR="00C032C3" w:rsidRDefault="00C032C3" w:rsidP="00C7086F">
    <w:pPr>
      <w:pStyle w:val="Footer"/>
    </w:pPr>
  </w:p>
  <w:p w:rsidR="00C032C3" w:rsidRPr="00A2057A" w:rsidRDefault="00C032C3" w:rsidP="00C7086F">
    <w:pPr>
      <w:pStyle w:val="Footer"/>
    </w:pPr>
    <w:r w:rsidRPr="00724831">
      <w:t>Pagina nr. ___ din 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44B" w:rsidRDefault="0037444B" w:rsidP="00C7086F">
      <w:r>
        <w:separator/>
      </w:r>
    </w:p>
  </w:footnote>
  <w:footnote w:type="continuationSeparator" w:id="0">
    <w:p w:rsidR="0037444B" w:rsidRDefault="0037444B" w:rsidP="00C7086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05"/>
      <w:gridCol w:w="1067"/>
    </w:tblGrid>
    <w:tr w:rsidR="00C032C3" w:rsidRPr="00D145FE" w:rsidTr="004E6C57">
      <w:tc>
        <w:tcPr>
          <w:tcW w:w="8214" w:type="dxa"/>
        </w:tcPr>
        <w:p w:rsidR="00C032C3" w:rsidRPr="007501CA" w:rsidRDefault="00C032C3" w:rsidP="00C7086F">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rsidR="00C032C3" w:rsidRPr="00D145FE" w:rsidRDefault="00C032C3" w:rsidP="00C7086F">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rsidR="00C032C3" w:rsidRPr="0044632D" w:rsidRDefault="00C032C3" w:rsidP="00C7086F">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rsidR="00C032C3" w:rsidRDefault="00C032C3" w:rsidP="00C7086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224" w:rsidRPr="0091374D" w:rsidRDefault="00D66224" w:rsidP="00D66224">
    <w:pPr>
      <w:tabs>
        <w:tab w:val="left" w:pos="0"/>
        <w:tab w:val="right" w:pos="9781"/>
      </w:tabs>
      <w:jc w:val="center"/>
      <w:rPr>
        <w:rFonts w:cs="Arial"/>
        <w:b/>
        <w:i/>
        <w:color w:val="1F497D"/>
        <w:sz w:val="18"/>
        <w:szCs w:val="18"/>
      </w:rPr>
    </w:pPr>
    <w:r w:rsidRPr="0091374D">
      <w:rPr>
        <w:rFonts w:cs="Arial"/>
        <w:b/>
        <w:i/>
        <w:color w:val="1F497D"/>
        <w:sz w:val="18"/>
        <w:szCs w:val="18"/>
      </w:rPr>
      <w:t>POCIDIF 2021-2027</w:t>
    </w:r>
  </w:p>
  <w:p w:rsidR="00D66224" w:rsidRPr="0091374D" w:rsidRDefault="00D66224" w:rsidP="00D66224">
    <w:pPr>
      <w:tabs>
        <w:tab w:val="left" w:pos="0"/>
        <w:tab w:val="right" w:pos="9781"/>
      </w:tabs>
      <w:jc w:val="center"/>
      <w:rPr>
        <w:rFonts w:cs="Arial"/>
        <w:b/>
        <w:i/>
        <w:color w:val="1F497D"/>
        <w:sz w:val="18"/>
        <w:szCs w:val="18"/>
      </w:rPr>
    </w:pPr>
  </w:p>
  <w:p w:rsidR="00D66224" w:rsidRPr="0091374D" w:rsidRDefault="00D66224" w:rsidP="00D66224">
    <w:pPr>
      <w:pStyle w:val="Header"/>
      <w:tabs>
        <w:tab w:val="left" w:pos="6473"/>
      </w:tabs>
      <w:jc w:val="center"/>
      <w:rPr>
        <w:rFonts w:ascii="Arial Narrow" w:eastAsia="Calibri" w:hAnsi="Arial Narrow" w:cs="Arial"/>
        <w:b/>
        <w:i/>
        <w:color w:val="1F497D"/>
        <w:sz w:val="18"/>
        <w:szCs w:val="18"/>
        <w:lang w:eastAsia="de-DE"/>
      </w:rPr>
    </w:pPr>
    <w:r w:rsidRPr="0091374D">
      <w:rPr>
        <w:rFonts w:ascii="Arial Narrow" w:eastAsia="Calibri" w:hAnsi="Arial Narrow" w:cs="Arial"/>
        <w:b/>
        <w:i/>
        <w:color w:val="1F497D"/>
        <w:sz w:val="18"/>
        <w:szCs w:val="18"/>
        <w:lang w:eastAsia="de-DE"/>
      </w:rPr>
      <w:t xml:space="preserve">Anexa </w:t>
    </w:r>
    <w:r>
      <w:rPr>
        <w:rFonts w:eastAsia="Calibri" w:cs="Arial"/>
        <w:b/>
        <w:i/>
        <w:color w:val="1F497D"/>
        <w:sz w:val="18"/>
        <w:szCs w:val="18"/>
      </w:rPr>
      <w:t>10</w:t>
    </w:r>
    <w:r w:rsidRPr="0091374D">
      <w:rPr>
        <w:rFonts w:ascii="Arial Narrow" w:eastAsia="Calibri" w:hAnsi="Arial Narrow" w:cs="Arial"/>
        <w:b/>
        <w:i/>
        <w:color w:val="1F497D"/>
        <w:sz w:val="18"/>
        <w:szCs w:val="18"/>
        <w:lang w:eastAsia="de-DE"/>
      </w:rPr>
      <w:t xml:space="preserve"> </w:t>
    </w:r>
    <w:r>
      <w:rPr>
        <w:rFonts w:ascii="Arial Narrow" w:eastAsia="Calibri" w:hAnsi="Arial Narrow" w:cs="Arial"/>
        <w:b/>
        <w:i/>
        <w:color w:val="1F497D"/>
        <w:sz w:val="18"/>
        <w:szCs w:val="18"/>
        <w:lang w:eastAsia="de-DE"/>
      </w:rPr>
      <w:t xml:space="preserve"> la </w:t>
    </w:r>
    <w:r w:rsidRPr="0091374D">
      <w:rPr>
        <w:rFonts w:ascii="Arial Narrow" w:hAnsi="Arial Narrow" w:cs="Arial"/>
        <w:b/>
        <w:i/>
        <w:color w:val="1F497D"/>
        <w:sz w:val="18"/>
        <w:szCs w:val="18"/>
        <w:lang w:eastAsia="de-DE"/>
      </w:rPr>
      <w:t>Ghidul solicitantului aferent apelului de proiecte PCIDIF/15</w:t>
    </w:r>
    <w:r>
      <w:rPr>
        <w:rFonts w:ascii="Arial Narrow" w:hAnsi="Arial Narrow" w:cs="Arial"/>
        <w:b/>
        <w:i/>
        <w:color w:val="1F497D"/>
        <w:sz w:val="18"/>
        <w:szCs w:val="18"/>
        <w:lang w:eastAsia="de-DE"/>
      </w:rPr>
      <w:t>9</w:t>
    </w:r>
    <w:r w:rsidRPr="0091374D">
      <w:rPr>
        <w:rFonts w:ascii="Arial Narrow" w:hAnsi="Arial Narrow" w:cs="Arial"/>
        <w:b/>
        <w:i/>
        <w:color w:val="1F497D"/>
        <w:sz w:val="18"/>
        <w:szCs w:val="18"/>
        <w:lang w:eastAsia="de-DE"/>
      </w:rPr>
      <w:t>/PCIDIF_P1/OP1/RSO1.1/PCIDIF_A1.1</w:t>
    </w:r>
    <w:r>
      <w:rPr>
        <w:rFonts w:ascii="Arial Narrow" w:hAnsi="Arial Narrow" w:cs="Arial"/>
        <w:b/>
        <w:i/>
        <w:color w:val="1F497D"/>
        <w:sz w:val="18"/>
        <w:szCs w:val="18"/>
        <w:lang w:eastAsia="de-DE"/>
      </w:rPr>
      <w:t>, Măsura 1.1.2</w:t>
    </w:r>
  </w:p>
  <w:p w:rsidR="00ED1F71" w:rsidRDefault="00ED1F71" w:rsidP="00ED1F71">
    <w:pPr>
      <w:pStyle w:val="Header"/>
      <w:tabs>
        <w:tab w:val="left" w:pos="6473"/>
      </w:tabs>
      <w:rPr>
        <w:iCs w:val="0"/>
        <w:noProof w:val="0"/>
        <w:szCs w:val="20"/>
        <w:lang w:eastAsia="en-US"/>
      </w:rPr>
    </w:pPr>
    <w:r>
      <w:t xml:space="preserve">   </w:t>
    </w:r>
    <w:r>
      <w:tab/>
    </w:r>
  </w:p>
  <w:p w:rsidR="00ED1F71" w:rsidRDefault="00ED1F7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B751C7A"/>
    <w:multiLevelType w:val="hybridMultilevel"/>
    <w:tmpl w:val="AC12D5F6"/>
    <w:lvl w:ilvl="0" w:tplc="20A0FD1C">
      <w:start w:val="1"/>
      <w:numFmt w:val="lowerLetter"/>
      <w:lvlText w:val="%1)"/>
      <w:lvlJc w:val="left"/>
      <w:pPr>
        <w:ind w:left="1230" w:hanging="360"/>
      </w:pPr>
      <w:rPr>
        <w:rFonts w:hint="default"/>
      </w:rPr>
    </w:lvl>
    <w:lvl w:ilvl="1" w:tplc="04180019" w:tentative="1">
      <w:start w:val="1"/>
      <w:numFmt w:val="lowerLetter"/>
      <w:lvlText w:val="%2."/>
      <w:lvlJc w:val="left"/>
      <w:pPr>
        <w:ind w:left="1950" w:hanging="360"/>
      </w:pPr>
    </w:lvl>
    <w:lvl w:ilvl="2" w:tplc="0418001B" w:tentative="1">
      <w:start w:val="1"/>
      <w:numFmt w:val="lowerRoman"/>
      <w:lvlText w:val="%3."/>
      <w:lvlJc w:val="right"/>
      <w:pPr>
        <w:ind w:left="2670" w:hanging="180"/>
      </w:pPr>
    </w:lvl>
    <w:lvl w:ilvl="3" w:tplc="0418000F" w:tentative="1">
      <w:start w:val="1"/>
      <w:numFmt w:val="decimal"/>
      <w:lvlText w:val="%4."/>
      <w:lvlJc w:val="left"/>
      <w:pPr>
        <w:ind w:left="3390" w:hanging="360"/>
      </w:pPr>
    </w:lvl>
    <w:lvl w:ilvl="4" w:tplc="04180019" w:tentative="1">
      <w:start w:val="1"/>
      <w:numFmt w:val="lowerLetter"/>
      <w:lvlText w:val="%5."/>
      <w:lvlJc w:val="left"/>
      <w:pPr>
        <w:ind w:left="4110" w:hanging="360"/>
      </w:pPr>
    </w:lvl>
    <w:lvl w:ilvl="5" w:tplc="0418001B" w:tentative="1">
      <w:start w:val="1"/>
      <w:numFmt w:val="lowerRoman"/>
      <w:lvlText w:val="%6."/>
      <w:lvlJc w:val="right"/>
      <w:pPr>
        <w:ind w:left="4830" w:hanging="180"/>
      </w:pPr>
    </w:lvl>
    <w:lvl w:ilvl="6" w:tplc="0418000F" w:tentative="1">
      <w:start w:val="1"/>
      <w:numFmt w:val="decimal"/>
      <w:lvlText w:val="%7."/>
      <w:lvlJc w:val="left"/>
      <w:pPr>
        <w:ind w:left="5550" w:hanging="360"/>
      </w:pPr>
    </w:lvl>
    <w:lvl w:ilvl="7" w:tplc="04180019" w:tentative="1">
      <w:start w:val="1"/>
      <w:numFmt w:val="lowerLetter"/>
      <w:lvlText w:val="%8."/>
      <w:lvlJc w:val="left"/>
      <w:pPr>
        <w:ind w:left="6270" w:hanging="360"/>
      </w:pPr>
    </w:lvl>
    <w:lvl w:ilvl="8" w:tplc="0418001B" w:tentative="1">
      <w:start w:val="1"/>
      <w:numFmt w:val="lowerRoman"/>
      <w:lvlText w:val="%9."/>
      <w:lvlJc w:val="right"/>
      <w:pPr>
        <w:ind w:left="6990" w:hanging="180"/>
      </w:pPr>
    </w:lvl>
  </w:abstractNum>
  <w:abstractNum w:abstractNumId="6"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EB24392"/>
    <w:multiLevelType w:val="hybridMultilevel"/>
    <w:tmpl w:val="1264066A"/>
    <w:lvl w:ilvl="0" w:tplc="8D4AC82E">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B06BE3"/>
    <w:multiLevelType w:val="hybridMultilevel"/>
    <w:tmpl w:val="23F6D7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8631CA5"/>
    <w:multiLevelType w:val="multilevel"/>
    <w:tmpl w:val="56A45392"/>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5"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13"/>
  </w:num>
  <w:num w:numId="3">
    <w:abstractNumId w:val="10"/>
  </w:num>
  <w:num w:numId="4">
    <w:abstractNumId w:val="8"/>
  </w:num>
  <w:num w:numId="5">
    <w:abstractNumId w:val="2"/>
  </w:num>
  <w:num w:numId="6">
    <w:abstractNumId w:val="1"/>
  </w:num>
  <w:num w:numId="7">
    <w:abstractNumId w:val="3"/>
  </w:num>
  <w:num w:numId="8">
    <w:abstractNumId w:val="16"/>
  </w:num>
  <w:num w:numId="9">
    <w:abstractNumId w:val="0"/>
  </w:num>
  <w:num w:numId="10">
    <w:abstractNumId w:val="9"/>
  </w:num>
  <w:num w:numId="11">
    <w:abstractNumId w:val="15"/>
  </w:num>
  <w:num w:numId="12">
    <w:abstractNumId w:val="14"/>
  </w:num>
  <w:num w:numId="13">
    <w:abstractNumId w:val="11"/>
  </w:num>
  <w:num w:numId="14">
    <w:abstractNumId w:val="4"/>
  </w:num>
  <w:num w:numId="15">
    <w:abstractNumId w:val="17"/>
  </w:num>
  <w:num w:numId="16">
    <w:abstractNumId w:val="5"/>
  </w:num>
  <w:num w:numId="17">
    <w:abstractNumId w:val="7"/>
  </w:num>
  <w:num w:numId="18">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BD6"/>
    <w:rsid w:val="00000F19"/>
    <w:rsid w:val="00003013"/>
    <w:rsid w:val="00005C76"/>
    <w:rsid w:val="00005F30"/>
    <w:rsid w:val="00011DF1"/>
    <w:rsid w:val="00015B27"/>
    <w:rsid w:val="00020C99"/>
    <w:rsid w:val="00031A3A"/>
    <w:rsid w:val="00035FF1"/>
    <w:rsid w:val="00045F02"/>
    <w:rsid w:val="000460F5"/>
    <w:rsid w:val="00050597"/>
    <w:rsid w:val="0005082D"/>
    <w:rsid w:val="00051D1B"/>
    <w:rsid w:val="0005595F"/>
    <w:rsid w:val="0006061B"/>
    <w:rsid w:val="00066344"/>
    <w:rsid w:val="00072316"/>
    <w:rsid w:val="0007766D"/>
    <w:rsid w:val="00084806"/>
    <w:rsid w:val="00085698"/>
    <w:rsid w:val="00087C98"/>
    <w:rsid w:val="00087CF1"/>
    <w:rsid w:val="000900C1"/>
    <w:rsid w:val="0009174B"/>
    <w:rsid w:val="000A29D6"/>
    <w:rsid w:val="000A3F2B"/>
    <w:rsid w:val="000A6F6A"/>
    <w:rsid w:val="000B2EA9"/>
    <w:rsid w:val="000B3833"/>
    <w:rsid w:val="000D07DA"/>
    <w:rsid w:val="000D708C"/>
    <w:rsid w:val="000D7AF3"/>
    <w:rsid w:val="000E2ADD"/>
    <w:rsid w:val="000E39BE"/>
    <w:rsid w:val="000E4A6F"/>
    <w:rsid w:val="000F4D16"/>
    <w:rsid w:val="000F5682"/>
    <w:rsid w:val="000F75FF"/>
    <w:rsid w:val="000F7613"/>
    <w:rsid w:val="00102845"/>
    <w:rsid w:val="001029AA"/>
    <w:rsid w:val="0010524E"/>
    <w:rsid w:val="00105940"/>
    <w:rsid w:val="001128E6"/>
    <w:rsid w:val="00114230"/>
    <w:rsid w:val="00116F7C"/>
    <w:rsid w:val="00117B1D"/>
    <w:rsid w:val="00120813"/>
    <w:rsid w:val="001244F9"/>
    <w:rsid w:val="001249D7"/>
    <w:rsid w:val="0012661F"/>
    <w:rsid w:val="00131082"/>
    <w:rsid w:val="00132C67"/>
    <w:rsid w:val="001359CD"/>
    <w:rsid w:val="00143161"/>
    <w:rsid w:val="00143C18"/>
    <w:rsid w:val="0014491C"/>
    <w:rsid w:val="001500F9"/>
    <w:rsid w:val="00152DEA"/>
    <w:rsid w:val="00152EFC"/>
    <w:rsid w:val="001571E5"/>
    <w:rsid w:val="00160395"/>
    <w:rsid w:val="00162D79"/>
    <w:rsid w:val="00164023"/>
    <w:rsid w:val="00165C05"/>
    <w:rsid w:val="001758D2"/>
    <w:rsid w:val="00177989"/>
    <w:rsid w:val="00187B3B"/>
    <w:rsid w:val="0019267F"/>
    <w:rsid w:val="001A030B"/>
    <w:rsid w:val="001B2EC6"/>
    <w:rsid w:val="001B335B"/>
    <w:rsid w:val="001B3F68"/>
    <w:rsid w:val="001B4D79"/>
    <w:rsid w:val="001B5024"/>
    <w:rsid w:val="001B5425"/>
    <w:rsid w:val="001B70FE"/>
    <w:rsid w:val="001B759A"/>
    <w:rsid w:val="001C28B0"/>
    <w:rsid w:val="001C38C2"/>
    <w:rsid w:val="001C5C31"/>
    <w:rsid w:val="001C6030"/>
    <w:rsid w:val="001C635D"/>
    <w:rsid w:val="001D3427"/>
    <w:rsid w:val="001D499B"/>
    <w:rsid w:val="001D5EEB"/>
    <w:rsid w:val="001D768A"/>
    <w:rsid w:val="001E22EB"/>
    <w:rsid w:val="001E2E52"/>
    <w:rsid w:val="001E3730"/>
    <w:rsid w:val="001E4D5F"/>
    <w:rsid w:val="001F1E10"/>
    <w:rsid w:val="001F4EF4"/>
    <w:rsid w:val="001F5325"/>
    <w:rsid w:val="001F7DC4"/>
    <w:rsid w:val="00204138"/>
    <w:rsid w:val="00207247"/>
    <w:rsid w:val="00210784"/>
    <w:rsid w:val="00215A8B"/>
    <w:rsid w:val="00221C38"/>
    <w:rsid w:val="00227FAC"/>
    <w:rsid w:val="002306FD"/>
    <w:rsid w:val="00237DA4"/>
    <w:rsid w:val="00237F95"/>
    <w:rsid w:val="002404D3"/>
    <w:rsid w:val="0024229F"/>
    <w:rsid w:val="00252535"/>
    <w:rsid w:val="0025253B"/>
    <w:rsid w:val="002638AE"/>
    <w:rsid w:val="00263DFF"/>
    <w:rsid w:val="00267FF3"/>
    <w:rsid w:val="00270087"/>
    <w:rsid w:val="00270236"/>
    <w:rsid w:val="002709D4"/>
    <w:rsid w:val="0027136D"/>
    <w:rsid w:val="00281457"/>
    <w:rsid w:val="002815B7"/>
    <w:rsid w:val="00285637"/>
    <w:rsid w:val="00296AB4"/>
    <w:rsid w:val="00296F2C"/>
    <w:rsid w:val="002A0F0B"/>
    <w:rsid w:val="002A1535"/>
    <w:rsid w:val="002A16FB"/>
    <w:rsid w:val="002A241D"/>
    <w:rsid w:val="002A2D69"/>
    <w:rsid w:val="002B14A7"/>
    <w:rsid w:val="002B2264"/>
    <w:rsid w:val="002B28EF"/>
    <w:rsid w:val="002B3D9B"/>
    <w:rsid w:val="002B5DA6"/>
    <w:rsid w:val="002C19FF"/>
    <w:rsid w:val="002D35C3"/>
    <w:rsid w:val="002D3D7D"/>
    <w:rsid w:val="002E6F38"/>
    <w:rsid w:val="002F009D"/>
    <w:rsid w:val="002F0888"/>
    <w:rsid w:val="003000AF"/>
    <w:rsid w:val="00301B0E"/>
    <w:rsid w:val="00305C2F"/>
    <w:rsid w:val="00313DEF"/>
    <w:rsid w:val="0031745B"/>
    <w:rsid w:val="00324214"/>
    <w:rsid w:val="00326750"/>
    <w:rsid w:val="00331297"/>
    <w:rsid w:val="00332695"/>
    <w:rsid w:val="00333BBB"/>
    <w:rsid w:val="00333BC1"/>
    <w:rsid w:val="0033627C"/>
    <w:rsid w:val="00341E66"/>
    <w:rsid w:val="00344A7C"/>
    <w:rsid w:val="00346552"/>
    <w:rsid w:val="003515DD"/>
    <w:rsid w:val="00357BE4"/>
    <w:rsid w:val="003613BE"/>
    <w:rsid w:val="0036294D"/>
    <w:rsid w:val="00363691"/>
    <w:rsid w:val="00367B5A"/>
    <w:rsid w:val="003721B2"/>
    <w:rsid w:val="0037444B"/>
    <w:rsid w:val="00377FB1"/>
    <w:rsid w:val="00381320"/>
    <w:rsid w:val="00381DB9"/>
    <w:rsid w:val="00384FF6"/>
    <w:rsid w:val="00386611"/>
    <w:rsid w:val="00390D6C"/>
    <w:rsid w:val="00392326"/>
    <w:rsid w:val="0039555D"/>
    <w:rsid w:val="003A2799"/>
    <w:rsid w:val="003A40B3"/>
    <w:rsid w:val="003A46AD"/>
    <w:rsid w:val="003A7BFC"/>
    <w:rsid w:val="003A7D44"/>
    <w:rsid w:val="003B0B4C"/>
    <w:rsid w:val="003B1352"/>
    <w:rsid w:val="003C1B3C"/>
    <w:rsid w:val="003C399C"/>
    <w:rsid w:val="003C499C"/>
    <w:rsid w:val="003D3116"/>
    <w:rsid w:val="003D3DCD"/>
    <w:rsid w:val="003D4B6A"/>
    <w:rsid w:val="003D509C"/>
    <w:rsid w:val="003E0A7E"/>
    <w:rsid w:val="003E1225"/>
    <w:rsid w:val="003E21F0"/>
    <w:rsid w:val="003F039A"/>
    <w:rsid w:val="003F20F1"/>
    <w:rsid w:val="003F3226"/>
    <w:rsid w:val="003F501E"/>
    <w:rsid w:val="0040052E"/>
    <w:rsid w:val="00403291"/>
    <w:rsid w:val="00403CA6"/>
    <w:rsid w:val="00414137"/>
    <w:rsid w:val="00414862"/>
    <w:rsid w:val="00425210"/>
    <w:rsid w:val="0042549F"/>
    <w:rsid w:val="004268EE"/>
    <w:rsid w:val="00430A0A"/>
    <w:rsid w:val="00431B3D"/>
    <w:rsid w:val="00433440"/>
    <w:rsid w:val="00436F2D"/>
    <w:rsid w:val="00440444"/>
    <w:rsid w:val="00440A7C"/>
    <w:rsid w:val="0044135A"/>
    <w:rsid w:val="0045250C"/>
    <w:rsid w:val="004600BE"/>
    <w:rsid w:val="00461F4C"/>
    <w:rsid w:val="004627C5"/>
    <w:rsid w:val="00467910"/>
    <w:rsid w:val="00470FA0"/>
    <w:rsid w:val="00482DDD"/>
    <w:rsid w:val="0049178E"/>
    <w:rsid w:val="00496DEB"/>
    <w:rsid w:val="004A03DA"/>
    <w:rsid w:val="004A1A2F"/>
    <w:rsid w:val="004A628A"/>
    <w:rsid w:val="004B448B"/>
    <w:rsid w:val="004C28B2"/>
    <w:rsid w:val="004C6668"/>
    <w:rsid w:val="004D0291"/>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1763F"/>
    <w:rsid w:val="00523354"/>
    <w:rsid w:val="00523B0D"/>
    <w:rsid w:val="00524FF6"/>
    <w:rsid w:val="00531A1B"/>
    <w:rsid w:val="005346FC"/>
    <w:rsid w:val="00535872"/>
    <w:rsid w:val="0053693D"/>
    <w:rsid w:val="00542753"/>
    <w:rsid w:val="00545F40"/>
    <w:rsid w:val="00546992"/>
    <w:rsid w:val="005503AF"/>
    <w:rsid w:val="0055668E"/>
    <w:rsid w:val="00557997"/>
    <w:rsid w:val="005610C5"/>
    <w:rsid w:val="00562197"/>
    <w:rsid w:val="005634F6"/>
    <w:rsid w:val="00564669"/>
    <w:rsid w:val="00565001"/>
    <w:rsid w:val="0056734F"/>
    <w:rsid w:val="00574936"/>
    <w:rsid w:val="00580890"/>
    <w:rsid w:val="00584356"/>
    <w:rsid w:val="00586147"/>
    <w:rsid w:val="00590862"/>
    <w:rsid w:val="00593933"/>
    <w:rsid w:val="00596897"/>
    <w:rsid w:val="005A1205"/>
    <w:rsid w:val="005A282E"/>
    <w:rsid w:val="005A646E"/>
    <w:rsid w:val="005A74C0"/>
    <w:rsid w:val="005B1F73"/>
    <w:rsid w:val="005B46B7"/>
    <w:rsid w:val="005B4F3C"/>
    <w:rsid w:val="005B73D0"/>
    <w:rsid w:val="005B74EA"/>
    <w:rsid w:val="005C03E3"/>
    <w:rsid w:val="005C044E"/>
    <w:rsid w:val="005C2E52"/>
    <w:rsid w:val="005C7A18"/>
    <w:rsid w:val="005C7A50"/>
    <w:rsid w:val="005D0267"/>
    <w:rsid w:val="005D193E"/>
    <w:rsid w:val="005D7EAB"/>
    <w:rsid w:val="005E0580"/>
    <w:rsid w:val="005E4051"/>
    <w:rsid w:val="005E4F6B"/>
    <w:rsid w:val="005E7AA0"/>
    <w:rsid w:val="005F627C"/>
    <w:rsid w:val="00601D58"/>
    <w:rsid w:val="006079CD"/>
    <w:rsid w:val="00611491"/>
    <w:rsid w:val="00612444"/>
    <w:rsid w:val="00613296"/>
    <w:rsid w:val="00613A27"/>
    <w:rsid w:val="00614B68"/>
    <w:rsid w:val="00616C69"/>
    <w:rsid w:val="006173A7"/>
    <w:rsid w:val="0062122F"/>
    <w:rsid w:val="006215AB"/>
    <w:rsid w:val="00621923"/>
    <w:rsid w:val="006256E9"/>
    <w:rsid w:val="00642520"/>
    <w:rsid w:val="0064784C"/>
    <w:rsid w:val="00653300"/>
    <w:rsid w:val="00657D54"/>
    <w:rsid w:val="0066074C"/>
    <w:rsid w:val="00660C78"/>
    <w:rsid w:val="00661A23"/>
    <w:rsid w:val="006624E6"/>
    <w:rsid w:val="00663CA7"/>
    <w:rsid w:val="00667748"/>
    <w:rsid w:val="00672654"/>
    <w:rsid w:val="0067395D"/>
    <w:rsid w:val="00685D8F"/>
    <w:rsid w:val="00687468"/>
    <w:rsid w:val="00690B51"/>
    <w:rsid w:val="00694609"/>
    <w:rsid w:val="006967DA"/>
    <w:rsid w:val="006969A1"/>
    <w:rsid w:val="00697FFA"/>
    <w:rsid w:val="006A213D"/>
    <w:rsid w:val="006A49BE"/>
    <w:rsid w:val="006A6B02"/>
    <w:rsid w:val="006B0956"/>
    <w:rsid w:val="006B1372"/>
    <w:rsid w:val="006B515A"/>
    <w:rsid w:val="006B578F"/>
    <w:rsid w:val="006B5E83"/>
    <w:rsid w:val="006C0261"/>
    <w:rsid w:val="006C103F"/>
    <w:rsid w:val="006C1F79"/>
    <w:rsid w:val="006C2035"/>
    <w:rsid w:val="006C2408"/>
    <w:rsid w:val="006C2955"/>
    <w:rsid w:val="006C417A"/>
    <w:rsid w:val="006C5705"/>
    <w:rsid w:val="006C770A"/>
    <w:rsid w:val="006D18B8"/>
    <w:rsid w:val="006D3049"/>
    <w:rsid w:val="006D3C9D"/>
    <w:rsid w:val="006E1076"/>
    <w:rsid w:val="006E4957"/>
    <w:rsid w:val="006E598D"/>
    <w:rsid w:val="006E6414"/>
    <w:rsid w:val="006E7E1D"/>
    <w:rsid w:val="006F2CC1"/>
    <w:rsid w:val="00704C9C"/>
    <w:rsid w:val="007133C0"/>
    <w:rsid w:val="00715072"/>
    <w:rsid w:val="00716B46"/>
    <w:rsid w:val="007201B9"/>
    <w:rsid w:val="007202FD"/>
    <w:rsid w:val="007236E2"/>
    <w:rsid w:val="00724684"/>
    <w:rsid w:val="00736AC5"/>
    <w:rsid w:val="0074367D"/>
    <w:rsid w:val="00746A41"/>
    <w:rsid w:val="00750D27"/>
    <w:rsid w:val="0075447A"/>
    <w:rsid w:val="00757D72"/>
    <w:rsid w:val="00757FC1"/>
    <w:rsid w:val="007605D0"/>
    <w:rsid w:val="0076393B"/>
    <w:rsid w:val="00767068"/>
    <w:rsid w:val="00772C5E"/>
    <w:rsid w:val="00772CE7"/>
    <w:rsid w:val="00773C12"/>
    <w:rsid w:val="00774416"/>
    <w:rsid w:val="00781277"/>
    <w:rsid w:val="00781BCC"/>
    <w:rsid w:val="00784488"/>
    <w:rsid w:val="0079069B"/>
    <w:rsid w:val="00792861"/>
    <w:rsid w:val="007958BF"/>
    <w:rsid w:val="00796480"/>
    <w:rsid w:val="0079790A"/>
    <w:rsid w:val="007A5DD2"/>
    <w:rsid w:val="007B37EF"/>
    <w:rsid w:val="007C09CC"/>
    <w:rsid w:val="007C630A"/>
    <w:rsid w:val="007D15AF"/>
    <w:rsid w:val="007D49EB"/>
    <w:rsid w:val="007D4FAC"/>
    <w:rsid w:val="007E0C71"/>
    <w:rsid w:val="007E118E"/>
    <w:rsid w:val="007E1E37"/>
    <w:rsid w:val="007E4CF2"/>
    <w:rsid w:val="007E6E72"/>
    <w:rsid w:val="007E74F7"/>
    <w:rsid w:val="007F1A0D"/>
    <w:rsid w:val="007F37FD"/>
    <w:rsid w:val="00807B40"/>
    <w:rsid w:val="0081035F"/>
    <w:rsid w:val="008126F1"/>
    <w:rsid w:val="00816418"/>
    <w:rsid w:val="0081642F"/>
    <w:rsid w:val="00830BA6"/>
    <w:rsid w:val="0083169E"/>
    <w:rsid w:val="00832D58"/>
    <w:rsid w:val="00833587"/>
    <w:rsid w:val="00836315"/>
    <w:rsid w:val="008373FB"/>
    <w:rsid w:val="00837675"/>
    <w:rsid w:val="00840216"/>
    <w:rsid w:val="00840411"/>
    <w:rsid w:val="0085085F"/>
    <w:rsid w:val="0085330A"/>
    <w:rsid w:val="00855324"/>
    <w:rsid w:val="00855498"/>
    <w:rsid w:val="008622A7"/>
    <w:rsid w:val="00863068"/>
    <w:rsid w:val="0086336E"/>
    <w:rsid w:val="00865C97"/>
    <w:rsid w:val="008702CB"/>
    <w:rsid w:val="0087607F"/>
    <w:rsid w:val="00880D3C"/>
    <w:rsid w:val="0088224E"/>
    <w:rsid w:val="00885102"/>
    <w:rsid w:val="00894319"/>
    <w:rsid w:val="008A0002"/>
    <w:rsid w:val="008A0991"/>
    <w:rsid w:val="008A0E9A"/>
    <w:rsid w:val="008A1BCB"/>
    <w:rsid w:val="008A61AF"/>
    <w:rsid w:val="008B54CE"/>
    <w:rsid w:val="008C20A0"/>
    <w:rsid w:val="008C2B41"/>
    <w:rsid w:val="008C3C3D"/>
    <w:rsid w:val="008C45E1"/>
    <w:rsid w:val="008C702E"/>
    <w:rsid w:val="008D13F2"/>
    <w:rsid w:val="008D2888"/>
    <w:rsid w:val="008D3320"/>
    <w:rsid w:val="008D55D1"/>
    <w:rsid w:val="008D7A8F"/>
    <w:rsid w:val="008E099E"/>
    <w:rsid w:val="008F3826"/>
    <w:rsid w:val="008F4ED7"/>
    <w:rsid w:val="00904D4E"/>
    <w:rsid w:val="00910A3C"/>
    <w:rsid w:val="00910C0E"/>
    <w:rsid w:val="00925E11"/>
    <w:rsid w:val="00927F39"/>
    <w:rsid w:val="00933E4C"/>
    <w:rsid w:val="00934DCC"/>
    <w:rsid w:val="0094202A"/>
    <w:rsid w:val="00943119"/>
    <w:rsid w:val="00943CD5"/>
    <w:rsid w:val="00946121"/>
    <w:rsid w:val="009462EA"/>
    <w:rsid w:val="009477FF"/>
    <w:rsid w:val="0095072D"/>
    <w:rsid w:val="00951DFF"/>
    <w:rsid w:val="009548D1"/>
    <w:rsid w:val="00954FB9"/>
    <w:rsid w:val="00962544"/>
    <w:rsid w:val="00966029"/>
    <w:rsid w:val="0096681F"/>
    <w:rsid w:val="00967866"/>
    <w:rsid w:val="009733F6"/>
    <w:rsid w:val="00974365"/>
    <w:rsid w:val="009743D4"/>
    <w:rsid w:val="00975425"/>
    <w:rsid w:val="0097582C"/>
    <w:rsid w:val="00977151"/>
    <w:rsid w:val="009779A7"/>
    <w:rsid w:val="00987C24"/>
    <w:rsid w:val="00990E13"/>
    <w:rsid w:val="00991093"/>
    <w:rsid w:val="009942F5"/>
    <w:rsid w:val="00995299"/>
    <w:rsid w:val="00997754"/>
    <w:rsid w:val="009A5EDA"/>
    <w:rsid w:val="009B3F78"/>
    <w:rsid w:val="009C0B53"/>
    <w:rsid w:val="009C35EC"/>
    <w:rsid w:val="009C6411"/>
    <w:rsid w:val="009C691A"/>
    <w:rsid w:val="009C6B0E"/>
    <w:rsid w:val="009C7A93"/>
    <w:rsid w:val="009E39E6"/>
    <w:rsid w:val="009E5D3B"/>
    <w:rsid w:val="009E6452"/>
    <w:rsid w:val="009F3873"/>
    <w:rsid w:val="009F398F"/>
    <w:rsid w:val="009F6116"/>
    <w:rsid w:val="00A01335"/>
    <w:rsid w:val="00A06A37"/>
    <w:rsid w:val="00A0754D"/>
    <w:rsid w:val="00A149C7"/>
    <w:rsid w:val="00A15157"/>
    <w:rsid w:val="00A15B68"/>
    <w:rsid w:val="00A16930"/>
    <w:rsid w:val="00A17F2A"/>
    <w:rsid w:val="00A20439"/>
    <w:rsid w:val="00A2057A"/>
    <w:rsid w:val="00A21670"/>
    <w:rsid w:val="00A27C92"/>
    <w:rsid w:val="00A30FE2"/>
    <w:rsid w:val="00A3235D"/>
    <w:rsid w:val="00A32A09"/>
    <w:rsid w:val="00A33C14"/>
    <w:rsid w:val="00A34C41"/>
    <w:rsid w:val="00A41ACE"/>
    <w:rsid w:val="00A4316F"/>
    <w:rsid w:val="00A438C4"/>
    <w:rsid w:val="00A46CB2"/>
    <w:rsid w:val="00A479A6"/>
    <w:rsid w:val="00A55FF9"/>
    <w:rsid w:val="00A5668E"/>
    <w:rsid w:val="00A618A1"/>
    <w:rsid w:val="00A6396A"/>
    <w:rsid w:val="00A64EDC"/>
    <w:rsid w:val="00A661A5"/>
    <w:rsid w:val="00A66419"/>
    <w:rsid w:val="00A70CDE"/>
    <w:rsid w:val="00A70CF9"/>
    <w:rsid w:val="00A71994"/>
    <w:rsid w:val="00A7330A"/>
    <w:rsid w:val="00A75F68"/>
    <w:rsid w:val="00A8190C"/>
    <w:rsid w:val="00A955A3"/>
    <w:rsid w:val="00AA0689"/>
    <w:rsid w:val="00AA3068"/>
    <w:rsid w:val="00AA3772"/>
    <w:rsid w:val="00AA5B92"/>
    <w:rsid w:val="00AA5E86"/>
    <w:rsid w:val="00AB3108"/>
    <w:rsid w:val="00AB322A"/>
    <w:rsid w:val="00AB6DE3"/>
    <w:rsid w:val="00AC0127"/>
    <w:rsid w:val="00AC52DD"/>
    <w:rsid w:val="00AC6C66"/>
    <w:rsid w:val="00AC736C"/>
    <w:rsid w:val="00AD2F73"/>
    <w:rsid w:val="00AD502A"/>
    <w:rsid w:val="00AD6093"/>
    <w:rsid w:val="00AE22F9"/>
    <w:rsid w:val="00AE358A"/>
    <w:rsid w:val="00AE3F5A"/>
    <w:rsid w:val="00AE5564"/>
    <w:rsid w:val="00AF2597"/>
    <w:rsid w:val="00AF3AD7"/>
    <w:rsid w:val="00AF5BD2"/>
    <w:rsid w:val="00B0229F"/>
    <w:rsid w:val="00B07D13"/>
    <w:rsid w:val="00B216E1"/>
    <w:rsid w:val="00B21F97"/>
    <w:rsid w:val="00B23E2C"/>
    <w:rsid w:val="00B3231C"/>
    <w:rsid w:val="00B32B4E"/>
    <w:rsid w:val="00B34244"/>
    <w:rsid w:val="00B42279"/>
    <w:rsid w:val="00B52F00"/>
    <w:rsid w:val="00B5552E"/>
    <w:rsid w:val="00B5596A"/>
    <w:rsid w:val="00B61ECB"/>
    <w:rsid w:val="00B63109"/>
    <w:rsid w:val="00B64031"/>
    <w:rsid w:val="00B718A6"/>
    <w:rsid w:val="00B74262"/>
    <w:rsid w:val="00B81F6C"/>
    <w:rsid w:val="00B83C73"/>
    <w:rsid w:val="00B83F60"/>
    <w:rsid w:val="00B84CCE"/>
    <w:rsid w:val="00B86FEB"/>
    <w:rsid w:val="00B91CAF"/>
    <w:rsid w:val="00B95A21"/>
    <w:rsid w:val="00B964E7"/>
    <w:rsid w:val="00B97441"/>
    <w:rsid w:val="00BA13BA"/>
    <w:rsid w:val="00BA2398"/>
    <w:rsid w:val="00BB1A49"/>
    <w:rsid w:val="00BB567D"/>
    <w:rsid w:val="00BB5EC7"/>
    <w:rsid w:val="00BB6E74"/>
    <w:rsid w:val="00BC05F0"/>
    <w:rsid w:val="00BC0FEE"/>
    <w:rsid w:val="00BC4946"/>
    <w:rsid w:val="00BC5BB1"/>
    <w:rsid w:val="00BC6D75"/>
    <w:rsid w:val="00BC79F4"/>
    <w:rsid w:val="00BD6265"/>
    <w:rsid w:val="00BD6B80"/>
    <w:rsid w:val="00BD7BEE"/>
    <w:rsid w:val="00BE292D"/>
    <w:rsid w:val="00BE7621"/>
    <w:rsid w:val="00BF269A"/>
    <w:rsid w:val="00BF3353"/>
    <w:rsid w:val="00BF514B"/>
    <w:rsid w:val="00C02751"/>
    <w:rsid w:val="00C032C3"/>
    <w:rsid w:val="00C05486"/>
    <w:rsid w:val="00C07F0F"/>
    <w:rsid w:val="00C119B0"/>
    <w:rsid w:val="00C2114F"/>
    <w:rsid w:val="00C215C9"/>
    <w:rsid w:val="00C22774"/>
    <w:rsid w:val="00C239C3"/>
    <w:rsid w:val="00C26CE3"/>
    <w:rsid w:val="00C31E74"/>
    <w:rsid w:val="00C33243"/>
    <w:rsid w:val="00C33CC1"/>
    <w:rsid w:val="00C40EA4"/>
    <w:rsid w:val="00C437D1"/>
    <w:rsid w:val="00C51E7B"/>
    <w:rsid w:val="00C557B8"/>
    <w:rsid w:val="00C560B0"/>
    <w:rsid w:val="00C7086F"/>
    <w:rsid w:val="00C7546E"/>
    <w:rsid w:val="00C75D63"/>
    <w:rsid w:val="00C80629"/>
    <w:rsid w:val="00C81C4D"/>
    <w:rsid w:val="00C84B42"/>
    <w:rsid w:val="00C8734C"/>
    <w:rsid w:val="00C9184E"/>
    <w:rsid w:val="00C92E6C"/>
    <w:rsid w:val="00C97D98"/>
    <w:rsid w:val="00CA1314"/>
    <w:rsid w:val="00CA20C0"/>
    <w:rsid w:val="00CA3D48"/>
    <w:rsid w:val="00CB0152"/>
    <w:rsid w:val="00CB037B"/>
    <w:rsid w:val="00CB4A9C"/>
    <w:rsid w:val="00CB5B78"/>
    <w:rsid w:val="00CB6067"/>
    <w:rsid w:val="00CC132B"/>
    <w:rsid w:val="00CC1AA2"/>
    <w:rsid w:val="00CC2F32"/>
    <w:rsid w:val="00CC479D"/>
    <w:rsid w:val="00CC692E"/>
    <w:rsid w:val="00CC6A33"/>
    <w:rsid w:val="00CC7C3B"/>
    <w:rsid w:val="00CE74BC"/>
    <w:rsid w:val="00CF0627"/>
    <w:rsid w:val="00CF5D9D"/>
    <w:rsid w:val="00CF6ACE"/>
    <w:rsid w:val="00D00278"/>
    <w:rsid w:val="00D22824"/>
    <w:rsid w:val="00D26ADB"/>
    <w:rsid w:val="00D336ED"/>
    <w:rsid w:val="00D36B2D"/>
    <w:rsid w:val="00D37627"/>
    <w:rsid w:val="00D40361"/>
    <w:rsid w:val="00D40B54"/>
    <w:rsid w:val="00D45D74"/>
    <w:rsid w:val="00D47CAB"/>
    <w:rsid w:val="00D618C6"/>
    <w:rsid w:val="00D62318"/>
    <w:rsid w:val="00D66224"/>
    <w:rsid w:val="00D7072F"/>
    <w:rsid w:val="00D723AB"/>
    <w:rsid w:val="00D77EEE"/>
    <w:rsid w:val="00D80CC5"/>
    <w:rsid w:val="00D8314A"/>
    <w:rsid w:val="00D86B24"/>
    <w:rsid w:val="00D8787B"/>
    <w:rsid w:val="00D878B7"/>
    <w:rsid w:val="00D944FD"/>
    <w:rsid w:val="00DA2202"/>
    <w:rsid w:val="00DA4590"/>
    <w:rsid w:val="00DA7E72"/>
    <w:rsid w:val="00DB390F"/>
    <w:rsid w:val="00DB7CB1"/>
    <w:rsid w:val="00DC1792"/>
    <w:rsid w:val="00DC23F4"/>
    <w:rsid w:val="00DC6BBA"/>
    <w:rsid w:val="00DC6EA8"/>
    <w:rsid w:val="00DD29F2"/>
    <w:rsid w:val="00DE35C8"/>
    <w:rsid w:val="00DE37A9"/>
    <w:rsid w:val="00DE45AB"/>
    <w:rsid w:val="00DE728F"/>
    <w:rsid w:val="00DF244B"/>
    <w:rsid w:val="00DF48A5"/>
    <w:rsid w:val="00E01F31"/>
    <w:rsid w:val="00E06C21"/>
    <w:rsid w:val="00E10E51"/>
    <w:rsid w:val="00E212AD"/>
    <w:rsid w:val="00E25354"/>
    <w:rsid w:val="00E256FC"/>
    <w:rsid w:val="00E3352C"/>
    <w:rsid w:val="00E33611"/>
    <w:rsid w:val="00E35B19"/>
    <w:rsid w:val="00E40274"/>
    <w:rsid w:val="00E45CAC"/>
    <w:rsid w:val="00E4685D"/>
    <w:rsid w:val="00E47EF9"/>
    <w:rsid w:val="00E47F7B"/>
    <w:rsid w:val="00E50A05"/>
    <w:rsid w:val="00E52376"/>
    <w:rsid w:val="00E60803"/>
    <w:rsid w:val="00E66162"/>
    <w:rsid w:val="00E742B7"/>
    <w:rsid w:val="00E80F01"/>
    <w:rsid w:val="00E90943"/>
    <w:rsid w:val="00E920F6"/>
    <w:rsid w:val="00E96F76"/>
    <w:rsid w:val="00EA16F6"/>
    <w:rsid w:val="00EA197F"/>
    <w:rsid w:val="00EB068D"/>
    <w:rsid w:val="00EB1103"/>
    <w:rsid w:val="00EB1669"/>
    <w:rsid w:val="00EB4D56"/>
    <w:rsid w:val="00EB55C0"/>
    <w:rsid w:val="00EB6D82"/>
    <w:rsid w:val="00EC0596"/>
    <w:rsid w:val="00EC088C"/>
    <w:rsid w:val="00EC1A00"/>
    <w:rsid w:val="00ED11F3"/>
    <w:rsid w:val="00ED1F71"/>
    <w:rsid w:val="00ED2854"/>
    <w:rsid w:val="00ED34D3"/>
    <w:rsid w:val="00ED72A2"/>
    <w:rsid w:val="00EE33F6"/>
    <w:rsid w:val="00EF3304"/>
    <w:rsid w:val="00EF3689"/>
    <w:rsid w:val="00EF6591"/>
    <w:rsid w:val="00EF6789"/>
    <w:rsid w:val="00EF788A"/>
    <w:rsid w:val="00F03E2C"/>
    <w:rsid w:val="00F170E4"/>
    <w:rsid w:val="00F332AD"/>
    <w:rsid w:val="00F33651"/>
    <w:rsid w:val="00F41884"/>
    <w:rsid w:val="00F4263C"/>
    <w:rsid w:val="00F449B9"/>
    <w:rsid w:val="00F55478"/>
    <w:rsid w:val="00F641D5"/>
    <w:rsid w:val="00F649A3"/>
    <w:rsid w:val="00F661B4"/>
    <w:rsid w:val="00F71906"/>
    <w:rsid w:val="00F83B00"/>
    <w:rsid w:val="00F85CC5"/>
    <w:rsid w:val="00F86781"/>
    <w:rsid w:val="00F876F5"/>
    <w:rsid w:val="00F879C6"/>
    <w:rsid w:val="00F93A85"/>
    <w:rsid w:val="00FA49DF"/>
    <w:rsid w:val="00FB295E"/>
    <w:rsid w:val="00FB2F15"/>
    <w:rsid w:val="00FC11EF"/>
    <w:rsid w:val="00FD404B"/>
    <w:rsid w:val="00FD5656"/>
    <w:rsid w:val="00FD74B9"/>
    <w:rsid w:val="00FE1E55"/>
    <w:rsid w:val="00FE21A8"/>
    <w:rsid w:val="00FE3F62"/>
    <w:rsid w:val="00FE422F"/>
    <w:rsid w:val="00FE443C"/>
    <w:rsid w:val="00FF3291"/>
    <w:rsid w:val="00FF5CA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758845-3434-4C90-B673-2E005EA58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86F"/>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465661574">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17577869">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72E6D-8D12-4892-B7F5-F1BCFAF8D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1469</Words>
  <Characters>8374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 CIUREA</dc:creator>
  <cp:lastModifiedBy>Steluta BULACEANU</cp:lastModifiedBy>
  <cp:revision>2</cp:revision>
  <cp:lastPrinted>2017-03-01T13:31:00Z</cp:lastPrinted>
  <dcterms:created xsi:type="dcterms:W3CDTF">2023-10-30T07:05:00Z</dcterms:created>
  <dcterms:modified xsi:type="dcterms:W3CDTF">2023-10-30T07:05:00Z</dcterms:modified>
</cp:coreProperties>
</file>