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A0516" w14:textId="77777777" w:rsidR="000E5CC9" w:rsidRDefault="000E5CC9" w:rsidP="008A4D43">
      <w:pPr>
        <w:pStyle w:val="Titlu3"/>
        <w:rPr>
          <w:rFonts w:asciiTheme="minorHAnsi" w:hAnsiTheme="minorHAnsi" w:cstheme="minorHAnsi"/>
          <w:color w:val="0070C0"/>
          <w:sz w:val="20"/>
          <w:szCs w:val="20"/>
        </w:rPr>
      </w:pPr>
    </w:p>
    <w:p w14:paraId="02F112AF" w14:textId="1CCB21BD" w:rsidR="008A4D43" w:rsidRPr="008A4D43" w:rsidRDefault="008A4D43" w:rsidP="008A4D43">
      <w:pPr>
        <w:pStyle w:val="Titlu3"/>
        <w:rPr>
          <w:rFonts w:asciiTheme="minorHAnsi" w:hAnsiTheme="minorHAnsi" w:cstheme="minorHAnsi"/>
          <w:color w:val="0070C0"/>
          <w:sz w:val="20"/>
          <w:szCs w:val="20"/>
        </w:rPr>
      </w:pPr>
      <w:r w:rsidRPr="008A4D43">
        <w:rPr>
          <w:rFonts w:asciiTheme="minorHAnsi" w:hAnsiTheme="minorHAnsi" w:cstheme="minorHAnsi"/>
          <w:color w:val="0070C0"/>
          <w:sz w:val="20"/>
          <w:szCs w:val="20"/>
        </w:rPr>
        <w:t>Anexa 3</w:t>
      </w:r>
    </w:p>
    <w:p w14:paraId="56A5BCF1" w14:textId="10E02B7D" w:rsidR="00484AAF" w:rsidRPr="008A4D43" w:rsidRDefault="00484AAF">
      <w:pPr>
        <w:pStyle w:val="Titlu3"/>
        <w:jc w:val="center"/>
        <w:rPr>
          <w:rFonts w:asciiTheme="minorHAnsi" w:hAnsiTheme="minorHAnsi" w:cstheme="minorHAnsi"/>
          <w:color w:val="0070C0"/>
          <w:sz w:val="20"/>
          <w:szCs w:val="20"/>
        </w:rPr>
      </w:pPr>
      <w:proofErr w:type="spellStart"/>
      <w:r w:rsidRPr="008A4D43">
        <w:rPr>
          <w:rFonts w:asciiTheme="minorHAnsi" w:hAnsiTheme="minorHAnsi" w:cstheme="minorHAnsi"/>
          <w:color w:val="0070C0"/>
          <w:sz w:val="20"/>
          <w:szCs w:val="20"/>
        </w:rPr>
        <w:t>Declaraţie</w:t>
      </w:r>
      <w:proofErr w:type="spellEnd"/>
      <w:r w:rsidRPr="008A4D43">
        <w:rPr>
          <w:rFonts w:asciiTheme="minorHAnsi" w:hAnsiTheme="minorHAnsi" w:cstheme="minorHAnsi"/>
          <w:color w:val="0070C0"/>
          <w:sz w:val="20"/>
          <w:szCs w:val="20"/>
        </w:rPr>
        <w:t xml:space="preserve"> privind încadrarea întreprinderii în categoria IMM</w:t>
      </w:r>
    </w:p>
    <w:p w14:paraId="2F4E4B55" w14:textId="1186CC07" w:rsidR="00484AAF" w:rsidRPr="008A4D43" w:rsidRDefault="00F74AE4">
      <w:pPr>
        <w:rPr>
          <w:rFonts w:asciiTheme="minorHAnsi" w:hAnsiTheme="minorHAnsi" w:cstheme="minorHAnsi"/>
          <w:i/>
          <w:sz w:val="20"/>
          <w:szCs w:val="20"/>
        </w:rPr>
      </w:pPr>
      <w:r w:rsidRPr="008A4D43">
        <w:rPr>
          <w:rFonts w:asciiTheme="minorHAnsi" w:hAnsiTheme="minorHAnsi" w:cstheme="minorHAnsi"/>
          <w:i/>
          <w:sz w:val="20"/>
          <w:szCs w:val="20"/>
        </w:rPr>
        <w:t xml:space="preserve">[Această declarație se completează de către reprezentantul legal al solicitantului. După completare, fișierul se salvează în format PDF, se semnează digital de către reprezentantul legal al solicitantului și </w:t>
      </w:r>
      <w:r w:rsidRPr="008A4D43">
        <w:rPr>
          <w:rFonts w:asciiTheme="minorHAnsi" w:hAnsiTheme="minorHAnsi" w:cstheme="minorHAnsi"/>
          <w:b/>
          <w:i/>
          <w:sz w:val="20"/>
          <w:szCs w:val="20"/>
        </w:rPr>
        <w:t xml:space="preserve">se încarcă în </w:t>
      </w:r>
      <w:proofErr w:type="spellStart"/>
      <w:r w:rsidRPr="008A4D43">
        <w:rPr>
          <w:rFonts w:asciiTheme="minorHAnsi" w:hAnsiTheme="minorHAnsi" w:cstheme="minorHAnsi"/>
          <w:b/>
          <w:i/>
          <w:sz w:val="20"/>
          <w:szCs w:val="20"/>
        </w:rPr>
        <w:t>MySMIS</w:t>
      </w:r>
      <w:proofErr w:type="spellEnd"/>
      <w:r w:rsidRPr="008A4D43">
        <w:rPr>
          <w:rFonts w:asciiTheme="minorHAnsi" w:hAnsiTheme="minorHAnsi" w:cstheme="minorHAnsi"/>
          <w:i/>
          <w:sz w:val="20"/>
          <w:szCs w:val="20"/>
        </w:rPr>
        <w:t>]</w:t>
      </w:r>
    </w:p>
    <w:p w14:paraId="69ACD74A" w14:textId="77777777" w:rsidR="00F74AE4" w:rsidRPr="008A4D43" w:rsidRDefault="00F74AE4">
      <w:pPr>
        <w:rPr>
          <w:rFonts w:asciiTheme="minorHAnsi" w:hAnsiTheme="minorHAnsi" w:cstheme="minorHAnsi"/>
          <w:sz w:val="20"/>
          <w:szCs w:val="20"/>
        </w:rPr>
      </w:pPr>
    </w:p>
    <w:p w14:paraId="26CC22CD" w14:textId="77777777" w:rsidR="00484AAF" w:rsidRPr="008A4D43" w:rsidRDefault="00484AAF">
      <w:pPr>
        <w:numPr>
          <w:ilvl w:val="0"/>
          <w:numId w:val="3"/>
        </w:numPr>
        <w:jc w:val="both"/>
        <w:outlineLvl w:val="0"/>
        <w:rPr>
          <w:rFonts w:asciiTheme="minorHAnsi" w:hAnsiTheme="minorHAnsi" w:cstheme="minorHAnsi"/>
          <w:b/>
          <w:sz w:val="20"/>
          <w:szCs w:val="20"/>
        </w:rPr>
      </w:pPr>
      <w:r w:rsidRPr="008A4D43">
        <w:rPr>
          <w:rFonts w:asciiTheme="minorHAnsi" w:hAnsiTheme="minorHAnsi" w:cstheme="minorHAnsi"/>
          <w:b/>
          <w:sz w:val="20"/>
          <w:szCs w:val="20"/>
        </w:rPr>
        <w:t>Datele de identificare a întreprinderii</w:t>
      </w:r>
    </w:p>
    <w:p w14:paraId="005FE20D"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1323124275"/>
          <w:placeholder>
            <w:docPart w:val="27CD6F2C0C9B40D0BD1C8ED3A4081A25"/>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[Denumirea solicitantului</w:t>
          </w:r>
          <w:r w:rsidR="003D51C7" w:rsidRPr="008A4D43">
            <w:rPr>
              <w:rStyle w:val="Textsubstituent"/>
              <w:rFonts w:asciiTheme="minorHAnsi" w:hAnsiTheme="minorHAnsi" w:cstheme="minorHAnsi"/>
              <w:color w:val="auto"/>
              <w:sz w:val="20"/>
              <w:szCs w:val="20"/>
              <w:shd w:val="clear" w:color="auto" w:fill="BDD6EE" w:themeFill="accent1" w:themeFillTint="66"/>
            </w:rPr>
            <w:t>]</w:t>
          </w:r>
        </w:sdtContent>
      </w:sdt>
    </w:p>
    <w:p w14:paraId="796FBC73" w14:textId="77777777" w:rsidR="00484AAF" w:rsidRPr="008A4D43" w:rsidRDefault="00484AAF">
      <w:pPr>
        <w:rPr>
          <w:rFonts w:asciiTheme="minorHAnsi" w:hAnsiTheme="minorHAnsi" w:cstheme="minorHAnsi"/>
          <w:sz w:val="20"/>
          <w:szCs w:val="20"/>
        </w:rPr>
      </w:pPr>
      <w:r w:rsidRPr="008A4D43">
        <w:rPr>
          <w:rFonts w:asciiTheme="minorHAnsi" w:hAnsiTheme="minorHAnsi" w:cstheme="minorHAnsi"/>
          <w:sz w:val="20"/>
          <w:szCs w:val="20"/>
        </w:rPr>
        <w:t>Adresa sediului social:</w:t>
      </w:r>
      <w:r w:rsidR="003D51C7" w:rsidRPr="008A4D43">
        <w:rPr>
          <w:rFonts w:asciiTheme="minorHAnsi" w:hAnsiTheme="minorHAnsi" w:cstheme="minorHAnsi"/>
          <w:sz w:val="20"/>
          <w:szCs w:val="20"/>
        </w:rPr>
        <w:t xml:space="preserve"> </w:t>
      </w:r>
      <w:sdt>
        <w:sdtPr>
          <w:rPr>
            <w:rFonts w:asciiTheme="minorHAnsi" w:hAnsiTheme="minorHAnsi" w:cstheme="minorHAnsi"/>
            <w:sz w:val="20"/>
            <w:szCs w:val="20"/>
          </w:rPr>
          <w:id w:val="-1908368907"/>
          <w:placeholder>
            <w:docPart w:val="5623CA88C28D4C409B9DD4CF93C69019"/>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[Adresa</w:t>
          </w:r>
          <w:r w:rsidR="003D51C7" w:rsidRPr="008A4D43">
            <w:rPr>
              <w:rStyle w:val="Textsubstituent"/>
              <w:rFonts w:asciiTheme="minorHAnsi" w:hAnsiTheme="minorHAnsi" w:cstheme="minorHAnsi"/>
              <w:color w:val="auto"/>
              <w:sz w:val="20"/>
              <w:szCs w:val="20"/>
              <w:shd w:val="clear" w:color="auto" w:fill="BDD6EE" w:themeFill="accent1" w:themeFillTint="66"/>
            </w:rPr>
            <w:t>]</w:t>
          </w:r>
        </w:sdtContent>
      </w:sdt>
    </w:p>
    <w:p w14:paraId="4E9D7CAB"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Codul de identificare fiscală:</w:t>
      </w:r>
      <w:r w:rsidR="003D51C7" w:rsidRPr="008A4D43">
        <w:rPr>
          <w:rFonts w:asciiTheme="minorHAnsi" w:hAnsiTheme="minorHAnsi" w:cstheme="minorHAnsi"/>
          <w:sz w:val="20"/>
          <w:szCs w:val="20"/>
        </w:rPr>
        <w:t xml:space="preserve"> </w:t>
      </w:r>
      <w:sdt>
        <w:sdtPr>
          <w:rPr>
            <w:rFonts w:asciiTheme="minorHAnsi" w:hAnsiTheme="minorHAnsi" w:cstheme="minorHAnsi"/>
            <w:sz w:val="20"/>
            <w:szCs w:val="20"/>
          </w:rPr>
          <w:id w:val="1976870219"/>
          <w:placeholder>
            <w:docPart w:val="9B755BB4CE74487FA4E830D8BAA46106"/>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[CIF</w:t>
          </w:r>
          <w:r w:rsidR="003D51C7" w:rsidRPr="008A4D43">
            <w:rPr>
              <w:rStyle w:val="Textsubstituent"/>
              <w:rFonts w:asciiTheme="minorHAnsi" w:hAnsiTheme="minorHAnsi" w:cstheme="minorHAnsi"/>
              <w:color w:val="auto"/>
              <w:sz w:val="20"/>
              <w:szCs w:val="20"/>
              <w:shd w:val="clear" w:color="auto" w:fill="BDD6EE" w:themeFill="accent1" w:themeFillTint="66"/>
            </w:rPr>
            <w:t>]</w:t>
          </w:r>
        </w:sdtContent>
      </w:sdt>
    </w:p>
    <w:p w14:paraId="0AC47BC6"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color w:val="000000"/>
          <w:sz w:val="20"/>
          <w:szCs w:val="20"/>
        </w:rPr>
        <w:t xml:space="preserve">Numele </w:t>
      </w:r>
      <w:proofErr w:type="spellStart"/>
      <w:r w:rsidRPr="008A4D43">
        <w:rPr>
          <w:rFonts w:asciiTheme="minorHAnsi" w:hAnsiTheme="minorHAnsi" w:cstheme="minorHAnsi"/>
          <w:color w:val="000000"/>
          <w:sz w:val="20"/>
          <w:szCs w:val="20"/>
        </w:rPr>
        <w:t>şi</w:t>
      </w:r>
      <w:proofErr w:type="spellEnd"/>
      <w:r w:rsidRPr="008A4D43">
        <w:rPr>
          <w:rFonts w:asciiTheme="minorHAnsi" w:hAnsiTheme="minorHAnsi" w:cstheme="minorHAnsi"/>
          <w:color w:val="000000"/>
          <w:sz w:val="20"/>
          <w:szCs w:val="20"/>
        </w:rPr>
        <w:t xml:space="preserve"> prenumele </w:t>
      </w:r>
      <w:proofErr w:type="spellStart"/>
      <w:r w:rsidRPr="008A4D43">
        <w:rPr>
          <w:rFonts w:asciiTheme="minorHAnsi" w:hAnsiTheme="minorHAnsi" w:cstheme="minorHAnsi"/>
          <w:color w:val="000000"/>
          <w:sz w:val="20"/>
          <w:szCs w:val="20"/>
        </w:rPr>
        <w:t>preşedintelui</w:t>
      </w:r>
      <w:proofErr w:type="spellEnd"/>
      <w:r w:rsidRPr="008A4D43">
        <w:rPr>
          <w:rFonts w:asciiTheme="minorHAnsi" w:hAnsiTheme="minorHAnsi" w:cstheme="minorHAnsi"/>
          <w:color w:val="000000"/>
          <w:sz w:val="20"/>
          <w:szCs w:val="20"/>
        </w:rPr>
        <w:t xml:space="preserve"> consiliului de </w:t>
      </w:r>
      <w:proofErr w:type="spellStart"/>
      <w:r w:rsidRPr="008A4D43">
        <w:rPr>
          <w:rFonts w:asciiTheme="minorHAnsi" w:hAnsiTheme="minorHAnsi" w:cstheme="minorHAnsi"/>
          <w:color w:val="000000"/>
          <w:sz w:val="20"/>
          <w:szCs w:val="20"/>
        </w:rPr>
        <w:t>administraţie</w:t>
      </w:r>
      <w:proofErr w:type="spellEnd"/>
      <w:r w:rsidRPr="008A4D43">
        <w:rPr>
          <w:rFonts w:asciiTheme="minorHAnsi" w:hAnsiTheme="minorHAnsi" w:cstheme="minorHAnsi"/>
          <w:color w:val="000000"/>
          <w:sz w:val="20"/>
          <w:szCs w:val="20"/>
        </w:rPr>
        <w:t>, director general sau echivalent</w:t>
      </w:r>
      <w:r w:rsidRPr="008A4D43">
        <w:rPr>
          <w:rFonts w:asciiTheme="minorHAnsi" w:hAnsiTheme="minorHAnsi" w:cstheme="minorHAnsi"/>
          <w:sz w:val="20"/>
          <w:szCs w:val="20"/>
        </w:rPr>
        <w:t xml:space="preserve">: </w:t>
      </w:r>
      <w:sdt>
        <w:sdtPr>
          <w:rPr>
            <w:rFonts w:asciiTheme="minorHAnsi" w:hAnsiTheme="minorHAnsi" w:cstheme="minorHAnsi"/>
            <w:sz w:val="20"/>
            <w:szCs w:val="20"/>
          </w:rPr>
          <w:id w:val="1288237422"/>
          <w:placeholder>
            <w:docPart w:val="4B5EAB1B90D248F2811D9A5A4D01815C"/>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[Numele și prenumele complete</w:t>
          </w:r>
          <w:r w:rsidR="003D51C7" w:rsidRPr="008A4D43">
            <w:rPr>
              <w:rStyle w:val="Textsubstituent"/>
              <w:rFonts w:asciiTheme="minorHAnsi" w:hAnsiTheme="minorHAnsi" w:cstheme="minorHAnsi"/>
              <w:color w:val="auto"/>
              <w:sz w:val="20"/>
              <w:szCs w:val="20"/>
              <w:shd w:val="clear" w:color="auto" w:fill="BDD6EE" w:themeFill="accent1" w:themeFillTint="66"/>
            </w:rPr>
            <w:t>]</w:t>
          </w:r>
        </w:sdtContent>
      </w:sdt>
    </w:p>
    <w:p w14:paraId="2ECD11A1" w14:textId="77777777" w:rsidR="00484AAF" w:rsidRPr="008A4D43" w:rsidRDefault="00484AAF">
      <w:pPr>
        <w:jc w:val="both"/>
        <w:rPr>
          <w:rFonts w:asciiTheme="minorHAnsi" w:hAnsiTheme="minorHAnsi" w:cstheme="minorHAnsi"/>
          <w:sz w:val="20"/>
          <w:szCs w:val="20"/>
        </w:rPr>
      </w:pPr>
    </w:p>
    <w:p w14:paraId="0C2A17E5" w14:textId="77777777" w:rsidR="00484AAF" w:rsidRPr="008A4D43" w:rsidRDefault="00484AAF">
      <w:pPr>
        <w:numPr>
          <w:ilvl w:val="0"/>
          <w:numId w:val="3"/>
        </w:numPr>
        <w:jc w:val="both"/>
        <w:outlineLvl w:val="0"/>
        <w:rPr>
          <w:rFonts w:asciiTheme="minorHAnsi" w:hAnsiTheme="minorHAnsi" w:cstheme="minorHAnsi"/>
          <w:b/>
          <w:sz w:val="20"/>
          <w:szCs w:val="20"/>
        </w:rPr>
      </w:pPr>
      <w:r w:rsidRPr="008A4D43">
        <w:rPr>
          <w:rFonts w:asciiTheme="minorHAnsi" w:hAnsiTheme="minorHAnsi" w:cstheme="minorHAnsi"/>
          <w:b/>
          <w:sz w:val="20"/>
          <w:szCs w:val="20"/>
        </w:rPr>
        <w:t>Tipul întreprinderii</w:t>
      </w:r>
    </w:p>
    <w:p w14:paraId="45E36DD4" w14:textId="77777777" w:rsidR="00484AAF" w:rsidRPr="008A4D43" w:rsidRDefault="00484AAF">
      <w:pPr>
        <w:jc w:val="both"/>
        <w:rPr>
          <w:rFonts w:asciiTheme="minorHAnsi" w:hAnsiTheme="minorHAnsi" w:cstheme="minorHAnsi"/>
          <w:sz w:val="20"/>
          <w:szCs w:val="20"/>
        </w:rPr>
      </w:pPr>
      <w:proofErr w:type="spellStart"/>
      <w:r w:rsidRPr="008A4D43">
        <w:rPr>
          <w:rFonts w:asciiTheme="minorHAnsi" w:hAnsiTheme="minorHAnsi" w:cstheme="minorHAnsi"/>
          <w:sz w:val="20"/>
          <w:szCs w:val="20"/>
        </w:rPr>
        <w:t>Bifaţi</w:t>
      </w:r>
      <w:proofErr w:type="spellEnd"/>
      <w:r w:rsidRPr="008A4D43">
        <w:rPr>
          <w:rFonts w:asciiTheme="minorHAnsi" w:hAnsiTheme="minorHAnsi" w:cstheme="minorHAnsi"/>
          <w:sz w:val="20"/>
          <w:szCs w:val="20"/>
        </w:rPr>
        <w:t>, după caz, tipul întreprinderii:</w:t>
      </w:r>
    </w:p>
    <w:bookmarkStart w:id="0" w:name="do|axI^1|caI|spII.|pa2"/>
    <w:p w14:paraId="40F93C5A" w14:textId="77777777" w:rsidR="00484AAF" w:rsidRPr="008A4D43" w:rsidRDefault="00AF7065">
      <w:pPr>
        <w:rPr>
          <w:rFonts w:asciiTheme="minorHAnsi" w:hAnsiTheme="minorHAnsi" w:cstheme="minorHAnsi"/>
          <w:sz w:val="20"/>
          <w:szCs w:val="20"/>
        </w:rPr>
      </w:pPr>
      <w:sdt>
        <w:sdtPr>
          <w:rPr>
            <w:rFonts w:asciiTheme="minorHAnsi" w:hAnsiTheme="minorHAnsi" w:cstheme="minorHAnsi"/>
            <w:b/>
            <w:sz w:val="20"/>
            <w:szCs w:val="20"/>
          </w:rPr>
          <w:id w:val="1266424200"/>
          <w14:checkbox>
            <w14:checked w14:val="0"/>
            <w14:checkedState w14:val="2612" w14:font="MS Gothic"/>
            <w14:uncheckedState w14:val="2610" w14:font="MS Gothic"/>
          </w14:checkbox>
        </w:sdtPr>
        <w:sdtEndPr/>
        <w:sdtContent>
          <w:r w:rsidR="003D51C7" w:rsidRPr="008A4D43">
            <w:rPr>
              <w:rFonts w:ascii="Segoe UI Symbol" w:eastAsia="MS Gothic" w:hAnsi="Segoe UI Symbol" w:cs="Segoe UI Symbol"/>
              <w:b/>
              <w:sz w:val="20"/>
              <w:szCs w:val="20"/>
            </w:rPr>
            <w:t>☐</w:t>
          </w:r>
        </w:sdtContent>
      </w:sdt>
      <w:r w:rsidR="003D51C7"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Întreprindere autonomă </w:t>
      </w:r>
      <w:r w:rsidR="00484AAF" w:rsidRPr="008A4D43">
        <w:rPr>
          <w:rFonts w:asciiTheme="minorHAnsi" w:hAnsiTheme="minorHAnsi" w:cstheme="minorHAnsi"/>
          <w:b/>
          <w:sz w:val="20"/>
          <w:szCs w:val="20"/>
        </w:rPr>
        <w:br w:type="textWrapping" w:clear="all"/>
      </w:r>
      <w:r w:rsidR="00484AAF" w:rsidRPr="008A4D43">
        <w:rPr>
          <w:rFonts w:asciiTheme="minorHAnsi" w:hAnsiTheme="minorHAnsi" w:cstheme="minorHAnsi"/>
          <w:sz w:val="20"/>
          <w:szCs w:val="20"/>
        </w:rPr>
        <w:t xml:space="preserve">în acest caz, datele din tabelul de mai jos (pct. III) sunt preluate din </w:t>
      </w:r>
      <w:proofErr w:type="spellStart"/>
      <w:r w:rsidR="00484AAF" w:rsidRPr="008A4D43">
        <w:rPr>
          <w:rFonts w:asciiTheme="minorHAnsi" w:hAnsiTheme="minorHAnsi" w:cstheme="minorHAnsi"/>
          <w:sz w:val="20"/>
          <w:szCs w:val="20"/>
        </w:rPr>
        <w:t>situaţia</w:t>
      </w:r>
      <w:proofErr w:type="spellEnd"/>
      <w:r w:rsidR="00484AAF" w:rsidRPr="008A4D43">
        <w:rPr>
          <w:rFonts w:asciiTheme="minorHAnsi" w:hAnsiTheme="minorHAnsi" w:cstheme="minorHAnsi"/>
          <w:sz w:val="20"/>
          <w:szCs w:val="20"/>
        </w:rPr>
        <w:t xml:space="preserve"> </w:t>
      </w:r>
      <w:proofErr w:type="spellStart"/>
      <w:r w:rsidR="00484AAF" w:rsidRPr="008A4D43">
        <w:rPr>
          <w:rFonts w:asciiTheme="minorHAnsi" w:hAnsiTheme="minorHAnsi" w:cstheme="minorHAnsi"/>
          <w:sz w:val="20"/>
          <w:szCs w:val="20"/>
        </w:rPr>
        <w:t>economico</w:t>
      </w:r>
      <w:proofErr w:type="spellEnd"/>
      <w:r w:rsidR="00484AAF" w:rsidRPr="008A4D43">
        <w:rPr>
          <w:rFonts w:asciiTheme="minorHAnsi" w:hAnsiTheme="minorHAnsi" w:cstheme="minorHAnsi"/>
          <w:sz w:val="20"/>
          <w:szCs w:val="20"/>
        </w:rPr>
        <w:t>-financiară a solicitantului. Se va completa doar această pagină, fără alte anexe.</w:t>
      </w:r>
    </w:p>
    <w:p w14:paraId="348D1679" w14:textId="77777777" w:rsidR="00484AAF" w:rsidRPr="008A4D43" w:rsidRDefault="00AF7065">
      <w:pPr>
        <w:rPr>
          <w:rFonts w:asciiTheme="minorHAnsi" w:hAnsiTheme="minorHAnsi" w:cstheme="minorHAnsi"/>
          <w:sz w:val="20"/>
          <w:szCs w:val="20"/>
        </w:rPr>
      </w:pPr>
      <w:sdt>
        <w:sdtPr>
          <w:rPr>
            <w:rFonts w:asciiTheme="minorHAnsi" w:hAnsiTheme="minorHAnsi" w:cstheme="minorHAnsi"/>
            <w:b/>
            <w:sz w:val="20"/>
            <w:szCs w:val="20"/>
          </w:rPr>
          <w:id w:val="-1124840217"/>
          <w14:checkbox>
            <w14:checked w14:val="0"/>
            <w14:checkedState w14:val="2612" w14:font="MS Gothic"/>
            <w14:uncheckedState w14:val="2610" w14:font="MS Gothic"/>
          </w14:checkbox>
        </w:sdtPr>
        <w:sdtEndPr/>
        <w:sdtContent>
          <w:r w:rsidR="003D51C7" w:rsidRPr="008A4D43">
            <w:rPr>
              <w:rFonts w:ascii="Segoe UI Symbol" w:eastAsia="MS Gothic" w:hAnsi="Segoe UI Symbol" w:cs="Segoe UI Symbol"/>
              <w:b/>
              <w:sz w:val="20"/>
              <w:szCs w:val="20"/>
            </w:rPr>
            <w:t>☐</w:t>
          </w:r>
        </w:sdtContent>
      </w:sdt>
      <w:r w:rsidR="003D51C7"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Întreprindere parteneră </w:t>
      </w:r>
      <w:r w:rsidR="00484AAF" w:rsidRPr="008A4D43">
        <w:rPr>
          <w:rFonts w:asciiTheme="minorHAnsi" w:hAnsiTheme="minorHAnsi" w:cstheme="minorHAnsi"/>
          <w:b/>
          <w:sz w:val="20"/>
          <w:szCs w:val="20"/>
        </w:rPr>
        <w:br w:type="textWrapping" w:clear="all"/>
      </w:r>
      <w:r w:rsidR="00484AAF" w:rsidRPr="008A4D43">
        <w:rPr>
          <w:rFonts w:asciiTheme="minorHAnsi" w:hAnsiTheme="minorHAnsi" w:cstheme="minorHAnsi"/>
          <w:sz w:val="20"/>
          <w:szCs w:val="20"/>
        </w:rPr>
        <w:t xml:space="preserve">Se vor completa </w:t>
      </w:r>
      <w:proofErr w:type="spellStart"/>
      <w:r w:rsidR="00484AAF" w:rsidRPr="008A4D43">
        <w:rPr>
          <w:rFonts w:asciiTheme="minorHAnsi" w:hAnsiTheme="minorHAnsi" w:cstheme="minorHAnsi"/>
          <w:sz w:val="20"/>
          <w:szCs w:val="20"/>
        </w:rPr>
        <w:t>şi</w:t>
      </w:r>
      <w:proofErr w:type="spellEnd"/>
      <w:r w:rsidR="00484AAF" w:rsidRPr="008A4D43">
        <w:rPr>
          <w:rFonts w:asciiTheme="minorHAnsi" w:hAnsiTheme="minorHAnsi" w:cstheme="minorHAnsi"/>
          <w:sz w:val="20"/>
          <w:szCs w:val="20"/>
        </w:rPr>
        <w:t xml:space="preserve"> </w:t>
      </w:r>
      <w:proofErr w:type="spellStart"/>
      <w:r w:rsidR="00484AAF" w:rsidRPr="008A4D43">
        <w:rPr>
          <w:rFonts w:asciiTheme="minorHAnsi" w:hAnsiTheme="minorHAnsi" w:cstheme="minorHAnsi"/>
          <w:sz w:val="20"/>
          <w:szCs w:val="20"/>
        </w:rPr>
        <w:t>ataşa</w:t>
      </w:r>
      <w:proofErr w:type="spellEnd"/>
      <w:r w:rsidR="00484AAF" w:rsidRPr="008A4D43">
        <w:rPr>
          <w:rFonts w:asciiTheme="minorHAnsi" w:hAnsiTheme="minorHAnsi" w:cstheme="minorHAnsi"/>
          <w:sz w:val="20"/>
          <w:szCs w:val="20"/>
        </w:rPr>
        <w:t xml:space="preserve"> la </w:t>
      </w:r>
      <w:proofErr w:type="spellStart"/>
      <w:r w:rsidR="00484AAF" w:rsidRPr="008A4D43">
        <w:rPr>
          <w:rFonts w:asciiTheme="minorHAnsi" w:hAnsiTheme="minorHAnsi" w:cstheme="minorHAnsi"/>
          <w:sz w:val="20"/>
          <w:szCs w:val="20"/>
        </w:rPr>
        <w:t>declaraţie</w:t>
      </w:r>
      <w:proofErr w:type="spellEnd"/>
      <w:r w:rsidR="00484AAF" w:rsidRPr="008A4D43">
        <w:rPr>
          <w:rFonts w:asciiTheme="minorHAnsi" w:hAnsiTheme="minorHAnsi" w:cstheme="minorHAnsi"/>
          <w:sz w:val="20"/>
          <w:szCs w:val="20"/>
        </w:rPr>
        <w:t xml:space="preserve">: „Calculul pentru întreprinderile partenere sau legate”, Anexa A „Întreprinderi partenere” precum </w:t>
      </w:r>
      <w:proofErr w:type="spellStart"/>
      <w:r w:rsidR="00484AAF" w:rsidRPr="008A4D43">
        <w:rPr>
          <w:rFonts w:asciiTheme="minorHAnsi" w:hAnsiTheme="minorHAnsi" w:cstheme="minorHAnsi"/>
          <w:sz w:val="20"/>
          <w:szCs w:val="20"/>
        </w:rPr>
        <w:t>şi</w:t>
      </w:r>
      <w:proofErr w:type="spellEnd"/>
      <w:r w:rsidR="00484AAF" w:rsidRPr="008A4D43">
        <w:rPr>
          <w:rFonts w:asciiTheme="minorHAnsi" w:hAnsiTheme="minorHAnsi" w:cstheme="minorHAnsi"/>
          <w:sz w:val="20"/>
          <w:szCs w:val="20"/>
        </w:rPr>
        <w:t xml:space="preserve"> </w:t>
      </w:r>
      <w:proofErr w:type="spellStart"/>
      <w:r w:rsidR="00484AAF" w:rsidRPr="008A4D43">
        <w:rPr>
          <w:rFonts w:asciiTheme="minorHAnsi" w:hAnsiTheme="minorHAnsi" w:cstheme="minorHAnsi"/>
          <w:sz w:val="20"/>
          <w:szCs w:val="20"/>
        </w:rPr>
        <w:t>fişele</w:t>
      </w:r>
      <w:proofErr w:type="spellEnd"/>
      <w:r w:rsidR="00484AAF" w:rsidRPr="008A4D43">
        <w:rPr>
          <w:rFonts w:asciiTheme="minorHAnsi" w:hAnsiTheme="minorHAnsi" w:cstheme="minorHAnsi"/>
          <w:sz w:val="20"/>
          <w:szCs w:val="20"/>
        </w:rPr>
        <w:t xml:space="preserve"> de parteneriat aferente.</w:t>
      </w:r>
    </w:p>
    <w:bookmarkStart w:id="1" w:name="do|axI^1|caI|spII.|pa4"/>
    <w:bookmarkEnd w:id="0"/>
    <w:p w14:paraId="23A3E844" w14:textId="77777777" w:rsidR="00484AAF" w:rsidRPr="008A4D43" w:rsidRDefault="00AF7065">
      <w:pPr>
        <w:rPr>
          <w:rFonts w:asciiTheme="minorHAnsi" w:hAnsiTheme="minorHAnsi" w:cstheme="minorHAnsi"/>
          <w:sz w:val="20"/>
          <w:szCs w:val="20"/>
        </w:rPr>
      </w:pPr>
      <w:sdt>
        <w:sdtPr>
          <w:rPr>
            <w:rFonts w:asciiTheme="minorHAnsi" w:hAnsiTheme="minorHAnsi" w:cstheme="minorHAnsi"/>
            <w:b/>
            <w:sz w:val="20"/>
            <w:szCs w:val="20"/>
          </w:rPr>
          <w:id w:val="-2146044673"/>
          <w14:checkbox>
            <w14:checked w14:val="0"/>
            <w14:checkedState w14:val="2612" w14:font="MS Gothic"/>
            <w14:uncheckedState w14:val="2610" w14:font="MS Gothic"/>
          </w14:checkbox>
        </w:sdtPr>
        <w:sdtEndPr/>
        <w:sdtContent>
          <w:r w:rsidR="003D51C7" w:rsidRPr="008A4D43">
            <w:rPr>
              <w:rFonts w:ascii="Segoe UI Symbol" w:eastAsia="MS Gothic" w:hAnsi="Segoe UI Symbol" w:cs="Segoe UI Symbol"/>
              <w:b/>
              <w:sz w:val="20"/>
              <w:szCs w:val="20"/>
            </w:rPr>
            <w:t>☐</w:t>
          </w:r>
        </w:sdtContent>
      </w:sdt>
      <w:r w:rsidR="003D51C7"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Întreprindere legată</w:t>
      </w:r>
      <w:r w:rsidR="00484AAF" w:rsidRPr="008A4D43">
        <w:rPr>
          <w:rFonts w:asciiTheme="minorHAnsi" w:hAnsiTheme="minorHAnsi" w:cstheme="minorHAnsi"/>
          <w:b/>
          <w:sz w:val="20"/>
          <w:szCs w:val="20"/>
        </w:rPr>
        <w:br w:type="textWrapping" w:clear="all"/>
      </w:r>
      <w:r w:rsidR="00484AAF" w:rsidRPr="008A4D43">
        <w:rPr>
          <w:rFonts w:asciiTheme="minorHAnsi" w:hAnsiTheme="minorHAnsi" w:cstheme="minorHAnsi"/>
          <w:sz w:val="20"/>
          <w:szCs w:val="20"/>
        </w:rPr>
        <w:t xml:space="preserve">Se vor completa </w:t>
      </w:r>
      <w:proofErr w:type="spellStart"/>
      <w:r w:rsidR="00484AAF" w:rsidRPr="008A4D43">
        <w:rPr>
          <w:rFonts w:asciiTheme="minorHAnsi" w:hAnsiTheme="minorHAnsi" w:cstheme="minorHAnsi"/>
          <w:sz w:val="20"/>
          <w:szCs w:val="20"/>
        </w:rPr>
        <w:t>şi</w:t>
      </w:r>
      <w:proofErr w:type="spellEnd"/>
      <w:r w:rsidR="00484AAF" w:rsidRPr="008A4D43">
        <w:rPr>
          <w:rFonts w:asciiTheme="minorHAnsi" w:hAnsiTheme="minorHAnsi" w:cstheme="minorHAnsi"/>
          <w:sz w:val="20"/>
          <w:szCs w:val="20"/>
        </w:rPr>
        <w:t xml:space="preserve"> </w:t>
      </w:r>
      <w:proofErr w:type="spellStart"/>
      <w:r w:rsidR="00484AAF" w:rsidRPr="008A4D43">
        <w:rPr>
          <w:rFonts w:asciiTheme="minorHAnsi" w:hAnsiTheme="minorHAnsi" w:cstheme="minorHAnsi"/>
          <w:sz w:val="20"/>
          <w:szCs w:val="20"/>
        </w:rPr>
        <w:t>ataşa</w:t>
      </w:r>
      <w:proofErr w:type="spellEnd"/>
      <w:r w:rsidR="00484AAF" w:rsidRPr="008A4D43">
        <w:rPr>
          <w:rFonts w:asciiTheme="minorHAnsi" w:hAnsiTheme="minorHAnsi" w:cstheme="minorHAnsi"/>
          <w:sz w:val="20"/>
          <w:szCs w:val="20"/>
        </w:rPr>
        <w:t xml:space="preserve"> la </w:t>
      </w:r>
      <w:proofErr w:type="spellStart"/>
      <w:r w:rsidR="00484AAF" w:rsidRPr="008A4D43">
        <w:rPr>
          <w:rFonts w:asciiTheme="minorHAnsi" w:hAnsiTheme="minorHAnsi" w:cstheme="minorHAnsi"/>
          <w:sz w:val="20"/>
          <w:szCs w:val="20"/>
        </w:rPr>
        <w:t>declaraţie</w:t>
      </w:r>
      <w:proofErr w:type="spellEnd"/>
      <w:r w:rsidR="00484AAF" w:rsidRPr="008A4D43">
        <w:rPr>
          <w:rFonts w:asciiTheme="minorHAnsi" w:hAnsiTheme="minorHAnsi" w:cstheme="minorHAnsi"/>
          <w:sz w:val="20"/>
          <w:szCs w:val="20"/>
        </w:rPr>
        <w:t xml:space="preserve">: „Calculul pentru întreprinderile partenere sau legate”, Anexa B „Întreprinderi legate” precum </w:t>
      </w:r>
      <w:proofErr w:type="spellStart"/>
      <w:r w:rsidR="00484AAF" w:rsidRPr="008A4D43">
        <w:rPr>
          <w:rFonts w:asciiTheme="minorHAnsi" w:hAnsiTheme="minorHAnsi" w:cstheme="minorHAnsi"/>
          <w:sz w:val="20"/>
          <w:szCs w:val="20"/>
        </w:rPr>
        <w:t>şi</w:t>
      </w:r>
      <w:proofErr w:type="spellEnd"/>
      <w:r w:rsidR="00484AAF" w:rsidRPr="008A4D43">
        <w:rPr>
          <w:rFonts w:asciiTheme="minorHAnsi" w:hAnsiTheme="minorHAnsi" w:cstheme="minorHAnsi"/>
          <w:sz w:val="20"/>
          <w:szCs w:val="20"/>
        </w:rPr>
        <w:t xml:space="preserve"> </w:t>
      </w:r>
      <w:proofErr w:type="spellStart"/>
      <w:r w:rsidR="00484AAF" w:rsidRPr="008A4D43">
        <w:rPr>
          <w:rFonts w:asciiTheme="minorHAnsi" w:hAnsiTheme="minorHAnsi" w:cstheme="minorHAnsi"/>
          <w:sz w:val="20"/>
          <w:szCs w:val="20"/>
        </w:rPr>
        <w:t>fişele</w:t>
      </w:r>
      <w:proofErr w:type="spellEnd"/>
      <w:r w:rsidR="00484AAF" w:rsidRPr="008A4D43">
        <w:rPr>
          <w:rFonts w:asciiTheme="minorHAnsi" w:hAnsiTheme="minorHAnsi" w:cstheme="minorHAnsi"/>
          <w:sz w:val="20"/>
          <w:szCs w:val="20"/>
        </w:rPr>
        <w:t xml:space="preserve"> de legătură aferente.</w:t>
      </w:r>
    </w:p>
    <w:p w14:paraId="6212370B" w14:textId="77777777" w:rsidR="00484AAF" w:rsidRPr="008A4D43" w:rsidRDefault="00484AAF">
      <w:pPr>
        <w:jc w:val="both"/>
        <w:rPr>
          <w:rFonts w:asciiTheme="minorHAnsi" w:hAnsiTheme="minorHAnsi" w:cstheme="minorHAnsi"/>
          <w:sz w:val="20"/>
          <w:szCs w:val="20"/>
        </w:rPr>
      </w:pPr>
    </w:p>
    <w:bookmarkEnd w:id="1"/>
    <w:p w14:paraId="6FD67FA1" w14:textId="77777777" w:rsidR="00484AAF" w:rsidRPr="008A4D43" w:rsidRDefault="00484AAF">
      <w:pPr>
        <w:numPr>
          <w:ilvl w:val="0"/>
          <w:numId w:val="3"/>
        </w:numPr>
        <w:jc w:val="both"/>
        <w:outlineLvl w:val="0"/>
        <w:rPr>
          <w:rFonts w:asciiTheme="minorHAnsi" w:hAnsiTheme="minorHAnsi" w:cstheme="minorHAnsi"/>
          <w:b/>
          <w:sz w:val="20"/>
          <w:szCs w:val="20"/>
        </w:rPr>
      </w:pPr>
      <w:r w:rsidRPr="008A4D43">
        <w:rPr>
          <w:rFonts w:asciiTheme="minorHAnsi" w:hAnsiTheme="minorHAnsi" w:cstheme="minorHAnsi"/>
          <w:b/>
          <w:sz w:val="20"/>
          <w:szCs w:val="20"/>
        </w:rPr>
        <w:t>Date utilizate pentru a se stabili categoria întreprinderii</w:t>
      </w:r>
      <w:r w:rsidR="00815732" w:rsidRPr="008A4D43">
        <w:rPr>
          <w:rStyle w:val="Referinnotdesubsol"/>
          <w:rFonts w:asciiTheme="minorHAnsi" w:hAnsiTheme="minorHAnsi" w:cstheme="minorHAnsi"/>
          <w:b/>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913"/>
        <w:gridCol w:w="2914"/>
      </w:tblGrid>
      <w:tr w:rsidR="00484AAF" w:rsidRPr="008A4D43" w14:paraId="632F760C" w14:textId="77777777">
        <w:tc>
          <w:tcPr>
            <w:tcW w:w="8953" w:type="dxa"/>
            <w:gridSpan w:val="3"/>
          </w:tcPr>
          <w:p w14:paraId="12EB2D24" w14:textId="77777777" w:rsidR="00484AAF" w:rsidRPr="008A4D43" w:rsidRDefault="00484AAF" w:rsidP="002E11B7">
            <w:pPr>
              <w:spacing w:before="0" w:after="0"/>
              <w:jc w:val="both"/>
              <w:outlineLvl w:val="0"/>
              <w:rPr>
                <w:rFonts w:asciiTheme="minorHAnsi" w:hAnsiTheme="minorHAnsi" w:cstheme="minorHAnsi"/>
                <w:b/>
                <w:sz w:val="20"/>
                <w:szCs w:val="20"/>
              </w:rPr>
            </w:pPr>
            <w:proofErr w:type="spellStart"/>
            <w:r w:rsidRPr="008A4D43">
              <w:rPr>
                <w:rFonts w:asciiTheme="minorHAnsi" w:hAnsiTheme="minorHAnsi" w:cstheme="minorHAnsi"/>
                <w:b/>
                <w:color w:val="000000"/>
                <w:sz w:val="20"/>
                <w:szCs w:val="20"/>
              </w:rPr>
              <w:t>Exerciţiul</w:t>
            </w:r>
            <w:proofErr w:type="spellEnd"/>
            <w:r w:rsidRPr="008A4D43">
              <w:rPr>
                <w:rFonts w:asciiTheme="minorHAnsi" w:hAnsiTheme="minorHAnsi" w:cstheme="minorHAnsi"/>
                <w:b/>
                <w:color w:val="000000"/>
                <w:sz w:val="20"/>
                <w:szCs w:val="20"/>
              </w:rPr>
              <w:t xml:space="preserve"> financiar de </w:t>
            </w:r>
            <w:proofErr w:type="spellStart"/>
            <w:r w:rsidRPr="008A4D43">
              <w:rPr>
                <w:rFonts w:asciiTheme="minorHAnsi" w:hAnsiTheme="minorHAnsi" w:cstheme="minorHAnsi"/>
                <w:b/>
                <w:color w:val="000000"/>
                <w:sz w:val="20"/>
                <w:szCs w:val="20"/>
              </w:rPr>
              <w:t>referinţă</w:t>
            </w:r>
            <w:proofErr w:type="spellEnd"/>
            <w:r w:rsidRPr="008A4D43">
              <w:rPr>
                <w:rStyle w:val="Referinnotdesubsol"/>
                <w:rFonts w:asciiTheme="minorHAnsi" w:hAnsiTheme="minorHAnsi" w:cstheme="minorHAnsi"/>
                <w:b/>
                <w:color w:val="000000"/>
                <w:sz w:val="20"/>
                <w:szCs w:val="20"/>
              </w:rPr>
              <w:footnoteReference w:id="2"/>
            </w:r>
            <w:r w:rsidRPr="008A4D43">
              <w:rPr>
                <w:rFonts w:asciiTheme="minorHAnsi" w:hAnsiTheme="minorHAnsi" w:cstheme="minorHAnsi"/>
                <w:b/>
                <w:color w:val="000000"/>
                <w:sz w:val="20"/>
                <w:szCs w:val="20"/>
              </w:rPr>
              <w:t xml:space="preserve">: </w:t>
            </w:r>
            <w:sdt>
              <w:sdtPr>
                <w:rPr>
                  <w:rFonts w:asciiTheme="minorHAnsi" w:hAnsiTheme="minorHAnsi" w:cstheme="minorHAnsi"/>
                  <w:sz w:val="20"/>
                  <w:szCs w:val="20"/>
                </w:rPr>
                <w:id w:val="880521374"/>
                <w:placeholder>
                  <w:docPart w:val="5A44CE3591414EC78F78D109E854F237"/>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[Anul fiscal</w:t>
                </w:r>
                <w:r w:rsidR="002E11B7"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484AAF" w:rsidRPr="008A4D43" w14:paraId="07329FC5" w14:textId="77777777">
        <w:tc>
          <w:tcPr>
            <w:tcW w:w="2984" w:type="dxa"/>
          </w:tcPr>
          <w:p w14:paraId="2ED09E80" w14:textId="77777777" w:rsidR="00484AAF" w:rsidRPr="008A4D43" w:rsidRDefault="00484AAF">
            <w:pPr>
              <w:spacing w:before="0" w:after="0"/>
              <w:jc w:val="center"/>
              <w:outlineLvl w:val="0"/>
              <w:rPr>
                <w:rFonts w:asciiTheme="minorHAnsi" w:hAnsiTheme="minorHAnsi" w:cstheme="minorHAnsi"/>
                <w:b/>
                <w:sz w:val="20"/>
                <w:szCs w:val="20"/>
              </w:rPr>
            </w:pPr>
            <w:r w:rsidRPr="008A4D43">
              <w:rPr>
                <w:rFonts w:asciiTheme="minorHAnsi" w:hAnsiTheme="minorHAnsi" w:cstheme="minorHAnsi"/>
                <w:color w:val="000000"/>
                <w:sz w:val="20"/>
                <w:szCs w:val="20"/>
              </w:rPr>
              <w:t xml:space="preserve">Numărul mediu anual de </w:t>
            </w:r>
            <w:proofErr w:type="spellStart"/>
            <w:r w:rsidRPr="008A4D43">
              <w:rPr>
                <w:rFonts w:asciiTheme="minorHAnsi" w:hAnsiTheme="minorHAnsi" w:cstheme="minorHAnsi"/>
                <w:color w:val="000000"/>
                <w:sz w:val="20"/>
                <w:szCs w:val="20"/>
              </w:rPr>
              <w:t>salariaţi</w:t>
            </w:r>
            <w:proofErr w:type="spellEnd"/>
          </w:p>
        </w:tc>
        <w:tc>
          <w:tcPr>
            <w:tcW w:w="2984" w:type="dxa"/>
          </w:tcPr>
          <w:p w14:paraId="145D5CCF" w14:textId="77777777" w:rsidR="00484AAF" w:rsidRPr="008A4D43" w:rsidRDefault="00484AAF">
            <w:pPr>
              <w:spacing w:before="0" w:after="0"/>
              <w:jc w:val="center"/>
              <w:outlineLvl w:val="0"/>
              <w:rPr>
                <w:rFonts w:asciiTheme="minorHAnsi" w:hAnsiTheme="minorHAnsi" w:cstheme="minorHAnsi"/>
                <w:b/>
                <w:sz w:val="20"/>
                <w:szCs w:val="20"/>
              </w:rPr>
            </w:pPr>
            <w:r w:rsidRPr="008A4D43">
              <w:rPr>
                <w:rFonts w:asciiTheme="minorHAnsi" w:hAnsiTheme="minorHAnsi" w:cstheme="minorHAnsi"/>
                <w:color w:val="000000"/>
                <w:sz w:val="20"/>
                <w:szCs w:val="20"/>
              </w:rPr>
              <w:t>Cifra de afaceri anuală netă</w:t>
            </w:r>
            <w:r w:rsidRPr="008A4D43">
              <w:rPr>
                <w:rFonts w:asciiTheme="minorHAnsi" w:hAnsiTheme="minorHAnsi" w:cstheme="minorHAnsi"/>
                <w:color w:val="000000"/>
                <w:sz w:val="20"/>
                <w:szCs w:val="20"/>
              </w:rPr>
              <w:br/>
              <w:t>(lei)</w:t>
            </w:r>
          </w:p>
        </w:tc>
        <w:tc>
          <w:tcPr>
            <w:tcW w:w="2985" w:type="dxa"/>
          </w:tcPr>
          <w:p w14:paraId="5CBE2F8A" w14:textId="77777777" w:rsidR="00484AAF" w:rsidRPr="008A4D43" w:rsidRDefault="00484AAF">
            <w:pPr>
              <w:spacing w:before="0" w:after="0"/>
              <w:jc w:val="center"/>
              <w:outlineLvl w:val="0"/>
              <w:rPr>
                <w:rFonts w:asciiTheme="minorHAnsi" w:hAnsiTheme="minorHAnsi" w:cstheme="minorHAnsi"/>
                <w:b/>
                <w:sz w:val="20"/>
                <w:szCs w:val="20"/>
              </w:rPr>
            </w:pPr>
            <w:r w:rsidRPr="008A4D43">
              <w:rPr>
                <w:rFonts w:asciiTheme="minorHAnsi" w:hAnsiTheme="minorHAnsi" w:cstheme="minorHAnsi"/>
                <w:color w:val="000000"/>
                <w:sz w:val="20"/>
                <w:szCs w:val="20"/>
              </w:rPr>
              <w:t>Active totale</w:t>
            </w:r>
            <w:r w:rsidRPr="008A4D43">
              <w:rPr>
                <w:rFonts w:asciiTheme="minorHAnsi" w:hAnsiTheme="minorHAnsi" w:cstheme="minorHAnsi"/>
                <w:color w:val="000000"/>
                <w:sz w:val="20"/>
                <w:szCs w:val="20"/>
              </w:rPr>
              <w:br/>
              <w:t>(lei)</w:t>
            </w:r>
          </w:p>
        </w:tc>
      </w:tr>
      <w:tr w:rsidR="00484AAF" w:rsidRPr="008A4D43" w14:paraId="38D4DA99" w14:textId="77777777">
        <w:tc>
          <w:tcPr>
            <w:tcW w:w="2984" w:type="dxa"/>
          </w:tcPr>
          <w:p w14:paraId="3C280BDA" w14:textId="77777777" w:rsidR="00484AAF" w:rsidRPr="008A4D43" w:rsidRDefault="00AF7065" w:rsidP="002E11B7">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578908174"/>
                <w:placeholder>
                  <w:docPart w:val="ECE8BACF000F43C09DBB63EE85B84EE6"/>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[00,00</w:t>
                </w:r>
                <w:r w:rsidR="002E11B7"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2984" w:type="dxa"/>
          </w:tcPr>
          <w:p w14:paraId="675B8861" w14:textId="77777777" w:rsidR="00484AAF" w:rsidRPr="008A4D43" w:rsidRDefault="00AF7065">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078247578"/>
                <w:placeholder>
                  <w:docPart w:val="1AB277E78CF447A3BA132C0417CDFF2E"/>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[000.000,00</w:t>
                </w:r>
                <w:r w:rsidR="002E11B7"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2985" w:type="dxa"/>
          </w:tcPr>
          <w:p w14:paraId="3D8BD771" w14:textId="77777777" w:rsidR="00484AAF" w:rsidRPr="008A4D43" w:rsidRDefault="00AF7065">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596401229"/>
                <w:placeholder>
                  <w:docPart w:val="07214344173C420ABF5F67788BD7B40C"/>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[000.000,00</w:t>
                </w:r>
                <w:r w:rsidR="002E11B7" w:rsidRPr="008A4D43">
                  <w:rPr>
                    <w:rStyle w:val="Textsubstituent"/>
                    <w:rFonts w:asciiTheme="minorHAnsi" w:hAnsiTheme="minorHAnsi" w:cstheme="minorHAnsi"/>
                    <w:color w:val="auto"/>
                    <w:sz w:val="20"/>
                    <w:szCs w:val="20"/>
                    <w:shd w:val="clear" w:color="auto" w:fill="BDD6EE" w:themeFill="accent1" w:themeFillTint="66"/>
                  </w:rPr>
                  <w:t>]</w:t>
                </w:r>
              </w:sdtContent>
            </w:sdt>
          </w:p>
        </w:tc>
      </w:tr>
    </w:tbl>
    <w:p w14:paraId="58D30389"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sz w:val="20"/>
          <w:szCs w:val="20"/>
        </w:rPr>
        <w:t>Important:</w:t>
      </w:r>
      <w:r w:rsidRPr="008A4D43">
        <w:rPr>
          <w:rFonts w:asciiTheme="minorHAnsi" w:hAnsiTheme="minorHAnsi" w:cstheme="minorHAnsi"/>
          <w:sz w:val="20"/>
          <w:szCs w:val="20"/>
        </w:rPr>
        <w:t xml:space="preserve"> </w:t>
      </w:r>
      <w:proofErr w:type="spellStart"/>
      <w:r w:rsidRPr="008A4D43">
        <w:rPr>
          <w:rFonts w:asciiTheme="minorHAnsi" w:hAnsiTheme="minorHAnsi" w:cstheme="minorHAnsi"/>
          <w:sz w:val="20"/>
          <w:szCs w:val="20"/>
        </w:rPr>
        <w:t>Precizaţi</w:t>
      </w:r>
      <w:proofErr w:type="spellEnd"/>
      <w:r w:rsidRPr="008A4D43">
        <w:rPr>
          <w:rFonts w:asciiTheme="minorHAnsi" w:hAnsiTheme="minorHAnsi" w:cstheme="minorHAnsi"/>
          <w:sz w:val="20"/>
          <w:szCs w:val="20"/>
        </w:rPr>
        <w:t xml:space="preserve"> dacă, </w:t>
      </w:r>
      <w:proofErr w:type="spellStart"/>
      <w:r w:rsidRPr="008A4D43">
        <w:rPr>
          <w:rFonts w:asciiTheme="minorHAnsi" w:hAnsiTheme="minorHAnsi" w:cstheme="minorHAnsi"/>
          <w:sz w:val="20"/>
          <w:szCs w:val="20"/>
        </w:rPr>
        <w:t>faţă</w:t>
      </w:r>
      <w:proofErr w:type="spellEnd"/>
      <w:r w:rsidRPr="008A4D43">
        <w:rPr>
          <w:rFonts w:asciiTheme="minorHAnsi" w:hAnsiTheme="minorHAnsi" w:cstheme="minorHAnsi"/>
          <w:sz w:val="20"/>
          <w:szCs w:val="20"/>
        </w:rPr>
        <w:t xml:space="preserve"> de </w:t>
      </w:r>
      <w:proofErr w:type="spellStart"/>
      <w:r w:rsidRPr="008A4D43">
        <w:rPr>
          <w:rFonts w:asciiTheme="minorHAnsi" w:hAnsiTheme="minorHAnsi" w:cstheme="minorHAnsi"/>
          <w:sz w:val="20"/>
          <w:szCs w:val="20"/>
        </w:rPr>
        <w:t>exerciţiul</w:t>
      </w:r>
      <w:proofErr w:type="spellEnd"/>
      <w:r w:rsidRPr="008A4D43">
        <w:rPr>
          <w:rFonts w:asciiTheme="minorHAnsi" w:hAnsiTheme="minorHAnsi" w:cstheme="minorHAnsi"/>
          <w:sz w:val="20"/>
          <w:szCs w:val="20"/>
        </w:rPr>
        <w:t xml:space="preserve"> financiar anterior, datele financiare au înregistrat modificări care ar determina încadrarea întreprinderii într-o altă categorie (respectiv micro-întreprindere, întreprindere mică, mijlocie sau mare).</w:t>
      </w:r>
    </w:p>
    <w:p w14:paraId="323B8473" w14:textId="77777777" w:rsidR="00484AAF" w:rsidRPr="008A4D43" w:rsidRDefault="00AF7065">
      <w:pPr>
        <w:jc w:val="both"/>
        <w:outlineLvl w:val="0"/>
        <w:rPr>
          <w:rFonts w:asciiTheme="minorHAnsi" w:hAnsiTheme="minorHAnsi" w:cstheme="minorHAnsi"/>
          <w:b/>
          <w:sz w:val="20"/>
          <w:szCs w:val="20"/>
        </w:rPr>
      </w:pPr>
      <w:sdt>
        <w:sdtPr>
          <w:rPr>
            <w:rFonts w:asciiTheme="minorHAnsi" w:hAnsiTheme="minorHAnsi" w:cstheme="minorHAnsi"/>
            <w:b/>
            <w:sz w:val="20"/>
            <w:szCs w:val="20"/>
          </w:rPr>
          <w:id w:val="-700713777"/>
          <w14:checkbox>
            <w14:checked w14:val="0"/>
            <w14:checkedState w14:val="2612" w14:font="MS Gothic"/>
            <w14:uncheckedState w14:val="2610" w14:font="MS Gothic"/>
          </w14:checkbox>
        </w:sdtPr>
        <w:sdtEndPr/>
        <w:sdtContent>
          <w:r w:rsidR="006811DC" w:rsidRPr="008A4D43">
            <w:rPr>
              <w:rFonts w:ascii="Segoe UI Symbol" w:eastAsia="MS Gothic" w:hAnsi="Segoe UI Symbol" w:cs="Segoe UI Symbol"/>
              <w:b/>
              <w:sz w:val="20"/>
              <w:szCs w:val="20"/>
            </w:rPr>
            <w:t>☐</w:t>
          </w:r>
        </w:sdtContent>
      </w:sdt>
      <w:r w:rsidR="006811DC"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Nu</w:t>
      </w:r>
    </w:p>
    <w:p w14:paraId="3054F5E9" w14:textId="77777777" w:rsidR="00484AAF" w:rsidRPr="008A4D43" w:rsidRDefault="00AF7065">
      <w:pPr>
        <w:jc w:val="both"/>
        <w:rPr>
          <w:rFonts w:asciiTheme="minorHAnsi" w:hAnsiTheme="minorHAnsi" w:cstheme="minorHAnsi"/>
          <w:sz w:val="20"/>
          <w:szCs w:val="20"/>
        </w:rPr>
      </w:pPr>
      <w:sdt>
        <w:sdtPr>
          <w:rPr>
            <w:rFonts w:asciiTheme="minorHAnsi" w:hAnsiTheme="minorHAnsi" w:cstheme="minorHAnsi"/>
            <w:b/>
            <w:sz w:val="20"/>
            <w:szCs w:val="20"/>
          </w:rPr>
          <w:id w:val="325485442"/>
          <w14:checkbox>
            <w14:checked w14:val="0"/>
            <w14:checkedState w14:val="2612" w14:font="MS Gothic"/>
            <w14:uncheckedState w14:val="2610" w14:font="MS Gothic"/>
          </w14:checkbox>
        </w:sdtPr>
        <w:sdtEndPr/>
        <w:sdtContent>
          <w:r w:rsidR="006811DC" w:rsidRPr="008A4D43">
            <w:rPr>
              <w:rFonts w:ascii="Segoe UI Symbol" w:eastAsia="MS Gothic" w:hAnsi="Segoe UI Symbol" w:cs="Segoe UI Symbol"/>
              <w:b/>
              <w:sz w:val="20"/>
              <w:szCs w:val="20"/>
            </w:rPr>
            <w:t>☐</w:t>
          </w:r>
        </w:sdtContent>
      </w:sdt>
      <w:r w:rsidR="006811DC"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Da </w:t>
      </w:r>
      <w:r w:rsidR="00484AAF" w:rsidRPr="008A4D43">
        <w:rPr>
          <w:rFonts w:asciiTheme="minorHAnsi" w:hAnsiTheme="minorHAnsi" w:cstheme="minorHAnsi"/>
          <w:sz w:val="20"/>
          <w:szCs w:val="20"/>
        </w:rPr>
        <w:t xml:space="preserve">(în acest caz se va completa </w:t>
      </w:r>
      <w:proofErr w:type="spellStart"/>
      <w:r w:rsidR="00484AAF" w:rsidRPr="008A4D43">
        <w:rPr>
          <w:rFonts w:asciiTheme="minorHAnsi" w:hAnsiTheme="minorHAnsi" w:cstheme="minorHAnsi"/>
          <w:sz w:val="20"/>
          <w:szCs w:val="20"/>
        </w:rPr>
        <w:t>şi</w:t>
      </w:r>
      <w:proofErr w:type="spellEnd"/>
      <w:r w:rsidR="00484AAF" w:rsidRPr="008A4D43">
        <w:rPr>
          <w:rFonts w:asciiTheme="minorHAnsi" w:hAnsiTheme="minorHAnsi" w:cstheme="minorHAnsi"/>
          <w:sz w:val="20"/>
          <w:szCs w:val="20"/>
        </w:rPr>
        <w:t xml:space="preserve"> se va </w:t>
      </w:r>
      <w:proofErr w:type="spellStart"/>
      <w:r w:rsidR="00484AAF" w:rsidRPr="008A4D43">
        <w:rPr>
          <w:rFonts w:asciiTheme="minorHAnsi" w:hAnsiTheme="minorHAnsi" w:cstheme="minorHAnsi"/>
          <w:sz w:val="20"/>
          <w:szCs w:val="20"/>
        </w:rPr>
        <w:t>ataşa</w:t>
      </w:r>
      <w:proofErr w:type="spellEnd"/>
      <w:r w:rsidR="00484AAF" w:rsidRPr="008A4D43">
        <w:rPr>
          <w:rFonts w:asciiTheme="minorHAnsi" w:hAnsiTheme="minorHAnsi" w:cstheme="minorHAnsi"/>
          <w:sz w:val="20"/>
          <w:szCs w:val="20"/>
        </w:rPr>
        <w:t xml:space="preserve"> o </w:t>
      </w:r>
      <w:proofErr w:type="spellStart"/>
      <w:r w:rsidR="00484AAF" w:rsidRPr="008A4D43">
        <w:rPr>
          <w:rFonts w:asciiTheme="minorHAnsi" w:hAnsiTheme="minorHAnsi" w:cstheme="minorHAnsi"/>
          <w:sz w:val="20"/>
          <w:szCs w:val="20"/>
        </w:rPr>
        <w:t>declaraţie</w:t>
      </w:r>
      <w:proofErr w:type="spellEnd"/>
      <w:r w:rsidR="00484AAF" w:rsidRPr="008A4D43">
        <w:rPr>
          <w:rFonts w:asciiTheme="minorHAnsi" w:hAnsiTheme="minorHAnsi" w:cstheme="minorHAnsi"/>
          <w:sz w:val="20"/>
          <w:szCs w:val="20"/>
        </w:rPr>
        <w:t xml:space="preserve"> referitoare la </w:t>
      </w:r>
      <w:proofErr w:type="spellStart"/>
      <w:r w:rsidR="00484AAF" w:rsidRPr="008A4D43">
        <w:rPr>
          <w:rFonts w:asciiTheme="minorHAnsi" w:hAnsiTheme="minorHAnsi" w:cstheme="minorHAnsi"/>
          <w:sz w:val="20"/>
          <w:szCs w:val="20"/>
        </w:rPr>
        <w:t>exerciţiul</w:t>
      </w:r>
      <w:proofErr w:type="spellEnd"/>
      <w:r w:rsidR="00484AAF" w:rsidRPr="008A4D43">
        <w:rPr>
          <w:rFonts w:asciiTheme="minorHAnsi" w:hAnsiTheme="minorHAnsi" w:cstheme="minorHAnsi"/>
          <w:sz w:val="20"/>
          <w:szCs w:val="20"/>
        </w:rPr>
        <w:t xml:space="preserve"> financiar anterior)</w:t>
      </w:r>
    </w:p>
    <w:p w14:paraId="466AC615" w14:textId="77777777" w:rsidR="00484AAF" w:rsidRPr="008A4D43" w:rsidRDefault="00484AAF">
      <w:pPr>
        <w:jc w:val="both"/>
        <w:rPr>
          <w:rFonts w:asciiTheme="minorHAnsi" w:hAnsiTheme="minorHAnsi" w:cstheme="minorHAnsi"/>
          <w:sz w:val="20"/>
          <w:szCs w:val="20"/>
        </w:rPr>
      </w:pPr>
      <w:bookmarkStart w:id="2" w:name="do|axI^1|caI|spIII.|pa6"/>
      <w:bookmarkStart w:id="3" w:name="do|axI^1|caI|spIII.|pa5"/>
    </w:p>
    <w:bookmarkEnd w:id="2"/>
    <w:p w14:paraId="093DF6B0"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 xml:space="preserve">Declar pe propria răspundere că datele din această </w:t>
      </w:r>
      <w:proofErr w:type="spellStart"/>
      <w:r w:rsidRPr="008A4D43">
        <w:rPr>
          <w:rFonts w:asciiTheme="minorHAnsi" w:hAnsiTheme="minorHAnsi" w:cstheme="minorHAnsi"/>
          <w:b/>
          <w:sz w:val="20"/>
          <w:szCs w:val="20"/>
        </w:rPr>
        <w:t>declaraţie</w:t>
      </w:r>
      <w:proofErr w:type="spellEnd"/>
      <w:r w:rsidRPr="008A4D43">
        <w:rPr>
          <w:rFonts w:asciiTheme="minorHAnsi" w:hAnsiTheme="minorHAnsi" w:cstheme="minorHAnsi"/>
          <w:b/>
          <w:sz w:val="20"/>
          <w:szCs w:val="20"/>
        </w:rPr>
        <w:t xml:space="preserve"> </w:t>
      </w:r>
      <w:proofErr w:type="spellStart"/>
      <w:r w:rsidRPr="008A4D43">
        <w:rPr>
          <w:rFonts w:asciiTheme="minorHAnsi" w:hAnsiTheme="minorHAnsi" w:cstheme="minorHAnsi"/>
          <w:b/>
          <w:sz w:val="20"/>
          <w:szCs w:val="20"/>
        </w:rPr>
        <w:t>şi</w:t>
      </w:r>
      <w:proofErr w:type="spellEnd"/>
      <w:r w:rsidRPr="008A4D43">
        <w:rPr>
          <w:rFonts w:asciiTheme="minorHAnsi" w:hAnsiTheme="minorHAnsi" w:cstheme="minorHAnsi"/>
          <w:b/>
          <w:sz w:val="20"/>
          <w:szCs w:val="20"/>
        </w:rPr>
        <w:t xml:space="preserve"> din anexe sunt conforme cu realitatea.</w:t>
      </w:r>
    </w:p>
    <w:p w14:paraId="292D765C" w14:textId="77777777" w:rsidR="00A20A64" w:rsidRPr="008A4D43" w:rsidRDefault="00AF7065">
      <w:pPr>
        <w:jc w:val="both"/>
        <w:rPr>
          <w:rFonts w:asciiTheme="minorHAnsi" w:hAnsiTheme="minorHAnsi" w:cstheme="minorHAnsi"/>
          <w:b/>
          <w:sz w:val="20"/>
          <w:szCs w:val="20"/>
        </w:rPr>
      </w:pPr>
      <w:sdt>
        <w:sdtPr>
          <w:rPr>
            <w:rFonts w:asciiTheme="minorHAnsi" w:hAnsiTheme="minorHAnsi" w:cstheme="minorHAnsi"/>
            <w:sz w:val="20"/>
            <w:szCs w:val="20"/>
          </w:rPr>
          <w:id w:val="1083099762"/>
          <w:placeholder>
            <w:docPart w:val="BC93EAC3FFB6435AAE6C814DE8D999B7"/>
          </w:placeholder>
          <w:showingPlcHdr/>
          <w15:color w:val="000000"/>
          <w:text/>
        </w:sdtPr>
        <w:sdtEndPr/>
        <w:sdtContent>
          <w:r w:rsidR="00A20A64" w:rsidRPr="008A4D43">
            <w:rPr>
              <w:rFonts w:asciiTheme="minorHAnsi" w:hAnsiTheme="minorHAnsi" w:cstheme="minorHAnsi"/>
              <w:sz w:val="20"/>
              <w:szCs w:val="20"/>
              <w:shd w:val="clear" w:color="auto" w:fill="BDD6EE" w:themeFill="accent1" w:themeFillTint="66"/>
              <w:lang w:val="en-US"/>
            </w:rPr>
            <w:t>[Numele și funcția reprezentantului legal al solicitantului</w:t>
          </w:r>
          <w:r w:rsidR="00A20A64" w:rsidRPr="008A4D43">
            <w:rPr>
              <w:rStyle w:val="Textsubstituent"/>
              <w:rFonts w:asciiTheme="minorHAnsi" w:hAnsiTheme="minorHAnsi" w:cstheme="minorHAnsi"/>
              <w:color w:val="auto"/>
              <w:sz w:val="20"/>
              <w:szCs w:val="20"/>
              <w:shd w:val="clear" w:color="auto" w:fill="BDD6EE" w:themeFill="accent1" w:themeFillTint="66"/>
            </w:rPr>
            <w:t>]</w:t>
          </w:r>
        </w:sdtContent>
      </w:sdt>
    </w:p>
    <w:p w14:paraId="502278A5" w14:textId="77777777" w:rsidR="000B1282" w:rsidRPr="008A4D43" w:rsidRDefault="000B1282">
      <w:pPr>
        <w:spacing w:before="0" w:after="0"/>
        <w:rPr>
          <w:rFonts w:asciiTheme="minorHAnsi" w:hAnsiTheme="minorHAnsi" w:cstheme="minorHAnsi"/>
          <w:sz w:val="20"/>
          <w:szCs w:val="20"/>
        </w:rPr>
      </w:pPr>
      <w:r w:rsidRPr="008A4D43">
        <w:rPr>
          <w:rFonts w:asciiTheme="minorHAnsi" w:hAnsiTheme="minorHAnsi" w:cstheme="minorHAnsi"/>
          <w:sz w:val="20"/>
          <w:szCs w:val="20"/>
        </w:rPr>
        <w:br w:type="page"/>
      </w:r>
    </w:p>
    <w:p w14:paraId="557B27E2" w14:textId="77777777" w:rsidR="00484AAF" w:rsidRPr="008A4D43" w:rsidRDefault="00484AAF">
      <w:pPr>
        <w:jc w:val="both"/>
        <w:rPr>
          <w:rFonts w:asciiTheme="minorHAnsi" w:hAnsiTheme="minorHAnsi" w:cstheme="minorHAnsi"/>
          <w:sz w:val="20"/>
          <w:szCs w:val="20"/>
        </w:rPr>
      </w:pPr>
    </w:p>
    <w:bookmarkEnd w:id="3"/>
    <w:p w14:paraId="70B5F00D" w14:textId="77777777" w:rsidR="00484AAF" w:rsidRPr="008A4D43" w:rsidRDefault="00484AAF">
      <w:pPr>
        <w:pStyle w:val="Titlu3"/>
        <w:jc w:val="center"/>
        <w:rPr>
          <w:rFonts w:asciiTheme="minorHAnsi" w:hAnsiTheme="minorHAnsi" w:cstheme="minorHAnsi"/>
          <w:color w:val="0070C0"/>
          <w:sz w:val="20"/>
          <w:szCs w:val="20"/>
        </w:rPr>
      </w:pPr>
      <w:r w:rsidRPr="008A4D43">
        <w:rPr>
          <w:rFonts w:asciiTheme="minorHAnsi" w:hAnsiTheme="minorHAnsi" w:cstheme="minorHAnsi"/>
          <w:color w:val="0070C0"/>
          <w:sz w:val="20"/>
          <w:szCs w:val="20"/>
        </w:rPr>
        <w:t>Calculul pentru întreprinderile partenere sau legate</w:t>
      </w:r>
    </w:p>
    <w:p w14:paraId="0EC71298" w14:textId="77777777" w:rsidR="00484AAF" w:rsidRPr="008A4D43" w:rsidRDefault="00484AAF">
      <w:pPr>
        <w:jc w:val="both"/>
        <w:rPr>
          <w:rFonts w:asciiTheme="minorHAnsi" w:hAnsiTheme="minorHAnsi" w:cstheme="minorHAnsi"/>
          <w:sz w:val="20"/>
          <w:szCs w:val="20"/>
        </w:rPr>
      </w:pPr>
    </w:p>
    <w:p w14:paraId="06210C0B" w14:textId="77777777" w:rsidR="00484AAF" w:rsidRPr="008A4D43" w:rsidRDefault="00484AAF" w:rsidP="00B306E3">
      <w:pPr>
        <w:rPr>
          <w:rFonts w:asciiTheme="minorHAnsi" w:hAnsiTheme="minorHAnsi" w:cstheme="minorHAnsi"/>
          <w:sz w:val="20"/>
          <w:szCs w:val="20"/>
        </w:rPr>
      </w:pPr>
      <w:r w:rsidRPr="008A4D43">
        <w:rPr>
          <w:rFonts w:asciiTheme="minorHAnsi" w:hAnsiTheme="minorHAnsi" w:cstheme="minorHAnsi"/>
          <w:sz w:val="20"/>
          <w:szCs w:val="20"/>
        </w:rPr>
        <w:t xml:space="preserve">Se vor </w:t>
      </w:r>
      <w:proofErr w:type="spellStart"/>
      <w:r w:rsidRPr="008A4D43">
        <w:rPr>
          <w:rFonts w:asciiTheme="minorHAnsi" w:hAnsiTheme="minorHAnsi" w:cstheme="minorHAnsi"/>
          <w:sz w:val="20"/>
          <w:szCs w:val="20"/>
        </w:rPr>
        <w:t>ataşa</w:t>
      </w:r>
      <w:proofErr w:type="spellEnd"/>
      <w:r w:rsidRPr="008A4D43">
        <w:rPr>
          <w:rFonts w:asciiTheme="minorHAnsi" w:hAnsiTheme="minorHAnsi" w:cstheme="minorHAnsi"/>
          <w:sz w:val="20"/>
          <w:szCs w:val="20"/>
        </w:rPr>
        <w:t>, după caz</w:t>
      </w:r>
    </w:p>
    <w:p w14:paraId="3CD7A5AA" w14:textId="77777777" w:rsidR="00484AAF" w:rsidRPr="008A4D43" w:rsidRDefault="00484AAF">
      <w:pPr>
        <w:numPr>
          <w:ilvl w:val="0"/>
          <w:numId w:val="4"/>
        </w:numPr>
        <w:rPr>
          <w:rFonts w:asciiTheme="minorHAnsi" w:hAnsiTheme="minorHAnsi" w:cstheme="minorHAnsi"/>
          <w:sz w:val="20"/>
          <w:szCs w:val="20"/>
        </w:rPr>
      </w:pPr>
      <w:r w:rsidRPr="008A4D43">
        <w:rPr>
          <w:rFonts w:asciiTheme="minorHAnsi" w:hAnsiTheme="minorHAnsi" w:cstheme="minorHAnsi"/>
          <w:sz w:val="20"/>
          <w:szCs w:val="20"/>
        </w:rPr>
        <w:t xml:space="preserve">Anexa A „Întreprinderi partenere”, dacă întreprinderea solicitantă are cel </w:t>
      </w:r>
      <w:proofErr w:type="spellStart"/>
      <w:r w:rsidRPr="008A4D43">
        <w:rPr>
          <w:rFonts w:asciiTheme="minorHAnsi" w:hAnsiTheme="minorHAnsi" w:cstheme="minorHAnsi"/>
          <w:sz w:val="20"/>
          <w:szCs w:val="20"/>
        </w:rPr>
        <w:t>puţin</w:t>
      </w:r>
      <w:proofErr w:type="spellEnd"/>
      <w:r w:rsidRPr="008A4D43">
        <w:rPr>
          <w:rFonts w:asciiTheme="minorHAnsi" w:hAnsiTheme="minorHAnsi" w:cstheme="minorHAnsi"/>
          <w:sz w:val="20"/>
          <w:szCs w:val="20"/>
        </w:rPr>
        <w:t xml:space="preserve"> o întreprindere parteneră (precum </w:t>
      </w:r>
      <w:proofErr w:type="spellStart"/>
      <w:r w:rsidRPr="008A4D43">
        <w:rPr>
          <w:rFonts w:asciiTheme="minorHAnsi" w:hAnsiTheme="minorHAnsi" w:cstheme="minorHAnsi"/>
          <w:sz w:val="20"/>
          <w:szCs w:val="20"/>
        </w:rPr>
        <w:t>şi</w:t>
      </w:r>
      <w:proofErr w:type="spellEnd"/>
      <w:r w:rsidRPr="008A4D43">
        <w:rPr>
          <w:rFonts w:asciiTheme="minorHAnsi" w:hAnsiTheme="minorHAnsi" w:cstheme="minorHAnsi"/>
          <w:sz w:val="20"/>
          <w:szCs w:val="20"/>
        </w:rPr>
        <w:t xml:space="preserve"> orice </w:t>
      </w:r>
      <w:proofErr w:type="spellStart"/>
      <w:r w:rsidRPr="008A4D43">
        <w:rPr>
          <w:rFonts w:asciiTheme="minorHAnsi" w:hAnsiTheme="minorHAnsi" w:cstheme="minorHAnsi"/>
          <w:sz w:val="20"/>
          <w:szCs w:val="20"/>
        </w:rPr>
        <w:t>fişe</w:t>
      </w:r>
      <w:proofErr w:type="spellEnd"/>
      <w:r w:rsidRPr="008A4D43">
        <w:rPr>
          <w:rFonts w:asciiTheme="minorHAnsi" w:hAnsiTheme="minorHAnsi" w:cstheme="minorHAnsi"/>
          <w:sz w:val="20"/>
          <w:szCs w:val="20"/>
        </w:rPr>
        <w:t xml:space="preserve"> </w:t>
      </w:r>
      <w:proofErr w:type="spellStart"/>
      <w:r w:rsidRPr="008A4D43">
        <w:rPr>
          <w:rFonts w:asciiTheme="minorHAnsi" w:hAnsiTheme="minorHAnsi" w:cstheme="minorHAnsi"/>
          <w:sz w:val="20"/>
          <w:szCs w:val="20"/>
        </w:rPr>
        <w:t>adiţionale</w:t>
      </w:r>
      <w:proofErr w:type="spellEnd"/>
      <w:r w:rsidRPr="008A4D43">
        <w:rPr>
          <w:rFonts w:asciiTheme="minorHAnsi" w:hAnsiTheme="minorHAnsi" w:cstheme="minorHAnsi"/>
          <w:sz w:val="20"/>
          <w:szCs w:val="20"/>
        </w:rPr>
        <w:t>);</w:t>
      </w:r>
      <w:bookmarkStart w:id="4" w:name="do|axI^1|caII|spI.|pa2"/>
    </w:p>
    <w:bookmarkEnd w:id="4"/>
    <w:p w14:paraId="37FB2FEB" w14:textId="77777777" w:rsidR="00484AAF" w:rsidRPr="008A4D43" w:rsidRDefault="00484AAF">
      <w:pPr>
        <w:numPr>
          <w:ilvl w:val="0"/>
          <w:numId w:val="4"/>
        </w:numPr>
        <w:rPr>
          <w:rFonts w:asciiTheme="minorHAnsi" w:hAnsiTheme="minorHAnsi" w:cstheme="minorHAnsi"/>
          <w:sz w:val="20"/>
          <w:szCs w:val="20"/>
        </w:rPr>
      </w:pPr>
      <w:r w:rsidRPr="008A4D43">
        <w:rPr>
          <w:rFonts w:asciiTheme="minorHAnsi" w:hAnsiTheme="minorHAnsi" w:cstheme="minorHAnsi"/>
          <w:sz w:val="20"/>
          <w:szCs w:val="20"/>
        </w:rPr>
        <w:t xml:space="preserve">Anexa B „Întreprinderi legate”, dacă întreprinderea solicitantă este legată cu cel </w:t>
      </w:r>
      <w:proofErr w:type="spellStart"/>
      <w:r w:rsidRPr="008A4D43">
        <w:rPr>
          <w:rFonts w:asciiTheme="minorHAnsi" w:hAnsiTheme="minorHAnsi" w:cstheme="minorHAnsi"/>
          <w:sz w:val="20"/>
          <w:szCs w:val="20"/>
        </w:rPr>
        <w:t>puţin</w:t>
      </w:r>
      <w:proofErr w:type="spellEnd"/>
      <w:r w:rsidRPr="008A4D43">
        <w:rPr>
          <w:rFonts w:asciiTheme="minorHAnsi" w:hAnsiTheme="minorHAnsi" w:cstheme="minorHAnsi"/>
          <w:sz w:val="20"/>
          <w:szCs w:val="20"/>
        </w:rPr>
        <w:t xml:space="preserve"> o întreprindere (precum </w:t>
      </w:r>
      <w:proofErr w:type="spellStart"/>
      <w:r w:rsidRPr="008A4D43">
        <w:rPr>
          <w:rFonts w:asciiTheme="minorHAnsi" w:hAnsiTheme="minorHAnsi" w:cstheme="minorHAnsi"/>
          <w:sz w:val="20"/>
          <w:szCs w:val="20"/>
        </w:rPr>
        <w:t>şi</w:t>
      </w:r>
      <w:proofErr w:type="spellEnd"/>
      <w:r w:rsidRPr="008A4D43">
        <w:rPr>
          <w:rFonts w:asciiTheme="minorHAnsi" w:hAnsiTheme="minorHAnsi" w:cstheme="minorHAnsi"/>
          <w:sz w:val="20"/>
          <w:szCs w:val="20"/>
        </w:rPr>
        <w:t xml:space="preserve"> orice </w:t>
      </w:r>
      <w:proofErr w:type="spellStart"/>
      <w:r w:rsidRPr="008A4D43">
        <w:rPr>
          <w:rFonts w:asciiTheme="minorHAnsi" w:hAnsiTheme="minorHAnsi" w:cstheme="minorHAnsi"/>
          <w:sz w:val="20"/>
          <w:szCs w:val="20"/>
        </w:rPr>
        <w:t>fişe</w:t>
      </w:r>
      <w:proofErr w:type="spellEnd"/>
      <w:r w:rsidRPr="008A4D43">
        <w:rPr>
          <w:rFonts w:asciiTheme="minorHAnsi" w:hAnsiTheme="minorHAnsi" w:cstheme="minorHAnsi"/>
          <w:sz w:val="20"/>
          <w:szCs w:val="20"/>
        </w:rPr>
        <w:t xml:space="preserve"> </w:t>
      </w:r>
      <w:proofErr w:type="spellStart"/>
      <w:r w:rsidRPr="008A4D43">
        <w:rPr>
          <w:rFonts w:asciiTheme="minorHAnsi" w:hAnsiTheme="minorHAnsi" w:cstheme="minorHAnsi"/>
          <w:sz w:val="20"/>
          <w:szCs w:val="20"/>
        </w:rPr>
        <w:t>adiţionale</w:t>
      </w:r>
      <w:proofErr w:type="spellEnd"/>
      <w:r w:rsidRPr="008A4D43">
        <w:rPr>
          <w:rFonts w:asciiTheme="minorHAnsi" w:hAnsiTheme="minorHAnsi" w:cstheme="minorHAnsi"/>
          <w:sz w:val="20"/>
          <w:szCs w:val="20"/>
        </w:rPr>
        <w:t>).</w:t>
      </w:r>
    </w:p>
    <w:p w14:paraId="3A6A16F3" w14:textId="77777777" w:rsidR="00484AAF" w:rsidRPr="008A4D43" w:rsidRDefault="00484AAF">
      <w:pPr>
        <w:jc w:val="both"/>
        <w:rPr>
          <w:rFonts w:asciiTheme="minorHAnsi" w:hAnsiTheme="minorHAnsi" w:cstheme="minorHAnsi"/>
          <w:sz w:val="20"/>
          <w:szCs w:val="20"/>
        </w:rPr>
      </w:pPr>
      <w:bookmarkStart w:id="5" w:name="do|axI^1|caII|spI.|pa3"/>
    </w:p>
    <w:bookmarkEnd w:id="5"/>
    <w:p w14:paraId="12FF342F" w14:textId="77777777" w:rsidR="00484AAF" w:rsidRPr="008A4D43" w:rsidRDefault="00484AAF">
      <w:pPr>
        <w:pStyle w:val="Titlu4"/>
        <w:rPr>
          <w:rFonts w:asciiTheme="minorHAnsi" w:hAnsiTheme="minorHAnsi" w:cstheme="minorHAnsi"/>
          <w:sz w:val="20"/>
        </w:rPr>
      </w:pPr>
      <w:r w:rsidRPr="008A4D43">
        <w:rPr>
          <w:rFonts w:asciiTheme="minorHAnsi" w:hAnsiTheme="minorHAnsi" w:cstheme="minorHAnsi"/>
          <w:sz w:val="20"/>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8A4D43" w14:paraId="7F48ACC3" w14:textId="77777777">
        <w:tc>
          <w:tcPr>
            <w:tcW w:w="8839" w:type="dxa"/>
            <w:gridSpan w:val="4"/>
          </w:tcPr>
          <w:p w14:paraId="6381A29F" w14:textId="77777777" w:rsidR="00484AAF" w:rsidRPr="008A4D43" w:rsidRDefault="00484AAF" w:rsidP="00E24256">
            <w:pPr>
              <w:spacing w:before="0" w:after="0"/>
              <w:rPr>
                <w:rFonts w:asciiTheme="minorHAnsi" w:hAnsiTheme="minorHAnsi" w:cstheme="minorHAnsi"/>
                <w:b/>
                <w:sz w:val="20"/>
                <w:szCs w:val="20"/>
              </w:rPr>
            </w:pPr>
            <w:proofErr w:type="spellStart"/>
            <w:r w:rsidRPr="008A4D43">
              <w:rPr>
                <w:rFonts w:asciiTheme="minorHAnsi" w:hAnsiTheme="minorHAnsi" w:cstheme="minorHAnsi"/>
                <w:b/>
                <w:color w:val="000000"/>
                <w:sz w:val="20"/>
                <w:szCs w:val="20"/>
              </w:rPr>
              <w:t>Exerciţiul</w:t>
            </w:r>
            <w:proofErr w:type="spellEnd"/>
            <w:r w:rsidRPr="008A4D43">
              <w:rPr>
                <w:rFonts w:asciiTheme="minorHAnsi" w:hAnsiTheme="minorHAnsi" w:cstheme="minorHAnsi"/>
                <w:b/>
                <w:color w:val="000000"/>
                <w:sz w:val="20"/>
                <w:szCs w:val="20"/>
              </w:rPr>
              <w:t xml:space="preserve"> financiar de </w:t>
            </w:r>
            <w:proofErr w:type="spellStart"/>
            <w:r w:rsidRPr="008A4D43">
              <w:rPr>
                <w:rFonts w:asciiTheme="minorHAnsi" w:hAnsiTheme="minorHAnsi" w:cstheme="minorHAnsi"/>
                <w:b/>
                <w:color w:val="000000"/>
                <w:sz w:val="20"/>
                <w:szCs w:val="20"/>
              </w:rPr>
              <w:t>referinţă</w:t>
            </w:r>
            <w:proofErr w:type="spellEnd"/>
            <w:r w:rsidRPr="008A4D43">
              <w:rPr>
                <w:rFonts w:asciiTheme="minorHAnsi" w:hAnsiTheme="minorHAnsi" w:cstheme="minorHAnsi"/>
                <w:b/>
                <w:color w:val="000000"/>
                <w:sz w:val="20"/>
                <w:szCs w:val="20"/>
              </w:rPr>
              <w:t xml:space="preserve">: </w:t>
            </w:r>
            <w:sdt>
              <w:sdtPr>
                <w:rPr>
                  <w:rFonts w:asciiTheme="minorHAnsi" w:hAnsiTheme="minorHAnsi" w:cstheme="minorHAnsi"/>
                  <w:sz w:val="20"/>
                  <w:szCs w:val="20"/>
                </w:rPr>
                <w:id w:val="1426467186"/>
                <w:placeholder>
                  <w:docPart w:val="C04F1AA8AFE6480AB7ECA1EB6A73F433"/>
                </w:placeholder>
                <w:showingPlcHdr/>
                <w15:color w:val="000000"/>
                <w:text/>
              </w:sdtPr>
              <w:sdtEndPr/>
              <w:sdtContent>
                <w:r w:rsidR="000B1282" w:rsidRPr="008A4D43">
                  <w:rPr>
                    <w:rFonts w:asciiTheme="minorHAnsi" w:hAnsiTheme="minorHAnsi" w:cstheme="minorHAnsi"/>
                    <w:sz w:val="20"/>
                    <w:szCs w:val="20"/>
                    <w:shd w:val="clear" w:color="auto" w:fill="BDD6EE" w:themeFill="accent1" w:themeFillTint="66"/>
                    <w:lang w:val="en-US"/>
                  </w:rPr>
                  <w:t>[Anul fiscal</w:t>
                </w:r>
                <w:r w:rsidR="000B1282"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484AAF" w:rsidRPr="008A4D43" w14:paraId="087CD894" w14:textId="77777777">
        <w:tc>
          <w:tcPr>
            <w:tcW w:w="3945" w:type="dxa"/>
          </w:tcPr>
          <w:p w14:paraId="2218B079"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 </w:t>
            </w:r>
          </w:p>
        </w:tc>
        <w:tc>
          <w:tcPr>
            <w:tcW w:w="1548" w:type="dxa"/>
            <w:vAlign w:val="center"/>
          </w:tcPr>
          <w:p w14:paraId="2836E0B5"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 xml:space="preserve">Numărul mediu anual de </w:t>
            </w:r>
            <w:proofErr w:type="spellStart"/>
            <w:r w:rsidRPr="008A4D43">
              <w:rPr>
                <w:rFonts w:asciiTheme="minorHAnsi" w:hAnsiTheme="minorHAnsi" w:cstheme="minorHAnsi"/>
                <w:sz w:val="20"/>
                <w:szCs w:val="20"/>
              </w:rPr>
              <w:t>salariaţi</w:t>
            </w:r>
            <w:proofErr w:type="spellEnd"/>
          </w:p>
        </w:tc>
        <w:tc>
          <w:tcPr>
            <w:tcW w:w="1692" w:type="dxa"/>
            <w:vAlign w:val="center"/>
          </w:tcPr>
          <w:p w14:paraId="5C5755EC"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1654" w:type="dxa"/>
            <w:vAlign w:val="center"/>
          </w:tcPr>
          <w:p w14:paraId="1D88143B"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484AAF" w:rsidRPr="008A4D43" w14:paraId="27C055A5" w14:textId="77777777" w:rsidTr="0000123B">
        <w:tc>
          <w:tcPr>
            <w:tcW w:w="3945" w:type="dxa"/>
          </w:tcPr>
          <w:p w14:paraId="388D61A2"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1. Datele</w:t>
            </w:r>
            <w:r w:rsidRPr="008A4D43">
              <w:rPr>
                <w:rStyle w:val="Referinnotdesubsol"/>
                <w:rFonts w:asciiTheme="minorHAnsi" w:hAnsiTheme="minorHAnsi" w:cstheme="minorHAnsi"/>
                <w:sz w:val="20"/>
                <w:szCs w:val="20"/>
              </w:rPr>
              <w:footnoteReference w:id="3"/>
            </w:r>
            <w:r w:rsidRPr="008A4D43">
              <w:rPr>
                <w:rFonts w:asciiTheme="minorHAnsi" w:hAnsiTheme="minorHAnsi" w:cstheme="minorHAnsi"/>
                <w:sz w:val="20"/>
                <w:szCs w:val="20"/>
              </w:rPr>
              <w:t xml:space="preserve"> întreprinderii solicitante sau cele din </w:t>
            </w:r>
            <w:proofErr w:type="spellStart"/>
            <w:r w:rsidRPr="008A4D43">
              <w:rPr>
                <w:rFonts w:asciiTheme="minorHAnsi" w:hAnsiTheme="minorHAnsi" w:cstheme="minorHAnsi"/>
                <w:sz w:val="20"/>
                <w:szCs w:val="20"/>
              </w:rPr>
              <w:t>situaţiile</w:t>
            </w:r>
            <w:proofErr w:type="spellEnd"/>
            <w:r w:rsidRPr="008A4D43">
              <w:rPr>
                <w:rFonts w:asciiTheme="minorHAnsi" w:hAnsiTheme="minorHAnsi" w:cstheme="minorHAnsi"/>
                <w:sz w:val="20"/>
                <w:szCs w:val="20"/>
              </w:rPr>
              <w:t xml:space="preserve"> financiare anuale consolidate (se vor introduce datele din Anexa B</w:t>
            </w:r>
            <w:r w:rsidRPr="008A4D43">
              <w:rPr>
                <w:rStyle w:val="Referinnotdesubsol"/>
                <w:rFonts w:asciiTheme="minorHAnsi" w:hAnsiTheme="minorHAnsi" w:cstheme="minorHAnsi"/>
                <w:sz w:val="20"/>
                <w:szCs w:val="20"/>
              </w:rPr>
              <w:footnoteReference w:id="4"/>
            </w:r>
            <w:r w:rsidRPr="008A4D43">
              <w:rPr>
                <w:rFonts w:asciiTheme="minorHAnsi" w:hAnsiTheme="minorHAnsi" w:cstheme="minorHAnsi"/>
                <w:sz w:val="20"/>
                <w:szCs w:val="20"/>
              </w:rPr>
              <w:t xml:space="preserve"> - tabelul B1)</w:t>
            </w:r>
          </w:p>
        </w:tc>
        <w:tc>
          <w:tcPr>
            <w:tcW w:w="1548" w:type="dxa"/>
          </w:tcPr>
          <w:p w14:paraId="22E762B6" w14:textId="77777777" w:rsidR="00484AAF" w:rsidRPr="008A4D43" w:rsidRDefault="00AF706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87613444"/>
                <w:placeholder>
                  <w:docPart w:val="674966FD691D404E9E67D03398171C8B"/>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692" w:type="dxa"/>
          </w:tcPr>
          <w:p w14:paraId="21C2B84F" w14:textId="77777777" w:rsidR="00484AAF" w:rsidRPr="008A4D43" w:rsidRDefault="00AF706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02492824"/>
                <w:placeholder>
                  <w:docPart w:val="5616FC6625AD44D48AB5277E95E9728F"/>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654" w:type="dxa"/>
          </w:tcPr>
          <w:p w14:paraId="46258085" w14:textId="77777777" w:rsidR="00484AAF" w:rsidRPr="008A4D43" w:rsidRDefault="00AF706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96285014"/>
                <w:placeholder>
                  <w:docPart w:val="04005C3C00BF4DB087D39448912B55F6"/>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484AAF" w:rsidRPr="008A4D43" w14:paraId="7A732D44" w14:textId="77777777" w:rsidTr="0000123B">
        <w:tc>
          <w:tcPr>
            <w:tcW w:w="3945" w:type="dxa"/>
          </w:tcPr>
          <w:p w14:paraId="18A260ED"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 xml:space="preserve">2. Datele cumulate în mod </w:t>
            </w:r>
            <w:proofErr w:type="spellStart"/>
            <w:r w:rsidRPr="008A4D43">
              <w:rPr>
                <w:rFonts w:asciiTheme="minorHAnsi" w:hAnsiTheme="minorHAnsi" w:cstheme="minorHAnsi"/>
                <w:sz w:val="20"/>
                <w:szCs w:val="20"/>
              </w:rPr>
              <w:t>proporţional</w:t>
            </w:r>
            <w:proofErr w:type="spellEnd"/>
            <w:r w:rsidRPr="008A4D43">
              <w:rPr>
                <w:rFonts w:asciiTheme="minorHAnsi" w:hAnsiTheme="minorHAnsi" w:cstheme="minorHAnsi"/>
                <w:sz w:val="20"/>
                <w:szCs w:val="20"/>
              </w:rPr>
              <w:t xml:space="preserve"> ale tuturor întreprinderilor partenere, dacă este cazul (se vor introduce datele din </w:t>
            </w:r>
            <w:proofErr w:type="spellStart"/>
            <w:r w:rsidRPr="008A4D43">
              <w:rPr>
                <w:rFonts w:asciiTheme="minorHAnsi" w:hAnsiTheme="minorHAnsi" w:cstheme="minorHAnsi"/>
                <w:sz w:val="20"/>
                <w:szCs w:val="20"/>
              </w:rPr>
              <w:t>secţiunea</w:t>
            </w:r>
            <w:proofErr w:type="spellEnd"/>
            <w:r w:rsidRPr="008A4D43">
              <w:rPr>
                <w:rFonts w:asciiTheme="minorHAnsi" w:hAnsiTheme="minorHAnsi" w:cstheme="minorHAnsi"/>
                <w:sz w:val="20"/>
                <w:szCs w:val="20"/>
              </w:rPr>
              <w:t xml:space="preserve"> A – tabel A)</w:t>
            </w:r>
          </w:p>
        </w:tc>
        <w:tc>
          <w:tcPr>
            <w:tcW w:w="1548" w:type="dxa"/>
          </w:tcPr>
          <w:p w14:paraId="286D309A" w14:textId="77777777" w:rsidR="00484AAF" w:rsidRPr="008A4D43" w:rsidRDefault="00AF706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0692759"/>
                <w:placeholder>
                  <w:docPart w:val="F588DAEFBDB646EABF22423D646ADBDF"/>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692" w:type="dxa"/>
          </w:tcPr>
          <w:p w14:paraId="7FEE48E0" w14:textId="77777777" w:rsidR="00484AAF" w:rsidRPr="008A4D43" w:rsidRDefault="00AF706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4318600"/>
                <w:placeholder>
                  <w:docPart w:val="DA546C588F2047078EDBC1CED1F75784"/>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654" w:type="dxa"/>
          </w:tcPr>
          <w:p w14:paraId="736EBDC5" w14:textId="77777777" w:rsidR="00484AAF" w:rsidRPr="008A4D43" w:rsidRDefault="00AF706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79840629"/>
                <w:placeholder>
                  <w:docPart w:val="6E8CFE4E51B443258FE8B0D961E89748"/>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484AAF" w:rsidRPr="008A4D43" w14:paraId="012CDAD5" w14:textId="77777777" w:rsidTr="0000123B">
        <w:tc>
          <w:tcPr>
            <w:tcW w:w="3945" w:type="dxa"/>
          </w:tcPr>
          <w:p w14:paraId="2F9C8FE7"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14:paraId="244950AF" w14:textId="77777777" w:rsidR="00484AAF" w:rsidRPr="008A4D43" w:rsidRDefault="00AF706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61205865"/>
                <w:placeholder>
                  <w:docPart w:val="B774188715A9496A971B4EBD0ACAAB28"/>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692" w:type="dxa"/>
          </w:tcPr>
          <w:p w14:paraId="2BA91328" w14:textId="77777777" w:rsidR="00484AAF" w:rsidRPr="008A4D43" w:rsidRDefault="00AF706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37211148"/>
                <w:placeholder>
                  <w:docPart w:val="A0914B996CAB437F9945764E89608CD2"/>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654" w:type="dxa"/>
          </w:tcPr>
          <w:p w14:paraId="1050A73F" w14:textId="77777777" w:rsidR="00484AAF" w:rsidRPr="008A4D43" w:rsidRDefault="00AF706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9340002"/>
                <w:placeholder>
                  <w:docPart w:val="B2609DE560C2428EB63AD4F27B555A9D"/>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484AAF" w:rsidRPr="008A4D43" w14:paraId="4EAE24F0" w14:textId="77777777">
        <w:tc>
          <w:tcPr>
            <w:tcW w:w="3945" w:type="dxa"/>
          </w:tcPr>
          <w:p w14:paraId="30D3C0AC" w14:textId="77777777" w:rsidR="00484AAF" w:rsidRPr="008A4D43" w:rsidRDefault="00484AAF">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548" w:type="dxa"/>
          </w:tcPr>
          <w:p w14:paraId="46934F2A" w14:textId="77777777" w:rsidR="00484AAF" w:rsidRPr="008A4D43" w:rsidRDefault="00AF7065">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637082311"/>
                <w:placeholder>
                  <w:docPart w:val="D042DA6FFCC24F26BDF82DCD66798A3C"/>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692" w:type="dxa"/>
          </w:tcPr>
          <w:p w14:paraId="1C50EAF2" w14:textId="77777777" w:rsidR="00484AAF" w:rsidRPr="008A4D43" w:rsidRDefault="00AF7065">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273243629"/>
                <w:placeholder>
                  <w:docPart w:val="1C9527717D9B42E69B0C26D2AE3304C0"/>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654" w:type="dxa"/>
          </w:tcPr>
          <w:p w14:paraId="6751F844" w14:textId="77777777" w:rsidR="00484AAF" w:rsidRPr="008A4D43" w:rsidRDefault="00AF7065">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219184179"/>
                <w:placeholder>
                  <w:docPart w:val="6CD26B25982A4CAA914F2BB9BAB8B222"/>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Textsubstituent"/>
                    <w:rFonts w:asciiTheme="minorHAnsi" w:hAnsiTheme="minorHAnsi" w:cstheme="minorHAnsi"/>
                    <w:color w:val="auto"/>
                    <w:sz w:val="20"/>
                    <w:szCs w:val="20"/>
                    <w:shd w:val="clear" w:color="auto" w:fill="BDD6EE" w:themeFill="accent1" w:themeFillTint="66"/>
                  </w:rPr>
                  <w:t>]</w:t>
                </w:r>
              </w:sdtContent>
            </w:sdt>
          </w:p>
        </w:tc>
      </w:tr>
    </w:tbl>
    <w:p w14:paraId="09CBFC08"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 xml:space="preserve">Datele incluse pe linia "Total" de mai sus trebuie introduse în tabelul din </w:t>
      </w:r>
      <w:proofErr w:type="spellStart"/>
      <w:r w:rsidRPr="008A4D43">
        <w:rPr>
          <w:rFonts w:asciiTheme="minorHAnsi" w:hAnsiTheme="minorHAnsi" w:cstheme="minorHAnsi"/>
          <w:sz w:val="20"/>
          <w:szCs w:val="20"/>
        </w:rPr>
        <w:t>secţiunea</w:t>
      </w:r>
      <w:proofErr w:type="spellEnd"/>
      <w:r w:rsidRPr="008A4D43">
        <w:rPr>
          <w:rFonts w:asciiTheme="minorHAnsi" w:hAnsiTheme="minorHAnsi" w:cstheme="minorHAnsi"/>
          <w:sz w:val="20"/>
          <w:szCs w:val="20"/>
        </w:rPr>
        <w:t xml:space="preserve"> III "Date utilizate pentru a se stabili categoria întreprinderii" a </w:t>
      </w:r>
      <w:proofErr w:type="spellStart"/>
      <w:r w:rsidRPr="008A4D43">
        <w:rPr>
          <w:rFonts w:asciiTheme="minorHAnsi" w:hAnsiTheme="minorHAnsi" w:cstheme="minorHAnsi"/>
          <w:sz w:val="20"/>
          <w:szCs w:val="20"/>
        </w:rPr>
        <w:t>Declaraţiei</w:t>
      </w:r>
      <w:proofErr w:type="spellEnd"/>
      <w:r w:rsidRPr="008A4D43">
        <w:rPr>
          <w:rFonts w:asciiTheme="minorHAnsi" w:hAnsiTheme="minorHAnsi" w:cstheme="minorHAnsi"/>
          <w:sz w:val="20"/>
          <w:szCs w:val="20"/>
        </w:rPr>
        <w:t>.</w:t>
      </w:r>
    </w:p>
    <w:p w14:paraId="71908782" w14:textId="77777777" w:rsidR="00484AAF" w:rsidRPr="008A4D43" w:rsidRDefault="00484AAF">
      <w:pPr>
        <w:pStyle w:val="Titlu3"/>
        <w:spacing w:before="0" w:after="0"/>
        <w:rPr>
          <w:rFonts w:asciiTheme="minorHAnsi" w:hAnsiTheme="minorHAnsi" w:cstheme="minorHAnsi"/>
          <w:sz w:val="20"/>
          <w:szCs w:val="20"/>
        </w:rPr>
      </w:pPr>
      <w:r w:rsidRPr="008A4D43">
        <w:rPr>
          <w:rFonts w:asciiTheme="minorHAnsi" w:hAnsiTheme="minorHAnsi" w:cstheme="minorHAnsi"/>
          <w:sz w:val="20"/>
          <w:szCs w:val="20"/>
        </w:rPr>
        <w:br w:type="page"/>
      </w:r>
      <w:r w:rsidRPr="008A4D43">
        <w:rPr>
          <w:rFonts w:asciiTheme="minorHAnsi" w:hAnsiTheme="minorHAnsi" w:cstheme="minorHAnsi"/>
          <w:sz w:val="20"/>
          <w:szCs w:val="20"/>
        </w:rPr>
        <w:lastRenderedPageBreak/>
        <w:t xml:space="preserve">Anexa A. </w:t>
      </w:r>
    </w:p>
    <w:p w14:paraId="50AB86CE" w14:textId="77777777" w:rsidR="00484AAF" w:rsidRPr="008A4D43" w:rsidRDefault="00484AAF">
      <w:pPr>
        <w:pStyle w:val="Titlu3"/>
        <w:spacing w:before="0" w:after="0"/>
        <w:rPr>
          <w:rFonts w:asciiTheme="minorHAnsi" w:hAnsiTheme="minorHAnsi" w:cstheme="minorHAnsi"/>
          <w:sz w:val="20"/>
          <w:szCs w:val="20"/>
        </w:rPr>
      </w:pPr>
      <w:r w:rsidRPr="008A4D43">
        <w:rPr>
          <w:rFonts w:asciiTheme="minorHAnsi" w:hAnsiTheme="minorHAnsi" w:cstheme="minorHAnsi"/>
          <w:sz w:val="20"/>
          <w:szCs w:val="20"/>
        </w:rPr>
        <w:t xml:space="preserve">Întreprinderi partenere </w:t>
      </w:r>
    </w:p>
    <w:p w14:paraId="5F5F5AFC" w14:textId="77777777" w:rsidR="00484AAF" w:rsidRPr="008A4D43" w:rsidRDefault="00484AAF">
      <w:pPr>
        <w:jc w:val="both"/>
        <w:rPr>
          <w:rFonts w:asciiTheme="minorHAnsi" w:hAnsiTheme="minorHAnsi" w:cstheme="minorHAnsi"/>
          <w:sz w:val="20"/>
          <w:szCs w:val="20"/>
        </w:rPr>
      </w:pPr>
      <w:bookmarkStart w:id="6" w:name="do|axI^1|caII|spIII.|pa1"/>
    </w:p>
    <w:bookmarkEnd w:id="6"/>
    <w:p w14:paraId="683260B1"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Pentru fiecare întreprindere pentru care a fost completată "</w:t>
      </w:r>
      <w:proofErr w:type="spellStart"/>
      <w:r w:rsidRPr="008A4D43">
        <w:rPr>
          <w:rFonts w:asciiTheme="minorHAnsi" w:hAnsiTheme="minorHAnsi" w:cstheme="minorHAnsi"/>
          <w:sz w:val="20"/>
          <w:szCs w:val="20"/>
        </w:rPr>
        <w:t>fişa</w:t>
      </w:r>
      <w:proofErr w:type="spellEnd"/>
      <w:r w:rsidRPr="008A4D43">
        <w:rPr>
          <w:rFonts w:asciiTheme="minorHAnsi" w:hAnsiTheme="minorHAnsi" w:cstheme="minorHAnsi"/>
          <w:sz w:val="20"/>
          <w:szCs w:val="20"/>
        </w:rPr>
        <w:t xml:space="preserve"> de parteneriat" (câte o </w:t>
      </w:r>
      <w:proofErr w:type="spellStart"/>
      <w:r w:rsidRPr="008A4D43">
        <w:rPr>
          <w:rFonts w:asciiTheme="minorHAnsi" w:hAnsiTheme="minorHAnsi" w:cstheme="minorHAnsi"/>
          <w:sz w:val="20"/>
          <w:szCs w:val="20"/>
        </w:rPr>
        <w:t>fişă</w:t>
      </w:r>
      <w:proofErr w:type="spellEnd"/>
      <w:r w:rsidRPr="008A4D43">
        <w:rPr>
          <w:rFonts w:asciiTheme="minorHAnsi" w:hAnsiTheme="minorHAnsi" w:cstheme="minorHAnsi"/>
          <w:sz w:val="20"/>
          <w:szCs w:val="20"/>
        </w:rPr>
        <w:t xml:space="preserve"> pentru fiecare întreprindere parteneră a întreprinderii solicitante </w:t>
      </w:r>
      <w:proofErr w:type="spellStart"/>
      <w:r w:rsidRPr="008A4D43">
        <w:rPr>
          <w:rFonts w:asciiTheme="minorHAnsi" w:hAnsiTheme="minorHAnsi" w:cstheme="minorHAnsi"/>
          <w:sz w:val="20"/>
          <w:szCs w:val="20"/>
        </w:rPr>
        <w:t>şi</w:t>
      </w:r>
      <w:proofErr w:type="spellEnd"/>
      <w:r w:rsidRPr="008A4D43">
        <w:rPr>
          <w:rFonts w:asciiTheme="minorHAnsi" w:hAnsiTheme="minorHAnsi" w:cstheme="minorHAnsi"/>
          <w:sz w:val="20"/>
          <w:szCs w:val="20"/>
        </w:rPr>
        <w:t xml:space="preserve"> pentru orice întreprindere parteneră a oricărei întreprinderi legate, ale cărei date nu au fost încă incluse în </w:t>
      </w:r>
      <w:proofErr w:type="spellStart"/>
      <w:r w:rsidRPr="008A4D43">
        <w:rPr>
          <w:rFonts w:asciiTheme="minorHAnsi" w:hAnsiTheme="minorHAnsi" w:cstheme="minorHAnsi"/>
          <w:sz w:val="20"/>
          <w:szCs w:val="20"/>
        </w:rPr>
        <w:t>situaţiile</w:t>
      </w:r>
      <w:proofErr w:type="spellEnd"/>
      <w:r w:rsidRPr="008A4D43">
        <w:rPr>
          <w:rFonts w:asciiTheme="minorHAnsi" w:hAnsiTheme="minorHAnsi" w:cstheme="minorHAnsi"/>
          <w:sz w:val="20"/>
          <w:szCs w:val="20"/>
        </w:rPr>
        <w:t xml:space="preserve"> financiare anuale consolidate ale acelei întreprinderi legate), datele din această </w:t>
      </w:r>
      <w:proofErr w:type="spellStart"/>
      <w:r w:rsidRPr="008A4D43">
        <w:rPr>
          <w:rFonts w:asciiTheme="minorHAnsi" w:hAnsiTheme="minorHAnsi" w:cstheme="minorHAnsi"/>
          <w:sz w:val="20"/>
          <w:szCs w:val="20"/>
        </w:rPr>
        <w:t>fişă</w:t>
      </w:r>
      <w:proofErr w:type="spellEnd"/>
      <w:r w:rsidRPr="008A4D43">
        <w:rPr>
          <w:rFonts w:asciiTheme="minorHAnsi" w:hAnsiTheme="minorHAnsi" w:cstheme="minorHAnsi"/>
          <w:sz w:val="20"/>
          <w:szCs w:val="20"/>
        </w:rPr>
        <w:t xml:space="preserve"> de parteneriat trebuie să fie introduse în tabelul de mai jos.</w:t>
      </w:r>
    </w:p>
    <w:p w14:paraId="6FB45CC3" w14:textId="77777777" w:rsidR="00484AAF" w:rsidRPr="008A4D43" w:rsidRDefault="00484AAF">
      <w:pPr>
        <w:pStyle w:val="Titlu4"/>
        <w:spacing w:before="0" w:after="0"/>
        <w:rPr>
          <w:rFonts w:asciiTheme="minorHAnsi" w:hAnsiTheme="minorHAnsi" w:cstheme="minorHAnsi"/>
          <w:sz w:val="20"/>
        </w:rPr>
      </w:pPr>
    </w:p>
    <w:p w14:paraId="75578558" w14:textId="77777777" w:rsidR="00484AAF" w:rsidRPr="008A4D43" w:rsidRDefault="00484AAF">
      <w:pPr>
        <w:pStyle w:val="Titlu4"/>
        <w:spacing w:before="0" w:after="0"/>
        <w:rPr>
          <w:rFonts w:asciiTheme="minorHAnsi" w:hAnsiTheme="minorHAnsi" w:cstheme="minorHAnsi"/>
          <w:sz w:val="20"/>
        </w:rPr>
      </w:pPr>
      <w:r w:rsidRPr="008A4D43">
        <w:rPr>
          <w:rFonts w:asciiTheme="minorHAnsi" w:hAnsiTheme="minorHAnsi" w:cstheme="minorHAnsi"/>
          <w:sz w:val="2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8A4D43" w14:paraId="01896C5C" w14:textId="77777777">
        <w:trPr>
          <w:cantSplit/>
          <w:trHeight w:val="1042"/>
        </w:trPr>
        <w:tc>
          <w:tcPr>
            <w:tcW w:w="2547" w:type="pct"/>
            <w:tcBorders>
              <w:bottom w:val="single" w:sz="4" w:space="0" w:color="auto"/>
            </w:tcBorders>
            <w:vAlign w:val="center"/>
          </w:tcPr>
          <w:p w14:paraId="39A37F60" w14:textId="77777777" w:rsidR="001475D6" w:rsidRPr="008A4D43" w:rsidRDefault="00484AAF">
            <w:pPr>
              <w:jc w:val="center"/>
              <w:rPr>
                <w:rFonts w:asciiTheme="minorHAnsi" w:hAnsiTheme="minorHAnsi" w:cstheme="minorHAnsi"/>
                <w:sz w:val="20"/>
                <w:szCs w:val="20"/>
              </w:rPr>
            </w:pPr>
            <w:r w:rsidRPr="008A4D43">
              <w:rPr>
                <w:rFonts w:asciiTheme="minorHAnsi" w:hAnsiTheme="minorHAnsi" w:cstheme="minorHAnsi"/>
                <w:sz w:val="20"/>
                <w:szCs w:val="20"/>
              </w:rPr>
              <w:t xml:space="preserve">Întreprinderea parteneră </w:t>
            </w:r>
          </w:p>
          <w:p w14:paraId="505A49D6" w14:textId="77777777" w:rsidR="00484AAF" w:rsidRPr="008A4D43" w:rsidRDefault="00484AAF">
            <w:pPr>
              <w:jc w:val="center"/>
              <w:rPr>
                <w:rFonts w:asciiTheme="minorHAnsi" w:hAnsiTheme="minorHAnsi" w:cstheme="minorHAnsi"/>
                <w:sz w:val="20"/>
                <w:szCs w:val="20"/>
              </w:rPr>
            </w:pPr>
            <w:r w:rsidRPr="008A4D43">
              <w:rPr>
                <w:rFonts w:asciiTheme="minorHAnsi" w:hAnsiTheme="minorHAnsi" w:cstheme="minorHAnsi"/>
                <w:sz w:val="20"/>
                <w:szCs w:val="20"/>
              </w:rPr>
              <w:t>(denumire, adresă, CUI)</w:t>
            </w:r>
          </w:p>
        </w:tc>
        <w:tc>
          <w:tcPr>
            <w:tcW w:w="819" w:type="pct"/>
            <w:tcBorders>
              <w:bottom w:val="single" w:sz="4" w:space="0" w:color="auto"/>
            </w:tcBorders>
            <w:vAlign w:val="center"/>
          </w:tcPr>
          <w:p w14:paraId="32CF66EB"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 xml:space="preserve">Numărul mediu anual de </w:t>
            </w:r>
            <w:proofErr w:type="spellStart"/>
            <w:r w:rsidRPr="008A4D43">
              <w:rPr>
                <w:rFonts w:asciiTheme="minorHAnsi" w:hAnsiTheme="minorHAnsi" w:cstheme="minorHAnsi"/>
                <w:sz w:val="20"/>
                <w:szCs w:val="20"/>
              </w:rPr>
              <w:t>salariaţi</w:t>
            </w:r>
            <w:proofErr w:type="spellEnd"/>
          </w:p>
        </w:tc>
        <w:tc>
          <w:tcPr>
            <w:tcW w:w="817" w:type="pct"/>
            <w:tcBorders>
              <w:bottom w:val="single" w:sz="4" w:space="0" w:color="auto"/>
            </w:tcBorders>
            <w:vAlign w:val="center"/>
          </w:tcPr>
          <w:p w14:paraId="59AC067C"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817" w:type="pct"/>
            <w:tcBorders>
              <w:bottom w:val="single" w:sz="4" w:space="0" w:color="auto"/>
            </w:tcBorders>
            <w:vAlign w:val="center"/>
          </w:tcPr>
          <w:p w14:paraId="378196F8"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D4420E" w:rsidRPr="008A4D43" w14:paraId="70B3FC77" w14:textId="77777777">
        <w:trPr>
          <w:cantSplit/>
        </w:trPr>
        <w:tc>
          <w:tcPr>
            <w:tcW w:w="2547" w:type="pct"/>
          </w:tcPr>
          <w:p w14:paraId="100EA4BF" w14:textId="77777777" w:rsidR="00D4420E" w:rsidRPr="008A4D43" w:rsidRDefault="00AF7065" w:rsidP="00D4420E">
            <w:pPr>
              <w:pStyle w:val="Antet"/>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950467925"/>
                <w:placeholder>
                  <w:docPart w:val="58F84A4155784DE1BDB238047AFE9635"/>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9" w:type="pct"/>
          </w:tcPr>
          <w:p w14:paraId="1CD2E405"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9302360"/>
                <w:placeholder>
                  <w:docPart w:val="3E504845FFA04B8FAF7058071343C216"/>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61824E5F"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8584099"/>
                <w:placeholder>
                  <w:docPart w:val="0667EADC84C44511AEBEFA13CCA0F5A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5F057DB2"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21822396"/>
                <w:placeholder>
                  <w:docPart w:val="B2F14D803D854C169D44ACC3E88A641F"/>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D4420E" w:rsidRPr="008A4D43" w14:paraId="52E8F272" w14:textId="77777777">
        <w:trPr>
          <w:cantSplit/>
        </w:trPr>
        <w:tc>
          <w:tcPr>
            <w:tcW w:w="2547" w:type="pct"/>
          </w:tcPr>
          <w:p w14:paraId="43E94329" w14:textId="77777777" w:rsidR="00D4420E" w:rsidRPr="008A4D43" w:rsidRDefault="00AF7065" w:rsidP="00D4420E">
            <w:pPr>
              <w:pStyle w:val="Antet"/>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53242036"/>
                <w:placeholder>
                  <w:docPart w:val="1B9CBA8849904B37AD46D205FB9083D7"/>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9" w:type="pct"/>
          </w:tcPr>
          <w:p w14:paraId="66C26551"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28728320"/>
                <w:placeholder>
                  <w:docPart w:val="42D0E5B9B277408A91DCAC4A64AE5E46"/>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4AB5C412"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3995867"/>
                <w:placeholder>
                  <w:docPart w:val="715CD5AA54454CFA88570C5CD6B5C6D8"/>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3A2FB2BE"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07609857"/>
                <w:placeholder>
                  <w:docPart w:val="B7ABE378846C4ADFAACD731A6410BBBB"/>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D4420E" w:rsidRPr="008A4D43" w14:paraId="6470059B" w14:textId="77777777">
        <w:trPr>
          <w:cantSplit/>
        </w:trPr>
        <w:tc>
          <w:tcPr>
            <w:tcW w:w="2547" w:type="pct"/>
          </w:tcPr>
          <w:p w14:paraId="4DA9EDEF" w14:textId="77777777" w:rsidR="00D4420E" w:rsidRPr="008A4D43" w:rsidRDefault="00AF7065" w:rsidP="00D4420E">
            <w:pPr>
              <w:pStyle w:val="Antet"/>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636945256"/>
                <w:placeholder>
                  <w:docPart w:val="023486F9052C46BF8D67CAFE1AA8F1AF"/>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9" w:type="pct"/>
          </w:tcPr>
          <w:p w14:paraId="0B19C098"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15610487"/>
                <w:placeholder>
                  <w:docPart w:val="1A899556422C4C13982F12171931291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75FE47BB"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42237385"/>
                <w:placeholder>
                  <w:docPart w:val="C4AF605D42DE4ED2A9D4BFB05579803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3712B9D6"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28791166"/>
                <w:placeholder>
                  <w:docPart w:val="16106C43B00C45328AB054E0C7F04EF9"/>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D4420E" w:rsidRPr="008A4D43" w14:paraId="5B8F74A0" w14:textId="77777777">
        <w:trPr>
          <w:cantSplit/>
        </w:trPr>
        <w:tc>
          <w:tcPr>
            <w:tcW w:w="2547" w:type="pct"/>
          </w:tcPr>
          <w:p w14:paraId="3893F45C" w14:textId="77777777" w:rsidR="00D4420E" w:rsidRPr="008A4D43" w:rsidRDefault="00AF7065" w:rsidP="00D4420E">
            <w:pPr>
              <w:pStyle w:val="Antet"/>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41651005"/>
                <w:placeholder>
                  <w:docPart w:val="A3DF54E41C4B48EEA2CF9EDF7B7F3BA2"/>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9" w:type="pct"/>
          </w:tcPr>
          <w:p w14:paraId="1F123A3A"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136914174"/>
                <w:placeholder>
                  <w:docPart w:val="6585EB6F4823447DAF64B15F2F8B28A5"/>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19507D84"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9383032"/>
                <w:placeholder>
                  <w:docPart w:val="F4A3E795533B4D17B0741EB3879D56E8"/>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3FEBFE81"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99905277"/>
                <w:placeholder>
                  <w:docPart w:val="E72EC0BE700549399DD32C2A08136EAC"/>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D4420E" w:rsidRPr="008A4D43" w14:paraId="38D0ECBD" w14:textId="77777777">
        <w:trPr>
          <w:cantSplit/>
        </w:trPr>
        <w:tc>
          <w:tcPr>
            <w:tcW w:w="2547" w:type="pct"/>
          </w:tcPr>
          <w:p w14:paraId="297A0F32" w14:textId="77777777" w:rsidR="00D4420E" w:rsidRPr="008A4D43" w:rsidRDefault="00AF7065" w:rsidP="00D4420E">
            <w:pPr>
              <w:pStyle w:val="Antet"/>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331064160"/>
                <w:placeholder>
                  <w:docPart w:val="38DFBE53591E494FAE881B28BCCA0E9A"/>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9" w:type="pct"/>
          </w:tcPr>
          <w:p w14:paraId="4AA5A850"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96895829"/>
                <w:placeholder>
                  <w:docPart w:val="6C12CD8D28AE4FCC8433CA2CD044312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5036D2EA"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76893039"/>
                <w:placeholder>
                  <w:docPart w:val="ADB2BC2BA6304A918251C592F82AA4CF"/>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62462A48"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52737411"/>
                <w:placeholder>
                  <w:docPart w:val="FDEEF9AC4BA7406CA2B2D8C2F64F6B00"/>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D4420E" w:rsidRPr="008A4D43" w14:paraId="65EDABA8" w14:textId="77777777">
        <w:trPr>
          <w:cantSplit/>
        </w:trPr>
        <w:tc>
          <w:tcPr>
            <w:tcW w:w="2547" w:type="pct"/>
          </w:tcPr>
          <w:p w14:paraId="4216EDAB" w14:textId="77777777" w:rsidR="00D4420E" w:rsidRPr="008A4D43" w:rsidRDefault="00AF7065" w:rsidP="00D4420E">
            <w:pPr>
              <w:pStyle w:val="Antet"/>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720326690"/>
                <w:placeholder>
                  <w:docPart w:val="AD2BBAA7714643FC8C50C282FA6DD9A2"/>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9" w:type="pct"/>
          </w:tcPr>
          <w:p w14:paraId="04A89F41"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41390576"/>
                <w:placeholder>
                  <w:docPart w:val="E915AB7A02F3452B9A696C64F1C4E23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53F223D4"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40826832"/>
                <w:placeholder>
                  <w:docPart w:val="7A5706D3F0F2456E8D701158A93B1FC7"/>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0B556418"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00300420"/>
                <w:placeholder>
                  <w:docPart w:val="237D64C9EA224FE0A4A527934C1CBE30"/>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D4420E" w:rsidRPr="008A4D43" w14:paraId="1517F7FB" w14:textId="77777777">
        <w:trPr>
          <w:cantSplit/>
        </w:trPr>
        <w:tc>
          <w:tcPr>
            <w:tcW w:w="2547" w:type="pct"/>
          </w:tcPr>
          <w:p w14:paraId="69DF3C0C" w14:textId="77777777" w:rsidR="00D4420E" w:rsidRPr="008A4D43" w:rsidRDefault="00AF7065" w:rsidP="00D4420E">
            <w:pPr>
              <w:pStyle w:val="Antet"/>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139530666"/>
                <w:placeholder>
                  <w:docPart w:val="950C7BBD0C7D437CA31078F4C8519019"/>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9" w:type="pct"/>
          </w:tcPr>
          <w:p w14:paraId="340F8767"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79814698"/>
                <w:placeholder>
                  <w:docPart w:val="6E6D3F6C0F3345FBB445A727DDD1B7B0"/>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52CA5B99"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85106693"/>
                <w:placeholder>
                  <w:docPart w:val="48C353E445AE47A0A6437B441DEE3DCB"/>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3828ECFA"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39596911"/>
                <w:placeholder>
                  <w:docPart w:val="0F1C9C22F5C543D4A17DC2A4DAD78098"/>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D4420E" w:rsidRPr="008A4D43" w14:paraId="0389BE4B" w14:textId="77777777">
        <w:trPr>
          <w:cantSplit/>
        </w:trPr>
        <w:tc>
          <w:tcPr>
            <w:tcW w:w="2547" w:type="pct"/>
          </w:tcPr>
          <w:p w14:paraId="539124C2" w14:textId="77777777" w:rsidR="00D4420E" w:rsidRPr="008A4D43" w:rsidRDefault="00AF7065" w:rsidP="00D4420E">
            <w:pPr>
              <w:pStyle w:val="Antet"/>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93062328"/>
                <w:placeholder>
                  <w:docPart w:val="C27166CFDEBB43C4BD78685AE9B591DB"/>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9" w:type="pct"/>
          </w:tcPr>
          <w:p w14:paraId="023C18BF"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81133221"/>
                <w:placeholder>
                  <w:docPart w:val="9BE319B942EF421B96D578D5472EA73E"/>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568E0AF0"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47636461"/>
                <w:placeholder>
                  <w:docPart w:val="EB3B90509583430C8DE57117C0332BBD"/>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224671D5"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497871669"/>
                <w:placeholder>
                  <w:docPart w:val="27215D6876DD4D7283115E8BAA9E43BB"/>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D4420E" w:rsidRPr="008A4D43" w14:paraId="3A232DBC" w14:textId="77777777">
        <w:trPr>
          <w:cantSplit/>
        </w:trPr>
        <w:tc>
          <w:tcPr>
            <w:tcW w:w="2547" w:type="pct"/>
          </w:tcPr>
          <w:p w14:paraId="5655E26A" w14:textId="77777777" w:rsidR="00D4420E" w:rsidRPr="008A4D43" w:rsidRDefault="00AF7065" w:rsidP="00D4420E">
            <w:pPr>
              <w:pStyle w:val="Antet"/>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999994820"/>
                <w:placeholder>
                  <w:docPart w:val="3A47DAB01EC0402ABDE02F57F96AA631"/>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9" w:type="pct"/>
          </w:tcPr>
          <w:p w14:paraId="37DBEBED"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42649524"/>
                <w:placeholder>
                  <w:docPart w:val="9B1D65454039410796FF6AA2BFC71533"/>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0AF6C0C3"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87612413"/>
                <w:placeholder>
                  <w:docPart w:val="F0F784CCEEEB4ABFB59224DBF538703C"/>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374DAE44"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93658900"/>
                <w:placeholder>
                  <w:docPart w:val="01F36FEEE93F43F781E253145D51E527"/>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D4420E" w:rsidRPr="008A4D43" w14:paraId="1D28041B" w14:textId="77777777">
        <w:trPr>
          <w:cantSplit/>
        </w:trPr>
        <w:tc>
          <w:tcPr>
            <w:tcW w:w="2547" w:type="pct"/>
          </w:tcPr>
          <w:p w14:paraId="729E66A0" w14:textId="77777777" w:rsidR="00D4420E" w:rsidRPr="008A4D43" w:rsidRDefault="00AF7065" w:rsidP="00D4420E">
            <w:pPr>
              <w:pStyle w:val="Antet"/>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144733894"/>
                <w:placeholder>
                  <w:docPart w:val="22924A03C9A2457C98BB4D1081D116FD"/>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9" w:type="pct"/>
          </w:tcPr>
          <w:p w14:paraId="41D40674"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91633242"/>
                <w:placeholder>
                  <w:docPart w:val="309049851EB44426817305494ABF18EA"/>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7E087391"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6045133"/>
                <w:placeholder>
                  <w:docPart w:val="72CDE1A0F6274B37AE87E00CDF8F09FA"/>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2546834E" w14:textId="77777777" w:rsidR="00D4420E" w:rsidRPr="008A4D43" w:rsidRDefault="00AF706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7929724"/>
                <w:placeholder>
                  <w:docPart w:val="827FA5951710469E84E479D4328DE1CA"/>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6651D9" w:rsidRPr="008A4D43" w14:paraId="12784FF8" w14:textId="77777777">
        <w:trPr>
          <w:cantSplit/>
        </w:trPr>
        <w:tc>
          <w:tcPr>
            <w:tcW w:w="2547" w:type="pct"/>
          </w:tcPr>
          <w:p w14:paraId="23323F33" w14:textId="77777777" w:rsidR="006651D9" w:rsidRPr="008A4D43" w:rsidRDefault="006651D9" w:rsidP="006651D9">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819" w:type="pct"/>
          </w:tcPr>
          <w:p w14:paraId="59AF54A1" w14:textId="77777777" w:rsidR="006651D9" w:rsidRPr="008A4D43" w:rsidRDefault="00AF7065"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73090185"/>
                <w:placeholder>
                  <w:docPart w:val="4F577CADE31B40FAA22FF1C3CAEB636C"/>
                </w:placeholder>
                <w:showingPlcHdr/>
                <w15:color w:val="000000"/>
                <w:text/>
              </w:sdtPr>
              <w:sdtEndPr/>
              <w:sdtContent>
                <w:r w:rsidR="006651D9" w:rsidRPr="008A4D43">
                  <w:rPr>
                    <w:rFonts w:asciiTheme="minorHAnsi" w:hAnsiTheme="minorHAnsi" w:cstheme="minorHAnsi"/>
                    <w:sz w:val="20"/>
                    <w:szCs w:val="20"/>
                    <w:shd w:val="clear" w:color="auto" w:fill="BDD6EE" w:themeFill="accent1" w:themeFillTint="66"/>
                    <w:lang w:val="en-US"/>
                  </w:rPr>
                  <w:t>[00,00</w:t>
                </w:r>
                <w:r w:rsidR="006651D9"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364E7ACE" w14:textId="77777777" w:rsidR="006651D9" w:rsidRPr="008A4D43" w:rsidRDefault="00AF7065"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4840464"/>
                <w:placeholder>
                  <w:docPart w:val="C8F12D3F5A49469ABDDF9E66118B6486"/>
                </w:placeholder>
                <w:showingPlcHdr/>
                <w15:color w:val="000000"/>
                <w:text/>
              </w:sdtPr>
              <w:sdtEndPr/>
              <w:sdtContent>
                <w:r w:rsidR="006651D9" w:rsidRPr="008A4D43">
                  <w:rPr>
                    <w:rFonts w:asciiTheme="minorHAnsi" w:hAnsiTheme="minorHAnsi" w:cstheme="minorHAnsi"/>
                    <w:sz w:val="20"/>
                    <w:szCs w:val="20"/>
                    <w:shd w:val="clear" w:color="auto" w:fill="BDD6EE" w:themeFill="accent1" w:themeFillTint="66"/>
                    <w:lang w:val="en-US"/>
                  </w:rPr>
                  <w:t>[000.000,00</w:t>
                </w:r>
                <w:r w:rsidR="006651D9"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7" w:type="pct"/>
          </w:tcPr>
          <w:p w14:paraId="7BCA1443" w14:textId="77777777" w:rsidR="006651D9" w:rsidRPr="008A4D43" w:rsidRDefault="00AF7065"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87540877"/>
                <w:placeholder>
                  <w:docPart w:val="0D92FAFC985A48BC9601C80108EB4EE7"/>
                </w:placeholder>
                <w:showingPlcHdr/>
                <w15:color w:val="000000"/>
                <w:text/>
              </w:sdtPr>
              <w:sdtEndPr/>
              <w:sdtContent>
                <w:r w:rsidR="006651D9" w:rsidRPr="008A4D43">
                  <w:rPr>
                    <w:rFonts w:asciiTheme="minorHAnsi" w:hAnsiTheme="minorHAnsi" w:cstheme="minorHAnsi"/>
                    <w:sz w:val="20"/>
                    <w:szCs w:val="20"/>
                    <w:shd w:val="clear" w:color="auto" w:fill="BDD6EE" w:themeFill="accent1" w:themeFillTint="66"/>
                    <w:lang w:val="en-US"/>
                  </w:rPr>
                  <w:t>[000.000,00</w:t>
                </w:r>
                <w:r w:rsidR="006651D9" w:rsidRPr="008A4D43">
                  <w:rPr>
                    <w:rStyle w:val="Textsubstituent"/>
                    <w:rFonts w:asciiTheme="minorHAnsi" w:hAnsiTheme="minorHAnsi" w:cstheme="minorHAnsi"/>
                    <w:color w:val="auto"/>
                    <w:sz w:val="20"/>
                    <w:szCs w:val="20"/>
                    <w:shd w:val="clear" w:color="auto" w:fill="BDD6EE" w:themeFill="accent1" w:themeFillTint="66"/>
                  </w:rPr>
                  <w:t>]</w:t>
                </w:r>
              </w:sdtContent>
            </w:sdt>
          </w:p>
        </w:tc>
      </w:tr>
    </w:tbl>
    <w:p w14:paraId="2CA099DD" w14:textId="77777777" w:rsidR="00484AAF" w:rsidRPr="008A4D43" w:rsidRDefault="00484AAF">
      <w:pPr>
        <w:jc w:val="both"/>
        <w:rPr>
          <w:rFonts w:asciiTheme="minorHAnsi" w:hAnsiTheme="minorHAnsi" w:cstheme="minorHAnsi"/>
          <w:b/>
          <w:bCs/>
          <w:sz w:val="20"/>
          <w:szCs w:val="20"/>
        </w:rPr>
      </w:pPr>
      <w:bookmarkStart w:id="7" w:name="do|axI^1|caII|spIII.|pa5"/>
    </w:p>
    <w:bookmarkEnd w:id="7"/>
    <w:p w14:paraId="283B72AD"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Aceste date sunt rezultatul unui calcul </w:t>
      </w:r>
      <w:proofErr w:type="spellStart"/>
      <w:r w:rsidRPr="008A4D43">
        <w:rPr>
          <w:rFonts w:asciiTheme="minorHAnsi" w:hAnsiTheme="minorHAnsi" w:cstheme="minorHAnsi"/>
          <w:sz w:val="20"/>
          <w:szCs w:val="20"/>
        </w:rPr>
        <w:t>proporţional</w:t>
      </w:r>
      <w:proofErr w:type="spellEnd"/>
      <w:r w:rsidRPr="008A4D43">
        <w:rPr>
          <w:rFonts w:asciiTheme="minorHAnsi" w:hAnsiTheme="minorHAnsi" w:cstheme="minorHAnsi"/>
          <w:sz w:val="20"/>
          <w:szCs w:val="20"/>
        </w:rPr>
        <w:t xml:space="preserve"> efectuat pe baza "</w:t>
      </w:r>
      <w:proofErr w:type="spellStart"/>
      <w:r w:rsidRPr="008A4D43">
        <w:rPr>
          <w:rFonts w:asciiTheme="minorHAnsi" w:hAnsiTheme="minorHAnsi" w:cstheme="minorHAnsi"/>
          <w:sz w:val="20"/>
          <w:szCs w:val="20"/>
        </w:rPr>
        <w:t>fişei</w:t>
      </w:r>
      <w:proofErr w:type="spellEnd"/>
      <w:r w:rsidRPr="008A4D43">
        <w:rPr>
          <w:rFonts w:asciiTheme="minorHAnsi" w:hAnsiTheme="minorHAnsi" w:cstheme="minorHAnsi"/>
          <w:sz w:val="20"/>
          <w:szCs w:val="20"/>
        </w:rPr>
        <w:t xml:space="preserve"> de parteneriat", pentru fiecare întreprindere cu care întreprinderea solicitantă este direct sau indirect parteneră.</w:t>
      </w:r>
    </w:p>
    <w:p w14:paraId="0BAB23F4"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 xml:space="preserve">Datele introduse în </w:t>
      </w:r>
      <w:proofErr w:type="spellStart"/>
      <w:r w:rsidRPr="008A4D43">
        <w:rPr>
          <w:rFonts w:asciiTheme="minorHAnsi" w:hAnsiTheme="minorHAnsi" w:cstheme="minorHAnsi"/>
          <w:sz w:val="20"/>
          <w:szCs w:val="20"/>
        </w:rPr>
        <w:t>secţiunea</w:t>
      </w:r>
      <w:proofErr w:type="spellEnd"/>
      <w:r w:rsidRPr="008A4D43">
        <w:rPr>
          <w:rFonts w:asciiTheme="minorHAnsi" w:hAnsiTheme="minorHAnsi" w:cstheme="minorHAnsi"/>
          <w:sz w:val="20"/>
          <w:szCs w:val="20"/>
        </w:rPr>
        <w:t xml:space="preserve"> "Total" vor fi preluate la pct. 2 din tabelul "Calculul pentru întreprinderile partenere sau legate" (referitor la întreprinderile partenere).</w:t>
      </w:r>
    </w:p>
    <w:p w14:paraId="3F8EF798"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 xml:space="preserve">Aceste date rezultă din </w:t>
      </w:r>
      <w:proofErr w:type="spellStart"/>
      <w:r w:rsidRPr="008A4D43">
        <w:rPr>
          <w:rFonts w:asciiTheme="minorHAnsi" w:hAnsiTheme="minorHAnsi" w:cstheme="minorHAnsi"/>
          <w:sz w:val="20"/>
          <w:szCs w:val="20"/>
        </w:rPr>
        <w:t>situaţiile</w:t>
      </w:r>
      <w:proofErr w:type="spellEnd"/>
      <w:r w:rsidRPr="008A4D43">
        <w:rPr>
          <w:rFonts w:asciiTheme="minorHAnsi" w:hAnsiTheme="minorHAnsi" w:cstheme="minorHAnsi"/>
          <w:sz w:val="20"/>
          <w:szCs w:val="20"/>
        </w:rPr>
        <w:t xml:space="preserve"> financiare anuale consolidate </w:t>
      </w:r>
      <w:proofErr w:type="spellStart"/>
      <w:r w:rsidRPr="008A4D43">
        <w:rPr>
          <w:rFonts w:asciiTheme="minorHAnsi" w:hAnsiTheme="minorHAnsi" w:cstheme="minorHAnsi"/>
          <w:sz w:val="20"/>
          <w:szCs w:val="20"/>
        </w:rPr>
        <w:t>şi</w:t>
      </w:r>
      <w:proofErr w:type="spellEnd"/>
      <w:r w:rsidRPr="008A4D43">
        <w:rPr>
          <w:rFonts w:asciiTheme="minorHAnsi" w:hAnsiTheme="minorHAnsi" w:cstheme="minorHAnsi"/>
          <w:sz w:val="20"/>
          <w:szCs w:val="20"/>
        </w:rPr>
        <w:t xml:space="preserve"> din alte date ale întreprinderii partenere, dacă există, la care se adaugă în </w:t>
      </w:r>
      <w:proofErr w:type="spellStart"/>
      <w:r w:rsidRPr="008A4D43">
        <w:rPr>
          <w:rFonts w:asciiTheme="minorHAnsi" w:hAnsiTheme="minorHAnsi" w:cstheme="minorHAnsi"/>
          <w:sz w:val="20"/>
          <w:szCs w:val="20"/>
        </w:rPr>
        <w:t>proporţie</w:t>
      </w:r>
      <w:proofErr w:type="spellEnd"/>
      <w:r w:rsidRPr="008A4D43">
        <w:rPr>
          <w:rFonts w:asciiTheme="minorHAnsi" w:hAnsiTheme="minorHAnsi" w:cstheme="minorHAnsi"/>
          <w:sz w:val="20"/>
          <w:szCs w:val="20"/>
        </w:rPr>
        <w:t xml:space="preserve"> de 100% datele întreprinderilor care sunt legate cu această întreprindere parteneră, în cazul în care acestea nu au fost deja incluse în </w:t>
      </w:r>
      <w:proofErr w:type="spellStart"/>
      <w:r w:rsidRPr="008A4D43">
        <w:rPr>
          <w:rFonts w:asciiTheme="minorHAnsi" w:hAnsiTheme="minorHAnsi" w:cstheme="minorHAnsi"/>
          <w:sz w:val="20"/>
          <w:szCs w:val="20"/>
        </w:rPr>
        <w:t>situaţiile</w:t>
      </w:r>
      <w:proofErr w:type="spellEnd"/>
      <w:r w:rsidRPr="008A4D43">
        <w:rPr>
          <w:rFonts w:asciiTheme="minorHAnsi" w:hAnsiTheme="minorHAnsi" w:cstheme="minorHAnsi"/>
          <w:sz w:val="20"/>
          <w:szCs w:val="20"/>
        </w:rPr>
        <w:t xml:space="preserve"> financiare anuale consolidate ale întreprinderii partenere. Dacă este necesar, </w:t>
      </w:r>
      <w:proofErr w:type="spellStart"/>
      <w:r w:rsidRPr="008A4D43">
        <w:rPr>
          <w:rFonts w:asciiTheme="minorHAnsi" w:hAnsiTheme="minorHAnsi" w:cstheme="minorHAnsi"/>
          <w:sz w:val="20"/>
          <w:szCs w:val="20"/>
        </w:rPr>
        <w:t>adăugaţi</w:t>
      </w:r>
      <w:proofErr w:type="spellEnd"/>
      <w:r w:rsidRPr="008A4D43">
        <w:rPr>
          <w:rFonts w:asciiTheme="minorHAnsi" w:hAnsiTheme="minorHAnsi" w:cstheme="minorHAnsi"/>
          <w:sz w:val="20"/>
          <w:szCs w:val="20"/>
        </w:rPr>
        <w:t xml:space="preserve"> "</w:t>
      </w:r>
      <w:proofErr w:type="spellStart"/>
      <w:r w:rsidRPr="008A4D43">
        <w:rPr>
          <w:rFonts w:asciiTheme="minorHAnsi" w:hAnsiTheme="minorHAnsi" w:cstheme="minorHAnsi"/>
          <w:sz w:val="20"/>
          <w:szCs w:val="20"/>
        </w:rPr>
        <w:t>fişe</w:t>
      </w:r>
      <w:proofErr w:type="spellEnd"/>
      <w:r w:rsidRPr="008A4D43">
        <w:rPr>
          <w:rFonts w:asciiTheme="minorHAnsi" w:hAnsiTheme="minorHAnsi" w:cstheme="minorHAnsi"/>
          <w:sz w:val="20"/>
          <w:szCs w:val="20"/>
        </w:rPr>
        <w:t xml:space="preserve"> privind legătura dintre întreprinderi" pentru întreprinderile care nu au fost deja incluse în </w:t>
      </w:r>
      <w:proofErr w:type="spellStart"/>
      <w:r w:rsidRPr="008A4D43">
        <w:rPr>
          <w:rFonts w:asciiTheme="minorHAnsi" w:hAnsiTheme="minorHAnsi" w:cstheme="minorHAnsi"/>
          <w:sz w:val="20"/>
          <w:szCs w:val="20"/>
        </w:rPr>
        <w:t>situaţiile</w:t>
      </w:r>
      <w:proofErr w:type="spellEnd"/>
      <w:r w:rsidRPr="008A4D43">
        <w:rPr>
          <w:rFonts w:asciiTheme="minorHAnsi" w:hAnsiTheme="minorHAnsi" w:cstheme="minorHAnsi"/>
          <w:sz w:val="20"/>
          <w:szCs w:val="20"/>
        </w:rPr>
        <w:t xml:space="preserve"> financiare anuale consolidate.</w:t>
      </w:r>
    </w:p>
    <w:p w14:paraId="6ABD65A5" w14:textId="77777777" w:rsidR="00484AAF" w:rsidRPr="008A4D43" w:rsidRDefault="00484AAF">
      <w:pPr>
        <w:pStyle w:val="Titlu3"/>
        <w:jc w:val="center"/>
        <w:rPr>
          <w:rFonts w:asciiTheme="minorHAnsi" w:hAnsiTheme="minorHAnsi" w:cstheme="minorHAnsi"/>
          <w:sz w:val="20"/>
          <w:szCs w:val="20"/>
        </w:rPr>
      </w:pPr>
    </w:p>
    <w:p w14:paraId="7EF16C90" w14:textId="77777777" w:rsidR="00484AAF" w:rsidRPr="008A4D43" w:rsidRDefault="00484AAF">
      <w:pPr>
        <w:pStyle w:val="Titlu3"/>
        <w:spacing w:before="0" w:after="0"/>
        <w:rPr>
          <w:rFonts w:asciiTheme="minorHAnsi" w:hAnsiTheme="minorHAnsi" w:cstheme="minorHAnsi"/>
          <w:sz w:val="20"/>
          <w:szCs w:val="20"/>
        </w:rPr>
      </w:pPr>
      <w:r w:rsidRPr="008A4D43">
        <w:rPr>
          <w:rFonts w:asciiTheme="minorHAnsi" w:hAnsiTheme="minorHAnsi" w:cstheme="minorHAnsi"/>
          <w:b w:val="0"/>
          <w:sz w:val="20"/>
          <w:szCs w:val="20"/>
        </w:rPr>
        <w:br w:type="page"/>
      </w:r>
      <w:proofErr w:type="spellStart"/>
      <w:r w:rsidRPr="008A4D43">
        <w:rPr>
          <w:rFonts w:asciiTheme="minorHAnsi" w:hAnsiTheme="minorHAnsi" w:cstheme="minorHAnsi"/>
          <w:sz w:val="20"/>
          <w:szCs w:val="20"/>
        </w:rPr>
        <w:lastRenderedPageBreak/>
        <w:t>Fişa</w:t>
      </w:r>
      <w:proofErr w:type="spellEnd"/>
      <w:r w:rsidRPr="008A4D43">
        <w:rPr>
          <w:rFonts w:asciiTheme="minorHAnsi" w:hAnsiTheme="minorHAnsi" w:cstheme="minorHAnsi"/>
          <w:sz w:val="20"/>
          <w:szCs w:val="20"/>
        </w:rPr>
        <w:t xml:space="preserve"> de parteneriat</w:t>
      </w:r>
    </w:p>
    <w:p w14:paraId="0EDED9A9" w14:textId="77777777" w:rsidR="00484AAF" w:rsidRPr="008A4D43" w:rsidRDefault="00484AAF">
      <w:pPr>
        <w:jc w:val="both"/>
        <w:rPr>
          <w:rFonts w:asciiTheme="minorHAnsi" w:hAnsiTheme="minorHAnsi" w:cstheme="minorHAnsi"/>
          <w:b/>
          <w:sz w:val="20"/>
          <w:szCs w:val="20"/>
        </w:rPr>
      </w:pPr>
    </w:p>
    <w:p w14:paraId="1650D9ED"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1. Date de identificare a întreprinderii partenere</w:t>
      </w:r>
    </w:p>
    <w:p w14:paraId="36C50F0C"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782413733"/>
          <w:placeholder>
            <w:docPart w:val="C795E6CC1CB54E48A773523EF4F031BD"/>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[Denumirea solicitantului</w:t>
          </w:r>
          <w:r w:rsidRPr="008A4D43">
            <w:rPr>
              <w:rStyle w:val="Textsubstituent"/>
              <w:rFonts w:asciiTheme="minorHAnsi" w:hAnsiTheme="minorHAnsi" w:cstheme="minorHAnsi"/>
              <w:color w:val="auto"/>
              <w:sz w:val="20"/>
              <w:szCs w:val="20"/>
              <w:shd w:val="clear" w:color="auto" w:fill="BDD6EE" w:themeFill="accent1" w:themeFillTint="66"/>
            </w:rPr>
            <w:t>]</w:t>
          </w:r>
        </w:sdtContent>
      </w:sdt>
    </w:p>
    <w:p w14:paraId="40DF10CF" w14:textId="77777777" w:rsidR="00531DF2" w:rsidRPr="008A4D43" w:rsidRDefault="00531DF2" w:rsidP="00531DF2">
      <w:pPr>
        <w:rPr>
          <w:rFonts w:asciiTheme="minorHAnsi" w:hAnsiTheme="minorHAnsi" w:cstheme="minorHAnsi"/>
          <w:sz w:val="20"/>
          <w:szCs w:val="20"/>
        </w:rPr>
      </w:pPr>
      <w:r w:rsidRPr="008A4D43">
        <w:rPr>
          <w:rFonts w:asciiTheme="minorHAnsi" w:hAnsiTheme="minorHAnsi" w:cstheme="minorHAnsi"/>
          <w:sz w:val="20"/>
          <w:szCs w:val="20"/>
        </w:rPr>
        <w:t xml:space="preserve">Adresa sediului social: </w:t>
      </w:r>
      <w:sdt>
        <w:sdtPr>
          <w:rPr>
            <w:rFonts w:asciiTheme="minorHAnsi" w:hAnsiTheme="minorHAnsi" w:cstheme="minorHAnsi"/>
            <w:sz w:val="20"/>
            <w:szCs w:val="20"/>
          </w:rPr>
          <w:id w:val="108872141"/>
          <w:placeholder>
            <w:docPart w:val="7C8BA97911074419A9A89E0D3EC42BB7"/>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Textsubstituent"/>
              <w:rFonts w:asciiTheme="minorHAnsi" w:hAnsiTheme="minorHAnsi" w:cstheme="minorHAnsi"/>
              <w:color w:val="auto"/>
              <w:sz w:val="20"/>
              <w:szCs w:val="20"/>
              <w:shd w:val="clear" w:color="auto" w:fill="BDD6EE" w:themeFill="accent1" w:themeFillTint="66"/>
            </w:rPr>
            <w:t>]</w:t>
          </w:r>
        </w:sdtContent>
      </w:sdt>
    </w:p>
    <w:p w14:paraId="489499AF"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Codul de identificare fiscală: </w:t>
      </w:r>
      <w:sdt>
        <w:sdtPr>
          <w:rPr>
            <w:rFonts w:asciiTheme="minorHAnsi" w:hAnsiTheme="minorHAnsi" w:cstheme="minorHAnsi"/>
            <w:sz w:val="20"/>
            <w:szCs w:val="20"/>
          </w:rPr>
          <w:id w:val="-1689358785"/>
          <w:placeholder>
            <w:docPart w:val="9E9948D1B7C74FC199498E7AA7A59D22"/>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[CIF</w:t>
          </w:r>
          <w:r w:rsidRPr="008A4D43">
            <w:rPr>
              <w:rStyle w:val="Textsubstituent"/>
              <w:rFonts w:asciiTheme="minorHAnsi" w:hAnsiTheme="minorHAnsi" w:cstheme="minorHAnsi"/>
              <w:color w:val="auto"/>
              <w:sz w:val="20"/>
              <w:szCs w:val="20"/>
              <w:shd w:val="clear" w:color="auto" w:fill="BDD6EE" w:themeFill="accent1" w:themeFillTint="66"/>
            </w:rPr>
            <w:t>]</w:t>
          </w:r>
        </w:sdtContent>
      </w:sdt>
    </w:p>
    <w:p w14:paraId="07D8A92B"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color w:val="000000"/>
          <w:sz w:val="20"/>
          <w:szCs w:val="20"/>
        </w:rPr>
        <w:t xml:space="preserve">Numele </w:t>
      </w:r>
      <w:proofErr w:type="spellStart"/>
      <w:r w:rsidRPr="008A4D43">
        <w:rPr>
          <w:rFonts w:asciiTheme="minorHAnsi" w:hAnsiTheme="minorHAnsi" w:cstheme="minorHAnsi"/>
          <w:color w:val="000000"/>
          <w:sz w:val="20"/>
          <w:szCs w:val="20"/>
        </w:rPr>
        <w:t>şi</w:t>
      </w:r>
      <w:proofErr w:type="spellEnd"/>
      <w:r w:rsidRPr="008A4D43">
        <w:rPr>
          <w:rFonts w:asciiTheme="minorHAnsi" w:hAnsiTheme="minorHAnsi" w:cstheme="minorHAnsi"/>
          <w:color w:val="000000"/>
          <w:sz w:val="20"/>
          <w:szCs w:val="20"/>
        </w:rPr>
        <w:t xml:space="preserve"> prenumele </w:t>
      </w:r>
      <w:proofErr w:type="spellStart"/>
      <w:r w:rsidRPr="008A4D43">
        <w:rPr>
          <w:rFonts w:asciiTheme="minorHAnsi" w:hAnsiTheme="minorHAnsi" w:cstheme="minorHAnsi"/>
          <w:color w:val="000000"/>
          <w:sz w:val="20"/>
          <w:szCs w:val="20"/>
        </w:rPr>
        <w:t>preşedintelui</w:t>
      </w:r>
      <w:proofErr w:type="spellEnd"/>
      <w:r w:rsidRPr="008A4D43">
        <w:rPr>
          <w:rFonts w:asciiTheme="minorHAnsi" w:hAnsiTheme="minorHAnsi" w:cstheme="minorHAnsi"/>
          <w:color w:val="000000"/>
          <w:sz w:val="20"/>
          <w:szCs w:val="20"/>
        </w:rPr>
        <w:t xml:space="preserve"> consiliului de </w:t>
      </w:r>
      <w:proofErr w:type="spellStart"/>
      <w:r w:rsidRPr="008A4D43">
        <w:rPr>
          <w:rFonts w:asciiTheme="minorHAnsi" w:hAnsiTheme="minorHAnsi" w:cstheme="minorHAnsi"/>
          <w:color w:val="000000"/>
          <w:sz w:val="20"/>
          <w:szCs w:val="20"/>
        </w:rPr>
        <w:t>administraţie</w:t>
      </w:r>
      <w:proofErr w:type="spellEnd"/>
      <w:r w:rsidRPr="008A4D43">
        <w:rPr>
          <w:rFonts w:asciiTheme="minorHAnsi" w:hAnsiTheme="minorHAnsi" w:cstheme="minorHAnsi"/>
          <w:color w:val="000000"/>
          <w:sz w:val="20"/>
          <w:szCs w:val="20"/>
        </w:rPr>
        <w:t>, director general sau echivalent</w:t>
      </w:r>
      <w:r w:rsidRPr="008A4D43">
        <w:rPr>
          <w:rFonts w:asciiTheme="minorHAnsi" w:hAnsiTheme="minorHAnsi" w:cstheme="minorHAnsi"/>
          <w:sz w:val="20"/>
          <w:szCs w:val="20"/>
        </w:rPr>
        <w:t xml:space="preserve">: </w:t>
      </w:r>
      <w:sdt>
        <w:sdtPr>
          <w:rPr>
            <w:rFonts w:asciiTheme="minorHAnsi" w:hAnsiTheme="minorHAnsi" w:cstheme="minorHAnsi"/>
            <w:sz w:val="20"/>
            <w:szCs w:val="20"/>
          </w:rPr>
          <w:id w:val="-846169921"/>
          <w:placeholder>
            <w:docPart w:val="30C93770B38B4CFE963C0DD3DFBAD1E8"/>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[Numele și prenumele complete</w:t>
          </w:r>
          <w:r w:rsidRPr="008A4D43">
            <w:rPr>
              <w:rStyle w:val="Textsubstituent"/>
              <w:rFonts w:asciiTheme="minorHAnsi" w:hAnsiTheme="minorHAnsi" w:cstheme="minorHAnsi"/>
              <w:color w:val="auto"/>
              <w:sz w:val="20"/>
              <w:szCs w:val="20"/>
              <w:shd w:val="clear" w:color="auto" w:fill="BDD6EE" w:themeFill="accent1" w:themeFillTint="66"/>
            </w:rPr>
            <w:t>]</w:t>
          </w:r>
        </w:sdtContent>
      </w:sdt>
    </w:p>
    <w:p w14:paraId="1DDE7AE4" w14:textId="77777777" w:rsidR="00484AAF" w:rsidRPr="008A4D43" w:rsidRDefault="00484AAF">
      <w:pPr>
        <w:jc w:val="both"/>
        <w:rPr>
          <w:rFonts w:asciiTheme="minorHAnsi" w:hAnsiTheme="minorHAnsi" w:cstheme="minorHAnsi"/>
          <w:sz w:val="20"/>
          <w:szCs w:val="20"/>
        </w:rPr>
      </w:pPr>
    </w:p>
    <w:p w14:paraId="7B1D2D01"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8A4D43" w14:paraId="2880DD14" w14:textId="77777777">
        <w:tc>
          <w:tcPr>
            <w:tcW w:w="8805" w:type="dxa"/>
            <w:gridSpan w:val="4"/>
          </w:tcPr>
          <w:p w14:paraId="295477B3" w14:textId="77777777" w:rsidR="00484AAF" w:rsidRPr="008A4D43" w:rsidRDefault="00484AAF" w:rsidP="00E24256">
            <w:pPr>
              <w:spacing w:before="0" w:after="0"/>
              <w:rPr>
                <w:rFonts w:asciiTheme="minorHAnsi" w:hAnsiTheme="minorHAnsi" w:cstheme="minorHAnsi"/>
                <w:sz w:val="20"/>
                <w:szCs w:val="20"/>
              </w:rPr>
            </w:pPr>
            <w:proofErr w:type="spellStart"/>
            <w:r w:rsidRPr="008A4D43">
              <w:rPr>
                <w:rFonts w:asciiTheme="minorHAnsi" w:hAnsiTheme="minorHAnsi" w:cstheme="minorHAnsi"/>
                <w:color w:val="000000"/>
                <w:sz w:val="20"/>
                <w:szCs w:val="20"/>
              </w:rPr>
              <w:t>Exerciţiul</w:t>
            </w:r>
            <w:proofErr w:type="spellEnd"/>
            <w:r w:rsidRPr="008A4D43">
              <w:rPr>
                <w:rFonts w:asciiTheme="minorHAnsi" w:hAnsiTheme="minorHAnsi" w:cstheme="minorHAnsi"/>
                <w:color w:val="000000"/>
                <w:sz w:val="20"/>
                <w:szCs w:val="20"/>
              </w:rPr>
              <w:t xml:space="preserve"> financiar de </w:t>
            </w:r>
            <w:proofErr w:type="spellStart"/>
            <w:r w:rsidRPr="008A4D43">
              <w:rPr>
                <w:rFonts w:asciiTheme="minorHAnsi" w:hAnsiTheme="minorHAnsi" w:cstheme="minorHAnsi"/>
                <w:color w:val="000000"/>
                <w:sz w:val="20"/>
                <w:szCs w:val="20"/>
              </w:rPr>
              <w:t>referinţă</w:t>
            </w:r>
            <w:proofErr w:type="spellEnd"/>
            <w:r w:rsidRPr="008A4D43">
              <w:rPr>
                <w:rFonts w:asciiTheme="minorHAnsi" w:hAnsiTheme="minorHAnsi" w:cstheme="minorHAnsi"/>
                <w:color w:val="000000"/>
                <w:sz w:val="20"/>
                <w:szCs w:val="20"/>
              </w:rPr>
              <w:t xml:space="preserve">: </w:t>
            </w:r>
            <w:sdt>
              <w:sdtPr>
                <w:rPr>
                  <w:rFonts w:asciiTheme="minorHAnsi" w:hAnsiTheme="minorHAnsi" w:cstheme="minorHAnsi"/>
                  <w:sz w:val="20"/>
                  <w:szCs w:val="20"/>
                </w:rPr>
                <w:id w:val="1251161001"/>
                <w:placeholder>
                  <w:docPart w:val="D3A6AA49E60C44EDA42F3798EE716F28"/>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[Anul fiscal</w:t>
                </w:r>
                <w:r w:rsidR="00531DF2"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484AAF" w:rsidRPr="008A4D43" w14:paraId="329E6CE4" w14:textId="77777777">
        <w:tc>
          <w:tcPr>
            <w:tcW w:w="3405" w:type="dxa"/>
          </w:tcPr>
          <w:p w14:paraId="72AE13F1" w14:textId="77777777" w:rsidR="00484AAF" w:rsidRPr="008A4D43" w:rsidRDefault="00484AAF">
            <w:pPr>
              <w:pStyle w:val="Antet"/>
              <w:tabs>
                <w:tab w:val="clear" w:pos="4320"/>
                <w:tab w:val="clear" w:pos="8640"/>
              </w:tabs>
              <w:spacing w:before="0" w:after="0"/>
              <w:rPr>
                <w:rFonts w:asciiTheme="minorHAnsi" w:hAnsiTheme="minorHAnsi" w:cstheme="minorHAnsi"/>
                <w:sz w:val="20"/>
                <w:szCs w:val="20"/>
              </w:rPr>
            </w:pPr>
            <w:r w:rsidRPr="008A4D43">
              <w:rPr>
                <w:rFonts w:asciiTheme="minorHAnsi" w:hAnsiTheme="minorHAnsi" w:cstheme="minorHAnsi"/>
                <w:sz w:val="20"/>
                <w:szCs w:val="20"/>
              </w:rPr>
              <w:t> </w:t>
            </w:r>
          </w:p>
        </w:tc>
        <w:tc>
          <w:tcPr>
            <w:tcW w:w="1800" w:type="dxa"/>
            <w:vAlign w:val="center"/>
          </w:tcPr>
          <w:p w14:paraId="1B3FEFED"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 xml:space="preserve">Numărul mediu anual de </w:t>
            </w:r>
            <w:proofErr w:type="spellStart"/>
            <w:r w:rsidRPr="008A4D43">
              <w:rPr>
                <w:rFonts w:asciiTheme="minorHAnsi" w:hAnsiTheme="minorHAnsi" w:cstheme="minorHAnsi"/>
                <w:sz w:val="20"/>
                <w:szCs w:val="20"/>
              </w:rPr>
              <w:t>salariaţi</w:t>
            </w:r>
            <w:proofErr w:type="spellEnd"/>
            <w:r w:rsidRPr="008A4D43">
              <w:rPr>
                <w:rStyle w:val="Referinnotdesubsol"/>
                <w:rFonts w:asciiTheme="minorHAnsi" w:hAnsiTheme="minorHAnsi" w:cstheme="minorHAnsi"/>
                <w:sz w:val="20"/>
                <w:szCs w:val="20"/>
              </w:rPr>
              <w:footnoteReference w:id="5"/>
            </w:r>
          </w:p>
        </w:tc>
        <w:tc>
          <w:tcPr>
            <w:tcW w:w="1800" w:type="dxa"/>
            <w:vAlign w:val="center"/>
          </w:tcPr>
          <w:p w14:paraId="7EE415CF"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1800" w:type="dxa"/>
            <w:vAlign w:val="center"/>
          </w:tcPr>
          <w:p w14:paraId="0F25A7AE"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1475D6" w:rsidRPr="008A4D43" w14:paraId="750A3339" w14:textId="77777777">
        <w:tc>
          <w:tcPr>
            <w:tcW w:w="3405" w:type="dxa"/>
          </w:tcPr>
          <w:p w14:paraId="02C446E4" w14:textId="77777777" w:rsidR="001475D6" w:rsidRPr="008A4D43" w:rsidRDefault="001475D6" w:rsidP="001475D6">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800" w:type="dxa"/>
          </w:tcPr>
          <w:p w14:paraId="3EE0470F" w14:textId="77777777" w:rsidR="001475D6" w:rsidRPr="008A4D43" w:rsidRDefault="00AF7065"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57407974"/>
                <w:placeholder>
                  <w:docPart w:val="CA6164E52A54417893F49EFC9556B035"/>
                </w:placeholder>
                <w:showingPlcHdr/>
                <w15:color w:val="000000"/>
                <w:text/>
              </w:sdtPr>
              <w:sdtEndPr/>
              <w:sdtContent>
                <w:r w:rsidR="001475D6" w:rsidRPr="008A4D43">
                  <w:rPr>
                    <w:rFonts w:asciiTheme="minorHAnsi" w:hAnsiTheme="minorHAnsi" w:cstheme="minorHAnsi"/>
                    <w:sz w:val="20"/>
                    <w:szCs w:val="20"/>
                    <w:shd w:val="clear" w:color="auto" w:fill="BDD6EE" w:themeFill="accent1" w:themeFillTint="66"/>
                    <w:lang w:val="en-US"/>
                  </w:rPr>
                  <w:t>[00,00</w:t>
                </w:r>
                <w:r w:rsidR="001475D6"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800" w:type="dxa"/>
          </w:tcPr>
          <w:p w14:paraId="3D12E710" w14:textId="77777777" w:rsidR="001475D6" w:rsidRPr="008A4D43" w:rsidRDefault="00AF7065"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7883908"/>
                <w:placeholder>
                  <w:docPart w:val="2ACCC78BE9EC4ED680B9D62043A76373"/>
                </w:placeholder>
                <w:showingPlcHdr/>
                <w15:color w:val="000000"/>
                <w:text/>
              </w:sdtPr>
              <w:sdtEndPr/>
              <w:sdtContent>
                <w:r w:rsidR="001475D6" w:rsidRPr="008A4D43">
                  <w:rPr>
                    <w:rFonts w:asciiTheme="minorHAnsi" w:hAnsiTheme="minorHAnsi" w:cstheme="minorHAnsi"/>
                    <w:sz w:val="20"/>
                    <w:szCs w:val="20"/>
                    <w:shd w:val="clear" w:color="auto" w:fill="BDD6EE" w:themeFill="accent1" w:themeFillTint="66"/>
                    <w:lang w:val="en-US"/>
                  </w:rPr>
                  <w:t>[000.000,00</w:t>
                </w:r>
                <w:r w:rsidR="001475D6"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800" w:type="dxa"/>
          </w:tcPr>
          <w:p w14:paraId="19372EC6" w14:textId="77777777" w:rsidR="001475D6" w:rsidRPr="008A4D43" w:rsidRDefault="00AF7065"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30388745"/>
                <w:placeholder>
                  <w:docPart w:val="0529E2D2B4D24D12B36A499A92A81E42"/>
                </w:placeholder>
                <w:showingPlcHdr/>
                <w15:color w:val="000000"/>
                <w:text/>
              </w:sdtPr>
              <w:sdtEndPr/>
              <w:sdtContent>
                <w:r w:rsidR="001475D6" w:rsidRPr="008A4D43">
                  <w:rPr>
                    <w:rFonts w:asciiTheme="minorHAnsi" w:hAnsiTheme="minorHAnsi" w:cstheme="minorHAnsi"/>
                    <w:sz w:val="20"/>
                    <w:szCs w:val="20"/>
                    <w:shd w:val="clear" w:color="auto" w:fill="BDD6EE" w:themeFill="accent1" w:themeFillTint="66"/>
                    <w:lang w:val="en-US"/>
                  </w:rPr>
                  <w:t>[000.000,00</w:t>
                </w:r>
                <w:r w:rsidR="001475D6" w:rsidRPr="008A4D43">
                  <w:rPr>
                    <w:rStyle w:val="Textsubstituent"/>
                    <w:rFonts w:asciiTheme="minorHAnsi" w:hAnsiTheme="minorHAnsi" w:cstheme="minorHAnsi"/>
                    <w:color w:val="auto"/>
                    <w:sz w:val="20"/>
                    <w:szCs w:val="20"/>
                    <w:shd w:val="clear" w:color="auto" w:fill="BDD6EE" w:themeFill="accent1" w:themeFillTint="66"/>
                  </w:rPr>
                  <w:t>]</w:t>
                </w:r>
              </w:sdtContent>
            </w:sdt>
          </w:p>
        </w:tc>
      </w:tr>
    </w:tbl>
    <w:p w14:paraId="235C14FC"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proofErr w:type="spellStart"/>
      <w:r w:rsidRPr="008A4D43">
        <w:rPr>
          <w:rFonts w:asciiTheme="minorHAnsi" w:hAnsiTheme="minorHAnsi" w:cstheme="minorHAnsi"/>
          <w:sz w:val="20"/>
          <w:szCs w:val="20"/>
        </w:rPr>
        <w:t>fişa</w:t>
      </w:r>
      <w:proofErr w:type="spellEnd"/>
      <w:r w:rsidRPr="008A4D43">
        <w:rPr>
          <w:rFonts w:asciiTheme="minorHAnsi" w:hAnsiTheme="minorHAnsi" w:cstheme="minorHAnsi"/>
          <w:sz w:val="20"/>
          <w:szCs w:val="20"/>
        </w:rPr>
        <w:t xml:space="preserve"> întreprinderii legate" pentru întreprinderile care nu au fost încă incluse prin consolidare.</w:t>
      </w:r>
    </w:p>
    <w:p w14:paraId="1E9DC404" w14:textId="77777777" w:rsidR="00484AAF" w:rsidRPr="008A4D43" w:rsidRDefault="00484AAF">
      <w:pPr>
        <w:jc w:val="both"/>
        <w:outlineLvl w:val="0"/>
        <w:rPr>
          <w:rFonts w:asciiTheme="minorHAnsi" w:hAnsiTheme="minorHAnsi" w:cstheme="minorHAnsi"/>
          <w:b/>
          <w:sz w:val="20"/>
          <w:szCs w:val="20"/>
        </w:rPr>
      </w:pPr>
    </w:p>
    <w:p w14:paraId="25759756" w14:textId="77777777" w:rsidR="00484AAF" w:rsidRPr="008A4D43" w:rsidRDefault="00484AAF">
      <w:pPr>
        <w:jc w:val="both"/>
        <w:outlineLvl w:val="0"/>
        <w:rPr>
          <w:rFonts w:asciiTheme="minorHAnsi" w:hAnsiTheme="minorHAnsi" w:cstheme="minorHAnsi"/>
          <w:b/>
          <w:sz w:val="20"/>
          <w:szCs w:val="20"/>
        </w:rPr>
      </w:pPr>
      <w:r w:rsidRPr="008A4D43">
        <w:rPr>
          <w:rFonts w:asciiTheme="minorHAnsi" w:hAnsiTheme="minorHAnsi" w:cstheme="minorHAnsi"/>
          <w:b/>
          <w:sz w:val="20"/>
          <w:szCs w:val="20"/>
        </w:rPr>
        <w:t xml:space="preserve">3. Calculul </w:t>
      </w:r>
      <w:proofErr w:type="spellStart"/>
      <w:r w:rsidRPr="008A4D43">
        <w:rPr>
          <w:rFonts w:asciiTheme="minorHAnsi" w:hAnsiTheme="minorHAnsi" w:cstheme="minorHAnsi"/>
          <w:b/>
          <w:sz w:val="20"/>
          <w:szCs w:val="20"/>
        </w:rPr>
        <w:t>proporţional</w:t>
      </w:r>
      <w:proofErr w:type="spellEnd"/>
    </w:p>
    <w:p w14:paraId="2B3B7577" w14:textId="77777777" w:rsidR="00484AAF" w:rsidRPr="008A4D43" w:rsidRDefault="00484AAF">
      <w:pPr>
        <w:numPr>
          <w:ilvl w:val="0"/>
          <w:numId w:val="6"/>
        </w:numPr>
        <w:jc w:val="both"/>
        <w:rPr>
          <w:rFonts w:asciiTheme="minorHAnsi" w:hAnsiTheme="minorHAnsi" w:cstheme="minorHAnsi"/>
          <w:sz w:val="20"/>
          <w:szCs w:val="20"/>
        </w:rPr>
      </w:pPr>
      <w:proofErr w:type="spellStart"/>
      <w:r w:rsidRPr="008A4D43">
        <w:rPr>
          <w:rFonts w:asciiTheme="minorHAnsi" w:hAnsiTheme="minorHAnsi" w:cstheme="minorHAnsi"/>
          <w:sz w:val="20"/>
          <w:szCs w:val="20"/>
        </w:rPr>
        <w:t>Indicaţi</w:t>
      </w:r>
      <w:proofErr w:type="spellEnd"/>
      <w:r w:rsidRPr="008A4D43">
        <w:rPr>
          <w:rFonts w:asciiTheme="minorHAnsi" w:hAnsiTheme="minorHAnsi" w:cstheme="minorHAnsi"/>
          <w:sz w:val="20"/>
          <w:szCs w:val="20"/>
        </w:rPr>
        <w:t xml:space="preserve"> exact </w:t>
      </w:r>
      <w:proofErr w:type="spellStart"/>
      <w:r w:rsidRPr="008A4D43">
        <w:rPr>
          <w:rFonts w:asciiTheme="minorHAnsi" w:hAnsiTheme="minorHAnsi" w:cstheme="minorHAnsi"/>
          <w:sz w:val="20"/>
          <w:szCs w:val="20"/>
        </w:rPr>
        <w:t>proporţia</w:t>
      </w:r>
      <w:proofErr w:type="spellEnd"/>
      <w:r w:rsidRPr="008A4D43">
        <w:rPr>
          <w:rFonts w:asciiTheme="minorHAnsi" w:hAnsiTheme="minorHAnsi" w:cstheme="minorHAnsi"/>
          <w:sz w:val="20"/>
          <w:szCs w:val="20"/>
        </w:rPr>
        <w:t xml:space="preserve"> </w:t>
      </w:r>
      <w:proofErr w:type="spellStart"/>
      <w:r w:rsidRPr="008A4D43">
        <w:rPr>
          <w:rFonts w:asciiTheme="minorHAnsi" w:hAnsiTheme="minorHAnsi" w:cstheme="minorHAnsi"/>
          <w:sz w:val="20"/>
          <w:szCs w:val="20"/>
        </w:rPr>
        <w:t>deţinută</w:t>
      </w:r>
      <w:proofErr w:type="spellEnd"/>
      <w:r w:rsidRPr="008A4D43">
        <w:rPr>
          <w:rStyle w:val="Referinnotdesubsol"/>
          <w:rFonts w:asciiTheme="minorHAnsi" w:hAnsiTheme="minorHAnsi" w:cstheme="minorHAnsi"/>
          <w:sz w:val="20"/>
          <w:szCs w:val="20"/>
        </w:rPr>
        <w:footnoteReference w:id="6"/>
      </w:r>
      <w:r w:rsidRPr="008A4D43">
        <w:rPr>
          <w:rFonts w:asciiTheme="minorHAnsi" w:hAnsiTheme="minorHAnsi" w:cstheme="minorHAnsi"/>
          <w:sz w:val="20"/>
          <w:szCs w:val="20"/>
        </w:rPr>
        <w:t xml:space="preserve"> de întreprinderea solicitantă (sau de întreprinderea legată prin intermediul căreia se </w:t>
      </w:r>
      <w:proofErr w:type="spellStart"/>
      <w:r w:rsidRPr="008A4D43">
        <w:rPr>
          <w:rFonts w:asciiTheme="minorHAnsi" w:hAnsiTheme="minorHAnsi" w:cstheme="minorHAnsi"/>
          <w:sz w:val="20"/>
          <w:szCs w:val="20"/>
        </w:rPr>
        <w:t>stabileşte</w:t>
      </w:r>
      <w:proofErr w:type="spellEnd"/>
      <w:r w:rsidRPr="008A4D43">
        <w:rPr>
          <w:rFonts w:asciiTheme="minorHAnsi" w:hAnsiTheme="minorHAnsi" w:cstheme="minorHAnsi"/>
          <w:sz w:val="20"/>
          <w:szCs w:val="20"/>
        </w:rPr>
        <w:t xml:space="preserve"> legătura de parteneriat), în întreprinderea parteneră la care se referă această </w:t>
      </w:r>
      <w:proofErr w:type="spellStart"/>
      <w:r w:rsidRPr="008A4D43">
        <w:rPr>
          <w:rFonts w:asciiTheme="minorHAnsi" w:hAnsiTheme="minorHAnsi" w:cstheme="minorHAnsi"/>
          <w:sz w:val="20"/>
          <w:szCs w:val="20"/>
        </w:rPr>
        <w:t>fişă</w:t>
      </w:r>
      <w:proofErr w:type="spellEnd"/>
      <w:r w:rsidRPr="008A4D43">
        <w:rPr>
          <w:rFonts w:asciiTheme="minorHAnsi" w:hAnsiTheme="minorHAnsi" w:cstheme="minorHAnsi"/>
          <w:sz w:val="20"/>
          <w:szCs w:val="20"/>
        </w:rPr>
        <w:t xml:space="preserve">: </w:t>
      </w:r>
      <w:sdt>
        <w:sdtPr>
          <w:rPr>
            <w:rFonts w:asciiTheme="minorHAnsi" w:hAnsiTheme="minorHAnsi" w:cstheme="minorHAnsi"/>
            <w:sz w:val="20"/>
            <w:szCs w:val="20"/>
          </w:rPr>
          <w:id w:val="-1508133504"/>
          <w:placeholder>
            <w:docPart w:val="10C9ABA7D0744F9B8154AAE3C54D2743"/>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Textsubstituent"/>
              <w:rFonts w:asciiTheme="minorHAnsi" w:hAnsiTheme="minorHAnsi" w:cstheme="minorHAnsi"/>
              <w:color w:val="auto"/>
              <w:sz w:val="20"/>
              <w:szCs w:val="20"/>
              <w:shd w:val="clear" w:color="auto" w:fill="BDD6EE" w:themeFill="accent1" w:themeFillTint="66"/>
            </w:rPr>
            <w:t>]</w:t>
          </w:r>
        </w:sdtContent>
      </w:sdt>
      <w:r w:rsidR="00531DF2" w:rsidRPr="008A4D43">
        <w:rPr>
          <w:rFonts w:asciiTheme="minorHAnsi" w:hAnsiTheme="minorHAnsi" w:cstheme="minorHAnsi"/>
          <w:b/>
          <w:sz w:val="20"/>
          <w:szCs w:val="20"/>
        </w:rPr>
        <w:t xml:space="preserve">  </w:t>
      </w:r>
      <w:r w:rsidRPr="008A4D43">
        <w:rPr>
          <w:rFonts w:asciiTheme="minorHAnsi" w:hAnsiTheme="minorHAnsi" w:cstheme="minorHAnsi"/>
          <w:b/>
          <w:sz w:val="20"/>
          <w:szCs w:val="20"/>
        </w:rPr>
        <w:t>%</w:t>
      </w:r>
    </w:p>
    <w:p w14:paraId="23162B0D" w14:textId="77777777" w:rsidR="00484AAF" w:rsidRPr="008A4D43" w:rsidRDefault="00484AAF">
      <w:pPr>
        <w:ind w:left="708"/>
        <w:jc w:val="both"/>
        <w:rPr>
          <w:rFonts w:asciiTheme="minorHAnsi" w:hAnsiTheme="minorHAnsi" w:cstheme="minorHAnsi"/>
          <w:sz w:val="20"/>
          <w:szCs w:val="20"/>
        </w:rPr>
      </w:pPr>
      <w:proofErr w:type="spellStart"/>
      <w:r w:rsidRPr="008A4D43">
        <w:rPr>
          <w:rFonts w:asciiTheme="minorHAnsi" w:hAnsiTheme="minorHAnsi" w:cstheme="minorHAnsi"/>
          <w:sz w:val="20"/>
          <w:szCs w:val="20"/>
        </w:rPr>
        <w:t>Indicaţi</w:t>
      </w:r>
      <w:proofErr w:type="spellEnd"/>
      <w:r w:rsidRPr="008A4D43">
        <w:rPr>
          <w:rFonts w:asciiTheme="minorHAnsi" w:hAnsiTheme="minorHAnsi" w:cstheme="minorHAnsi"/>
          <w:sz w:val="20"/>
          <w:szCs w:val="20"/>
        </w:rPr>
        <w:t xml:space="preserve">, de asemenea, </w:t>
      </w:r>
      <w:proofErr w:type="spellStart"/>
      <w:r w:rsidRPr="008A4D43">
        <w:rPr>
          <w:rFonts w:asciiTheme="minorHAnsi" w:hAnsiTheme="minorHAnsi" w:cstheme="minorHAnsi"/>
          <w:sz w:val="20"/>
          <w:szCs w:val="20"/>
        </w:rPr>
        <w:t>proporţia</w:t>
      </w:r>
      <w:proofErr w:type="spellEnd"/>
      <w:r w:rsidRPr="008A4D43">
        <w:rPr>
          <w:rFonts w:asciiTheme="minorHAnsi" w:hAnsiTheme="minorHAnsi" w:cstheme="minorHAnsi"/>
          <w:sz w:val="20"/>
          <w:szCs w:val="20"/>
        </w:rPr>
        <w:t xml:space="preserve"> </w:t>
      </w:r>
      <w:proofErr w:type="spellStart"/>
      <w:r w:rsidRPr="008A4D43">
        <w:rPr>
          <w:rFonts w:asciiTheme="minorHAnsi" w:hAnsiTheme="minorHAnsi" w:cstheme="minorHAnsi"/>
          <w:sz w:val="20"/>
          <w:szCs w:val="20"/>
        </w:rPr>
        <w:t>deţinută</w:t>
      </w:r>
      <w:proofErr w:type="spellEnd"/>
      <w:r w:rsidRPr="008A4D43">
        <w:rPr>
          <w:rFonts w:asciiTheme="minorHAnsi" w:hAnsiTheme="minorHAnsi" w:cstheme="minorHAnsi"/>
          <w:sz w:val="20"/>
          <w:szCs w:val="20"/>
        </w:rPr>
        <w:t xml:space="preserve"> de întreprinderea parteneră, la care se referă această </w:t>
      </w:r>
      <w:proofErr w:type="spellStart"/>
      <w:r w:rsidRPr="008A4D43">
        <w:rPr>
          <w:rFonts w:asciiTheme="minorHAnsi" w:hAnsiTheme="minorHAnsi" w:cstheme="minorHAnsi"/>
          <w:sz w:val="20"/>
          <w:szCs w:val="20"/>
        </w:rPr>
        <w:t>fişă</w:t>
      </w:r>
      <w:proofErr w:type="spellEnd"/>
      <w:r w:rsidRPr="008A4D43">
        <w:rPr>
          <w:rFonts w:asciiTheme="minorHAnsi" w:hAnsiTheme="minorHAnsi" w:cstheme="minorHAnsi"/>
          <w:sz w:val="20"/>
          <w:szCs w:val="20"/>
        </w:rPr>
        <w:t xml:space="preserve">, din capitalul social al întreprinderii solicitante (sau în întreprinderea legată) : </w:t>
      </w:r>
      <w:sdt>
        <w:sdtPr>
          <w:rPr>
            <w:rFonts w:asciiTheme="minorHAnsi" w:hAnsiTheme="minorHAnsi" w:cstheme="minorHAnsi"/>
            <w:sz w:val="20"/>
            <w:szCs w:val="20"/>
          </w:rPr>
          <w:id w:val="2073002339"/>
          <w:placeholder>
            <w:docPart w:val="8A446A4163F24D81896E99E5A19C0870"/>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Textsubstituent"/>
              <w:rFonts w:asciiTheme="minorHAnsi" w:hAnsiTheme="minorHAnsi" w:cstheme="minorHAnsi"/>
              <w:color w:val="auto"/>
              <w:sz w:val="20"/>
              <w:szCs w:val="20"/>
              <w:shd w:val="clear" w:color="auto" w:fill="BDD6EE" w:themeFill="accent1" w:themeFillTint="66"/>
            </w:rPr>
            <w:t>]</w:t>
          </w:r>
        </w:sdtContent>
      </w:sdt>
      <w:r w:rsidR="00531DF2" w:rsidRPr="008A4D43">
        <w:rPr>
          <w:rFonts w:asciiTheme="minorHAnsi" w:hAnsiTheme="minorHAnsi" w:cstheme="minorHAnsi"/>
          <w:b/>
          <w:sz w:val="20"/>
          <w:szCs w:val="20"/>
        </w:rPr>
        <w:t xml:space="preserve">  %</w:t>
      </w:r>
    </w:p>
    <w:p w14:paraId="247E5CE1" w14:textId="77777777" w:rsidR="00484AAF" w:rsidRPr="008A4D43" w:rsidRDefault="00484AAF">
      <w:pPr>
        <w:numPr>
          <w:ilvl w:val="0"/>
          <w:numId w:val="6"/>
        </w:numPr>
        <w:jc w:val="both"/>
        <w:rPr>
          <w:rFonts w:asciiTheme="minorHAnsi" w:hAnsiTheme="minorHAnsi" w:cstheme="minorHAnsi"/>
          <w:sz w:val="20"/>
          <w:szCs w:val="20"/>
        </w:rPr>
      </w:pPr>
      <w:proofErr w:type="spellStart"/>
      <w:r w:rsidRPr="008A4D43">
        <w:rPr>
          <w:rFonts w:asciiTheme="minorHAnsi" w:hAnsiTheme="minorHAnsi" w:cstheme="minorHAnsi"/>
          <w:sz w:val="20"/>
          <w:szCs w:val="20"/>
        </w:rPr>
        <w:t>Introduceţi</w:t>
      </w:r>
      <w:proofErr w:type="spellEnd"/>
      <w:r w:rsidRPr="008A4D43">
        <w:rPr>
          <w:rFonts w:asciiTheme="minorHAnsi" w:hAnsiTheme="minorHAnsi" w:cstheme="minorHAnsi"/>
          <w:sz w:val="20"/>
          <w:szCs w:val="20"/>
        </w:rPr>
        <w:t xml:space="preserve"> în tabelul de mai jos rezultatul calculului </w:t>
      </w:r>
      <w:proofErr w:type="spellStart"/>
      <w:r w:rsidRPr="008A4D43">
        <w:rPr>
          <w:rFonts w:asciiTheme="minorHAnsi" w:hAnsiTheme="minorHAnsi" w:cstheme="minorHAnsi"/>
          <w:sz w:val="20"/>
          <w:szCs w:val="20"/>
        </w:rPr>
        <w:t>proporţional</w:t>
      </w:r>
      <w:proofErr w:type="spellEnd"/>
      <w:r w:rsidRPr="008A4D43">
        <w:rPr>
          <w:rFonts w:asciiTheme="minorHAnsi" w:hAnsiTheme="minorHAnsi" w:cstheme="minorHAnsi"/>
          <w:sz w:val="20"/>
          <w:szCs w:val="20"/>
        </w:rPr>
        <w:t xml:space="preserve"> </w:t>
      </w:r>
      <w:proofErr w:type="spellStart"/>
      <w:r w:rsidRPr="008A4D43">
        <w:rPr>
          <w:rFonts w:asciiTheme="minorHAnsi" w:hAnsiTheme="minorHAnsi" w:cstheme="minorHAnsi"/>
          <w:sz w:val="20"/>
          <w:szCs w:val="20"/>
        </w:rPr>
        <w:t>obţinut</w:t>
      </w:r>
      <w:proofErr w:type="spellEnd"/>
      <w:r w:rsidRPr="008A4D43">
        <w:rPr>
          <w:rFonts w:asciiTheme="minorHAnsi" w:hAnsiTheme="minorHAnsi" w:cstheme="minorHAnsi"/>
          <w:sz w:val="20"/>
          <w:szCs w:val="20"/>
        </w:rPr>
        <w:t xml:space="preserve"> prin aplicarea celui mai mare dintre procentele la care se face referire la lit. a) la datele introduse în tabelul de la pct. 2 de mai sus.</w:t>
      </w:r>
    </w:p>
    <w:p w14:paraId="1EBDDE56" w14:textId="77777777" w:rsidR="00484AAF" w:rsidRPr="008A4D43" w:rsidRDefault="00484AAF">
      <w:pPr>
        <w:pStyle w:val="Titlu4"/>
        <w:spacing w:before="0" w:after="0"/>
        <w:rPr>
          <w:rFonts w:asciiTheme="minorHAnsi" w:hAnsiTheme="minorHAnsi" w:cstheme="minorHAnsi"/>
          <w:sz w:val="20"/>
        </w:rPr>
      </w:pPr>
      <w:bookmarkStart w:id="8" w:name="do|axI^1|caII|spII.|pt3|lib|pa1"/>
    </w:p>
    <w:bookmarkEnd w:id="8"/>
    <w:p w14:paraId="75073E5D" w14:textId="77777777" w:rsidR="00484AAF" w:rsidRPr="008A4D43" w:rsidRDefault="00484AAF">
      <w:pPr>
        <w:pStyle w:val="Titlu4"/>
        <w:spacing w:before="0" w:after="0"/>
        <w:rPr>
          <w:rFonts w:asciiTheme="minorHAnsi" w:hAnsiTheme="minorHAnsi" w:cstheme="minorHAnsi"/>
          <w:sz w:val="20"/>
        </w:rPr>
      </w:pPr>
      <w:r w:rsidRPr="008A4D43">
        <w:rPr>
          <w:rFonts w:asciiTheme="minorHAnsi" w:hAnsiTheme="minorHAnsi" w:cstheme="minorHAnsi"/>
          <w:sz w:val="20"/>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8A4D43" w14:paraId="3B85CB08" w14:textId="77777777">
        <w:tc>
          <w:tcPr>
            <w:tcW w:w="2143" w:type="pct"/>
          </w:tcPr>
          <w:p w14:paraId="31F06DAC" w14:textId="77777777" w:rsidR="00484AAF" w:rsidRPr="008A4D43" w:rsidRDefault="00484AAF">
            <w:pPr>
              <w:pStyle w:val="Glosar"/>
              <w:spacing w:before="0" w:after="0"/>
              <w:rPr>
                <w:rFonts w:asciiTheme="minorHAnsi" w:hAnsiTheme="minorHAnsi" w:cstheme="minorHAnsi"/>
                <w:bCs/>
                <w:sz w:val="20"/>
                <w:szCs w:val="20"/>
              </w:rPr>
            </w:pPr>
            <w:r w:rsidRPr="008A4D43">
              <w:rPr>
                <w:rFonts w:asciiTheme="minorHAnsi" w:hAnsiTheme="minorHAnsi" w:cstheme="minorHAnsi"/>
                <w:bCs/>
                <w:sz w:val="20"/>
                <w:szCs w:val="20"/>
              </w:rPr>
              <w:t xml:space="preserve">Procent: </w:t>
            </w:r>
            <w:sdt>
              <w:sdtPr>
                <w:rPr>
                  <w:rFonts w:asciiTheme="minorHAnsi" w:hAnsiTheme="minorHAnsi" w:cstheme="minorHAnsi"/>
                  <w:sz w:val="20"/>
                  <w:szCs w:val="20"/>
                </w:rPr>
                <w:id w:val="1714232192"/>
                <w:placeholder>
                  <w:docPart w:val="46CEC075320A463A8CD1843B3F5F08C3"/>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Textsubstituent"/>
                    <w:rFonts w:asciiTheme="minorHAnsi" w:hAnsiTheme="minorHAnsi" w:cstheme="minorHAnsi"/>
                    <w:color w:val="auto"/>
                    <w:sz w:val="20"/>
                    <w:szCs w:val="20"/>
                    <w:shd w:val="clear" w:color="auto" w:fill="BDD6EE" w:themeFill="accent1" w:themeFillTint="66"/>
                  </w:rPr>
                  <w:t>]</w:t>
                </w:r>
              </w:sdtContent>
            </w:sdt>
            <w:r w:rsidR="00531DF2" w:rsidRPr="008A4D43">
              <w:rPr>
                <w:rFonts w:asciiTheme="minorHAnsi" w:hAnsiTheme="minorHAnsi" w:cstheme="minorHAnsi"/>
                <w:b w:val="0"/>
                <w:sz w:val="20"/>
                <w:szCs w:val="20"/>
              </w:rPr>
              <w:t xml:space="preserve">  </w:t>
            </w:r>
            <w:r w:rsidR="00531DF2" w:rsidRPr="008A4D43">
              <w:rPr>
                <w:rFonts w:asciiTheme="minorHAnsi" w:hAnsiTheme="minorHAnsi" w:cstheme="minorHAnsi"/>
                <w:sz w:val="20"/>
                <w:szCs w:val="20"/>
              </w:rPr>
              <w:t>%</w:t>
            </w:r>
          </w:p>
        </w:tc>
        <w:tc>
          <w:tcPr>
            <w:tcW w:w="993" w:type="pct"/>
            <w:vAlign w:val="center"/>
          </w:tcPr>
          <w:p w14:paraId="6FAC2AEF"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 xml:space="preserve">Numărul mediu anual de </w:t>
            </w:r>
            <w:proofErr w:type="spellStart"/>
            <w:r w:rsidRPr="008A4D43">
              <w:rPr>
                <w:rFonts w:asciiTheme="minorHAnsi" w:hAnsiTheme="minorHAnsi" w:cstheme="minorHAnsi"/>
                <w:sz w:val="20"/>
                <w:szCs w:val="20"/>
              </w:rPr>
              <w:t>salariaţi</w:t>
            </w:r>
            <w:proofErr w:type="spellEnd"/>
          </w:p>
        </w:tc>
        <w:tc>
          <w:tcPr>
            <w:tcW w:w="993" w:type="pct"/>
            <w:vAlign w:val="center"/>
          </w:tcPr>
          <w:p w14:paraId="3AF80FA8"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871" w:type="pct"/>
            <w:vAlign w:val="center"/>
          </w:tcPr>
          <w:p w14:paraId="597D6B2F"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vertAlign w:val="superscript"/>
              </w:rPr>
              <w:br/>
            </w:r>
            <w:r w:rsidRPr="008A4D43">
              <w:rPr>
                <w:rFonts w:asciiTheme="minorHAnsi" w:hAnsiTheme="minorHAnsi" w:cstheme="minorHAnsi"/>
                <w:sz w:val="20"/>
                <w:szCs w:val="20"/>
              </w:rPr>
              <w:t>(lei)</w:t>
            </w:r>
          </w:p>
        </w:tc>
      </w:tr>
      <w:tr w:rsidR="00531DF2" w:rsidRPr="008A4D43" w14:paraId="2513E09F" w14:textId="77777777" w:rsidTr="00042B3F">
        <w:tc>
          <w:tcPr>
            <w:tcW w:w="2143" w:type="pct"/>
          </w:tcPr>
          <w:p w14:paraId="16CACD66" w14:textId="77777777" w:rsidR="00531DF2" w:rsidRPr="008A4D43" w:rsidRDefault="00531DF2" w:rsidP="00531DF2">
            <w:pPr>
              <w:spacing w:before="0" w:after="0"/>
              <w:rPr>
                <w:rFonts w:asciiTheme="minorHAnsi" w:hAnsiTheme="minorHAnsi" w:cstheme="minorHAnsi"/>
                <w:sz w:val="20"/>
                <w:szCs w:val="20"/>
              </w:rPr>
            </w:pPr>
            <w:r w:rsidRPr="008A4D43">
              <w:rPr>
                <w:rFonts w:asciiTheme="minorHAnsi" w:hAnsiTheme="minorHAnsi" w:cstheme="minorHAnsi"/>
                <w:sz w:val="20"/>
                <w:szCs w:val="20"/>
              </w:rPr>
              <w:t>Valoare rezultată în urma aplicării celui mai mare procent la datele introduse în tabelul de la pct. 2</w:t>
            </w:r>
          </w:p>
        </w:tc>
        <w:tc>
          <w:tcPr>
            <w:tcW w:w="993" w:type="pct"/>
          </w:tcPr>
          <w:p w14:paraId="7D366D36" w14:textId="77777777" w:rsidR="00531DF2" w:rsidRPr="008A4D43" w:rsidRDefault="00AF7065"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78016005"/>
                <w:placeholder>
                  <w:docPart w:val="AEADA297C3F940598D0E851906C2B30D"/>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993" w:type="pct"/>
          </w:tcPr>
          <w:p w14:paraId="2C08A26F" w14:textId="77777777" w:rsidR="00531DF2" w:rsidRPr="008A4D43" w:rsidRDefault="00AF7065"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47196780"/>
                <w:placeholder>
                  <w:docPart w:val="E050E3DB9C4E4633AD6F72504BF79386"/>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[000.000,00</w:t>
                </w:r>
                <w:r w:rsidR="00531DF2"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71" w:type="pct"/>
          </w:tcPr>
          <w:p w14:paraId="624C52DD" w14:textId="77777777" w:rsidR="00531DF2" w:rsidRPr="008A4D43" w:rsidRDefault="00AF7065"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08144703"/>
                <w:placeholder>
                  <w:docPart w:val="D20FE327F559491D9E26C878C73A677B"/>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[000.000,00</w:t>
                </w:r>
                <w:r w:rsidR="00531DF2" w:rsidRPr="008A4D43">
                  <w:rPr>
                    <w:rStyle w:val="Textsubstituent"/>
                    <w:rFonts w:asciiTheme="minorHAnsi" w:hAnsiTheme="minorHAnsi" w:cstheme="minorHAnsi"/>
                    <w:color w:val="auto"/>
                    <w:sz w:val="20"/>
                    <w:szCs w:val="20"/>
                    <w:shd w:val="clear" w:color="auto" w:fill="BDD6EE" w:themeFill="accent1" w:themeFillTint="66"/>
                  </w:rPr>
                  <w:t>]</w:t>
                </w:r>
              </w:sdtContent>
            </w:sdt>
          </w:p>
        </w:tc>
      </w:tr>
    </w:tbl>
    <w:p w14:paraId="069D02AA"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Aceste date se vor introduce în Tabelul A din Anexa A.</w:t>
      </w:r>
    </w:p>
    <w:p w14:paraId="507BF180" w14:textId="77777777" w:rsidR="00484AAF" w:rsidRPr="008A4D43" w:rsidRDefault="00484AAF">
      <w:pPr>
        <w:pStyle w:val="Titlu3"/>
        <w:spacing w:before="0" w:after="0"/>
        <w:rPr>
          <w:rFonts w:asciiTheme="minorHAnsi" w:hAnsiTheme="minorHAnsi" w:cstheme="minorHAnsi"/>
          <w:sz w:val="20"/>
          <w:szCs w:val="20"/>
        </w:rPr>
      </w:pPr>
      <w:r w:rsidRPr="008A4D43">
        <w:rPr>
          <w:rFonts w:asciiTheme="minorHAnsi" w:hAnsiTheme="minorHAnsi" w:cstheme="minorHAnsi"/>
          <w:sz w:val="20"/>
          <w:szCs w:val="20"/>
        </w:rPr>
        <w:br w:type="page"/>
      </w:r>
      <w:r w:rsidRPr="008A4D43">
        <w:rPr>
          <w:rFonts w:asciiTheme="minorHAnsi" w:hAnsiTheme="minorHAnsi" w:cstheme="minorHAnsi"/>
          <w:sz w:val="20"/>
          <w:szCs w:val="20"/>
        </w:rPr>
        <w:lastRenderedPageBreak/>
        <w:t xml:space="preserve">Anexa B. </w:t>
      </w:r>
    </w:p>
    <w:p w14:paraId="3DEC88C0" w14:textId="77777777" w:rsidR="00484AAF" w:rsidRPr="008A4D43" w:rsidRDefault="00484AAF">
      <w:pPr>
        <w:pStyle w:val="Titlu3"/>
        <w:spacing w:before="0" w:after="0"/>
        <w:rPr>
          <w:rFonts w:asciiTheme="minorHAnsi" w:hAnsiTheme="minorHAnsi" w:cstheme="minorHAnsi"/>
          <w:sz w:val="20"/>
          <w:szCs w:val="20"/>
        </w:rPr>
      </w:pPr>
      <w:r w:rsidRPr="008A4D43">
        <w:rPr>
          <w:rFonts w:asciiTheme="minorHAnsi" w:hAnsiTheme="minorHAnsi" w:cstheme="minorHAnsi"/>
          <w:sz w:val="20"/>
          <w:szCs w:val="20"/>
        </w:rPr>
        <w:t xml:space="preserve">Întreprinderi legate </w:t>
      </w:r>
    </w:p>
    <w:p w14:paraId="36471201" w14:textId="77777777" w:rsidR="00484AAF" w:rsidRPr="008A4D43" w:rsidRDefault="00484AAF">
      <w:pPr>
        <w:jc w:val="both"/>
        <w:rPr>
          <w:rFonts w:asciiTheme="minorHAnsi" w:hAnsiTheme="minorHAnsi" w:cstheme="minorHAnsi"/>
          <w:sz w:val="20"/>
          <w:szCs w:val="20"/>
        </w:rPr>
      </w:pPr>
    </w:p>
    <w:p w14:paraId="5F8A8B8D" w14:textId="77777777" w:rsidR="00484AAF" w:rsidRPr="008A4D43" w:rsidRDefault="00484AAF">
      <w:pPr>
        <w:pStyle w:val="Titlu4"/>
        <w:rPr>
          <w:rFonts w:asciiTheme="minorHAnsi" w:hAnsiTheme="minorHAnsi" w:cstheme="minorHAnsi"/>
          <w:sz w:val="20"/>
        </w:rPr>
      </w:pPr>
      <w:r w:rsidRPr="008A4D43">
        <w:rPr>
          <w:rFonts w:asciiTheme="minorHAnsi" w:hAnsiTheme="minorHAnsi" w:cstheme="minorHAnsi"/>
          <w:sz w:val="20"/>
        </w:rPr>
        <w:t xml:space="preserve">A) Determinarea </w:t>
      </w:r>
      <w:proofErr w:type="spellStart"/>
      <w:r w:rsidRPr="008A4D43">
        <w:rPr>
          <w:rFonts w:asciiTheme="minorHAnsi" w:hAnsiTheme="minorHAnsi" w:cstheme="minorHAnsi"/>
          <w:sz w:val="20"/>
        </w:rPr>
        <w:t>situaţiei</w:t>
      </w:r>
      <w:proofErr w:type="spellEnd"/>
      <w:r w:rsidRPr="008A4D43">
        <w:rPr>
          <w:rFonts w:asciiTheme="minorHAnsi" w:hAnsiTheme="minorHAnsi" w:cstheme="minorHAnsi"/>
          <w:sz w:val="20"/>
        </w:rPr>
        <w:t xml:space="preserve"> aplicabile întreprinderii solicitante</w:t>
      </w:r>
    </w:p>
    <w:p w14:paraId="61187C3C" w14:textId="77777777" w:rsidR="00484AAF" w:rsidRPr="008A4D43" w:rsidRDefault="00AF7065">
      <w:pPr>
        <w:rPr>
          <w:rFonts w:asciiTheme="minorHAnsi" w:hAnsiTheme="minorHAnsi" w:cstheme="minorHAnsi"/>
          <w:sz w:val="20"/>
          <w:szCs w:val="20"/>
        </w:rPr>
      </w:pPr>
      <w:sdt>
        <w:sdtPr>
          <w:rPr>
            <w:rFonts w:asciiTheme="minorHAnsi" w:hAnsiTheme="minorHAnsi" w:cstheme="minorHAnsi"/>
            <w:b/>
            <w:sz w:val="20"/>
            <w:szCs w:val="20"/>
          </w:rPr>
          <w:id w:val="-34119539"/>
          <w14:checkbox>
            <w14:checked w14:val="0"/>
            <w14:checkedState w14:val="2612" w14:font="MS Gothic"/>
            <w14:uncheckedState w14:val="2610" w14:font="MS Gothic"/>
          </w14:checkbox>
        </w:sdtPr>
        <w:sdtEndPr/>
        <w:sdtContent>
          <w:r w:rsidR="008C6A33" w:rsidRPr="008A4D43">
            <w:rPr>
              <w:rFonts w:ascii="Segoe UI Symbol" w:eastAsia="MS Gothic" w:hAnsi="Segoe UI Symbol" w:cs="Segoe UI Symbol"/>
              <w:b/>
              <w:sz w:val="20"/>
              <w:szCs w:val="20"/>
            </w:rPr>
            <w:t>☐</w:t>
          </w:r>
        </w:sdtContent>
      </w:sdt>
      <w:r w:rsidR="008C6A33"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Cazul 1: </w:t>
      </w:r>
      <w:r w:rsidR="00484AAF" w:rsidRPr="008A4D43">
        <w:rPr>
          <w:rFonts w:asciiTheme="minorHAnsi" w:hAnsiTheme="minorHAnsi" w:cstheme="minorHAnsi"/>
          <w:sz w:val="20"/>
          <w:szCs w:val="20"/>
        </w:rPr>
        <w:t xml:space="preserve">Întreprinderea solicitantă </w:t>
      </w:r>
      <w:proofErr w:type="spellStart"/>
      <w:r w:rsidR="00484AAF" w:rsidRPr="008A4D43">
        <w:rPr>
          <w:rFonts w:asciiTheme="minorHAnsi" w:hAnsiTheme="minorHAnsi" w:cstheme="minorHAnsi"/>
          <w:sz w:val="20"/>
          <w:szCs w:val="20"/>
        </w:rPr>
        <w:t>ţine</w:t>
      </w:r>
      <w:proofErr w:type="spellEnd"/>
      <w:r w:rsidR="00484AAF" w:rsidRPr="008A4D43">
        <w:rPr>
          <w:rFonts w:asciiTheme="minorHAnsi" w:hAnsiTheme="minorHAnsi" w:cstheme="minorHAnsi"/>
          <w:sz w:val="20"/>
          <w:szCs w:val="20"/>
        </w:rPr>
        <w:t xml:space="preserve"> </w:t>
      </w:r>
      <w:proofErr w:type="spellStart"/>
      <w:r w:rsidR="00484AAF" w:rsidRPr="008A4D43">
        <w:rPr>
          <w:rFonts w:asciiTheme="minorHAnsi" w:hAnsiTheme="minorHAnsi" w:cstheme="minorHAnsi"/>
          <w:sz w:val="20"/>
          <w:szCs w:val="20"/>
        </w:rPr>
        <w:t>situaţii</w:t>
      </w:r>
      <w:proofErr w:type="spellEnd"/>
      <w:r w:rsidR="00484AAF" w:rsidRPr="008A4D43">
        <w:rPr>
          <w:rFonts w:asciiTheme="minorHAnsi" w:hAnsiTheme="minorHAnsi" w:cstheme="minorHAnsi"/>
          <w:sz w:val="20"/>
          <w:szCs w:val="20"/>
        </w:rPr>
        <w:t xml:space="preserve"> financiare anuale consolidate sau este inclusă în </w:t>
      </w:r>
      <w:proofErr w:type="spellStart"/>
      <w:r w:rsidR="00484AAF" w:rsidRPr="008A4D43">
        <w:rPr>
          <w:rFonts w:asciiTheme="minorHAnsi" w:hAnsiTheme="minorHAnsi" w:cstheme="minorHAnsi"/>
          <w:sz w:val="20"/>
          <w:szCs w:val="20"/>
        </w:rPr>
        <w:t>situaţiile</w:t>
      </w:r>
      <w:proofErr w:type="spellEnd"/>
      <w:r w:rsidR="00484AAF" w:rsidRPr="008A4D43">
        <w:rPr>
          <w:rFonts w:asciiTheme="minorHAnsi" w:hAnsiTheme="minorHAnsi" w:cstheme="minorHAnsi"/>
          <w:sz w:val="20"/>
          <w:szCs w:val="20"/>
        </w:rPr>
        <w:t xml:space="preserve"> financiare anuale consolidate ale unei alte întreprinderi (se va completa </w:t>
      </w:r>
      <w:r w:rsidR="00484AAF" w:rsidRPr="008A4D43">
        <w:rPr>
          <w:rFonts w:asciiTheme="minorHAnsi" w:hAnsiTheme="minorHAnsi" w:cstheme="minorHAnsi"/>
          <w:b/>
          <w:bCs/>
          <w:sz w:val="20"/>
          <w:szCs w:val="20"/>
        </w:rPr>
        <w:t>tabelul B1</w:t>
      </w:r>
      <w:r w:rsidR="00484AAF" w:rsidRPr="008A4D43">
        <w:rPr>
          <w:rFonts w:asciiTheme="minorHAnsi" w:hAnsiTheme="minorHAnsi" w:cstheme="minorHAnsi"/>
          <w:sz w:val="20"/>
          <w:szCs w:val="20"/>
        </w:rPr>
        <w:t>).</w:t>
      </w:r>
    </w:p>
    <w:p w14:paraId="0362E5BD" w14:textId="77777777" w:rsidR="00484AAF" w:rsidRPr="008A4D43" w:rsidRDefault="00AF7065">
      <w:pPr>
        <w:rPr>
          <w:rFonts w:asciiTheme="minorHAnsi" w:hAnsiTheme="minorHAnsi" w:cstheme="minorHAnsi"/>
          <w:sz w:val="20"/>
          <w:szCs w:val="20"/>
        </w:rPr>
      </w:pPr>
      <w:sdt>
        <w:sdtPr>
          <w:rPr>
            <w:rFonts w:asciiTheme="minorHAnsi" w:hAnsiTheme="minorHAnsi" w:cstheme="minorHAnsi"/>
            <w:b/>
            <w:sz w:val="20"/>
            <w:szCs w:val="20"/>
          </w:rPr>
          <w:id w:val="1656798718"/>
          <w14:checkbox>
            <w14:checked w14:val="0"/>
            <w14:checkedState w14:val="2612" w14:font="MS Gothic"/>
            <w14:uncheckedState w14:val="2610" w14:font="MS Gothic"/>
          </w14:checkbox>
        </w:sdtPr>
        <w:sdtEndPr/>
        <w:sdtContent>
          <w:r w:rsidR="008C6A33" w:rsidRPr="008A4D43">
            <w:rPr>
              <w:rFonts w:ascii="Segoe UI Symbol" w:eastAsia="MS Gothic" w:hAnsi="Segoe UI Symbol" w:cs="Segoe UI Symbol"/>
              <w:b/>
              <w:sz w:val="20"/>
              <w:szCs w:val="20"/>
            </w:rPr>
            <w:t>☐</w:t>
          </w:r>
        </w:sdtContent>
      </w:sdt>
      <w:r w:rsidR="008C6A33"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Cazul 2: </w:t>
      </w:r>
      <w:r w:rsidR="00484AAF" w:rsidRPr="008A4D43">
        <w:rPr>
          <w:rFonts w:asciiTheme="minorHAnsi" w:hAnsiTheme="minorHAnsi" w:cstheme="minorHAnsi"/>
          <w:sz w:val="20"/>
          <w:szCs w:val="20"/>
        </w:rPr>
        <w:t xml:space="preserve">Întreprinderea solicitantă sau una ori mai multe întreprinderi legate nu </w:t>
      </w:r>
      <w:proofErr w:type="spellStart"/>
      <w:r w:rsidR="00484AAF" w:rsidRPr="008A4D43">
        <w:rPr>
          <w:rFonts w:asciiTheme="minorHAnsi" w:hAnsiTheme="minorHAnsi" w:cstheme="minorHAnsi"/>
          <w:sz w:val="20"/>
          <w:szCs w:val="20"/>
        </w:rPr>
        <w:t>întocmeşte</w:t>
      </w:r>
      <w:proofErr w:type="spellEnd"/>
      <w:r w:rsidR="00484AAF" w:rsidRPr="008A4D43">
        <w:rPr>
          <w:rFonts w:asciiTheme="minorHAnsi" w:hAnsiTheme="minorHAnsi" w:cstheme="minorHAnsi"/>
          <w:sz w:val="20"/>
          <w:szCs w:val="20"/>
        </w:rPr>
        <w:t xml:space="preserve">/ întocmesc ori nu este/nu sunt inclusă/incluse în </w:t>
      </w:r>
      <w:proofErr w:type="spellStart"/>
      <w:r w:rsidR="00484AAF" w:rsidRPr="008A4D43">
        <w:rPr>
          <w:rFonts w:asciiTheme="minorHAnsi" w:hAnsiTheme="minorHAnsi" w:cstheme="minorHAnsi"/>
          <w:sz w:val="20"/>
          <w:szCs w:val="20"/>
        </w:rPr>
        <w:t>situaţiile</w:t>
      </w:r>
      <w:proofErr w:type="spellEnd"/>
      <w:r w:rsidR="00484AAF" w:rsidRPr="008A4D43">
        <w:rPr>
          <w:rFonts w:asciiTheme="minorHAnsi" w:hAnsiTheme="minorHAnsi" w:cstheme="minorHAnsi"/>
          <w:sz w:val="20"/>
          <w:szCs w:val="20"/>
        </w:rPr>
        <w:t xml:space="preserve"> financiare anuale consolidate (se va completa </w:t>
      </w:r>
      <w:r w:rsidR="00484AAF" w:rsidRPr="008A4D43">
        <w:rPr>
          <w:rFonts w:asciiTheme="minorHAnsi" w:hAnsiTheme="minorHAnsi" w:cstheme="minorHAnsi"/>
          <w:b/>
          <w:bCs/>
          <w:sz w:val="20"/>
          <w:szCs w:val="20"/>
        </w:rPr>
        <w:t>tabelul B2</w:t>
      </w:r>
      <w:r w:rsidR="00484AAF" w:rsidRPr="008A4D43">
        <w:rPr>
          <w:rFonts w:asciiTheme="minorHAnsi" w:hAnsiTheme="minorHAnsi" w:cstheme="minorHAnsi"/>
          <w:sz w:val="20"/>
          <w:szCs w:val="20"/>
        </w:rPr>
        <w:t>).</w:t>
      </w:r>
    </w:p>
    <w:p w14:paraId="04143245" w14:textId="77777777" w:rsidR="00484AAF" w:rsidRPr="008A4D43" w:rsidRDefault="00484AAF">
      <w:pPr>
        <w:ind w:left="900"/>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Datele întreprinderilor legate cu întreprinderea solicitantă derivă din </w:t>
      </w:r>
      <w:proofErr w:type="spellStart"/>
      <w:r w:rsidRPr="008A4D43">
        <w:rPr>
          <w:rFonts w:asciiTheme="minorHAnsi" w:hAnsiTheme="minorHAnsi" w:cstheme="minorHAnsi"/>
          <w:sz w:val="20"/>
          <w:szCs w:val="20"/>
        </w:rPr>
        <w:t>situaţiile</w:t>
      </w:r>
      <w:proofErr w:type="spellEnd"/>
      <w:r w:rsidRPr="008A4D43">
        <w:rPr>
          <w:rFonts w:asciiTheme="minorHAnsi" w:hAnsiTheme="minorHAnsi" w:cstheme="minorHAnsi"/>
          <w:sz w:val="20"/>
          <w:szCs w:val="20"/>
        </w:rPr>
        <w:t xml:space="preserve"> financiare anuale </w:t>
      </w:r>
      <w:proofErr w:type="spellStart"/>
      <w:r w:rsidRPr="008A4D43">
        <w:rPr>
          <w:rFonts w:asciiTheme="minorHAnsi" w:hAnsiTheme="minorHAnsi" w:cstheme="minorHAnsi"/>
          <w:sz w:val="20"/>
          <w:szCs w:val="20"/>
        </w:rPr>
        <w:t>şi</w:t>
      </w:r>
      <w:proofErr w:type="spellEnd"/>
      <w:r w:rsidRPr="008A4D43">
        <w:rPr>
          <w:rFonts w:asciiTheme="minorHAnsi" w:hAnsiTheme="minorHAnsi" w:cstheme="minorHAnsi"/>
          <w:sz w:val="20"/>
          <w:szCs w:val="20"/>
        </w:rPr>
        <w:t xml:space="preserve"> din alte date ale acestora, consolidate dacă este cazul. La acestea se adaugă în mod </w:t>
      </w:r>
      <w:proofErr w:type="spellStart"/>
      <w:r w:rsidRPr="008A4D43">
        <w:rPr>
          <w:rFonts w:asciiTheme="minorHAnsi" w:hAnsiTheme="minorHAnsi" w:cstheme="minorHAnsi"/>
          <w:sz w:val="20"/>
          <w:szCs w:val="20"/>
        </w:rPr>
        <w:t>proporţional</w:t>
      </w:r>
      <w:proofErr w:type="spellEnd"/>
      <w:r w:rsidRPr="008A4D43">
        <w:rPr>
          <w:rFonts w:asciiTheme="minorHAnsi" w:hAnsiTheme="minorHAnsi" w:cstheme="minorHAnsi"/>
          <w:sz w:val="20"/>
          <w:szCs w:val="20"/>
        </w:rPr>
        <w:t xml:space="preserve"> datele oricărei eventuale întreprinderi partenere a acelei întreprinderi legate, situată imediat în aval sau în amonte, dacă nu a fost deja inclusă prin consolidare.</w:t>
      </w:r>
    </w:p>
    <w:p w14:paraId="15D933CC" w14:textId="77777777" w:rsidR="00484AAF" w:rsidRPr="008A4D43" w:rsidRDefault="00484AAF">
      <w:pPr>
        <w:pStyle w:val="Titlu4"/>
        <w:rPr>
          <w:rFonts w:asciiTheme="minorHAnsi" w:hAnsiTheme="minorHAnsi" w:cstheme="minorHAnsi"/>
          <w:sz w:val="20"/>
        </w:rPr>
      </w:pPr>
    </w:p>
    <w:p w14:paraId="48A4CB76" w14:textId="77777777" w:rsidR="00484AAF" w:rsidRPr="008A4D43" w:rsidRDefault="00484AAF">
      <w:pPr>
        <w:pStyle w:val="Titlu4"/>
        <w:rPr>
          <w:rFonts w:asciiTheme="minorHAnsi" w:hAnsiTheme="minorHAnsi" w:cstheme="minorHAnsi"/>
          <w:sz w:val="20"/>
        </w:rPr>
      </w:pPr>
      <w:r w:rsidRPr="008A4D43">
        <w:rPr>
          <w:rFonts w:asciiTheme="minorHAnsi" w:hAnsiTheme="minorHAnsi" w:cstheme="minorHAnsi"/>
          <w:sz w:val="20"/>
        </w:rPr>
        <w:t>B) Metode de calcul pe fiecare caz</w:t>
      </w:r>
    </w:p>
    <w:p w14:paraId="0D478B50" w14:textId="3BD54472" w:rsidR="00470DB5" w:rsidRPr="00470DB5" w:rsidRDefault="00484AAF" w:rsidP="00470DB5">
      <w:pPr>
        <w:jc w:val="both"/>
        <w:rPr>
          <w:rFonts w:asciiTheme="minorHAnsi" w:hAnsiTheme="minorHAnsi" w:cstheme="minorHAnsi"/>
          <w:bCs/>
          <w:sz w:val="20"/>
          <w:szCs w:val="20"/>
        </w:rPr>
      </w:pPr>
      <w:r w:rsidRPr="008A4D43">
        <w:rPr>
          <w:rFonts w:asciiTheme="minorHAnsi" w:hAnsiTheme="minorHAnsi" w:cstheme="minorHAnsi"/>
          <w:b/>
          <w:sz w:val="20"/>
          <w:szCs w:val="20"/>
        </w:rPr>
        <w:t xml:space="preserve">Cazul 1 – </w:t>
      </w:r>
      <w:proofErr w:type="spellStart"/>
      <w:r w:rsidR="00470DB5" w:rsidRPr="00470DB5">
        <w:rPr>
          <w:rFonts w:asciiTheme="minorHAnsi" w:hAnsiTheme="minorHAnsi" w:cstheme="minorHAnsi"/>
          <w:bCs/>
          <w:sz w:val="20"/>
          <w:szCs w:val="20"/>
        </w:rPr>
        <w:t>Situaţiile</w:t>
      </w:r>
      <w:proofErr w:type="spellEnd"/>
      <w:r w:rsidR="00470DB5" w:rsidRPr="00470DB5">
        <w:rPr>
          <w:rFonts w:asciiTheme="minorHAnsi" w:hAnsiTheme="minorHAnsi" w:cstheme="minorHAnsi"/>
          <w:bCs/>
          <w:sz w:val="20"/>
          <w:szCs w:val="20"/>
        </w:rPr>
        <w:t xml:space="preserve"> financiare anuale consolidate reprezintă baza de calcul. Se va completa tabelul B1 de mai jos.</w:t>
      </w:r>
    </w:p>
    <w:p w14:paraId="751E4A1A" w14:textId="505BB68F" w:rsidR="00484AAF" w:rsidRPr="00470DB5" w:rsidRDefault="00470DB5" w:rsidP="00470DB5">
      <w:pPr>
        <w:pStyle w:val="Titlu4"/>
        <w:spacing w:before="0" w:after="0"/>
        <w:rPr>
          <w:rFonts w:asciiTheme="minorHAnsi" w:hAnsiTheme="minorHAnsi" w:cstheme="minorHAnsi"/>
          <w:sz w:val="20"/>
        </w:rPr>
      </w:pPr>
      <w:r w:rsidRPr="00470DB5">
        <w:rPr>
          <w:rFonts w:asciiTheme="minorHAnsi" w:hAnsiTheme="minorHAnsi" w:cstheme="minorHAnsi"/>
          <w:sz w:val="20"/>
        </w:rPr>
        <w:t>Tabelul B1</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8A4D43" w14:paraId="4C7A00B9" w14:textId="77777777">
        <w:tc>
          <w:tcPr>
            <w:tcW w:w="2244" w:type="pct"/>
          </w:tcPr>
          <w:p w14:paraId="260DB84A" w14:textId="77777777" w:rsidR="00484AAF" w:rsidRPr="008A4D43" w:rsidRDefault="00484AAF">
            <w:pPr>
              <w:spacing w:before="0" w:after="0"/>
              <w:rPr>
                <w:rFonts w:asciiTheme="minorHAnsi" w:hAnsiTheme="minorHAnsi" w:cstheme="minorHAnsi"/>
                <w:sz w:val="20"/>
                <w:szCs w:val="20"/>
              </w:rPr>
            </w:pPr>
            <w:bookmarkStart w:id="9" w:name="do|axI^1|caII|spIV.|pt1|pa2"/>
            <w:r w:rsidRPr="008A4D43">
              <w:rPr>
                <w:rFonts w:asciiTheme="minorHAnsi" w:hAnsiTheme="minorHAnsi" w:cstheme="minorHAnsi"/>
                <w:sz w:val="20"/>
                <w:szCs w:val="20"/>
              </w:rPr>
              <w:t> </w:t>
            </w:r>
          </w:p>
        </w:tc>
        <w:tc>
          <w:tcPr>
            <w:tcW w:w="919" w:type="pct"/>
            <w:vAlign w:val="center"/>
          </w:tcPr>
          <w:p w14:paraId="7763B7A3"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 xml:space="preserve">Numărul mediu anual de </w:t>
            </w:r>
            <w:proofErr w:type="spellStart"/>
            <w:r w:rsidRPr="008A4D43">
              <w:rPr>
                <w:rFonts w:asciiTheme="minorHAnsi" w:hAnsiTheme="minorHAnsi" w:cstheme="minorHAnsi"/>
                <w:sz w:val="20"/>
                <w:szCs w:val="20"/>
              </w:rPr>
              <w:t>salariaţi</w:t>
            </w:r>
            <w:proofErr w:type="spellEnd"/>
            <w:r w:rsidRPr="008A4D43">
              <w:rPr>
                <w:rStyle w:val="Referinnotdesubsol"/>
                <w:rFonts w:asciiTheme="minorHAnsi" w:hAnsiTheme="minorHAnsi" w:cstheme="minorHAnsi"/>
                <w:sz w:val="20"/>
                <w:szCs w:val="20"/>
              </w:rPr>
              <w:footnoteReference w:id="7"/>
            </w:r>
          </w:p>
        </w:tc>
        <w:tc>
          <w:tcPr>
            <w:tcW w:w="1022" w:type="pct"/>
            <w:vAlign w:val="center"/>
          </w:tcPr>
          <w:p w14:paraId="4788D05D"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815" w:type="pct"/>
            <w:vAlign w:val="center"/>
          </w:tcPr>
          <w:p w14:paraId="66AE6C34"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C0729A" w:rsidRPr="008A4D43" w14:paraId="27E5EF2D" w14:textId="77777777" w:rsidTr="00042B3F">
        <w:tc>
          <w:tcPr>
            <w:tcW w:w="2244" w:type="pct"/>
          </w:tcPr>
          <w:p w14:paraId="7F7AA061" w14:textId="77777777" w:rsidR="00C0729A" w:rsidRPr="008A4D43" w:rsidRDefault="00C0729A" w:rsidP="00C0729A">
            <w:pPr>
              <w:pStyle w:val="Glosar"/>
              <w:spacing w:before="0" w:after="0"/>
              <w:jc w:val="right"/>
              <w:rPr>
                <w:rFonts w:asciiTheme="minorHAnsi" w:hAnsiTheme="minorHAnsi" w:cstheme="minorHAnsi"/>
                <w:bCs/>
                <w:sz w:val="20"/>
                <w:szCs w:val="20"/>
              </w:rPr>
            </w:pPr>
            <w:r w:rsidRPr="008A4D43">
              <w:rPr>
                <w:rFonts w:asciiTheme="minorHAnsi" w:hAnsiTheme="minorHAnsi" w:cstheme="minorHAnsi"/>
                <w:bCs/>
                <w:sz w:val="20"/>
                <w:szCs w:val="20"/>
              </w:rPr>
              <w:t xml:space="preserve">Total: </w:t>
            </w:r>
          </w:p>
        </w:tc>
        <w:tc>
          <w:tcPr>
            <w:tcW w:w="919" w:type="pct"/>
          </w:tcPr>
          <w:p w14:paraId="1E67AE03" w14:textId="77777777" w:rsidR="00C0729A" w:rsidRPr="008A4D43" w:rsidRDefault="00AF706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67098402"/>
                <w:placeholder>
                  <w:docPart w:val="BCC1DE7EAC3D4B94A406EB31F19C19A4"/>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w:t>
                </w:r>
                <w:r w:rsidR="00C0729A"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022" w:type="pct"/>
          </w:tcPr>
          <w:p w14:paraId="0A8B7DD6" w14:textId="77777777" w:rsidR="00C0729A" w:rsidRPr="008A4D43" w:rsidRDefault="00AF706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71282542"/>
                <w:placeholder>
                  <w:docPart w:val="08EBA4AE08074AE289D0FB695265A996"/>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815" w:type="pct"/>
          </w:tcPr>
          <w:p w14:paraId="24673EEE" w14:textId="77777777" w:rsidR="00C0729A" w:rsidRPr="008A4D43" w:rsidRDefault="00AF706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13794747"/>
                <w:placeholder>
                  <w:docPart w:val="31815840735C41BDA10712737DF9FFC5"/>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Textsubstituent"/>
                    <w:rFonts w:asciiTheme="minorHAnsi" w:hAnsiTheme="minorHAnsi" w:cstheme="minorHAnsi"/>
                    <w:color w:val="auto"/>
                    <w:sz w:val="20"/>
                    <w:szCs w:val="20"/>
                    <w:shd w:val="clear" w:color="auto" w:fill="BDD6EE" w:themeFill="accent1" w:themeFillTint="66"/>
                  </w:rPr>
                  <w:t>]</w:t>
                </w:r>
              </w:sdtContent>
            </w:sdt>
          </w:p>
        </w:tc>
      </w:tr>
    </w:tbl>
    <w:p w14:paraId="3B156C76"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8A4D43" w14:paraId="45452DB4" w14:textId="77777777">
        <w:tc>
          <w:tcPr>
            <w:tcW w:w="8805" w:type="dxa"/>
            <w:gridSpan w:val="4"/>
          </w:tcPr>
          <w:p w14:paraId="3FEEBFE9" w14:textId="77777777" w:rsidR="00484AAF" w:rsidRPr="008A4D43" w:rsidRDefault="00484AAF">
            <w:pPr>
              <w:spacing w:before="0" w:after="0"/>
              <w:rPr>
                <w:rFonts w:asciiTheme="minorHAnsi" w:hAnsiTheme="minorHAnsi" w:cstheme="minorHAnsi"/>
                <w:b/>
                <w:bCs/>
                <w:sz w:val="20"/>
                <w:szCs w:val="20"/>
              </w:rPr>
            </w:pPr>
            <w:r w:rsidRPr="008A4D43">
              <w:rPr>
                <w:rFonts w:asciiTheme="minorHAnsi" w:hAnsiTheme="minorHAnsi" w:cstheme="minorHAnsi"/>
                <w:b/>
                <w:bCs/>
                <w:sz w:val="20"/>
                <w:szCs w:val="20"/>
              </w:rPr>
              <w:t>Identificarea întreprinderilor incluse prin consolidare</w:t>
            </w:r>
          </w:p>
        </w:tc>
      </w:tr>
      <w:tr w:rsidR="00484AAF" w:rsidRPr="008A4D43" w14:paraId="12D0440A" w14:textId="77777777">
        <w:tc>
          <w:tcPr>
            <w:tcW w:w="1965" w:type="dxa"/>
            <w:vAlign w:val="center"/>
          </w:tcPr>
          <w:p w14:paraId="09F726FD"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Întreprinderea legată</w:t>
            </w:r>
            <w:r w:rsidRPr="008A4D43">
              <w:rPr>
                <w:rFonts w:asciiTheme="minorHAnsi" w:hAnsiTheme="minorHAnsi" w:cstheme="minorHAnsi"/>
                <w:sz w:val="20"/>
                <w:szCs w:val="20"/>
              </w:rPr>
              <w:br/>
              <w:t>(denumire)</w:t>
            </w:r>
          </w:p>
        </w:tc>
        <w:tc>
          <w:tcPr>
            <w:tcW w:w="2160" w:type="dxa"/>
            <w:vAlign w:val="center"/>
          </w:tcPr>
          <w:p w14:paraId="699F6E28"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Adresa sediului social</w:t>
            </w:r>
          </w:p>
        </w:tc>
        <w:tc>
          <w:tcPr>
            <w:tcW w:w="1980" w:type="dxa"/>
            <w:vAlign w:val="center"/>
          </w:tcPr>
          <w:p w14:paraId="2451E1DB"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Cod unic de înregistrare</w:t>
            </w:r>
          </w:p>
        </w:tc>
        <w:tc>
          <w:tcPr>
            <w:tcW w:w="2700" w:type="dxa"/>
            <w:vAlign w:val="center"/>
          </w:tcPr>
          <w:p w14:paraId="7452428E"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 xml:space="preserve">Numele </w:t>
            </w:r>
            <w:proofErr w:type="spellStart"/>
            <w:r w:rsidRPr="008A4D43">
              <w:rPr>
                <w:rFonts w:asciiTheme="minorHAnsi" w:hAnsiTheme="minorHAnsi" w:cstheme="minorHAnsi"/>
                <w:sz w:val="20"/>
                <w:szCs w:val="20"/>
              </w:rPr>
              <w:t>şi</w:t>
            </w:r>
            <w:proofErr w:type="spellEnd"/>
            <w:r w:rsidRPr="008A4D43">
              <w:rPr>
                <w:rFonts w:asciiTheme="minorHAnsi" w:hAnsiTheme="minorHAnsi" w:cstheme="minorHAnsi"/>
                <w:sz w:val="20"/>
                <w:szCs w:val="20"/>
              </w:rPr>
              <w:t xml:space="preserve"> prenumele </w:t>
            </w:r>
            <w:proofErr w:type="spellStart"/>
            <w:r w:rsidRPr="008A4D43">
              <w:rPr>
                <w:rFonts w:asciiTheme="minorHAnsi" w:hAnsiTheme="minorHAnsi" w:cstheme="minorHAnsi"/>
                <w:sz w:val="20"/>
                <w:szCs w:val="20"/>
              </w:rPr>
              <w:t>preşedintelui</w:t>
            </w:r>
            <w:proofErr w:type="spellEnd"/>
            <w:r w:rsidRPr="008A4D43">
              <w:rPr>
                <w:rFonts w:asciiTheme="minorHAnsi" w:hAnsiTheme="minorHAnsi" w:cstheme="minorHAnsi"/>
                <w:sz w:val="20"/>
                <w:szCs w:val="20"/>
              </w:rPr>
              <w:t xml:space="preserve"> consiliului de </w:t>
            </w:r>
            <w:proofErr w:type="spellStart"/>
            <w:r w:rsidRPr="008A4D43">
              <w:rPr>
                <w:rFonts w:asciiTheme="minorHAnsi" w:hAnsiTheme="minorHAnsi" w:cstheme="minorHAnsi"/>
                <w:sz w:val="20"/>
                <w:szCs w:val="20"/>
              </w:rPr>
              <w:t>administraţie</w:t>
            </w:r>
            <w:proofErr w:type="spellEnd"/>
            <w:r w:rsidRPr="008A4D43">
              <w:rPr>
                <w:rFonts w:asciiTheme="minorHAnsi" w:hAnsiTheme="minorHAnsi" w:cstheme="minorHAnsi"/>
                <w:sz w:val="20"/>
                <w:szCs w:val="20"/>
              </w:rPr>
              <w:t>, director general sau echivalent</w:t>
            </w:r>
          </w:p>
        </w:tc>
      </w:tr>
      <w:tr w:rsidR="00484AAF" w:rsidRPr="008A4D43" w14:paraId="3C61E393" w14:textId="77777777">
        <w:tc>
          <w:tcPr>
            <w:tcW w:w="1965" w:type="dxa"/>
          </w:tcPr>
          <w:p w14:paraId="5ACEF040" w14:textId="77777777" w:rsidR="00484AAF" w:rsidRPr="008A4D43" w:rsidRDefault="00AF7065">
            <w:pPr>
              <w:spacing w:before="0" w:after="0"/>
              <w:rPr>
                <w:rFonts w:asciiTheme="minorHAnsi" w:hAnsiTheme="minorHAnsi" w:cstheme="minorHAnsi"/>
                <w:sz w:val="20"/>
                <w:szCs w:val="20"/>
              </w:rPr>
            </w:pPr>
            <w:sdt>
              <w:sdtPr>
                <w:rPr>
                  <w:rFonts w:asciiTheme="minorHAnsi" w:hAnsiTheme="minorHAnsi" w:cstheme="minorHAnsi"/>
                  <w:sz w:val="20"/>
                  <w:szCs w:val="20"/>
                </w:rPr>
                <w:id w:val="-1830744507"/>
                <w:placeholder>
                  <w:docPart w:val="D1E9536F2A6C4A46A136DF3C96900DFD"/>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Textsubstituen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4FE39F11" w14:textId="77777777" w:rsidR="00484AAF" w:rsidRPr="008A4D43" w:rsidRDefault="00484AAF"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2140558504"/>
                <w:placeholder>
                  <w:docPart w:val="0AD69D404D1C4A458F881779D627EC33"/>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[Adresa</w:t>
                </w:r>
                <w:r w:rsidR="008C6A33" w:rsidRPr="008A4D43">
                  <w:rPr>
                    <w:rStyle w:val="Textsubstituen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1980" w:type="dxa"/>
          </w:tcPr>
          <w:p w14:paraId="6A5A2484" w14:textId="77777777" w:rsidR="00484AAF" w:rsidRPr="008A4D43" w:rsidRDefault="00484AAF"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703319032"/>
                <w:placeholder>
                  <w:docPart w:val="F83A0274D96F4A94B468B4A183A4F72E"/>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[CUI</w:t>
                </w:r>
                <w:r w:rsidR="008C6A33" w:rsidRPr="008A4D43">
                  <w:rPr>
                    <w:rStyle w:val="Textsubstituen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700" w:type="dxa"/>
          </w:tcPr>
          <w:p w14:paraId="1F37D7E3" w14:textId="77777777" w:rsidR="00484AAF" w:rsidRPr="008A4D43" w:rsidRDefault="00484AAF"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201089934"/>
                <w:placeholder>
                  <w:docPart w:val="980AE3DC166C4CA0BB2715AD5EB23711"/>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[Nume și prenume</w:t>
                </w:r>
                <w:r w:rsidR="008C6A33" w:rsidRPr="008A4D43">
                  <w:rPr>
                    <w:rStyle w:val="Textsubstituen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r>
      <w:tr w:rsidR="008C6A33" w:rsidRPr="008A4D43" w14:paraId="74513F6B" w14:textId="77777777">
        <w:tc>
          <w:tcPr>
            <w:tcW w:w="1965" w:type="dxa"/>
          </w:tcPr>
          <w:p w14:paraId="12645C84" w14:textId="77777777" w:rsidR="008C6A33" w:rsidRPr="008A4D43" w:rsidRDefault="00AF7065"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2097086567"/>
                <w:placeholder>
                  <w:docPart w:val="72BD321D4FBE4942B3E2EAA238432E95"/>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Textsubstituen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2F3DECD3"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323251706"/>
                <w:placeholder>
                  <w:docPart w:val="FDAF6AFC26F94BFF9EDAA51D113AC85A"/>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Textsubstituen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75B32F52"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746616125"/>
                <w:placeholder>
                  <w:docPart w:val="B575A9CAB17C40048EBBBC76870B141F"/>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Textsubstituen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762B405E"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601453501"/>
                <w:placeholder>
                  <w:docPart w:val="4BC21C3E75804963AC96F52C8761C628"/>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Textsubstituen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r w:rsidR="008C6A33" w:rsidRPr="008A4D43" w14:paraId="4136966B" w14:textId="77777777">
        <w:tc>
          <w:tcPr>
            <w:tcW w:w="1965" w:type="dxa"/>
          </w:tcPr>
          <w:p w14:paraId="6BFAF403" w14:textId="77777777" w:rsidR="008C6A33" w:rsidRPr="008A4D43" w:rsidRDefault="00AF7065"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202942687"/>
                <w:placeholder>
                  <w:docPart w:val="ED7C23D7093E4E9CA3643E732642178D"/>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Textsubstituen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157018F2"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302471552"/>
                <w:placeholder>
                  <w:docPart w:val="2F2FB05A06FE425991E14AE76323DD3F"/>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Textsubstituen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0879A727"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373926139"/>
                <w:placeholder>
                  <w:docPart w:val="C2FF465B0CBA49C1BDE9F1B4E5F41D80"/>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Textsubstituen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3E0E2F3A"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65555481"/>
                <w:placeholder>
                  <w:docPart w:val="9C907836E938408987EF860F5524ACA2"/>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Textsubstituen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r w:rsidR="008C6A33" w:rsidRPr="008A4D43" w14:paraId="0E4F1F12" w14:textId="77777777">
        <w:tc>
          <w:tcPr>
            <w:tcW w:w="1965" w:type="dxa"/>
          </w:tcPr>
          <w:p w14:paraId="6635523F" w14:textId="77777777" w:rsidR="008C6A33" w:rsidRPr="008A4D43" w:rsidRDefault="00AF7065"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469407042"/>
                <w:placeholder>
                  <w:docPart w:val="1DD848E8D1264E14B44929EC5CD19EB7"/>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Textsubstituen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26A130C0"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98369418"/>
                <w:placeholder>
                  <w:docPart w:val="146B1887AA6A4F41AB93575C9A876134"/>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Textsubstituen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10D804E1"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216509173"/>
                <w:placeholder>
                  <w:docPart w:val="25CEF3E8930C4FE0928D8411F8FFC928"/>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Textsubstituen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4A3FD805"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929386668"/>
                <w:placeholder>
                  <w:docPart w:val="5399E7D892E944C0BA726F3652E2449F"/>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Textsubstituen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r w:rsidR="008C6A33" w:rsidRPr="008A4D43" w14:paraId="7537814A" w14:textId="77777777">
        <w:tc>
          <w:tcPr>
            <w:tcW w:w="1965" w:type="dxa"/>
          </w:tcPr>
          <w:p w14:paraId="0C67B48F" w14:textId="77777777" w:rsidR="008C6A33" w:rsidRPr="008A4D43" w:rsidRDefault="00AF7065"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543518930"/>
                <w:placeholder>
                  <w:docPart w:val="7D136805CF4242328DB6490BDD708BDE"/>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Textsubstituen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01867C37"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763965865"/>
                <w:placeholder>
                  <w:docPart w:val="C21C71CFF72F4768AEE532D9489F3889"/>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Textsubstituen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1F57E82E"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87889496"/>
                <w:placeholder>
                  <w:docPart w:val="85F1CF0905A949BFA6CD947BF1928032"/>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Textsubstituen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0A72E7E9"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43443523"/>
                <w:placeholder>
                  <w:docPart w:val="501FA4EBB4354325B5B3145284C4DF06"/>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Textsubstituen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bl>
    <w:p w14:paraId="6D67D972"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Întreprinderile partenere ale unei întreprinderi legate, care nu au fost încă incluse în </w:t>
      </w:r>
      <w:proofErr w:type="spellStart"/>
      <w:r w:rsidRPr="008A4D43">
        <w:rPr>
          <w:rFonts w:asciiTheme="minorHAnsi" w:hAnsiTheme="minorHAnsi" w:cstheme="minorHAnsi"/>
          <w:sz w:val="20"/>
          <w:szCs w:val="20"/>
        </w:rPr>
        <w:t>situaţiile</w:t>
      </w:r>
      <w:proofErr w:type="spellEnd"/>
      <w:r w:rsidRPr="008A4D43">
        <w:rPr>
          <w:rFonts w:asciiTheme="minorHAnsi" w:hAnsiTheme="minorHAnsi" w:cstheme="minorHAnsi"/>
          <w:sz w:val="20"/>
          <w:szCs w:val="20"/>
        </w:rPr>
        <w:t xml:space="preserve"> financiare anuale consolidate, sunt considerate partenere directe ale întreprinderii solicitante. Datele aferente acestora precum </w:t>
      </w:r>
      <w:proofErr w:type="spellStart"/>
      <w:r w:rsidRPr="008A4D43">
        <w:rPr>
          <w:rFonts w:asciiTheme="minorHAnsi" w:hAnsiTheme="minorHAnsi" w:cstheme="minorHAnsi"/>
          <w:sz w:val="20"/>
          <w:szCs w:val="20"/>
        </w:rPr>
        <w:t>şi</w:t>
      </w:r>
      <w:proofErr w:type="spellEnd"/>
      <w:r w:rsidRPr="008A4D43">
        <w:rPr>
          <w:rFonts w:asciiTheme="minorHAnsi" w:hAnsiTheme="minorHAnsi" w:cstheme="minorHAnsi"/>
          <w:sz w:val="20"/>
          <w:szCs w:val="20"/>
        </w:rPr>
        <w:t xml:space="preserve"> o "</w:t>
      </w:r>
      <w:proofErr w:type="spellStart"/>
      <w:r w:rsidRPr="008A4D43">
        <w:rPr>
          <w:rFonts w:asciiTheme="minorHAnsi" w:hAnsiTheme="minorHAnsi" w:cstheme="minorHAnsi"/>
          <w:sz w:val="20"/>
          <w:szCs w:val="20"/>
        </w:rPr>
        <w:t>fişă</w:t>
      </w:r>
      <w:proofErr w:type="spellEnd"/>
      <w:r w:rsidRPr="008A4D43">
        <w:rPr>
          <w:rFonts w:asciiTheme="minorHAnsi" w:hAnsiTheme="minorHAnsi" w:cstheme="minorHAnsi"/>
          <w:sz w:val="20"/>
          <w:szCs w:val="20"/>
        </w:rPr>
        <w:t xml:space="preserve"> de parteneriat" vor fi adăugate în Anexa A.</w:t>
      </w:r>
    </w:p>
    <w:p w14:paraId="440DDFAD" w14:textId="77777777" w:rsidR="00484AAF" w:rsidRPr="008A4D43" w:rsidRDefault="00484AAF">
      <w:pPr>
        <w:jc w:val="both"/>
        <w:rPr>
          <w:rFonts w:asciiTheme="minorHAnsi" w:hAnsiTheme="minorHAnsi" w:cstheme="minorHAnsi"/>
          <w:sz w:val="20"/>
          <w:szCs w:val="20"/>
        </w:rPr>
      </w:pPr>
    </w:p>
    <w:bookmarkEnd w:id="9"/>
    <w:p w14:paraId="634AD406"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Cazul 2 -</w:t>
      </w:r>
      <w:r w:rsidRPr="008A4D43">
        <w:rPr>
          <w:rFonts w:asciiTheme="minorHAnsi" w:hAnsiTheme="minorHAnsi" w:cstheme="minorHAnsi"/>
          <w:sz w:val="20"/>
          <w:szCs w:val="20"/>
        </w:rPr>
        <w:t xml:space="preserve"> Pentru fiecare întreprindere legată (inclusiv prin intermediul altor întreprinderi legate), se va completa o "</w:t>
      </w:r>
      <w:proofErr w:type="spellStart"/>
      <w:r w:rsidRPr="008A4D43">
        <w:rPr>
          <w:rFonts w:asciiTheme="minorHAnsi" w:hAnsiTheme="minorHAnsi" w:cstheme="minorHAnsi"/>
          <w:sz w:val="20"/>
          <w:szCs w:val="20"/>
        </w:rPr>
        <w:t>fişă</w:t>
      </w:r>
      <w:proofErr w:type="spellEnd"/>
      <w:r w:rsidRPr="008A4D43">
        <w:rPr>
          <w:rFonts w:asciiTheme="minorHAnsi" w:hAnsiTheme="minorHAnsi" w:cstheme="minorHAnsi"/>
          <w:sz w:val="20"/>
          <w:szCs w:val="20"/>
        </w:rPr>
        <w:t xml:space="preserve"> de legătură" </w:t>
      </w:r>
      <w:proofErr w:type="spellStart"/>
      <w:r w:rsidRPr="008A4D43">
        <w:rPr>
          <w:rFonts w:asciiTheme="minorHAnsi" w:hAnsiTheme="minorHAnsi" w:cstheme="minorHAnsi"/>
          <w:sz w:val="20"/>
          <w:szCs w:val="20"/>
        </w:rPr>
        <w:t>şi</w:t>
      </w:r>
      <w:proofErr w:type="spellEnd"/>
      <w:r w:rsidRPr="008A4D43">
        <w:rPr>
          <w:rFonts w:asciiTheme="minorHAnsi" w:hAnsiTheme="minorHAnsi" w:cstheme="minorHAnsi"/>
          <w:sz w:val="20"/>
          <w:szCs w:val="20"/>
        </w:rPr>
        <w:t xml:space="preserve"> se vor adăuga datele din </w:t>
      </w:r>
      <w:proofErr w:type="spellStart"/>
      <w:r w:rsidRPr="008A4D43">
        <w:rPr>
          <w:rFonts w:asciiTheme="minorHAnsi" w:hAnsiTheme="minorHAnsi" w:cstheme="minorHAnsi"/>
          <w:sz w:val="20"/>
          <w:szCs w:val="20"/>
        </w:rPr>
        <w:t>situaţiile</w:t>
      </w:r>
      <w:proofErr w:type="spellEnd"/>
      <w:r w:rsidRPr="008A4D43">
        <w:rPr>
          <w:rFonts w:asciiTheme="minorHAnsi" w:hAnsiTheme="minorHAnsi" w:cstheme="minorHAnsi"/>
          <w:sz w:val="20"/>
          <w:szCs w:val="20"/>
        </w:rPr>
        <w:t xml:space="preserve"> financiare anuale ale tuturor întreprinderilor legate, prin completarea tabelului B2 de mai jos.</w:t>
      </w:r>
    </w:p>
    <w:p w14:paraId="48B4E4C3" w14:textId="77777777" w:rsidR="00484AAF" w:rsidRPr="008A4D43" w:rsidRDefault="00484AAF">
      <w:pPr>
        <w:pStyle w:val="Titlu4"/>
        <w:spacing w:before="0" w:after="0"/>
        <w:rPr>
          <w:rFonts w:asciiTheme="minorHAnsi" w:hAnsiTheme="minorHAnsi" w:cstheme="minorHAnsi"/>
          <w:sz w:val="20"/>
        </w:rPr>
      </w:pPr>
      <w:r w:rsidRPr="008A4D43">
        <w:rPr>
          <w:rFonts w:asciiTheme="minorHAnsi" w:hAnsiTheme="minorHAnsi" w:cstheme="minorHAnsi"/>
          <w:sz w:val="20"/>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8A4D43" w14:paraId="03A22F9F" w14:textId="77777777" w:rsidTr="00C0729A">
        <w:tc>
          <w:tcPr>
            <w:tcW w:w="1837" w:type="pct"/>
            <w:vAlign w:val="center"/>
          </w:tcPr>
          <w:p w14:paraId="5EB8ECF9" w14:textId="77777777" w:rsidR="00484AAF" w:rsidRPr="008A4D43" w:rsidRDefault="00C25883">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Întreprinderea</w:t>
            </w:r>
            <w:r w:rsidR="00484AAF" w:rsidRPr="008A4D43">
              <w:rPr>
                <w:rFonts w:asciiTheme="minorHAnsi" w:hAnsiTheme="minorHAnsi" w:cstheme="minorHAnsi"/>
                <w:sz w:val="20"/>
                <w:szCs w:val="20"/>
              </w:rPr>
              <w:t>:</w:t>
            </w:r>
          </w:p>
        </w:tc>
        <w:tc>
          <w:tcPr>
            <w:tcW w:w="1070" w:type="pct"/>
            <w:vAlign w:val="center"/>
          </w:tcPr>
          <w:p w14:paraId="7767E804"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 xml:space="preserve">Numărul mediu anual de </w:t>
            </w:r>
            <w:proofErr w:type="spellStart"/>
            <w:r w:rsidRPr="008A4D43">
              <w:rPr>
                <w:rFonts w:asciiTheme="minorHAnsi" w:hAnsiTheme="minorHAnsi" w:cstheme="minorHAnsi"/>
                <w:sz w:val="20"/>
                <w:szCs w:val="20"/>
              </w:rPr>
              <w:t>salariaţi</w:t>
            </w:r>
            <w:proofErr w:type="spellEnd"/>
          </w:p>
        </w:tc>
        <w:tc>
          <w:tcPr>
            <w:tcW w:w="1121" w:type="pct"/>
            <w:vAlign w:val="center"/>
          </w:tcPr>
          <w:p w14:paraId="683CE04E"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972" w:type="pct"/>
            <w:vAlign w:val="center"/>
          </w:tcPr>
          <w:p w14:paraId="0275FE1C"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C0729A" w:rsidRPr="008A4D43" w14:paraId="46B24865" w14:textId="77777777" w:rsidTr="00C0729A">
        <w:tc>
          <w:tcPr>
            <w:tcW w:w="1837" w:type="pct"/>
          </w:tcPr>
          <w:p w14:paraId="0009AA21" w14:textId="77777777" w:rsidR="00C0729A" w:rsidRPr="008A4D43" w:rsidRDefault="00AF7065" w:rsidP="00C0729A">
            <w:pPr>
              <w:spacing w:before="0" w:after="0"/>
              <w:rPr>
                <w:rFonts w:asciiTheme="minorHAnsi" w:hAnsiTheme="minorHAnsi" w:cstheme="minorHAnsi"/>
                <w:sz w:val="20"/>
                <w:szCs w:val="20"/>
              </w:rPr>
            </w:pPr>
            <w:sdt>
              <w:sdtPr>
                <w:rPr>
                  <w:rFonts w:asciiTheme="minorHAnsi" w:hAnsiTheme="minorHAnsi" w:cstheme="minorHAnsi"/>
                  <w:sz w:val="20"/>
                  <w:szCs w:val="20"/>
                </w:rPr>
                <w:id w:val="670221453"/>
                <w:placeholder>
                  <w:docPart w:val="C9EBE64B434E45B9BFD19CC718274A1E"/>
                </w:placeholder>
                <w:showingPlcHdr/>
                <w15:color w:val="000000"/>
                <w:text w:multiLine="1"/>
              </w:sdtPr>
              <w:sdtEndPr/>
              <w:sdtContent>
                <w:r w:rsidR="00042B3F" w:rsidRPr="008A4D43">
                  <w:rPr>
                    <w:rFonts w:asciiTheme="minorHAnsi" w:hAnsiTheme="minorHAnsi" w:cstheme="minorHAnsi"/>
                    <w:sz w:val="20"/>
                    <w:szCs w:val="20"/>
                    <w:shd w:val="clear" w:color="auto" w:fill="BDD6EE" w:themeFill="accent1" w:themeFillTint="66"/>
                    <w:lang w:val="en-US"/>
                  </w:rPr>
                  <w:t>[Denumire</w:t>
                </w:r>
                <w:r w:rsidR="00042B3F" w:rsidRPr="008A4D43">
                  <w:rPr>
                    <w:rStyle w:val="Textsubstituent"/>
                    <w:rFonts w:asciiTheme="minorHAnsi" w:hAnsiTheme="minorHAnsi" w:cstheme="minorHAnsi"/>
                    <w:color w:val="auto"/>
                    <w:sz w:val="20"/>
                    <w:szCs w:val="20"/>
                    <w:shd w:val="clear" w:color="auto" w:fill="BDD6EE" w:themeFill="accent1" w:themeFillTint="66"/>
                  </w:rPr>
                  <w:t>]</w:t>
                </w:r>
              </w:sdtContent>
            </w:sdt>
            <w:r w:rsidR="00042B3F" w:rsidRPr="008A4D43">
              <w:rPr>
                <w:rFonts w:asciiTheme="minorHAnsi" w:hAnsiTheme="minorHAnsi" w:cstheme="minorHAnsi"/>
                <w:b/>
                <w:sz w:val="20"/>
                <w:szCs w:val="20"/>
              </w:rPr>
              <w:t xml:space="preserve">  </w:t>
            </w:r>
          </w:p>
        </w:tc>
        <w:tc>
          <w:tcPr>
            <w:tcW w:w="1070" w:type="pct"/>
          </w:tcPr>
          <w:p w14:paraId="0DD06369" w14:textId="77777777" w:rsidR="00C0729A" w:rsidRPr="008A4D43" w:rsidRDefault="00AF706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28422986"/>
                <w:placeholder>
                  <w:docPart w:val="52D368C8640D440886A2C380650B8106"/>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w:t>
                </w:r>
                <w:r w:rsidR="00C0729A"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121" w:type="pct"/>
          </w:tcPr>
          <w:p w14:paraId="0E827CE8" w14:textId="77777777" w:rsidR="00C0729A" w:rsidRPr="008A4D43" w:rsidRDefault="00AF706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26598309"/>
                <w:placeholder>
                  <w:docPart w:val="6448A3A903F04A40A31569EFCA8DFD7C"/>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972" w:type="pct"/>
          </w:tcPr>
          <w:p w14:paraId="3EFE8E9F" w14:textId="77777777" w:rsidR="00C0729A" w:rsidRPr="008A4D43" w:rsidRDefault="00AF706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103405471"/>
                <w:placeholder>
                  <w:docPart w:val="7FDCC971EEC94EC2B82BE82C72AE175A"/>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C25883" w:rsidRPr="008A4D43" w14:paraId="60465C96" w14:textId="77777777" w:rsidTr="00C0729A">
        <w:tc>
          <w:tcPr>
            <w:tcW w:w="1837" w:type="pct"/>
          </w:tcPr>
          <w:p w14:paraId="40903457" w14:textId="77777777" w:rsidR="00C25883" w:rsidRPr="008A4D43" w:rsidRDefault="00AF706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576479729"/>
                <w:placeholder>
                  <w:docPart w:val="2048AEC99CF54282A4A23B7E1A5A41F3"/>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734CBCA"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21552071"/>
                <w:placeholder>
                  <w:docPart w:val="4AA145F2E9B24BEAB97BF7A5D8282D1B"/>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121" w:type="pct"/>
          </w:tcPr>
          <w:p w14:paraId="3F7AEA96"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13953871"/>
                <w:placeholder>
                  <w:docPart w:val="51351269547F43FEA4C690F2DE335869"/>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972" w:type="pct"/>
          </w:tcPr>
          <w:p w14:paraId="69864D0A"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65173619"/>
                <w:placeholder>
                  <w:docPart w:val="E9E87DD0194745F09D88F4DB26B8973F"/>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C25883" w:rsidRPr="008A4D43" w14:paraId="18327365" w14:textId="77777777" w:rsidTr="00C0729A">
        <w:tc>
          <w:tcPr>
            <w:tcW w:w="1837" w:type="pct"/>
          </w:tcPr>
          <w:p w14:paraId="065ACC2C" w14:textId="77777777" w:rsidR="00C25883" w:rsidRPr="008A4D43" w:rsidRDefault="00AF706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022446090"/>
                <w:placeholder>
                  <w:docPart w:val="6A4485DD52CD4A66B80E8130FA165594"/>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64577A1E"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48636225"/>
                <w:placeholder>
                  <w:docPart w:val="968B5C739A4843EAAFD041B882443B12"/>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121" w:type="pct"/>
          </w:tcPr>
          <w:p w14:paraId="0AF4AB57"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02797756"/>
                <w:placeholder>
                  <w:docPart w:val="EB49D34FC96A4F2E99DEA98802A1AEFF"/>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972" w:type="pct"/>
          </w:tcPr>
          <w:p w14:paraId="675DE54C"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67803621"/>
                <w:placeholder>
                  <w:docPart w:val="72FB2A9A76CF4FC68F76ED8AC153A0F4"/>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C25883" w:rsidRPr="008A4D43" w14:paraId="3CAFE95F" w14:textId="77777777" w:rsidTr="00C0729A">
        <w:tc>
          <w:tcPr>
            <w:tcW w:w="1837" w:type="pct"/>
          </w:tcPr>
          <w:p w14:paraId="6281BAE9" w14:textId="77777777" w:rsidR="00C25883" w:rsidRPr="008A4D43" w:rsidRDefault="00AF706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378248337"/>
                <w:placeholder>
                  <w:docPart w:val="3BF1BD6E294E4066875CFE6B9462A104"/>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25EC78F4"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7157332"/>
                <w:placeholder>
                  <w:docPart w:val="BBB6B3731AC54B1FADD57887F437B648"/>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121" w:type="pct"/>
          </w:tcPr>
          <w:p w14:paraId="7BE8E93A"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136093652"/>
                <w:placeholder>
                  <w:docPart w:val="323C0AF322FA4EFC857B431F165E9A41"/>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972" w:type="pct"/>
          </w:tcPr>
          <w:p w14:paraId="314845F1"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3610052"/>
                <w:placeholder>
                  <w:docPart w:val="94810C1346B44D098248EB87E634708D"/>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C25883" w:rsidRPr="008A4D43" w14:paraId="5514F651" w14:textId="77777777" w:rsidTr="00C0729A">
        <w:tc>
          <w:tcPr>
            <w:tcW w:w="1837" w:type="pct"/>
          </w:tcPr>
          <w:p w14:paraId="4398AB8A" w14:textId="77777777" w:rsidR="00C25883" w:rsidRPr="008A4D43" w:rsidRDefault="00AF706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240982241"/>
                <w:placeholder>
                  <w:docPart w:val="29F965AF85934718B507DDD9B3B970A9"/>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52F9B8A7"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82768197"/>
                <w:placeholder>
                  <w:docPart w:val="5029D7A0F7AA435E8C87DACA2C2CA1D2"/>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121" w:type="pct"/>
          </w:tcPr>
          <w:p w14:paraId="512DD19B"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92888289"/>
                <w:placeholder>
                  <w:docPart w:val="E5AC268C6E34472ABF5B20DDED8986B6"/>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972" w:type="pct"/>
          </w:tcPr>
          <w:p w14:paraId="65CF1992"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30123791"/>
                <w:placeholder>
                  <w:docPart w:val="1110BF46591447749F55326EA18EC22E"/>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C25883" w:rsidRPr="008A4D43" w14:paraId="6B26972E" w14:textId="77777777" w:rsidTr="00C0729A">
        <w:tc>
          <w:tcPr>
            <w:tcW w:w="1837" w:type="pct"/>
          </w:tcPr>
          <w:p w14:paraId="203A5A11" w14:textId="77777777" w:rsidR="00C25883" w:rsidRPr="008A4D43" w:rsidRDefault="00AF706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791254780"/>
                <w:placeholder>
                  <w:docPart w:val="CECFFF7898D54338B12F7A43F8284F06"/>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99E1371"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54574662"/>
                <w:placeholder>
                  <w:docPart w:val="AC60D37E49504E2E928F52D9DC3EA587"/>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121" w:type="pct"/>
          </w:tcPr>
          <w:p w14:paraId="405CCB04"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70665431"/>
                <w:placeholder>
                  <w:docPart w:val="87F51E2F00B14A08A23C92319681EECC"/>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972" w:type="pct"/>
          </w:tcPr>
          <w:p w14:paraId="42E520C2"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69817422"/>
                <w:placeholder>
                  <w:docPart w:val="31E330B1DCAE477BABF77448575580C8"/>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C25883" w:rsidRPr="008A4D43" w14:paraId="545D8DA1" w14:textId="77777777" w:rsidTr="00C0729A">
        <w:tc>
          <w:tcPr>
            <w:tcW w:w="1837" w:type="pct"/>
          </w:tcPr>
          <w:p w14:paraId="42829E58" w14:textId="77777777" w:rsidR="00C25883" w:rsidRPr="008A4D43" w:rsidRDefault="00AF706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206947543"/>
                <w:placeholder>
                  <w:docPart w:val="659B5BC81A5340CEA4FB88CCA4CFD0EB"/>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28017FB2"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1636317"/>
                <w:placeholder>
                  <w:docPart w:val="CB97C45D6C264299991B34C7399822CE"/>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121" w:type="pct"/>
          </w:tcPr>
          <w:p w14:paraId="5C8C8E74"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15522322"/>
                <w:placeholder>
                  <w:docPart w:val="06FC561D78D843A1A01FFE742C586420"/>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972" w:type="pct"/>
          </w:tcPr>
          <w:p w14:paraId="1741DA39"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43232816"/>
                <w:placeholder>
                  <w:docPart w:val="5845C45A5F8C4D569019F461A0C05C18"/>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C25883" w:rsidRPr="008A4D43" w14:paraId="6A30EA9E" w14:textId="77777777" w:rsidTr="00C0729A">
        <w:tc>
          <w:tcPr>
            <w:tcW w:w="1837" w:type="pct"/>
          </w:tcPr>
          <w:p w14:paraId="240F39EC" w14:textId="77777777" w:rsidR="00C25883" w:rsidRPr="008A4D43" w:rsidRDefault="00AF706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911072021"/>
                <w:placeholder>
                  <w:docPart w:val="E50B3B5D7D284DE3BDD22B2C4AFEC210"/>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72DE3CE"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11520804"/>
                <w:placeholder>
                  <w:docPart w:val="19DABA59E25642F4AE37D065271CDB62"/>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121" w:type="pct"/>
          </w:tcPr>
          <w:p w14:paraId="36894435"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2472125"/>
                <w:placeholder>
                  <w:docPart w:val="B106F87EDD6A4DA0BA54E3BBB10840EE"/>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972" w:type="pct"/>
          </w:tcPr>
          <w:p w14:paraId="4B0A6E29"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14506870"/>
                <w:placeholder>
                  <w:docPart w:val="8325EB7A078B4592BCD54472DDC815E3"/>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C25883" w:rsidRPr="008A4D43" w14:paraId="62D30268" w14:textId="77777777" w:rsidTr="00C0729A">
        <w:tc>
          <w:tcPr>
            <w:tcW w:w="1837" w:type="pct"/>
          </w:tcPr>
          <w:p w14:paraId="71A5936D" w14:textId="77777777" w:rsidR="00C25883" w:rsidRPr="008A4D43" w:rsidRDefault="00AF706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219321447"/>
                <w:placeholder>
                  <w:docPart w:val="37E710CE1D204C94AA7512E7A4F0F7CE"/>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815A93E"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48263"/>
                <w:placeholder>
                  <w:docPart w:val="DA11446E36634257AD11BBF7A5D08BA6"/>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121" w:type="pct"/>
          </w:tcPr>
          <w:p w14:paraId="720A980C"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52537980"/>
                <w:placeholder>
                  <w:docPart w:val="3E1A993A5A7547A6A87562FAF189670A"/>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972" w:type="pct"/>
          </w:tcPr>
          <w:p w14:paraId="1B77ED30"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30364858"/>
                <w:placeholder>
                  <w:docPart w:val="B8828CB937D047628E97F8C086282111"/>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C25883" w:rsidRPr="008A4D43" w14:paraId="442C8D06" w14:textId="77777777" w:rsidTr="00C0729A">
        <w:tc>
          <w:tcPr>
            <w:tcW w:w="1837" w:type="pct"/>
          </w:tcPr>
          <w:p w14:paraId="541043EB" w14:textId="77777777" w:rsidR="00C25883" w:rsidRPr="008A4D43" w:rsidRDefault="00AF706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028681562"/>
                <w:placeholder>
                  <w:docPart w:val="FC32777AF8734C07BE5445EB74DE768D"/>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0F0A7D0B"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56810424"/>
                <w:placeholder>
                  <w:docPart w:val="1E5B89EE3FAA4E3B9373A846059047F0"/>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121" w:type="pct"/>
          </w:tcPr>
          <w:p w14:paraId="206BCD57"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23273879"/>
                <w:placeholder>
                  <w:docPart w:val="054A2E0E562141F487893EB494A2A8D1"/>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972" w:type="pct"/>
          </w:tcPr>
          <w:p w14:paraId="62B13AE0"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16216423"/>
                <w:placeholder>
                  <w:docPart w:val="A472BC4A160B410E9067FD7205AE0A3A"/>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C25883" w:rsidRPr="008A4D43" w14:paraId="652B6A54" w14:textId="77777777" w:rsidTr="00C0729A">
        <w:tc>
          <w:tcPr>
            <w:tcW w:w="1837" w:type="pct"/>
          </w:tcPr>
          <w:p w14:paraId="7C2AFD5C" w14:textId="77777777" w:rsidR="00C25883" w:rsidRPr="008A4D43" w:rsidRDefault="00C25883" w:rsidP="00C25883">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070" w:type="pct"/>
          </w:tcPr>
          <w:p w14:paraId="1846BEFD"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29026207"/>
                <w:placeholder>
                  <w:docPart w:val="F4491DC64CE3438797EBF25431C9752D"/>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121" w:type="pct"/>
          </w:tcPr>
          <w:p w14:paraId="6D19C075"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9524626"/>
                <w:placeholder>
                  <w:docPart w:val="E998E86C79BE4E58B847666B758D1E80"/>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972" w:type="pct"/>
          </w:tcPr>
          <w:p w14:paraId="0FF92C76" w14:textId="77777777" w:rsidR="00C25883" w:rsidRPr="008A4D43" w:rsidRDefault="00AF706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74897171"/>
                <w:placeholder>
                  <w:docPart w:val="C194186E2C8142ADB5579E6667663BF7"/>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Textsubstituent"/>
                    <w:rFonts w:asciiTheme="minorHAnsi" w:hAnsiTheme="minorHAnsi" w:cstheme="minorHAnsi"/>
                    <w:color w:val="auto"/>
                    <w:sz w:val="20"/>
                    <w:szCs w:val="20"/>
                    <w:shd w:val="clear" w:color="auto" w:fill="BDD6EE" w:themeFill="accent1" w:themeFillTint="66"/>
                  </w:rPr>
                  <w:t>]</w:t>
                </w:r>
              </w:sdtContent>
            </w:sdt>
          </w:p>
        </w:tc>
      </w:tr>
    </w:tbl>
    <w:p w14:paraId="4D9B12F3"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w:t>
      </w:r>
      <w:proofErr w:type="spellStart"/>
      <w:r w:rsidRPr="008A4D43">
        <w:rPr>
          <w:rFonts w:asciiTheme="minorHAnsi" w:hAnsiTheme="minorHAnsi" w:cstheme="minorHAnsi"/>
          <w:sz w:val="20"/>
          <w:szCs w:val="20"/>
        </w:rPr>
        <w:t>Ataşaţi</w:t>
      </w:r>
      <w:proofErr w:type="spellEnd"/>
      <w:r w:rsidRPr="008A4D43">
        <w:rPr>
          <w:rFonts w:asciiTheme="minorHAnsi" w:hAnsiTheme="minorHAnsi" w:cstheme="minorHAnsi"/>
          <w:sz w:val="20"/>
          <w:szCs w:val="20"/>
        </w:rPr>
        <w:t xml:space="preserve"> câte o "</w:t>
      </w:r>
      <w:proofErr w:type="spellStart"/>
      <w:r w:rsidRPr="008A4D43">
        <w:rPr>
          <w:rFonts w:asciiTheme="minorHAnsi" w:hAnsiTheme="minorHAnsi" w:cstheme="minorHAnsi"/>
          <w:sz w:val="20"/>
          <w:szCs w:val="20"/>
        </w:rPr>
        <w:t>fişă</w:t>
      </w:r>
      <w:proofErr w:type="spellEnd"/>
      <w:r w:rsidRPr="008A4D43">
        <w:rPr>
          <w:rFonts w:asciiTheme="minorHAnsi" w:hAnsiTheme="minorHAnsi" w:cstheme="minorHAnsi"/>
          <w:sz w:val="20"/>
          <w:szCs w:val="20"/>
        </w:rPr>
        <w:t xml:space="preserve"> de legătură " pentru fiecare întreprindere de mai sus.</w:t>
      </w:r>
    </w:p>
    <w:p w14:paraId="5132C679"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rezultate la linia "Total" din se vor prelua la pct. 3 din tabelul "Calculul pentru întreprinderile partenere sau legate" (privind întreprinderile legate)</w:t>
      </w:r>
    </w:p>
    <w:p w14:paraId="23F4F3C3" w14:textId="77777777" w:rsidR="00B306E3" w:rsidRPr="008A4D43" w:rsidRDefault="00B306E3">
      <w:pPr>
        <w:jc w:val="both"/>
        <w:rPr>
          <w:rFonts w:asciiTheme="minorHAnsi" w:hAnsiTheme="minorHAnsi" w:cstheme="minorHAnsi"/>
          <w:sz w:val="20"/>
          <w:szCs w:val="20"/>
        </w:rPr>
      </w:pPr>
    </w:p>
    <w:p w14:paraId="07385796" w14:textId="77777777" w:rsidR="00531DF2" w:rsidRPr="008A4D43" w:rsidRDefault="00531DF2">
      <w:pPr>
        <w:spacing w:before="0" w:after="0"/>
        <w:rPr>
          <w:rFonts w:asciiTheme="minorHAnsi" w:hAnsiTheme="minorHAnsi" w:cstheme="minorHAnsi"/>
          <w:b/>
          <w:bCs/>
          <w:sz w:val="20"/>
          <w:szCs w:val="20"/>
          <w:lang w:eastAsia="ro-RO"/>
        </w:rPr>
      </w:pPr>
      <w:r w:rsidRPr="008A4D43">
        <w:rPr>
          <w:rFonts w:asciiTheme="minorHAnsi" w:hAnsiTheme="minorHAnsi" w:cstheme="minorHAnsi"/>
          <w:sz w:val="20"/>
          <w:szCs w:val="20"/>
        </w:rPr>
        <w:br w:type="page"/>
      </w:r>
    </w:p>
    <w:p w14:paraId="1784BD82" w14:textId="77777777" w:rsidR="00484AAF" w:rsidRPr="008A4D43" w:rsidRDefault="00484AAF">
      <w:pPr>
        <w:pStyle w:val="Titlu3"/>
        <w:spacing w:before="0" w:after="0"/>
        <w:rPr>
          <w:rFonts w:asciiTheme="minorHAnsi" w:hAnsiTheme="minorHAnsi" w:cstheme="minorHAnsi"/>
          <w:sz w:val="20"/>
          <w:szCs w:val="20"/>
        </w:rPr>
      </w:pPr>
      <w:proofErr w:type="spellStart"/>
      <w:r w:rsidRPr="008A4D43">
        <w:rPr>
          <w:rFonts w:asciiTheme="minorHAnsi" w:hAnsiTheme="minorHAnsi" w:cstheme="minorHAnsi"/>
          <w:sz w:val="20"/>
          <w:szCs w:val="20"/>
        </w:rPr>
        <w:lastRenderedPageBreak/>
        <w:t>Fişa</w:t>
      </w:r>
      <w:proofErr w:type="spellEnd"/>
      <w:r w:rsidRPr="008A4D43">
        <w:rPr>
          <w:rFonts w:asciiTheme="minorHAnsi" w:hAnsiTheme="minorHAnsi" w:cstheme="minorHAnsi"/>
          <w:sz w:val="20"/>
          <w:szCs w:val="20"/>
        </w:rPr>
        <w:t xml:space="preserve"> de legătură </w:t>
      </w:r>
    </w:p>
    <w:p w14:paraId="5A66D78D" w14:textId="77777777" w:rsidR="00484AAF" w:rsidRPr="008A4D43" w:rsidRDefault="00484AAF">
      <w:pPr>
        <w:jc w:val="both"/>
        <w:outlineLvl w:val="0"/>
        <w:rPr>
          <w:rFonts w:asciiTheme="minorHAnsi" w:hAnsiTheme="minorHAnsi" w:cstheme="minorHAnsi"/>
          <w:sz w:val="20"/>
          <w:szCs w:val="20"/>
        </w:rPr>
      </w:pPr>
      <w:r w:rsidRPr="008A4D43">
        <w:rPr>
          <w:rFonts w:asciiTheme="minorHAnsi" w:hAnsiTheme="minorHAnsi" w:cstheme="minorHAnsi"/>
          <w:sz w:val="20"/>
          <w:szCs w:val="20"/>
        </w:rPr>
        <w:t xml:space="preserve">(numai pentru întreprinderile legate care nu sunt incluse în </w:t>
      </w:r>
      <w:proofErr w:type="spellStart"/>
      <w:r w:rsidRPr="008A4D43">
        <w:rPr>
          <w:rFonts w:asciiTheme="minorHAnsi" w:hAnsiTheme="minorHAnsi" w:cstheme="minorHAnsi"/>
          <w:sz w:val="20"/>
          <w:szCs w:val="20"/>
        </w:rPr>
        <w:t>situaţiile</w:t>
      </w:r>
      <w:proofErr w:type="spellEnd"/>
      <w:r w:rsidRPr="008A4D43">
        <w:rPr>
          <w:rFonts w:asciiTheme="minorHAnsi" w:hAnsiTheme="minorHAnsi" w:cstheme="minorHAnsi"/>
          <w:sz w:val="20"/>
          <w:szCs w:val="20"/>
        </w:rPr>
        <w:t xml:space="preserve"> financiare anuale consolidate)</w:t>
      </w:r>
    </w:p>
    <w:p w14:paraId="36682652" w14:textId="77777777" w:rsidR="00484AAF" w:rsidRPr="008A4D43" w:rsidRDefault="00484AAF">
      <w:pPr>
        <w:jc w:val="both"/>
        <w:rPr>
          <w:rFonts w:asciiTheme="minorHAnsi" w:hAnsiTheme="minorHAnsi" w:cstheme="minorHAnsi"/>
          <w:b/>
          <w:sz w:val="20"/>
          <w:szCs w:val="20"/>
        </w:rPr>
      </w:pPr>
    </w:p>
    <w:p w14:paraId="5492F96B"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1. Date de identificare a întreprinderii partenere</w:t>
      </w:r>
    </w:p>
    <w:p w14:paraId="257771B6"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1787806673"/>
          <w:placeholder>
            <w:docPart w:val="25DE7782896746F5A002B8AD377639F4"/>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[Denumirea solicitantului</w:t>
          </w:r>
          <w:r w:rsidRPr="008A4D43">
            <w:rPr>
              <w:rStyle w:val="Textsubstituent"/>
              <w:rFonts w:asciiTheme="minorHAnsi" w:hAnsiTheme="minorHAnsi" w:cstheme="minorHAnsi"/>
              <w:color w:val="auto"/>
              <w:sz w:val="20"/>
              <w:szCs w:val="20"/>
              <w:shd w:val="clear" w:color="auto" w:fill="BDD6EE" w:themeFill="accent1" w:themeFillTint="66"/>
            </w:rPr>
            <w:t>]</w:t>
          </w:r>
        </w:sdtContent>
      </w:sdt>
    </w:p>
    <w:p w14:paraId="725225E9" w14:textId="77777777" w:rsidR="00531DF2" w:rsidRPr="008A4D43" w:rsidRDefault="00531DF2" w:rsidP="00531DF2">
      <w:pPr>
        <w:rPr>
          <w:rFonts w:asciiTheme="minorHAnsi" w:hAnsiTheme="minorHAnsi" w:cstheme="minorHAnsi"/>
          <w:sz w:val="20"/>
          <w:szCs w:val="20"/>
        </w:rPr>
      </w:pPr>
      <w:r w:rsidRPr="008A4D43">
        <w:rPr>
          <w:rFonts w:asciiTheme="minorHAnsi" w:hAnsiTheme="minorHAnsi" w:cstheme="minorHAnsi"/>
          <w:sz w:val="20"/>
          <w:szCs w:val="20"/>
        </w:rPr>
        <w:t xml:space="preserve">Adresa sediului social: </w:t>
      </w:r>
      <w:sdt>
        <w:sdtPr>
          <w:rPr>
            <w:rFonts w:asciiTheme="minorHAnsi" w:hAnsiTheme="minorHAnsi" w:cstheme="minorHAnsi"/>
            <w:sz w:val="20"/>
            <w:szCs w:val="20"/>
          </w:rPr>
          <w:id w:val="601459870"/>
          <w:placeholder>
            <w:docPart w:val="D8ABB018B2DF425B865A16565D30F56A"/>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Textsubstituent"/>
              <w:rFonts w:asciiTheme="minorHAnsi" w:hAnsiTheme="minorHAnsi" w:cstheme="minorHAnsi"/>
              <w:color w:val="auto"/>
              <w:sz w:val="20"/>
              <w:szCs w:val="20"/>
              <w:shd w:val="clear" w:color="auto" w:fill="BDD6EE" w:themeFill="accent1" w:themeFillTint="66"/>
            </w:rPr>
            <w:t>]</w:t>
          </w:r>
        </w:sdtContent>
      </w:sdt>
    </w:p>
    <w:p w14:paraId="548550D5"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Codul de identificare fiscală: </w:t>
      </w:r>
      <w:sdt>
        <w:sdtPr>
          <w:rPr>
            <w:rFonts w:asciiTheme="minorHAnsi" w:hAnsiTheme="minorHAnsi" w:cstheme="minorHAnsi"/>
            <w:sz w:val="20"/>
            <w:szCs w:val="20"/>
          </w:rPr>
          <w:id w:val="-214498559"/>
          <w:placeholder>
            <w:docPart w:val="8CD6DF26B60F421E91B4EEB18BB4E695"/>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[CIF</w:t>
          </w:r>
          <w:r w:rsidRPr="008A4D43">
            <w:rPr>
              <w:rStyle w:val="Textsubstituent"/>
              <w:rFonts w:asciiTheme="minorHAnsi" w:hAnsiTheme="minorHAnsi" w:cstheme="minorHAnsi"/>
              <w:color w:val="auto"/>
              <w:sz w:val="20"/>
              <w:szCs w:val="20"/>
              <w:shd w:val="clear" w:color="auto" w:fill="BDD6EE" w:themeFill="accent1" w:themeFillTint="66"/>
            </w:rPr>
            <w:t>]</w:t>
          </w:r>
        </w:sdtContent>
      </w:sdt>
    </w:p>
    <w:p w14:paraId="197AD884"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color w:val="000000"/>
          <w:sz w:val="20"/>
          <w:szCs w:val="20"/>
        </w:rPr>
        <w:t xml:space="preserve">Numele </w:t>
      </w:r>
      <w:proofErr w:type="spellStart"/>
      <w:r w:rsidRPr="008A4D43">
        <w:rPr>
          <w:rFonts w:asciiTheme="minorHAnsi" w:hAnsiTheme="minorHAnsi" w:cstheme="minorHAnsi"/>
          <w:color w:val="000000"/>
          <w:sz w:val="20"/>
          <w:szCs w:val="20"/>
        </w:rPr>
        <w:t>şi</w:t>
      </w:r>
      <w:proofErr w:type="spellEnd"/>
      <w:r w:rsidRPr="008A4D43">
        <w:rPr>
          <w:rFonts w:asciiTheme="minorHAnsi" w:hAnsiTheme="minorHAnsi" w:cstheme="minorHAnsi"/>
          <w:color w:val="000000"/>
          <w:sz w:val="20"/>
          <w:szCs w:val="20"/>
        </w:rPr>
        <w:t xml:space="preserve"> prenumele </w:t>
      </w:r>
      <w:proofErr w:type="spellStart"/>
      <w:r w:rsidRPr="008A4D43">
        <w:rPr>
          <w:rFonts w:asciiTheme="minorHAnsi" w:hAnsiTheme="minorHAnsi" w:cstheme="minorHAnsi"/>
          <w:color w:val="000000"/>
          <w:sz w:val="20"/>
          <w:szCs w:val="20"/>
        </w:rPr>
        <w:t>preşedintelui</w:t>
      </w:r>
      <w:proofErr w:type="spellEnd"/>
      <w:r w:rsidRPr="008A4D43">
        <w:rPr>
          <w:rFonts w:asciiTheme="minorHAnsi" w:hAnsiTheme="minorHAnsi" w:cstheme="minorHAnsi"/>
          <w:color w:val="000000"/>
          <w:sz w:val="20"/>
          <w:szCs w:val="20"/>
        </w:rPr>
        <w:t xml:space="preserve"> consiliului de </w:t>
      </w:r>
      <w:proofErr w:type="spellStart"/>
      <w:r w:rsidRPr="008A4D43">
        <w:rPr>
          <w:rFonts w:asciiTheme="minorHAnsi" w:hAnsiTheme="minorHAnsi" w:cstheme="minorHAnsi"/>
          <w:color w:val="000000"/>
          <w:sz w:val="20"/>
          <w:szCs w:val="20"/>
        </w:rPr>
        <w:t>administraţie</w:t>
      </w:r>
      <w:proofErr w:type="spellEnd"/>
      <w:r w:rsidRPr="008A4D43">
        <w:rPr>
          <w:rFonts w:asciiTheme="minorHAnsi" w:hAnsiTheme="minorHAnsi" w:cstheme="minorHAnsi"/>
          <w:color w:val="000000"/>
          <w:sz w:val="20"/>
          <w:szCs w:val="20"/>
        </w:rPr>
        <w:t>, director general sau echivalent</w:t>
      </w:r>
      <w:r w:rsidRPr="008A4D43">
        <w:rPr>
          <w:rFonts w:asciiTheme="minorHAnsi" w:hAnsiTheme="minorHAnsi" w:cstheme="minorHAnsi"/>
          <w:sz w:val="20"/>
          <w:szCs w:val="20"/>
        </w:rPr>
        <w:t xml:space="preserve">: </w:t>
      </w:r>
      <w:sdt>
        <w:sdtPr>
          <w:rPr>
            <w:rFonts w:asciiTheme="minorHAnsi" w:hAnsiTheme="minorHAnsi" w:cstheme="minorHAnsi"/>
            <w:sz w:val="20"/>
            <w:szCs w:val="20"/>
          </w:rPr>
          <w:id w:val="1961603942"/>
          <w:placeholder>
            <w:docPart w:val="9BD6A8FCFD784CAA865EC51BC58D18CF"/>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[Numele și prenumele complete</w:t>
          </w:r>
          <w:r w:rsidRPr="008A4D43">
            <w:rPr>
              <w:rStyle w:val="Textsubstituent"/>
              <w:rFonts w:asciiTheme="minorHAnsi" w:hAnsiTheme="minorHAnsi" w:cstheme="minorHAnsi"/>
              <w:color w:val="auto"/>
              <w:sz w:val="20"/>
              <w:szCs w:val="20"/>
              <w:shd w:val="clear" w:color="auto" w:fill="BDD6EE" w:themeFill="accent1" w:themeFillTint="66"/>
            </w:rPr>
            <w:t>]</w:t>
          </w:r>
        </w:sdtContent>
      </w:sdt>
    </w:p>
    <w:p w14:paraId="18D11154" w14:textId="77777777" w:rsidR="00484AAF" w:rsidRPr="008A4D43" w:rsidRDefault="00484AAF">
      <w:pPr>
        <w:jc w:val="both"/>
        <w:rPr>
          <w:rFonts w:asciiTheme="minorHAnsi" w:hAnsiTheme="minorHAnsi" w:cstheme="minorHAnsi"/>
          <w:sz w:val="20"/>
          <w:szCs w:val="20"/>
        </w:rPr>
      </w:pPr>
    </w:p>
    <w:p w14:paraId="27928109"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8A4D43" w14:paraId="000AEDA8" w14:textId="77777777">
        <w:tc>
          <w:tcPr>
            <w:tcW w:w="8712" w:type="dxa"/>
            <w:gridSpan w:val="4"/>
          </w:tcPr>
          <w:p w14:paraId="3A6CEE9E" w14:textId="77777777" w:rsidR="00484AAF" w:rsidRPr="008A4D43" w:rsidRDefault="00484AAF" w:rsidP="00253710">
            <w:pPr>
              <w:spacing w:before="0" w:after="0"/>
              <w:rPr>
                <w:rFonts w:asciiTheme="minorHAnsi" w:hAnsiTheme="minorHAnsi" w:cstheme="minorHAnsi"/>
                <w:sz w:val="20"/>
                <w:szCs w:val="20"/>
              </w:rPr>
            </w:pPr>
            <w:proofErr w:type="spellStart"/>
            <w:r w:rsidRPr="008A4D43">
              <w:rPr>
                <w:rFonts w:asciiTheme="minorHAnsi" w:hAnsiTheme="minorHAnsi" w:cstheme="minorHAnsi"/>
                <w:color w:val="000000"/>
                <w:sz w:val="20"/>
                <w:szCs w:val="20"/>
              </w:rPr>
              <w:t>Exerciţiul</w:t>
            </w:r>
            <w:proofErr w:type="spellEnd"/>
            <w:r w:rsidRPr="008A4D43">
              <w:rPr>
                <w:rFonts w:asciiTheme="minorHAnsi" w:hAnsiTheme="minorHAnsi" w:cstheme="minorHAnsi"/>
                <w:color w:val="000000"/>
                <w:sz w:val="20"/>
                <w:szCs w:val="20"/>
              </w:rPr>
              <w:t xml:space="preserve"> financiar de </w:t>
            </w:r>
            <w:proofErr w:type="spellStart"/>
            <w:r w:rsidRPr="008A4D43">
              <w:rPr>
                <w:rFonts w:asciiTheme="minorHAnsi" w:hAnsiTheme="minorHAnsi" w:cstheme="minorHAnsi"/>
                <w:color w:val="000000"/>
                <w:sz w:val="20"/>
                <w:szCs w:val="20"/>
              </w:rPr>
              <w:t>referinţă</w:t>
            </w:r>
            <w:proofErr w:type="spellEnd"/>
            <w:r w:rsidRPr="008A4D43">
              <w:rPr>
                <w:rFonts w:asciiTheme="minorHAnsi" w:hAnsiTheme="minorHAnsi" w:cstheme="minorHAnsi"/>
                <w:color w:val="000000"/>
                <w:sz w:val="20"/>
                <w:szCs w:val="20"/>
              </w:rPr>
              <w:t xml:space="preserve">: </w:t>
            </w:r>
            <w:sdt>
              <w:sdtPr>
                <w:rPr>
                  <w:rFonts w:asciiTheme="minorHAnsi" w:hAnsiTheme="minorHAnsi" w:cstheme="minorHAnsi"/>
                  <w:sz w:val="20"/>
                  <w:szCs w:val="20"/>
                </w:rPr>
                <w:id w:val="-638107413"/>
                <w:placeholder>
                  <w:docPart w:val="FE47895401F14EBEBE69251270A35929"/>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[Anul fiscal</w:t>
                </w:r>
                <w:r w:rsidR="00531DF2" w:rsidRPr="008A4D43">
                  <w:rPr>
                    <w:rStyle w:val="Textsubstituent"/>
                    <w:rFonts w:asciiTheme="minorHAnsi" w:hAnsiTheme="minorHAnsi" w:cstheme="minorHAnsi"/>
                    <w:color w:val="auto"/>
                    <w:sz w:val="20"/>
                    <w:szCs w:val="20"/>
                    <w:shd w:val="clear" w:color="auto" w:fill="BDD6EE" w:themeFill="accent1" w:themeFillTint="66"/>
                  </w:rPr>
                  <w:t>]</w:t>
                </w:r>
              </w:sdtContent>
            </w:sdt>
          </w:p>
        </w:tc>
      </w:tr>
      <w:tr w:rsidR="00484AAF" w:rsidRPr="008A4D43" w14:paraId="28F01E0A" w14:textId="77777777">
        <w:tc>
          <w:tcPr>
            <w:tcW w:w="3225" w:type="dxa"/>
            <w:vAlign w:val="center"/>
          </w:tcPr>
          <w:p w14:paraId="3E4BF9BB" w14:textId="77777777" w:rsidR="00484AAF" w:rsidRPr="008A4D43" w:rsidRDefault="00484AAF">
            <w:pPr>
              <w:pStyle w:val="Antet"/>
              <w:tabs>
                <w:tab w:val="clear" w:pos="4320"/>
                <w:tab w:val="clear" w:pos="8640"/>
              </w:tabs>
              <w:spacing w:before="0" w:after="0"/>
              <w:rPr>
                <w:rFonts w:asciiTheme="minorHAnsi" w:hAnsiTheme="minorHAnsi" w:cstheme="minorHAnsi"/>
                <w:sz w:val="20"/>
                <w:szCs w:val="20"/>
              </w:rPr>
            </w:pPr>
            <w:r w:rsidRPr="008A4D43">
              <w:rPr>
                <w:rFonts w:asciiTheme="minorHAnsi" w:hAnsiTheme="minorHAnsi" w:cstheme="minorHAnsi"/>
                <w:sz w:val="20"/>
                <w:szCs w:val="20"/>
              </w:rPr>
              <w:t> </w:t>
            </w:r>
          </w:p>
        </w:tc>
        <w:tc>
          <w:tcPr>
            <w:tcW w:w="1887" w:type="dxa"/>
            <w:vAlign w:val="center"/>
          </w:tcPr>
          <w:p w14:paraId="03B86184"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 xml:space="preserve">Numărul mediu anual de </w:t>
            </w:r>
            <w:proofErr w:type="spellStart"/>
            <w:r w:rsidRPr="008A4D43">
              <w:rPr>
                <w:rFonts w:asciiTheme="minorHAnsi" w:hAnsiTheme="minorHAnsi" w:cstheme="minorHAnsi"/>
                <w:sz w:val="20"/>
                <w:szCs w:val="20"/>
              </w:rPr>
              <w:t>salariaţi</w:t>
            </w:r>
            <w:proofErr w:type="spellEnd"/>
          </w:p>
        </w:tc>
        <w:tc>
          <w:tcPr>
            <w:tcW w:w="1800" w:type="dxa"/>
            <w:vAlign w:val="center"/>
          </w:tcPr>
          <w:p w14:paraId="5381B941"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1800" w:type="dxa"/>
            <w:vAlign w:val="center"/>
          </w:tcPr>
          <w:p w14:paraId="32ACC436"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C0729A" w:rsidRPr="008A4D43" w14:paraId="4A2AAE95" w14:textId="77777777" w:rsidTr="00042B3F">
        <w:tc>
          <w:tcPr>
            <w:tcW w:w="3225" w:type="dxa"/>
          </w:tcPr>
          <w:p w14:paraId="1EBD37FB" w14:textId="77777777" w:rsidR="00C0729A" w:rsidRPr="008A4D43" w:rsidRDefault="00C0729A" w:rsidP="00C0729A">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887" w:type="dxa"/>
          </w:tcPr>
          <w:p w14:paraId="5C19638F" w14:textId="77777777" w:rsidR="00C0729A" w:rsidRPr="008A4D43" w:rsidRDefault="00AF706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1710643"/>
                <w:placeholder>
                  <w:docPart w:val="90910CD4E0804BF686AFD220156108E8"/>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w:t>
                </w:r>
                <w:r w:rsidR="00C0729A"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800" w:type="dxa"/>
          </w:tcPr>
          <w:p w14:paraId="550D5ACF" w14:textId="77777777" w:rsidR="00C0729A" w:rsidRPr="008A4D43" w:rsidRDefault="00AF706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64934040"/>
                <w:placeholder>
                  <w:docPart w:val="EE2E7283B1F64DABA757BDD4AA1F9B08"/>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Textsubstituent"/>
                    <w:rFonts w:asciiTheme="minorHAnsi" w:hAnsiTheme="minorHAnsi" w:cstheme="minorHAnsi"/>
                    <w:color w:val="auto"/>
                    <w:sz w:val="20"/>
                    <w:szCs w:val="20"/>
                    <w:shd w:val="clear" w:color="auto" w:fill="BDD6EE" w:themeFill="accent1" w:themeFillTint="66"/>
                  </w:rPr>
                  <w:t>]</w:t>
                </w:r>
              </w:sdtContent>
            </w:sdt>
          </w:p>
        </w:tc>
        <w:tc>
          <w:tcPr>
            <w:tcW w:w="1800" w:type="dxa"/>
          </w:tcPr>
          <w:p w14:paraId="7C61ACAF" w14:textId="77777777" w:rsidR="00C0729A" w:rsidRPr="008A4D43" w:rsidRDefault="00AF706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648633665"/>
                <w:placeholder>
                  <w:docPart w:val="47434FC9B3F34138974A851E4CDB3099"/>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Textsubstituent"/>
                    <w:rFonts w:asciiTheme="minorHAnsi" w:hAnsiTheme="minorHAnsi" w:cstheme="minorHAnsi"/>
                    <w:color w:val="auto"/>
                    <w:sz w:val="20"/>
                    <w:szCs w:val="20"/>
                    <w:shd w:val="clear" w:color="auto" w:fill="BDD6EE" w:themeFill="accent1" w:themeFillTint="66"/>
                  </w:rPr>
                  <w:t>]</w:t>
                </w:r>
              </w:sdtContent>
            </w:sdt>
          </w:p>
        </w:tc>
      </w:tr>
    </w:tbl>
    <w:p w14:paraId="62787174"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trebuie introduse în tabelul B2 din Anexa B.</w:t>
      </w:r>
    </w:p>
    <w:p w14:paraId="41A55B7D" w14:textId="77777777" w:rsidR="00484AAF" w:rsidRPr="008A4D43" w:rsidRDefault="00484AAF">
      <w:pPr>
        <w:jc w:val="both"/>
        <w:rPr>
          <w:rFonts w:asciiTheme="minorHAnsi" w:hAnsiTheme="minorHAnsi" w:cstheme="minorHAnsi"/>
          <w:sz w:val="20"/>
          <w:szCs w:val="20"/>
        </w:rPr>
      </w:pPr>
      <w:bookmarkStart w:id="10" w:name="do|axI^1|caII|spV.|pt2|pa3"/>
    </w:p>
    <w:bookmarkEnd w:id="10"/>
    <w:p w14:paraId="7FB396E9"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Datele întreprinderilor legate cu întreprinderea solicitantă sunt extrase din </w:t>
      </w:r>
      <w:proofErr w:type="spellStart"/>
      <w:r w:rsidRPr="008A4D43">
        <w:rPr>
          <w:rFonts w:asciiTheme="minorHAnsi" w:hAnsiTheme="minorHAnsi" w:cstheme="minorHAnsi"/>
          <w:sz w:val="20"/>
          <w:szCs w:val="20"/>
        </w:rPr>
        <w:t>situaţiile</w:t>
      </w:r>
      <w:proofErr w:type="spellEnd"/>
      <w:r w:rsidRPr="008A4D43">
        <w:rPr>
          <w:rFonts w:asciiTheme="minorHAnsi" w:hAnsiTheme="minorHAnsi" w:cstheme="minorHAnsi"/>
          <w:sz w:val="20"/>
          <w:szCs w:val="20"/>
        </w:rPr>
        <w:t xml:space="preserve"> financiare anuale </w:t>
      </w:r>
      <w:proofErr w:type="spellStart"/>
      <w:r w:rsidRPr="008A4D43">
        <w:rPr>
          <w:rFonts w:asciiTheme="minorHAnsi" w:hAnsiTheme="minorHAnsi" w:cstheme="minorHAnsi"/>
          <w:sz w:val="20"/>
          <w:szCs w:val="20"/>
        </w:rPr>
        <w:t>şi</w:t>
      </w:r>
      <w:proofErr w:type="spellEnd"/>
      <w:r w:rsidRPr="008A4D43">
        <w:rPr>
          <w:rFonts w:asciiTheme="minorHAnsi" w:hAnsiTheme="minorHAnsi" w:cstheme="minorHAnsi"/>
          <w:sz w:val="20"/>
          <w:szCs w:val="20"/>
        </w:rPr>
        <w:t xml:space="preserve"> din alte date aferente acestora, consolidate dacă este cazul. La acestea se adaugă în mod </w:t>
      </w:r>
      <w:proofErr w:type="spellStart"/>
      <w:r w:rsidRPr="008A4D43">
        <w:rPr>
          <w:rFonts w:asciiTheme="minorHAnsi" w:hAnsiTheme="minorHAnsi" w:cstheme="minorHAnsi"/>
          <w:sz w:val="20"/>
          <w:szCs w:val="20"/>
        </w:rPr>
        <w:t>proporţional</w:t>
      </w:r>
      <w:proofErr w:type="spellEnd"/>
      <w:r w:rsidRPr="008A4D43">
        <w:rPr>
          <w:rFonts w:asciiTheme="minorHAnsi" w:hAnsiTheme="minorHAnsi" w:cstheme="minorHAnsi"/>
          <w:sz w:val="20"/>
          <w:szCs w:val="20"/>
        </w:rPr>
        <w:t xml:space="preserve"> datele oricărei eventuale întreprinderi partenere ale întreprinderii legate, situată imediat în aval sau în amonte de aceasta, dacă nu au fost deja incluse în </w:t>
      </w:r>
      <w:proofErr w:type="spellStart"/>
      <w:r w:rsidRPr="008A4D43">
        <w:rPr>
          <w:rFonts w:asciiTheme="minorHAnsi" w:hAnsiTheme="minorHAnsi" w:cstheme="minorHAnsi"/>
          <w:sz w:val="20"/>
          <w:szCs w:val="20"/>
        </w:rPr>
        <w:t>situaţiile</w:t>
      </w:r>
      <w:proofErr w:type="spellEnd"/>
      <w:r w:rsidRPr="008A4D43">
        <w:rPr>
          <w:rFonts w:asciiTheme="minorHAnsi" w:hAnsiTheme="minorHAnsi" w:cstheme="minorHAnsi"/>
          <w:sz w:val="20"/>
          <w:szCs w:val="20"/>
        </w:rPr>
        <w:t xml:space="preserve"> financiare anuale consolidate.</w:t>
      </w:r>
    </w:p>
    <w:p w14:paraId="27B153F2" w14:textId="77777777" w:rsidR="00E94952" w:rsidRPr="008A4D43" w:rsidRDefault="00484AAF" w:rsidP="00893958">
      <w:pPr>
        <w:jc w:val="both"/>
        <w:rPr>
          <w:rFonts w:asciiTheme="minorHAnsi" w:hAnsiTheme="minorHAnsi" w:cstheme="minorHAnsi"/>
          <w:sz w:val="20"/>
          <w:szCs w:val="20"/>
        </w:rPr>
      </w:pPr>
      <w:r w:rsidRPr="008A4D43">
        <w:rPr>
          <w:rFonts w:asciiTheme="minorHAnsi" w:hAnsiTheme="minorHAnsi" w:cstheme="minorHAnsi"/>
          <w:sz w:val="20"/>
          <w:szCs w:val="20"/>
        </w:rPr>
        <w:t xml:space="preserve">Acest tip de întreprinderi partenere sunt considerate ca fiind întreprinderi direct partenere cu întreprinderea solicitantă. Datele aferente acestora </w:t>
      </w:r>
      <w:proofErr w:type="spellStart"/>
      <w:r w:rsidRPr="008A4D43">
        <w:rPr>
          <w:rFonts w:asciiTheme="minorHAnsi" w:hAnsiTheme="minorHAnsi" w:cstheme="minorHAnsi"/>
          <w:sz w:val="20"/>
          <w:szCs w:val="20"/>
        </w:rPr>
        <w:t>şi</w:t>
      </w:r>
      <w:proofErr w:type="spellEnd"/>
      <w:r w:rsidRPr="008A4D43">
        <w:rPr>
          <w:rFonts w:asciiTheme="minorHAnsi" w:hAnsiTheme="minorHAnsi" w:cstheme="minorHAnsi"/>
          <w:sz w:val="20"/>
          <w:szCs w:val="20"/>
        </w:rPr>
        <w:t xml:space="preserve"> "</w:t>
      </w:r>
      <w:proofErr w:type="spellStart"/>
      <w:r w:rsidRPr="008A4D43">
        <w:rPr>
          <w:rFonts w:asciiTheme="minorHAnsi" w:hAnsiTheme="minorHAnsi" w:cstheme="minorHAnsi"/>
          <w:sz w:val="20"/>
          <w:szCs w:val="20"/>
        </w:rPr>
        <w:t>fişa</w:t>
      </w:r>
      <w:proofErr w:type="spellEnd"/>
      <w:r w:rsidRPr="008A4D43">
        <w:rPr>
          <w:rFonts w:asciiTheme="minorHAnsi" w:hAnsiTheme="minorHAnsi" w:cstheme="minorHAnsi"/>
          <w:sz w:val="20"/>
          <w:szCs w:val="20"/>
        </w:rPr>
        <w:t xml:space="preserve"> de parteneriat" trebuie introduse în Anexa A.</w:t>
      </w:r>
    </w:p>
    <w:sectPr w:rsidR="00E94952" w:rsidRPr="008A4D43" w:rsidSect="00681BA6">
      <w:footerReference w:type="default" r:id="rId7"/>
      <w:headerReference w:type="first" r:id="rId8"/>
      <w:footerReference w:type="first" r:id="rId9"/>
      <w:pgSz w:w="11906" w:h="16838"/>
      <w:pgMar w:top="1276" w:right="1440" w:bottom="720" w:left="1729"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9226E" w14:textId="77777777" w:rsidR="00A47662" w:rsidRDefault="00A47662">
      <w:r>
        <w:separator/>
      </w:r>
    </w:p>
  </w:endnote>
  <w:endnote w:type="continuationSeparator" w:id="0">
    <w:p w14:paraId="726E8E15" w14:textId="77777777" w:rsidR="00A47662" w:rsidRDefault="00A4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3001709"/>
      <w:docPartObj>
        <w:docPartGallery w:val="Page Numbers (Bottom of Page)"/>
        <w:docPartUnique/>
      </w:docPartObj>
    </w:sdtPr>
    <w:sdtEndPr/>
    <w:sdtContent>
      <w:p w14:paraId="64715950" w14:textId="024860D7" w:rsidR="000E5CC9" w:rsidRDefault="000E5CC9" w:rsidP="00AF7065">
        <w:pPr>
          <w:pStyle w:val="Subsol"/>
          <w:jc w:val="center"/>
        </w:pPr>
        <w:r>
          <w:fldChar w:fldCharType="begin"/>
        </w:r>
        <w:r>
          <w:instrText>PAGE   \* MERGEFORMAT</w:instrText>
        </w:r>
        <w:r>
          <w:fldChar w:fldCharType="separate"/>
        </w:r>
        <w:r>
          <w:t>2</w:t>
        </w:r>
        <w:r>
          <w:fldChar w:fldCharType="end"/>
        </w:r>
      </w:p>
    </w:sdtContent>
  </w:sdt>
  <w:p w14:paraId="023DE124" w14:textId="3E387080" w:rsidR="00545725" w:rsidRDefault="00681BA6">
    <w:pPr>
      <w:pStyle w:val="Subsol"/>
    </w:pPr>
    <w:r>
      <w:rPr>
        <w:noProof/>
      </w:rPr>
      <w:drawing>
        <wp:inline distT="0" distB="0" distL="0" distR="0" wp14:anchorId="1640A6F5" wp14:editId="73F45D75">
          <wp:extent cx="5547995" cy="23588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547995" cy="23588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561121"/>
      <w:docPartObj>
        <w:docPartGallery w:val="Page Numbers (Bottom of Page)"/>
        <w:docPartUnique/>
      </w:docPartObj>
    </w:sdtPr>
    <w:sdtEndPr>
      <w:rPr>
        <w:noProof/>
      </w:rPr>
    </w:sdtEndPr>
    <w:sdtContent>
      <w:p w14:paraId="03FFE60B" w14:textId="15649FA3" w:rsidR="00545725" w:rsidRDefault="00545725">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72368BE7" w14:textId="77777777" w:rsidR="00545725" w:rsidRDefault="0054572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D1A6B" w14:textId="77777777" w:rsidR="00A47662" w:rsidRDefault="00A47662">
      <w:r>
        <w:separator/>
      </w:r>
    </w:p>
  </w:footnote>
  <w:footnote w:type="continuationSeparator" w:id="0">
    <w:p w14:paraId="32AADB34" w14:textId="77777777" w:rsidR="00A47662" w:rsidRDefault="00A47662">
      <w:r>
        <w:continuationSeparator/>
      </w:r>
    </w:p>
  </w:footnote>
  <w:footnote w:id="1">
    <w:p w14:paraId="7205348B" w14:textId="77777777" w:rsidR="00042B3F" w:rsidRDefault="00042B3F" w:rsidP="00815732">
      <w:pPr>
        <w:pStyle w:val="Textnotdesubsol"/>
      </w:pPr>
      <w:r>
        <w:rPr>
          <w:rStyle w:val="Referinnotdesubsol"/>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w:t>
      </w:r>
      <w:proofErr w:type="spellStart"/>
      <w:r>
        <w:t>înfiinţării</w:t>
      </w:r>
      <w:proofErr w:type="spellEnd"/>
      <w:r>
        <w:t xml:space="preserve"> </w:t>
      </w:r>
      <w:proofErr w:type="spellStart"/>
      <w:r>
        <w:t>şi</w:t>
      </w:r>
      <w:proofErr w:type="spellEnd"/>
      <w:r>
        <w:t xml:space="preserve"> dezvoltării întreprinderilor mici </w:t>
      </w:r>
      <w:proofErr w:type="spellStart"/>
      <w:r>
        <w:t>şi</w:t>
      </w:r>
      <w:proofErr w:type="spellEnd"/>
      <w:r>
        <w:t xml:space="preserve"> mijlocii, cu modificările </w:t>
      </w:r>
      <w:proofErr w:type="spellStart"/>
      <w:r>
        <w:t>şi</w:t>
      </w:r>
      <w:proofErr w:type="spellEnd"/>
      <w:r>
        <w:t xml:space="preserve"> completările ulterioare.</w:t>
      </w:r>
    </w:p>
  </w:footnote>
  <w:footnote w:id="2">
    <w:p w14:paraId="4CBDA36B" w14:textId="77777777" w:rsidR="00042B3F" w:rsidRDefault="00042B3F">
      <w:pPr>
        <w:pStyle w:val="Textnotdesubsol"/>
      </w:pPr>
      <w:r>
        <w:rPr>
          <w:rStyle w:val="Referinnotdesubsol"/>
          <w:szCs w:val="18"/>
          <w:vertAlign w:val="baseline"/>
        </w:rPr>
        <w:footnoteRef/>
      </w:r>
      <w:r>
        <w:t xml:space="preserve"> Datele cu </w:t>
      </w:r>
      <w:r w:rsidRPr="00021404">
        <w:t xml:space="preserve">privire la numărul mediu anual de </w:t>
      </w:r>
      <w:proofErr w:type="spellStart"/>
      <w:r w:rsidRPr="00021404">
        <w:t>salariaţi</w:t>
      </w:r>
      <w:proofErr w:type="spellEnd"/>
      <w:r w:rsidRPr="00021404">
        <w:t xml:space="preserve">, cifra de afaceri anuală netă </w:t>
      </w:r>
      <w:proofErr w:type="spellStart"/>
      <w:r w:rsidRPr="00021404">
        <w:t>şi</w:t>
      </w:r>
      <w:proofErr w:type="spellEnd"/>
      <w:r w:rsidRPr="00021404">
        <w:t xml:space="preserve"> activele totale sunt cele realizate în ultimul </w:t>
      </w:r>
      <w:proofErr w:type="spellStart"/>
      <w:r w:rsidRPr="00021404">
        <w:t>exerciţiu</w:t>
      </w:r>
      <w:proofErr w:type="spellEnd"/>
      <w:r w:rsidRPr="00021404">
        <w:t xml:space="preserve"> financiar raportate în </w:t>
      </w:r>
      <w:proofErr w:type="spellStart"/>
      <w:r w:rsidRPr="00021404">
        <w:t>situaţiile</w:t>
      </w:r>
      <w:proofErr w:type="spellEnd"/>
      <w:r w:rsidRPr="00021404">
        <w:t xml:space="preserve"> financiare anuale apro</w:t>
      </w:r>
      <w:r>
        <w:t xml:space="preserve">bate de </w:t>
      </w:r>
      <w:proofErr w:type="spellStart"/>
      <w:r>
        <w:t>acţionari</w:t>
      </w:r>
      <w:proofErr w:type="spellEnd"/>
      <w:r>
        <w:t xml:space="preserve"> sau </w:t>
      </w:r>
      <w:proofErr w:type="spellStart"/>
      <w:r>
        <w:t>asociaţi</w:t>
      </w:r>
      <w:proofErr w:type="spellEnd"/>
      <w:r>
        <w:t>.</w:t>
      </w:r>
    </w:p>
  </w:footnote>
  <w:footnote w:id="3">
    <w:p w14:paraId="22332FE4" w14:textId="77777777" w:rsidR="00042B3F" w:rsidRDefault="00042B3F">
      <w:pPr>
        <w:pStyle w:val="Textnotdesubsol"/>
      </w:pPr>
      <w:r>
        <w:rPr>
          <w:rStyle w:val="Referinnotdesubsol"/>
          <w:color w:val="000000"/>
          <w:sz w:val="20"/>
        </w:rPr>
        <w:footnoteRef/>
      </w:r>
      <w:r>
        <w:t xml:space="preserve">Datele cu privire la numărul mediu anual de </w:t>
      </w:r>
      <w:proofErr w:type="spellStart"/>
      <w:r>
        <w:t>salariaţi</w:t>
      </w:r>
      <w:proofErr w:type="spellEnd"/>
      <w:r>
        <w:t xml:space="preserve">, cifra de afaceri anuală netă </w:t>
      </w:r>
      <w:proofErr w:type="spellStart"/>
      <w:r>
        <w:t>şi</w:t>
      </w:r>
      <w:proofErr w:type="spellEnd"/>
      <w:r>
        <w:t xml:space="preserve"> activele totale sunt cele realizate în ultimul </w:t>
      </w:r>
      <w:proofErr w:type="spellStart"/>
      <w:r>
        <w:t>exerciţiu</w:t>
      </w:r>
      <w:proofErr w:type="spellEnd"/>
      <w:r>
        <w:t xml:space="preserve"> financiar raportate în </w:t>
      </w:r>
      <w:proofErr w:type="spellStart"/>
      <w:r>
        <w:t>situaţiile</w:t>
      </w:r>
      <w:proofErr w:type="spellEnd"/>
      <w:r>
        <w:t xml:space="preserve"> financiare anuale aprobate de </w:t>
      </w:r>
      <w:proofErr w:type="spellStart"/>
      <w:r>
        <w:t>acţionari</w:t>
      </w:r>
      <w:proofErr w:type="spellEnd"/>
      <w:r>
        <w:t xml:space="preserve"> sau </w:t>
      </w:r>
      <w:proofErr w:type="spellStart"/>
      <w:r>
        <w:t>asociaţi</w:t>
      </w:r>
      <w:proofErr w:type="spellEnd"/>
      <w:r>
        <w:t>.</w:t>
      </w:r>
    </w:p>
  </w:footnote>
  <w:footnote w:id="4">
    <w:p w14:paraId="20C10683" w14:textId="77777777" w:rsidR="00042B3F" w:rsidRDefault="00042B3F">
      <w:pPr>
        <w:pStyle w:val="Textnotdesubsol"/>
      </w:pPr>
      <w:r>
        <w:rPr>
          <w:rStyle w:val="Referinnotdesubsol"/>
          <w:color w:val="000000"/>
          <w:sz w:val="20"/>
        </w:rPr>
        <w:footnoteRef/>
      </w:r>
      <w:r>
        <w:t xml:space="preserve"> Datele întreprinderii, inclusiv numărul mediu anual de </w:t>
      </w:r>
      <w:proofErr w:type="spellStart"/>
      <w:r>
        <w:t>salariaţi</w:t>
      </w:r>
      <w:proofErr w:type="spellEnd"/>
      <w:r>
        <w:t xml:space="preserve">, sunt determinate pe baza </w:t>
      </w:r>
      <w:proofErr w:type="spellStart"/>
      <w:r>
        <w:t>situaţiilor</w:t>
      </w:r>
      <w:proofErr w:type="spellEnd"/>
      <w:r>
        <w:t xml:space="preserve"> financiare anuale </w:t>
      </w:r>
      <w:proofErr w:type="spellStart"/>
      <w:r>
        <w:t>şi</w:t>
      </w:r>
      <w:proofErr w:type="spellEnd"/>
      <w:r>
        <w:t xml:space="preserve"> a datelor întreprinderii sau, atunci când este cazul, pe baza </w:t>
      </w:r>
      <w:proofErr w:type="spellStart"/>
      <w:r>
        <w:t>situaţiilor</w:t>
      </w:r>
      <w:proofErr w:type="spellEnd"/>
      <w:r>
        <w:t xml:space="preserve"> financiare anuale consolidate ale întreprinderii ori a </w:t>
      </w:r>
      <w:proofErr w:type="spellStart"/>
      <w:r>
        <w:t>situaţiilor</w:t>
      </w:r>
      <w:proofErr w:type="spellEnd"/>
      <w:r>
        <w:t xml:space="preserve"> financiare anuale consolidate în care întreprinderea este inclusă.</w:t>
      </w:r>
    </w:p>
  </w:footnote>
  <w:footnote w:id="5">
    <w:p w14:paraId="28238A69" w14:textId="77777777" w:rsidR="00042B3F" w:rsidRDefault="00042B3F">
      <w:pPr>
        <w:pStyle w:val="Textnotdesubsol"/>
      </w:pPr>
      <w:r>
        <w:rPr>
          <w:rStyle w:val="Referinnotdesubsol"/>
          <w:vertAlign w:val="baseline"/>
        </w:rPr>
        <w:footnoteRef/>
      </w:r>
      <w:r>
        <w:t xml:space="preserve"> În cazul în care în </w:t>
      </w:r>
      <w:proofErr w:type="spellStart"/>
      <w:r>
        <w:t>situaţiile</w:t>
      </w:r>
      <w:proofErr w:type="spellEnd"/>
      <w:r>
        <w:t xml:space="preserve"> financiare anuale consolidate nu există date privind numărul de personal, calculul se face prin cumularea datelor de la întreprinderile legate</w:t>
      </w:r>
    </w:p>
  </w:footnote>
  <w:footnote w:id="6">
    <w:p w14:paraId="7681A82C" w14:textId="77777777" w:rsidR="00042B3F" w:rsidRDefault="00042B3F">
      <w:pPr>
        <w:pStyle w:val="Textnotdesubsol"/>
      </w:pPr>
      <w:r>
        <w:rPr>
          <w:rStyle w:val="Referinnotdesubsol"/>
          <w:vertAlign w:val="baseline"/>
        </w:rPr>
        <w:footnoteRef/>
      </w:r>
      <w:r>
        <w:t xml:space="preserve"> Procent din capitalul social sau din drepturile de vot </w:t>
      </w:r>
      <w:proofErr w:type="spellStart"/>
      <w:r>
        <w:t>deţinute</w:t>
      </w:r>
      <w:proofErr w:type="spellEnd"/>
      <w:r>
        <w:t xml:space="preserve">, oricare dintre aceste procente este mai mare. La acesta trebuie cumulată </w:t>
      </w:r>
      <w:proofErr w:type="spellStart"/>
      <w:r>
        <w:t>proporţia</w:t>
      </w:r>
      <w:proofErr w:type="spellEnd"/>
      <w:r>
        <w:t xml:space="preserve"> </w:t>
      </w:r>
      <w:proofErr w:type="spellStart"/>
      <w:r>
        <w:t>deţinută</w:t>
      </w:r>
      <w:proofErr w:type="spellEnd"/>
      <w:r>
        <w:t xml:space="preserve"> de fiecare întreprindere legată în </w:t>
      </w:r>
      <w:proofErr w:type="spellStart"/>
      <w:r>
        <w:t>aceeaşi</w:t>
      </w:r>
      <w:proofErr w:type="spellEnd"/>
      <w:r>
        <w:t xml:space="preserve"> întreprindere parteneră.</w:t>
      </w:r>
    </w:p>
  </w:footnote>
  <w:footnote w:id="7">
    <w:p w14:paraId="671D8B81" w14:textId="77777777" w:rsidR="00042B3F" w:rsidRDefault="00042B3F">
      <w:pPr>
        <w:pStyle w:val="Textnotdesubsol"/>
      </w:pPr>
      <w:r>
        <w:rPr>
          <w:rStyle w:val="Referinnotdesubsol"/>
          <w:vertAlign w:val="baseline"/>
        </w:rPr>
        <w:footnoteRef/>
      </w:r>
      <w:r>
        <w:t xml:space="preserve"> În cazul în care în </w:t>
      </w:r>
      <w:proofErr w:type="spellStart"/>
      <w:r>
        <w:t>situaţiile</w:t>
      </w:r>
      <w:proofErr w:type="spellEnd"/>
      <w:r>
        <w:t xml:space="preserve"> financiare anuale consolidate nu există date privind numărul mediu anual de </w:t>
      </w:r>
      <w:proofErr w:type="spellStart"/>
      <w:r>
        <w:t>salariaţi</w:t>
      </w:r>
      <w:proofErr w:type="spellEnd"/>
      <w: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898A8" w14:textId="77777777" w:rsidR="000E5CC9" w:rsidRDefault="000E5CC9" w:rsidP="009002FC">
    <w:pPr>
      <w:pStyle w:val="Antet"/>
    </w:pPr>
    <w:r>
      <w:rPr>
        <w:noProof/>
      </w:rPr>
      <w:drawing>
        <wp:anchor distT="0" distB="0" distL="114300" distR="114300" simplePos="0" relativeHeight="251661312" behindDoc="0" locked="0" layoutInCell="1" allowOverlap="1" wp14:anchorId="4CFF21F5" wp14:editId="72C68706">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536D4E9" wp14:editId="6392BF7E">
          <wp:simplePos x="0" y="0"/>
          <wp:positionH relativeFrom="column">
            <wp:posOffset>1720850</wp:posOffset>
          </wp:positionH>
          <wp:positionV relativeFrom="paragraph">
            <wp:posOffset>85725</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0FC91E3E" wp14:editId="3199DF5B">
          <wp:simplePos x="0" y="0"/>
          <wp:positionH relativeFrom="column">
            <wp:posOffset>4794250</wp:posOffset>
          </wp:positionH>
          <wp:positionV relativeFrom="paragraph">
            <wp:posOffset>153035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771A6DB0" wp14:editId="4BEEEBA7">
          <wp:simplePos x="0" y="0"/>
          <wp:positionH relativeFrom="column">
            <wp:posOffset>2844800</wp:posOffset>
          </wp:positionH>
          <wp:positionV relativeFrom="paragraph">
            <wp:posOffset>-12700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2495307C" w14:textId="77777777" w:rsidR="000E5CC9" w:rsidRDefault="000E5CC9" w:rsidP="009002FC">
    <w:pPr>
      <w:pStyle w:val="Antet"/>
    </w:pPr>
  </w:p>
  <w:p w14:paraId="0A71DB85" w14:textId="77777777" w:rsidR="000E5CC9" w:rsidRPr="009002FC" w:rsidRDefault="000E5CC9" w:rsidP="009002FC">
    <w:pPr>
      <w:pStyle w:val="Antet"/>
    </w:pPr>
  </w:p>
  <w:p w14:paraId="7421135F" w14:textId="77777777" w:rsidR="00D97D6F" w:rsidRPr="000E5CC9" w:rsidRDefault="00D97D6F" w:rsidP="000E5CC9">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12304202">
    <w:abstractNumId w:val="1"/>
  </w:num>
  <w:num w:numId="2" w16cid:durableId="1796095452">
    <w:abstractNumId w:val="1"/>
  </w:num>
  <w:num w:numId="3" w16cid:durableId="411659997">
    <w:abstractNumId w:val="2"/>
  </w:num>
  <w:num w:numId="4" w16cid:durableId="778989599">
    <w:abstractNumId w:val="3"/>
  </w:num>
  <w:num w:numId="5" w16cid:durableId="1321884083">
    <w:abstractNumId w:val="5"/>
  </w:num>
  <w:num w:numId="6" w16cid:durableId="1149830575">
    <w:abstractNumId w:val="8"/>
  </w:num>
  <w:num w:numId="7" w16cid:durableId="733360868">
    <w:abstractNumId w:val="0"/>
  </w:num>
  <w:num w:numId="8" w16cid:durableId="1403261033">
    <w:abstractNumId w:val="4"/>
  </w:num>
  <w:num w:numId="9" w16cid:durableId="2040692466">
    <w:abstractNumId w:val="6"/>
  </w:num>
  <w:num w:numId="10" w16cid:durableId="1321437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432D6"/>
    <w:rsid w:val="00083CF3"/>
    <w:rsid w:val="00094457"/>
    <w:rsid w:val="000946E7"/>
    <w:rsid w:val="000B1282"/>
    <w:rsid w:val="000D0D0B"/>
    <w:rsid w:val="000E5CC9"/>
    <w:rsid w:val="0011755C"/>
    <w:rsid w:val="0012286C"/>
    <w:rsid w:val="0013672F"/>
    <w:rsid w:val="001475D6"/>
    <w:rsid w:val="001D5B11"/>
    <w:rsid w:val="00234D43"/>
    <w:rsid w:val="0024017E"/>
    <w:rsid w:val="00253710"/>
    <w:rsid w:val="002E11B7"/>
    <w:rsid w:val="003602F5"/>
    <w:rsid w:val="00382CB1"/>
    <w:rsid w:val="00383E31"/>
    <w:rsid w:val="003D51C7"/>
    <w:rsid w:val="0043717B"/>
    <w:rsid w:val="004536FA"/>
    <w:rsid w:val="0045405B"/>
    <w:rsid w:val="00470DB5"/>
    <w:rsid w:val="00484AAF"/>
    <w:rsid w:val="00501134"/>
    <w:rsid w:val="005031A0"/>
    <w:rsid w:val="00531DF2"/>
    <w:rsid w:val="00545725"/>
    <w:rsid w:val="005741A4"/>
    <w:rsid w:val="005C6BF6"/>
    <w:rsid w:val="006651D9"/>
    <w:rsid w:val="006811DC"/>
    <w:rsid w:val="00681BA6"/>
    <w:rsid w:val="006E76E3"/>
    <w:rsid w:val="00742C32"/>
    <w:rsid w:val="00743F3A"/>
    <w:rsid w:val="00787033"/>
    <w:rsid w:val="00815732"/>
    <w:rsid w:val="00826090"/>
    <w:rsid w:val="008748DA"/>
    <w:rsid w:val="00892F89"/>
    <w:rsid w:val="00893958"/>
    <w:rsid w:val="008A485D"/>
    <w:rsid w:val="008A4D43"/>
    <w:rsid w:val="008C6A33"/>
    <w:rsid w:val="00900F5D"/>
    <w:rsid w:val="009B009C"/>
    <w:rsid w:val="009E1D3E"/>
    <w:rsid w:val="00A108FA"/>
    <w:rsid w:val="00A20A64"/>
    <w:rsid w:val="00A47662"/>
    <w:rsid w:val="00A55A75"/>
    <w:rsid w:val="00AD6DC9"/>
    <w:rsid w:val="00AF7065"/>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401E7"/>
    <w:rsid w:val="00D4420E"/>
    <w:rsid w:val="00D9518C"/>
    <w:rsid w:val="00D97D6F"/>
    <w:rsid w:val="00DA7247"/>
    <w:rsid w:val="00DB03E0"/>
    <w:rsid w:val="00DE02FD"/>
    <w:rsid w:val="00DE04B7"/>
    <w:rsid w:val="00DE79EE"/>
    <w:rsid w:val="00E21F9E"/>
    <w:rsid w:val="00E24256"/>
    <w:rsid w:val="00E4257B"/>
    <w:rsid w:val="00E6697D"/>
    <w:rsid w:val="00E94952"/>
    <w:rsid w:val="00EA02D8"/>
    <w:rsid w:val="00EB2759"/>
    <w:rsid w:val="00EC3BA3"/>
    <w:rsid w:val="00EE5561"/>
    <w:rsid w:val="00F74AE4"/>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676CE9E"/>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table" w:styleId="Tabelgril">
    <w:name w:val="Table Grid"/>
    <w:basedOn w:val="Tabel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uiPriority w:val="99"/>
    <w:rsid w:val="00A55A75"/>
    <w:rPr>
      <w:rFonts w:ascii="Trebuchet MS" w:hAnsi="Trebuchet MS"/>
      <w:sz w:val="18"/>
      <w:szCs w:val="24"/>
      <w:lang w:eastAsia="en-US"/>
    </w:rPr>
  </w:style>
  <w:style w:type="character" w:customStyle="1" w:styleId="SubsolCaracter">
    <w:name w:val="Subsol Caracter"/>
    <w:link w:val="Subsol"/>
    <w:uiPriority w:val="99"/>
    <w:rsid w:val="005741A4"/>
    <w:rPr>
      <w:rFonts w:ascii="Trebuchet MS" w:hAnsi="Trebuchet MS"/>
      <w:sz w:val="18"/>
      <w:szCs w:val="24"/>
      <w:lang w:eastAsia="en-US"/>
    </w:rPr>
  </w:style>
  <w:style w:type="character" w:styleId="Textsubstituent">
    <w:name w:val="Placeholder Text"/>
    <w:basedOn w:val="Fontdeparagrafimplicit"/>
    <w:uiPriority w:val="99"/>
    <w:semiHidden/>
    <w:rsid w:val="003D51C7"/>
    <w:rPr>
      <w:color w:val="808080"/>
    </w:rPr>
  </w:style>
  <w:style w:type="paragraph" w:styleId="Revizuire">
    <w:name w:val="Revision"/>
    <w:hidden/>
    <w:uiPriority w:val="99"/>
    <w:semiHidden/>
    <w:rsid w:val="00743F3A"/>
    <w:rPr>
      <w:rFonts w:ascii="Trebuchet MS" w:hAnsi="Trebuchet MS"/>
      <w:sz w:val="18"/>
      <w:szCs w:val="24"/>
      <w:lang w:eastAsia="en-US"/>
    </w:rPr>
  </w:style>
  <w:style w:type="character" w:styleId="Referincomentariu">
    <w:name w:val="annotation reference"/>
    <w:basedOn w:val="Fontdeparagrafimplicit"/>
    <w:uiPriority w:val="99"/>
    <w:semiHidden/>
    <w:unhideWhenUsed/>
    <w:rsid w:val="00743F3A"/>
    <w:rPr>
      <w:sz w:val="16"/>
      <w:szCs w:val="16"/>
    </w:rPr>
  </w:style>
  <w:style w:type="paragraph" w:styleId="Textcomentariu">
    <w:name w:val="annotation text"/>
    <w:basedOn w:val="Normal"/>
    <w:link w:val="TextcomentariuCaracter"/>
    <w:uiPriority w:val="99"/>
    <w:semiHidden/>
    <w:unhideWhenUsed/>
    <w:rsid w:val="00743F3A"/>
    <w:rPr>
      <w:sz w:val="20"/>
      <w:szCs w:val="20"/>
    </w:rPr>
  </w:style>
  <w:style w:type="character" w:customStyle="1" w:styleId="TextcomentariuCaracter">
    <w:name w:val="Text comentariu Caracter"/>
    <w:basedOn w:val="Fontdeparagrafimplicit"/>
    <w:link w:val="Textcomentariu"/>
    <w:uiPriority w:val="99"/>
    <w:semiHidden/>
    <w:rsid w:val="00743F3A"/>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43F3A"/>
    <w:rPr>
      <w:b/>
      <w:bCs/>
    </w:rPr>
  </w:style>
  <w:style w:type="character" w:customStyle="1" w:styleId="SubiectComentariuCaracter">
    <w:name w:val="Subiect Comentariu Caracter"/>
    <w:basedOn w:val="TextcomentariuCaracter"/>
    <w:link w:val="SubiectComentariu"/>
    <w:uiPriority w:val="99"/>
    <w:semiHidden/>
    <w:rsid w:val="00743F3A"/>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Textsubstituen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Textsubstituen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Textsubstituen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Textsubstituen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Textsubstituen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Textsubstituen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Textsubstituen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Textsubstituen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Textsubstituen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Textsubstituen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Textsubstituen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Textsubstituen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Textsubstituen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Textsubstituen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Textsubstituen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Textsubstituen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Textsubstituen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Textsubstituen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Textsubstituen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Textsubstituen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Textsubstituen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Textsubstituen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Textsubstituen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Textsubstituen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221B77"/>
    <w:rsid w:val="003E049E"/>
    <w:rsid w:val="005E26F8"/>
    <w:rsid w:val="00846400"/>
    <w:rsid w:val="00E85E8E"/>
    <w:rsid w:val="00FD4D0B"/>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1621</Words>
  <Characters>10917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12513</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cp:lastModifiedBy>Bianca Ifrim</cp:lastModifiedBy>
  <cp:revision>6</cp:revision>
  <cp:lastPrinted>2014-03-05T10:09:00Z</cp:lastPrinted>
  <dcterms:created xsi:type="dcterms:W3CDTF">2023-09-05T13:07:00Z</dcterms:created>
  <dcterms:modified xsi:type="dcterms:W3CDTF">2024-01-11T07:18:00Z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093370fcbb5399d5f4eb1f28d1c1555557288b083063b46ec4e9facb3ca2c9f3</vt:lpwstr>
  </property>
</Properties>
</file>