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5B06AB" w14:textId="77777777" w:rsidR="000C7428" w:rsidRPr="0049301A" w:rsidRDefault="000C7428" w:rsidP="007969DA">
      <w:pPr>
        <w:pStyle w:val="Antet"/>
        <w:rPr>
          <w:rFonts w:cstheme="minorHAnsi"/>
          <w:sz w:val="20"/>
          <w:szCs w:val="20"/>
          <w:lang w:val="it-IT"/>
        </w:rPr>
      </w:pPr>
    </w:p>
    <w:p w14:paraId="03ECF8C0" w14:textId="77777777" w:rsidR="000C7428" w:rsidRPr="0049301A" w:rsidRDefault="000C7428" w:rsidP="007969DA">
      <w:pPr>
        <w:pStyle w:val="Antet"/>
        <w:rPr>
          <w:rFonts w:cstheme="minorHAnsi"/>
          <w:sz w:val="20"/>
          <w:szCs w:val="20"/>
          <w:lang w:val="it-IT"/>
        </w:rPr>
      </w:pPr>
    </w:p>
    <w:p w14:paraId="33E0F19C" w14:textId="77777777" w:rsidR="000C7428" w:rsidRPr="0049301A" w:rsidRDefault="000C7428" w:rsidP="007969DA">
      <w:pPr>
        <w:pStyle w:val="Antet"/>
        <w:rPr>
          <w:rFonts w:cstheme="minorHAnsi"/>
          <w:sz w:val="20"/>
          <w:szCs w:val="20"/>
          <w:lang w:val="it-IT"/>
        </w:rPr>
      </w:pPr>
    </w:p>
    <w:p w14:paraId="743360FA" w14:textId="77777777" w:rsidR="000C7428" w:rsidRPr="0049301A" w:rsidRDefault="000C7428" w:rsidP="007969DA">
      <w:pPr>
        <w:pStyle w:val="Antet"/>
        <w:rPr>
          <w:rFonts w:cstheme="minorHAnsi"/>
          <w:sz w:val="20"/>
          <w:szCs w:val="20"/>
          <w:lang w:val="it-IT"/>
        </w:rPr>
      </w:pPr>
    </w:p>
    <w:p w14:paraId="1F8F2D12" w14:textId="57A1C5F0" w:rsidR="007969DA" w:rsidRPr="0049301A" w:rsidRDefault="007969DA" w:rsidP="007969DA">
      <w:pPr>
        <w:pStyle w:val="Antet"/>
        <w:rPr>
          <w:rFonts w:cstheme="minorHAnsi"/>
          <w:sz w:val="20"/>
          <w:szCs w:val="20"/>
          <w:lang w:val="it-IT"/>
        </w:rPr>
      </w:pPr>
      <w:bookmarkStart w:id="0" w:name="_Hlk144883587"/>
      <w:r w:rsidRPr="0049301A">
        <w:rPr>
          <w:rFonts w:cstheme="minorHAnsi"/>
          <w:sz w:val="20"/>
          <w:szCs w:val="20"/>
          <w:lang w:val="it-IT"/>
        </w:rPr>
        <w:t>Prioritatea 1: Nord-Est – O regiune mai competitivă, mai inovativă</w:t>
      </w:r>
    </w:p>
    <w:p w14:paraId="5AF578BB" w14:textId="234FC589" w:rsidR="007969DA" w:rsidRPr="0049301A" w:rsidRDefault="007969DA" w:rsidP="007969DA">
      <w:pPr>
        <w:pStyle w:val="Antet"/>
        <w:rPr>
          <w:rFonts w:cstheme="minorHAnsi"/>
          <w:sz w:val="20"/>
          <w:szCs w:val="20"/>
          <w:lang w:val="it-IT"/>
        </w:rPr>
      </w:pPr>
      <w:r w:rsidRPr="0049301A">
        <w:rPr>
          <w:rFonts w:cstheme="minorHAnsi"/>
          <w:sz w:val="20"/>
          <w:szCs w:val="20"/>
          <w:lang w:val="it-IT"/>
        </w:rPr>
        <w:t>Obiectiv specific: Intensificarea creșterii durabile și a competitivității IMM-urilor și crearea de locuri de muncă în cadrul IMM-urilor, inclusiv prin investiții productive.</w:t>
      </w:r>
    </w:p>
    <w:p w14:paraId="6EAEC3EC" w14:textId="2D76ED2B" w:rsidR="007969DA" w:rsidRPr="0049301A" w:rsidRDefault="00CE2F17" w:rsidP="007969DA">
      <w:pPr>
        <w:pStyle w:val="Antet"/>
        <w:rPr>
          <w:rFonts w:cstheme="minorHAnsi"/>
          <w:sz w:val="20"/>
          <w:szCs w:val="20"/>
          <w:lang w:val="fr-FR"/>
        </w:rPr>
      </w:pPr>
      <w:r w:rsidRPr="0049301A">
        <w:rPr>
          <w:rFonts w:cstheme="minorHAnsi"/>
          <w:sz w:val="20"/>
          <w:szCs w:val="20"/>
          <w:lang w:val="fr-FR"/>
        </w:rPr>
        <w:t xml:space="preserve">Apel de </w:t>
      </w:r>
      <w:proofErr w:type="spellStart"/>
      <w:r w:rsidRPr="0049301A">
        <w:rPr>
          <w:rFonts w:cstheme="minorHAnsi"/>
          <w:sz w:val="20"/>
          <w:szCs w:val="20"/>
          <w:lang w:val="fr-FR"/>
        </w:rPr>
        <w:t>proiecte</w:t>
      </w:r>
      <w:proofErr w:type="spellEnd"/>
      <w:r w:rsidRPr="0049301A">
        <w:rPr>
          <w:rFonts w:cstheme="minorHAnsi"/>
          <w:sz w:val="20"/>
          <w:szCs w:val="20"/>
          <w:lang w:val="fr-FR"/>
        </w:rPr>
        <w:t xml:space="preserve"> </w:t>
      </w:r>
      <w:r w:rsidR="007969DA" w:rsidRPr="0049301A">
        <w:rPr>
          <w:rFonts w:cstheme="minorHAnsi"/>
          <w:sz w:val="20"/>
          <w:szCs w:val="20"/>
          <w:lang w:val="fr-FR"/>
        </w:rPr>
        <w:t>PR/2023/</w:t>
      </w:r>
      <w:r w:rsidR="0079787E">
        <w:rPr>
          <w:rFonts w:cstheme="minorHAnsi"/>
          <w:sz w:val="20"/>
          <w:szCs w:val="20"/>
          <w:lang w:val="fr-FR"/>
        </w:rPr>
        <w:t xml:space="preserve">RSO </w:t>
      </w:r>
      <w:r w:rsidR="007969DA" w:rsidRPr="0049301A">
        <w:rPr>
          <w:rFonts w:cstheme="minorHAnsi"/>
          <w:sz w:val="20"/>
          <w:szCs w:val="20"/>
          <w:lang w:val="fr-FR"/>
        </w:rPr>
        <w:t>1</w:t>
      </w:r>
      <w:r w:rsidR="0079787E">
        <w:rPr>
          <w:rFonts w:cstheme="minorHAnsi"/>
          <w:sz w:val="20"/>
          <w:szCs w:val="20"/>
          <w:lang w:val="fr-FR"/>
        </w:rPr>
        <w:t>.3.1</w:t>
      </w:r>
      <w:r w:rsidR="007969DA" w:rsidRPr="0049301A">
        <w:rPr>
          <w:rFonts w:cstheme="minorHAnsi"/>
          <w:sz w:val="20"/>
          <w:szCs w:val="20"/>
          <w:lang w:val="fr-FR"/>
        </w:rPr>
        <w:t>/1/MICROINTREPRINDERI</w:t>
      </w:r>
    </w:p>
    <w:p w14:paraId="12651BEE" w14:textId="77777777" w:rsidR="007969DA" w:rsidRPr="0049301A" w:rsidRDefault="007969DA" w:rsidP="007969DA">
      <w:pPr>
        <w:pStyle w:val="Antet"/>
        <w:rPr>
          <w:rFonts w:cstheme="minorHAnsi"/>
          <w:sz w:val="20"/>
          <w:szCs w:val="20"/>
          <w:lang w:val="fr-FR"/>
        </w:rPr>
      </w:pPr>
    </w:p>
    <w:p w14:paraId="0FD659F1" w14:textId="1E8E9677" w:rsidR="007969DA" w:rsidRPr="0087001D" w:rsidRDefault="007969DA" w:rsidP="0087001D">
      <w:pPr>
        <w:pStyle w:val="Antet"/>
        <w:rPr>
          <w:rFonts w:cstheme="minorHAnsi"/>
          <w:b/>
          <w:bCs/>
          <w:color w:val="2D74B5"/>
          <w:sz w:val="20"/>
          <w:szCs w:val="20"/>
          <w:lang w:val="fr-FR"/>
        </w:rPr>
      </w:pPr>
      <w:proofErr w:type="spellStart"/>
      <w:r w:rsidRPr="0049301A">
        <w:rPr>
          <w:rFonts w:cstheme="minorHAnsi"/>
          <w:b/>
          <w:bCs/>
          <w:sz w:val="20"/>
          <w:szCs w:val="20"/>
          <w:lang w:val="fr-FR"/>
        </w:rPr>
        <w:t>Anexa</w:t>
      </w:r>
      <w:proofErr w:type="spellEnd"/>
      <w:r w:rsidRPr="0049301A">
        <w:rPr>
          <w:rFonts w:cstheme="minorHAnsi"/>
          <w:b/>
          <w:bCs/>
          <w:sz w:val="20"/>
          <w:szCs w:val="20"/>
          <w:lang w:val="fr-FR"/>
        </w:rPr>
        <w:t xml:space="preserve"> 11</w:t>
      </w:r>
      <w:bookmarkEnd w:id="0"/>
    </w:p>
    <w:p w14:paraId="34B9EDBD" w14:textId="419F1ADD" w:rsidR="00D11EB2" w:rsidRDefault="00D11EB2" w:rsidP="00D11EB2">
      <w:pPr>
        <w:spacing w:before="212"/>
        <w:ind w:left="2643"/>
        <w:rPr>
          <w:rFonts w:cstheme="minorHAnsi"/>
          <w:b/>
          <w:color w:val="2D74B5"/>
          <w:spacing w:val="-1"/>
          <w:sz w:val="20"/>
          <w:szCs w:val="20"/>
        </w:rPr>
      </w:pPr>
      <w:bookmarkStart w:id="1" w:name="_Hlk144883734"/>
      <w:proofErr w:type="spellStart"/>
      <w:r w:rsidRPr="0049301A">
        <w:rPr>
          <w:rFonts w:cstheme="minorHAnsi"/>
          <w:b/>
          <w:color w:val="2D74B5"/>
          <w:sz w:val="20"/>
          <w:szCs w:val="20"/>
        </w:rPr>
        <w:t>Grila</w:t>
      </w:r>
      <w:proofErr w:type="spellEnd"/>
      <w:r w:rsidRPr="0049301A">
        <w:rPr>
          <w:rFonts w:cstheme="minorHAnsi"/>
          <w:b/>
          <w:color w:val="2D74B5"/>
          <w:spacing w:val="-10"/>
          <w:sz w:val="20"/>
          <w:szCs w:val="20"/>
        </w:rPr>
        <w:t xml:space="preserve"> </w:t>
      </w:r>
      <w:r w:rsidRPr="0049301A">
        <w:rPr>
          <w:rFonts w:cstheme="minorHAnsi"/>
          <w:b/>
          <w:color w:val="2D74B5"/>
          <w:sz w:val="20"/>
          <w:szCs w:val="20"/>
        </w:rPr>
        <w:t>de</w:t>
      </w:r>
      <w:r w:rsidRPr="0049301A">
        <w:rPr>
          <w:rFonts w:cstheme="minorHAnsi"/>
          <w:b/>
          <w:color w:val="2D74B5"/>
          <w:spacing w:val="-10"/>
          <w:sz w:val="20"/>
          <w:szCs w:val="20"/>
        </w:rPr>
        <w:t xml:space="preserve"> </w:t>
      </w:r>
      <w:proofErr w:type="spellStart"/>
      <w:r w:rsidRPr="0049301A">
        <w:rPr>
          <w:rFonts w:cstheme="minorHAnsi"/>
          <w:b/>
          <w:color w:val="2D74B5"/>
          <w:spacing w:val="-1"/>
          <w:sz w:val="20"/>
          <w:szCs w:val="20"/>
        </w:rPr>
        <w:t>evaluare</w:t>
      </w:r>
      <w:proofErr w:type="spellEnd"/>
      <w:r w:rsidRPr="0049301A">
        <w:rPr>
          <w:rFonts w:cstheme="minorHAnsi"/>
          <w:b/>
          <w:color w:val="2D74B5"/>
          <w:spacing w:val="-9"/>
          <w:sz w:val="20"/>
          <w:szCs w:val="20"/>
        </w:rPr>
        <w:t xml:space="preserve"> </w:t>
      </w:r>
      <w:proofErr w:type="spellStart"/>
      <w:r w:rsidRPr="0049301A">
        <w:rPr>
          <w:rFonts w:cstheme="minorHAnsi"/>
          <w:b/>
          <w:color w:val="2D74B5"/>
          <w:spacing w:val="-1"/>
          <w:sz w:val="20"/>
          <w:szCs w:val="20"/>
        </w:rPr>
        <w:t>tehnică</w:t>
      </w:r>
      <w:proofErr w:type="spellEnd"/>
      <w:r w:rsidRPr="0049301A">
        <w:rPr>
          <w:rFonts w:cstheme="minorHAnsi"/>
          <w:b/>
          <w:color w:val="2D74B5"/>
          <w:spacing w:val="-10"/>
          <w:sz w:val="20"/>
          <w:szCs w:val="20"/>
        </w:rPr>
        <w:t xml:space="preserve"> </w:t>
      </w:r>
      <w:r w:rsidRPr="0049301A">
        <w:rPr>
          <w:rFonts w:cstheme="minorHAnsi"/>
          <w:b/>
          <w:color w:val="2D74B5"/>
          <w:sz w:val="20"/>
          <w:szCs w:val="20"/>
        </w:rPr>
        <w:t>și</w:t>
      </w:r>
      <w:r w:rsidRPr="0049301A">
        <w:rPr>
          <w:rFonts w:cstheme="minorHAnsi"/>
          <w:b/>
          <w:color w:val="2D74B5"/>
          <w:spacing w:val="-9"/>
          <w:sz w:val="20"/>
          <w:szCs w:val="20"/>
        </w:rPr>
        <w:t xml:space="preserve"> </w:t>
      </w:r>
      <w:proofErr w:type="spellStart"/>
      <w:r w:rsidRPr="0049301A">
        <w:rPr>
          <w:rFonts w:cstheme="minorHAnsi"/>
          <w:b/>
          <w:color w:val="2D74B5"/>
          <w:spacing w:val="-1"/>
          <w:sz w:val="20"/>
          <w:szCs w:val="20"/>
        </w:rPr>
        <w:t>financiară</w:t>
      </w:r>
      <w:proofErr w:type="spellEnd"/>
    </w:p>
    <w:p w14:paraId="7B11DC81" w14:textId="77777777" w:rsidR="00701D4E" w:rsidRPr="00701D4E" w:rsidRDefault="00701D4E" w:rsidP="00701D4E">
      <w:pPr>
        <w:rPr>
          <w:rFonts w:cstheme="minorHAnsi"/>
          <w:sz w:val="20"/>
          <w:szCs w:val="20"/>
        </w:rPr>
      </w:pPr>
    </w:p>
    <w:p w14:paraId="41AD6774" w14:textId="45ECDD5A" w:rsidR="00701D4E" w:rsidRPr="00701D4E" w:rsidRDefault="00701D4E" w:rsidP="00701D4E">
      <w:pPr>
        <w:tabs>
          <w:tab w:val="left" w:pos="7425"/>
        </w:tabs>
        <w:rPr>
          <w:rFonts w:cstheme="minorHAnsi"/>
          <w:sz w:val="20"/>
          <w:szCs w:val="20"/>
        </w:rPr>
      </w:pPr>
      <w:r>
        <w:rPr>
          <w:rFonts w:cstheme="minorHAnsi"/>
          <w:sz w:val="20"/>
          <w:szCs w:val="20"/>
        </w:rPr>
        <w:tab/>
      </w:r>
    </w:p>
    <w:bookmarkEnd w:id="1"/>
    <w:tbl>
      <w:tblPr>
        <w:tblStyle w:val="Tabelgril4-Accentuare5"/>
        <w:tblW w:w="9835" w:type="dxa"/>
        <w:tblLook w:val="04A0" w:firstRow="1" w:lastRow="0" w:firstColumn="1" w:lastColumn="0" w:noHBand="0" w:noVBand="1"/>
      </w:tblPr>
      <w:tblGrid>
        <w:gridCol w:w="8837"/>
        <w:gridCol w:w="998"/>
      </w:tblGrid>
      <w:tr w:rsidR="00F60CDE" w:rsidRPr="0049301A" w14:paraId="39EF9A6F" w14:textId="77777777" w:rsidTr="00781FFF">
        <w:trPr>
          <w:cnfStyle w:val="100000000000" w:firstRow="1" w:lastRow="0" w:firstColumn="0" w:lastColumn="0" w:oddVBand="0" w:evenVBand="0" w:oddHBand="0" w:evenHBand="0" w:firstRowFirstColumn="0" w:firstRowLastColumn="0" w:lastRowFirstColumn="0" w:lastRowLastColumn="0"/>
          <w:trHeight w:val="173"/>
        </w:trPr>
        <w:tc>
          <w:tcPr>
            <w:cnfStyle w:val="001000000000" w:firstRow="0" w:lastRow="0" w:firstColumn="1" w:lastColumn="0" w:oddVBand="0" w:evenVBand="0" w:oddHBand="0" w:evenHBand="0" w:firstRowFirstColumn="0" w:firstRowLastColumn="0" w:lastRowFirstColumn="0" w:lastRowLastColumn="0"/>
            <w:tcW w:w="8837" w:type="dxa"/>
          </w:tcPr>
          <w:p w14:paraId="5BE23D41" w14:textId="77777777" w:rsidR="00F60CDE" w:rsidRPr="0049301A" w:rsidRDefault="00F60CDE" w:rsidP="00781FFF">
            <w:pPr>
              <w:spacing w:before="9"/>
              <w:rPr>
                <w:rFonts w:eastAsia="Calibri" w:cstheme="minorHAnsi"/>
                <w:b w:val="0"/>
                <w:bCs w:val="0"/>
                <w:sz w:val="20"/>
                <w:szCs w:val="20"/>
              </w:rPr>
            </w:pPr>
          </w:p>
          <w:p w14:paraId="1154DF67" w14:textId="77777777" w:rsidR="00F60CDE" w:rsidRPr="0049301A" w:rsidRDefault="00F60CDE" w:rsidP="00781FFF">
            <w:pPr>
              <w:jc w:val="center"/>
              <w:rPr>
                <w:rFonts w:cstheme="minorHAnsi"/>
                <w:sz w:val="20"/>
                <w:szCs w:val="20"/>
              </w:rPr>
            </w:pPr>
            <w:proofErr w:type="spellStart"/>
            <w:r w:rsidRPr="0049301A">
              <w:rPr>
                <w:rFonts w:cstheme="minorHAnsi"/>
                <w:color w:val="auto"/>
                <w:spacing w:val="-1"/>
                <w:sz w:val="20"/>
                <w:szCs w:val="20"/>
              </w:rPr>
              <w:t>Criteriu</w:t>
            </w:r>
            <w:proofErr w:type="spellEnd"/>
            <w:r w:rsidRPr="0049301A">
              <w:rPr>
                <w:rFonts w:cstheme="minorHAnsi"/>
                <w:color w:val="auto"/>
                <w:spacing w:val="-1"/>
                <w:sz w:val="20"/>
                <w:szCs w:val="20"/>
              </w:rPr>
              <w:t>/</w:t>
            </w:r>
            <w:r w:rsidRPr="0049301A">
              <w:rPr>
                <w:rFonts w:cstheme="minorHAnsi"/>
                <w:color w:val="auto"/>
                <w:sz w:val="20"/>
                <w:szCs w:val="20"/>
              </w:rPr>
              <w:t xml:space="preserve"> </w:t>
            </w:r>
            <w:proofErr w:type="spellStart"/>
            <w:r w:rsidRPr="0049301A">
              <w:rPr>
                <w:rFonts w:cstheme="minorHAnsi"/>
                <w:color w:val="auto"/>
                <w:spacing w:val="-1"/>
                <w:sz w:val="20"/>
                <w:szCs w:val="20"/>
              </w:rPr>
              <w:t>Subcriteriu</w:t>
            </w:r>
            <w:proofErr w:type="spellEnd"/>
          </w:p>
        </w:tc>
        <w:tc>
          <w:tcPr>
            <w:tcW w:w="998" w:type="dxa"/>
          </w:tcPr>
          <w:p w14:paraId="000B1E68" w14:textId="77777777" w:rsidR="00F60CDE" w:rsidRPr="0049301A" w:rsidRDefault="00F60CDE" w:rsidP="00CE2F17">
            <w:pPr>
              <w:jc w:val="center"/>
              <w:cnfStyle w:val="100000000000" w:firstRow="1" w:lastRow="0" w:firstColumn="0" w:lastColumn="0" w:oddVBand="0" w:evenVBand="0" w:oddHBand="0" w:evenHBand="0" w:firstRowFirstColumn="0" w:firstRowLastColumn="0" w:lastRowFirstColumn="0" w:lastRowLastColumn="0"/>
              <w:rPr>
                <w:rFonts w:cstheme="minorHAnsi"/>
                <w:b w:val="0"/>
                <w:bCs w:val="0"/>
                <w:spacing w:val="-1"/>
                <w:sz w:val="20"/>
                <w:szCs w:val="20"/>
              </w:rPr>
            </w:pPr>
          </w:p>
          <w:p w14:paraId="459A20CC" w14:textId="77777777" w:rsidR="00F60CDE" w:rsidRPr="0049301A" w:rsidRDefault="00F60CDE" w:rsidP="00CE2F17">
            <w:pPr>
              <w:jc w:val="center"/>
              <w:cnfStyle w:val="100000000000" w:firstRow="1" w:lastRow="0" w:firstColumn="0" w:lastColumn="0" w:oddVBand="0" w:evenVBand="0" w:oddHBand="0" w:evenHBand="0" w:firstRowFirstColumn="0" w:firstRowLastColumn="0" w:lastRowFirstColumn="0" w:lastRowLastColumn="0"/>
              <w:rPr>
                <w:rFonts w:cstheme="minorHAnsi"/>
                <w:color w:val="auto"/>
                <w:spacing w:val="-1"/>
                <w:sz w:val="20"/>
                <w:szCs w:val="20"/>
              </w:rPr>
            </w:pPr>
            <w:proofErr w:type="spellStart"/>
            <w:r w:rsidRPr="0049301A">
              <w:rPr>
                <w:rFonts w:cstheme="minorHAnsi"/>
                <w:color w:val="auto"/>
                <w:spacing w:val="-1"/>
                <w:sz w:val="20"/>
                <w:szCs w:val="20"/>
              </w:rPr>
              <w:t>Punctaj</w:t>
            </w:r>
            <w:proofErr w:type="spellEnd"/>
          </w:p>
          <w:p w14:paraId="44E9019C" w14:textId="77777777" w:rsidR="00F60CDE" w:rsidRPr="0049301A" w:rsidRDefault="00F60CDE" w:rsidP="00CE2F17">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p>
        </w:tc>
      </w:tr>
      <w:tr w:rsidR="00F60CDE" w:rsidRPr="0049301A" w14:paraId="2BD2C111" w14:textId="77777777" w:rsidTr="00781FFF">
        <w:trPr>
          <w:cnfStyle w:val="000000100000" w:firstRow="0" w:lastRow="0" w:firstColumn="0" w:lastColumn="0" w:oddVBand="0" w:evenVBand="0" w:oddHBand="1" w:evenHBand="0" w:firstRowFirstColumn="0" w:firstRowLastColumn="0" w:lastRowFirstColumn="0" w:lastRowLastColumn="0"/>
          <w:trHeight w:val="173"/>
        </w:trPr>
        <w:tc>
          <w:tcPr>
            <w:cnfStyle w:val="001000000000" w:firstRow="0" w:lastRow="0" w:firstColumn="1" w:lastColumn="0" w:oddVBand="0" w:evenVBand="0" w:oddHBand="0" w:evenHBand="0" w:firstRowFirstColumn="0" w:firstRowLastColumn="0" w:lastRowFirstColumn="0" w:lastRowLastColumn="0"/>
            <w:tcW w:w="8837" w:type="dxa"/>
          </w:tcPr>
          <w:p w14:paraId="38046938" w14:textId="26B80A29" w:rsidR="00F60CDE" w:rsidRPr="00CE2F17" w:rsidRDefault="00F60CDE" w:rsidP="00CE2F17">
            <w:pPr>
              <w:pStyle w:val="Listparagraf"/>
              <w:numPr>
                <w:ilvl w:val="0"/>
                <w:numId w:val="27"/>
              </w:numPr>
              <w:rPr>
                <w:rFonts w:cstheme="minorHAnsi"/>
                <w:sz w:val="20"/>
                <w:szCs w:val="20"/>
                <w:lang w:val="it-IT"/>
              </w:rPr>
            </w:pPr>
            <w:r w:rsidRPr="00CE2F17">
              <w:rPr>
                <w:rFonts w:cstheme="minorHAnsi"/>
                <w:sz w:val="20"/>
                <w:szCs w:val="20"/>
                <w:lang w:val="it-IT"/>
              </w:rPr>
              <w:t>Contribuţia proiectului la realizarea obiectivului priorității de investiție</w:t>
            </w:r>
          </w:p>
        </w:tc>
        <w:tc>
          <w:tcPr>
            <w:tcW w:w="998" w:type="dxa"/>
          </w:tcPr>
          <w:p w14:paraId="1C455B78" w14:textId="248109D2" w:rsidR="00F60CDE" w:rsidRPr="00CE2F17" w:rsidRDefault="005B7A09" w:rsidP="009E1A62">
            <w:pPr>
              <w:jc w:val="center"/>
              <w:cnfStyle w:val="000000100000" w:firstRow="0" w:lastRow="0" w:firstColumn="0" w:lastColumn="0" w:oddVBand="0" w:evenVBand="0" w:oddHBand="1" w:evenHBand="0" w:firstRowFirstColumn="0" w:firstRowLastColumn="0" w:lastRowFirstColumn="0" w:lastRowLastColumn="0"/>
              <w:rPr>
                <w:rFonts w:cstheme="minorHAnsi"/>
                <w:b/>
                <w:bCs/>
                <w:sz w:val="20"/>
                <w:szCs w:val="20"/>
              </w:rPr>
            </w:pPr>
            <w:r w:rsidRPr="00CE2F17">
              <w:rPr>
                <w:rFonts w:cstheme="minorHAnsi"/>
                <w:b/>
                <w:bCs/>
                <w:sz w:val="20"/>
                <w:szCs w:val="20"/>
              </w:rPr>
              <w:t>40</w:t>
            </w:r>
          </w:p>
        </w:tc>
      </w:tr>
      <w:tr w:rsidR="00F60CDE" w:rsidRPr="0049301A" w14:paraId="76347332" w14:textId="77777777" w:rsidTr="00781FFF">
        <w:trPr>
          <w:trHeight w:val="173"/>
        </w:trPr>
        <w:tc>
          <w:tcPr>
            <w:cnfStyle w:val="001000000000" w:firstRow="0" w:lastRow="0" w:firstColumn="1" w:lastColumn="0" w:oddVBand="0" w:evenVBand="0" w:oddHBand="0" w:evenHBand="0" w:firstRowFirstColumn="0" w:firstRowLastColumn="0" w:lastRowFirstColumn="0" w:lastRowLastColumn="0"/>
            <w:tcW w:w="8837" w:type="dxa"/>
          </w:tcPr>
          <w:p w14:paraId="4F45850A" w14:textId="26553E48" w:rsidR="00F60CDE" w:rsidRPr="00F338DB" w:rsidRDefault="00F60CDE" w:rsidP="00916987">
            <w:pPr>
              <w:pStyle w:val="Corptext"/>
              <w:tabs>
                <w:tab w:val="right" w:pos="7959"/>
              </w:tabs>
              <w:ind w:left="0"/>
              <w:jc w:val="both"/>
              <w:rPr>
                <w:rFonts w:asciiTheme="minorHAnsi" w:hAnsiTheme="minorHAnsi" w:cstheme="minorHAnsi"/>
                <w:lang w:val="it-IT"/>
              </w:rPr>
            </w:pPr>
            <w:r w:rsidRPr="00F338DB">
              <w:rPr>
                <w:rFonts w:asciiTheme="minorHAnsi" w:hAnsiTheme="minorHAnsi" w:cstheme="minorHAnsi"/>
                <w:b w:val="0"/>
                <w:bCs w:val="0"/>
                <w:spacing w:val="-1"/>
                <w:lang w:val="it-IT"/>
              </w:rPr>
              <w:t>1.1</w:t>
            </w:r>
            <w:r w:rsidRPr="00F338DB">
              <w:rPr>
                <w:rFonts w:asciiTheme="minorHAnsi" w:hAnsiTheme="minorHAnsi" w:cstheme="minorHAnsi"/>
                <w:spacing w:val="-1"/>
                <w:lang w:val="it-IT"/>
              </w:rPr>
              <w:t xml:space="preserve"> Domeniul </w:t>
            </w:r>
            <w:r w:rsidRPr="00F338DB">
              <w:rPr>
                <w:rFonts w:asciiTheme="minorHAnsi" w:hAnsiTheme="minorHAnsi" w:cstheme="minorHAnsi"/>
                <w:lang w:val="it-IT"/>
              </w:rPr>
              <w:t xml:space="preserve">de </w:t>
            </w:r>
            <w:r w:rsidRPr="00F338DB">
              <w:rPr>
                <w:rFonts w:asciiTheme="minorHAnsi" w:hAnsiTheme="minorHAnsi" w:cstheme="minorHAnsi"/>
                <w:spacing w:val="-1"/>
                <w:lang w:val="it-IT"/>
              </w:rPr>
              <w:t>activitate</w:t>
            </w:r>
            <w:r w:rsidRPr="00F338DB">
              <w:rPr>
                <w:rFonts w:asciiTheme="minorHAnsi" w:hAnsiTheme="minorHAnsi" w:cstheme="minorHAnsi"/>
                <w:lang w:val="it-IT"/>
              </w:rPr>
              <w:t xml:space="preserve"> </w:t>
            </w:r>
            <w:r w:rsidRPr="00F338DB">
              <w:rPr>
                <w:rFonts w:asciiTheme="minorHAnsi" w:hAnsiTheme="minorHAnsi" w:cstheme="minorHAnsi"/>
                <w:spacing w:val="-1"/>
                <w:lang w:val="it-IT"/>
              </w:rPr>
              <w:t xml:space="preserve">(clasa </w:t>
            </w:r>
            <w:r w:rsidRPr="00F338DB">
              <w:rPr>
                <w:rFonts w:asciiTheme="minorHAnsi" w:hAnsiTheme="minorHAnsi" w:cstheme="minorHAnsi"/>
                <w:lang w:val="it-IT"/>
              </w:rPr>
              <w:t>CAEN)</w:t>
            </w:r>
            <w:r w:rsidRPr="00F338DB">
              <w:rPr>
                <w:rFonts w:asciiTheme="minorHAnsi" w:hAnsiTheme="minorHAnsi" w:cstheme="minorHAnsi"/>
                <w:spacing w:val="-1"/>
                <w:lang w:val="it-IT"/>
              </w:rPr>
              <w:t xml:space="preserve"> în</w:t>
            </w:r>
            <w:r w:rsidRPr="00F338DB">
              <w:rPr>
                <w:rFonts w:asciiTheme="minorHAnsi" w:hAnsiTheme="minorHAnsi" w:cstheme="minorHAnsi"/>
                <w:lang w:val="it-IT"/>
              </w:rPr>
              <w:t xml:space="preserve"> </w:t>
            </w:r>
            <w:r w:rsidRPr="00F338DB">
              <w:rPr>
                <w:rFonts w:asciiTheme="minorHAnsi" w:hAnsiTheme="minorHAnsi" w:cstheme="minorHAnsi"/>
                <w:spacing w:val="-1"/>
                <w:lang w:val="it-IT"/>
              </w:rPr>
              <w:t>care</w:t>
            </w:r>
            <w:r w:rsidRPr="00F338DB">
              <w:rPr>
                <w:rFonts w:asciiTheme="minorHAnsi" w:hAnsiTheme="minorHAnsi" w:cstheme="minorHAnsi"/>
                <w:lang w:val="it-IT"/>
              </w:rPr>
              <w:t xml:space="preserve"> se </w:t>
            </w:r>
            <w:r w:rsidRPr="00F338DB">
              <w:rPr>
                <w:rFonts w:asciiTheme="minorHAnsi" w:hAnsiTheme="minorHAnsi" w:cstheme="minorHAnsi"/>
                <w:spacing w:val="-1"/>
                <w:lang w:val="it-IT"/>
              </w:rPr>
              <w:t>realizează</w:t>
            </w:r>
            <w:r w:rsidRPr="00F338DB">
              <w:rPr>
                <w:rFonts w:asciiTheme="minorHAnsi" w:hAnsiTheme="minorHAnsi" w:cstheme="minorHAnsi"/>
                <w:lang w:val="it-IT"/>
              </w:rPr>
              <w:t xml:space="preserve"> </w:t>
            </w:r>
            <w:r w:rsidRPr="00F338DB">
              <w:rPr>
                <w:rFonts w:asciiTheme="minorHAnsi" w:hAnsiTheme="minorHAnsi" w:cstheme="minorHAnsi"/>
                <w:spacing w:val="-1"/>
                <w:lang w:val="it-IT"/>
              </w:rPr>
              <w:t>investiția</w:t>
            </w:r>
            <w:r w:rsidRPr="00F338DB">
              <w:rPr>
                <w:rFonts w:asciiTheme="minorHAnsi" w:hAnsiTheme="minorHAnsi" w:cstheme="minorHAnsi"/>
                <w:lang w:val="it-IT"/>
              </w:rPr>
              <w:t xml:space="preserve"> </w:t>
            </w:r>
            <w:r w:rsidRPr="00F338DB">
              <w:rPr>
                <w:rFonts w:asciiTheme="minorHAnsi" w:hAnsiTheme="minorHAnsi" w:cstheme="minorHAnsi"/>
                <w:spacing w:val="-1"/>
                <w:lang w:val="it-IT"/>
              </w:rPr>
              <w:t>(în</w:t>
            </w:r>
            <w:r w:rsidRPr="00F338DB">
              <w:rPr>
                <w:rFonts w:asciiTheme="minorHAnsi" w:hAnsiTheme="minorHAnsi" w:cstheme="minorHAnsi"/>
                <w:lang w:val="it-IT"/>
              </w:rPr>
              <w:t xml:space="preserve"> </w:t>
            </w:r>
            <w:r w:rsidRPr="00F338DB">
              <w:rPr>
                <w:rFonts w:asciiTheme="minorHAnsi" w:hAnsiTheme="minorHAnsi" w:cstheme="minorHAnsi"/>
                <w:spacing w:val="-1"/>
                <w:lang w:val="it-IT"/>
              </w:rPr>
              <w:t>conformitate</w:t>
            </w:r>
            <w:r w:rsidRPr="00F338DB">
              <w:rPr>
                <w:rFonts w:asciiTheme="minorHAnsi" w:hAnsiTheme="minorHAnsi" w:cstheme="minorHAnsi"/>
                <w:lang w:val="it-IT"/>
              </w:rPr>
              <w:t xml:space="preserve"> cu</w:t>
            </w:r>
            <w:r w:rsidR="00C319C8" w:rsidRPr="00F338DB">
              <w:rPr>
                <w:rFonts w:asciiTheme="minorHAnsi" w:hAnsiTheme="minorHAnsi" w:cstheme="minorHAnsi"/>
                <w:lang w:val="it-IT"/>
              </w:rPr>
              <w:t xml:space="preserve"> </w:t>
            </w:r>
            <w:r w:rsidRPr="00F338DB">
              <w:rPr>
                <w:rFonts w:asciiTheme="minorHAnsi" w:hAnsiTheme="minorHAnsi" w:cstheme="minorHAnsi"/>
                <w:spacing w:val="-1"/>
                <w:lang w:val="it-IT"/>
              </w:rPr>
              <w:t>Anexa</w:t>
            </w:r>
            <w:r w:rsidRPr="00F338DB">
              <w:rPr>
                <w:rFonts w:asciiTheme="minorHAnsi" w:hAnsiTheme="minorHAnsi" w:cstheme="minorHAnsi"/>
                <w:lang w:val="it-IT"/>
              </w:rPr>
              <w:t xml:space="preserve"> </w:t>
            </w:r>
            <w:r w:rsidRPr="00F338DB">
              <w:rPr>
                <w:rFonts w:asciiTheme="minorHAnsi" w:hAnsiTheme="minorHAnsi" w:cstheme="minorHAnsi"/>
                <w:spacing w:val="-1"/>
                <w:lang w:val="it-IT"/>
              </w:rPr>
              <w:t>”Lista</w:t>
            </w:r>
            <w:r w:rsidRPr="00F338DB">
              <w:rPr>
                <w:rFonts w:asciiTheme="minorHAnsi" w:hAnsiTheme="minorHAnsi" w:cstheme="minorHAnsi"/>
                <w:spacing w:val="1"/>
                <w:lang w:val="it-IT"/>
              </w:rPr>
              <w:t xml:space="preserve"> </w:t>
            </w:r>
            <w:r w:rsidRPr="00F338DB">
              <w:rPr>
                <w:rFonts w:asciiTheme="minorHAnsi" w:hAnsiTheme="minorHAnsi" w:cstheme="minorHAnsi"/>
                <w:spacing w:val="-1"/>
                <w:lang w:val="it-IT"/>
              </w:rPr>
              <w:t xml:space="preserve">domeniilor </w:t>
            </w:r>
            <w:r w:rsidRPr="00F338DB">
              <w:rPr>
                <w:rFonts w:asciiTheme="minorHAnsi" w:hAnsiTheme="minorHAnsi" w:cstheme="minorHAnsi"/>
                <w:lang w:val="it-IT"/>
              </w:rPr>
              <w:t>de</w:t>
            </w:r>
            <w:r w:rsidRPr="00F338DB">
              <w:rPr>
                <w:rFonts w:asciiTheme="minorHAnsi" w:hAnsiTheme="minorHAnsi" w:cstheme="minorHAnsi"/>
                <w:spacing w:val="1"/>
                <w:lang w:val="it-IT"/>
              </w:rPr>
              <w:t xml:space="preserve"> </w:t>
            </w:r>
            <w:r w:rsidRPr="00F338DB">
              <w:rPr>
                <w:rFonts w:asciiTheme="minorHAnsi" w:hAnsiTheme="minorHAnsi" w:cstheme="minorHAnsi"/>
                <w:spacing w:val="-1"/>
                <w:lang w:val="it-IT"/>
              </w:rPr>
              <w:t>activitate</w:t>
            </w:r>
            <w:r w:rsidRPr="00F338DB">
              <w:rPr>
                <w:rFonts w:asciiTheme="minorHAnsi" w:hAnsiTheme="minorHAnsi" w:cstheme="minorHAnsi"/>
                <w:lang w:val="it-IT"/>
              </w:rPr>
              <w:t xml:space="preserve"> </w:t>
            </w:r>
            <w:r w:rsidRPr="00F338DB">
              <w:rPr>
                <w:rFonts w:asciiTheme="minorHAnsi" w:hAnsiTheme="minorHAnsi" w:cstheme="minorHAnsi"/>
                <w:spacing w:val="-1"/>
                <w:lang w:val="it-IT"/>
              </w:rPr>
              <w:t>eligibile”</w:t>
            </w:r>
            <w:r w:rsidRPr="00F338DB">
              <w:rPr>
                <w:rFonts w:asciiTheme="minorHAnsi" w:hAnsiTheme="minorHAnsi" w:cstheme="minorHAnsi"/>
                <w:spacing w:val="1"/>
                <w:lang w:val="it-IT"/>
              </w:rPr>
              <w:t xml:space="preserve"> </w:t>
            </w:r>
            <w:r w:rsidRPr="00F338DB">
              <w:rPr>
                <w:rFonts w:asciiTheme="minorHAnsi" w:hAnsiTheme="minorHAnsi" w:cstheme="minorHAnsi"/>
                <w:lang w:val="it-IT"/>
              </w:rPr>
              <w:t>la</w:t>
            </w:r>
            <w:r w:rsidRPr="00F338DB">
              <w:rPr>
                <w:rFonts w:asciiTheme="minorHAnsi" w:hAnsiTheme="minorHAnsi" w:cstheme="minorHAnsi"/>
                <w:spacing w:val="-1"/>
                <w:lang w:val="it-IT"/>
              </w:rPr>
              <w:t xml:space="preserve"> ghid)</w:t>
            </w:r>
          </w:p>
          <w:p w14:paraId="390D9EA2" w14:textId="3D643161" w:rsidR="00F60CDE" w:rsidRPr="00916987" w:rsidRDefault="00F60CDE" w:rsidP="00916987">
            <w:pPr>
              <w:pStyle w:val="Corptext"/>
              <w:numPr>
                <w:ilvl w:val="0"/>
                <w:numId w:val="2"/>
              </w:numPr>
              <w:tabs>
                <w:tab w:val="right" w:pos="7959"/>
              </w:tabs>
              <w:jc w:val="both"/>
              <w:rPr>
                <w:rFonts w:asciiTheme="minorHAnsi" w:hAnsiTheme="minorHAnsi" w:cstheme="minorHAnsi"/>
                <w:b w:val="0"/>
                <w:bCs w:val="0"/>
                <w:lang w:val="it-IT"/>
              </w:rPr>
            </w:pPr>
            <w:r w:rsidRPr="0049301A">
              <w:rPr>
                <w:rFonts w:asciiTheme="minorHAnsi" w:hAnsiTheme="minorHAnsi" w:cstheme="minorHAnsi"/>
                <w:b w:val="0"/>
                <w:bCs w:val="0"/>
                <w:lang w:val="it-IT"/>
              </w:rPr>
              <w:t xml:space="preserve">Este cuprins într-una </w:t>
            </w:r>
            <w:r w:rsidRPr="00916987">
              <w:rPr>
                <w:rFonts w:asciiTheme="minorHAnsi" w:hAnsiTheme="minorHAnsi" w:cstheme="minorHAnsi"/>
                <w:b w:val="0"/>
                <w:bCs w:val="0"/>
                <w:lang w:val="it-IT"/>
              </w:rPr>
              <w:t xml:space="preserve">din diviziunile </w:t>
            </w:r>
            <w:r w:rsidR="00163C44" w:rsidRPr="00916987">
              <w:rPr>
                <w:rFonts w:asciiTheme="minorHAnsi" w:hAnsiTheme="minorHAnsi" w:cstheme="minorHAnsi"/>
                <w:b w:val="0"/>
                <w:bCs w:val="0"/>
                <w:lang w:val="it-IT"/>
              </w:rPr>
              <w:t xml:space="preserve"> 10, </w:t>
            </w:r>
            <w:r w:rsidRPr="00916987">
              <w:rPr>
                <w:rFonts w:asciiTheme="minorHAnsi" w:hAnsiTheme="minorHAnsi" w:cstheme="minorHAnsi"/>
                <w:b w:val="0"/>
                <w:bCs w:val="0"/>
                <w:lang w:val="it-IT"/>
              </w:rPr>
              <w:t>13, 14, 16, 17, 20, 21, 22, 23, 24, 25, 26, 27, 29, 31, 32 conform Anexei</w:t>
            </w:r>
            <w:r w:rsidR="00DD3047">
              <w:rPr>
                <w:rFonts w:asciiTheme="minorHAnsi" w:hAnsiTheme="minorHAnsi" w:cstheme="minorHAnsi"/>
                <w:b w:val="0"/>
                <w:bCs w:val="0"/>
                <w:lang w:val="it-IT"/>
              </w:rPr>
              <w:t xml:space="preserve"> </w:t>
            </w:r>
            <w:r w:rsidRPr="00916987">
              <w:rPr>
                <w:rFonts w:asciiTheme="minorHAnsi" w:hAnsiTheme="minorHAnsi" w:cstheme="minorHAnsi"/>
                <w:b w:val="0"/>
                <w:bCs w:val="0"/>
                <w:lang w:val="it-IT"/>
              </w:rPr>
              <w:t xml:space="preserve">- </w:t>
            </w:r>
            <w:r w:rsidR="009A0BE4" w:rsidRPr="00916987">
              <w:rPr>
                <w:rFonts w:asciiTheme="minorHAnsi" w:hAnsiTheme="minorHAnsi" w:cstheme="minorHAnsi"/>
                <w:b w:val="0"/>
                <w:bCs w:val="0"/>
                <w:lang w:val="it-IT"/>
              </w:rPr>
              <w:t xml:space="preserve">15 </w:t>
            </w:r>
            <w:r w:rsidRPr="00916987">
              <w:rPr>
                <w:rFonts w:asciiTheme="minorHAnsi" w:hAnsiTheme="minorHAnsi" w:cstheme="minorHAnsi"/>
                <w:b w:val="0"/>
                <w:bCs w:val="0"/>
                <w:lang w:val="it-IT"/>
              </w:rPr>
              <w:t>puncte</w:t>
            </w:r>
          </w:p>
          <w:p w14:paraId="5A8B8A10" w14:textId="30FC4DCB" w:rsidR="00F60CDE" w:rsidRPr="00916987" w:rsidRDefault="00F60CDE" w:rsidP="00916987">
            <w:pPr>
              <w:pStyle w:val="Corptext"/>
              <w:numPr>
                <w:ilvl w:val="0"/>
                <w:numId w:val="2"/>
              </w:numPr>
              <w:tabs>
                <w:tab w:val="right" w:pos="7959"/>
              </w:tabs>
              <w:jc w:val="both"/>
              <w:rPr>
                <w:rFonts w:asciiTheme="minorHAnsi" w:hAnsiTheme="minorHAnsi" w:cstheme="minorHAnsi"/>
                <w:b w:val="0"/>
                <w:bCs w:val="0"/>
                <w:lang w:val="it-IT"/>
              </w:rPr>
            </w:pPr>
            <w:r w:rsidRPr="00916987">
              <w:rPr>
                <w:rFonts w:asciiTheme="minorHAnsi" w:hAnsiTheme="minorHAnsi" w:cstheme="minorHAnsi"/>
                <w:b w:val="0"/>
                <w:bCs w:val="0"/>
                <w:lang w:val="it-IT"/>
              </w:rPr>
              <w:t xml:space="preserve">Este cuprins într-una din diviziunile 18, 37, 38, 45, 53, </w:t>
            </w:r>
            <w:r w:rsidR="005B7A09" w:rsidRPr="00916987">
              <w:rPr>
                <w:rFonts w:asciiTheme="minorHAnsi" w:hAnsiTheme="minorHAnsi" w:cstheme="minorHAnsi"/>
                <w:b w:val="0"/>
                <w:bCs w:val="0"/>
                <w:lang w:val="it-IT"/>
              </w:rPr>
              <w:t xml:space="preserve">*55, </w:t>
            </w:r>
            <w:r w:rsidRPr="00916987">
              <w:rPr>
                <w:rFonts w:asciiTheme="minorHAnsi" w:hAnsiTheme="minorHAnsi" w:cstheme="minorHAnsi"/>
                <w:b w:val="0"/>
                <w:bCs w:val="0"/>
                <w:lang w:val="it-IT"/>
              </w:rPr>
              <w:t xml:space="preserve">59, 62, 63, 69, 71, 73, 75, 86 conform Anexei - </w:t>
            </w:r>
            <w:r w:rsidR="009A0BE4" w:rsidRPr="00916987">
              <w:rPr>
                <w:rFonts w:asciiTheme="minorHAnsi" w:hAnsiTheme="minorHAnsi" w:cstheme="minorHAnsi"/>
                <w:b w:val="0"/>
                <w:bCs w:val="0"/>
                <w:lang w:val="it-IT"/>
              </w:rPr>
              <w:t xml:space="preserve">10 </w:t>
            </w:r>
            <w:r w:rsidRPr="00916987">
              <w:rPr>
                <w:rFonts w:asciiTheme="minorHAnsi" w:hAnsiTheme="minorHAnsi" w:cstheme="minorHAnsi"/>
                <w:b w:val="0"/>
                <w:bCs w:val="0"/>
                <w:lang w:val="it-IT"/>
              </w:rPr>
              <w:t>puncte</w:t>
            </w:r>
          </w:p>
          <w:p w14:paraId="363C6027" w14:textId="77777777" w:rsidR="00F60CDE" w:rsidRPr="00916987" w:rsidRDefault="00F60CDE" w:rsidP="00916987">
            <w:pPr>
              <w:pStyle w:val="Corptext"/>
              <w:numPr>
                <w:ilvl w:val="0"/>
                <w:numId w:val="2"/>
              </w:numPr>
              <w:tabs>
                <w:tab w:val="right" w:pos="7959"/>
              </w:tabs>
              <w:jc w:val="both"/>
              <w:rPr>
                <w:rFonts w:asciiTheme="minorHAnsi" w:hAnsiTheme="minorHAnsi" w:cstheme="minorHAnsi"/>
                <w:b w:val="0"/>
                <w:bCs w:val="0"/>
                <w:lang w:val="it-IT"/>
              </w:rPr>
            </w:pPr>
            <w:r w:rsidRPr="00916987">
              <w:rPr>
                <w:rFonts w:asciiTheme="minorHAnsi" w:hAnsiTheme="minorHAnsi" w:cstheme="minorHAnsi"/>
                <w:b w:val="0"/>
                <w:bCs w:val="0"/>
                <w:lang w:val="it-IT"/>
              </w:rPr>
              <w:t>Este cuprins într-una din diviziunile 41, 42, 43, conform Anexei- 5 puncte</w:t>
            </w:r>
          </w:p>
          <w:p w14:paraId="582B3803" w14:textId="77777777" w:rsidR="00BF5523" w:rsidRPr="00393C48" w:rsidRDefault="00D41773" w:rsidP="00916987">
            <w:pPr>
              <w:pStyle w:val="Listparagraf"/>
              <w:numPr>
                <w:ilvl w:val="0"/>
                <w:numId w:val="2"/>
              </w:numPr>
              <w:jc w:val="both"/>
              <w:rPr>
                <w:rFonts w:eastAsia="Calibri" w:cstheme="minorHAnsi"/>
                <w:b w:val="0"/>
                <w:bCs w:val="0"/>
                <w:sz w:val="20"/>
                <w:szCs w:val="20"/>
                <w:lang w:val="it-IT"/>
              </w:rPr>
            </w:pPr>
            <w:r w:rsidRPr="00916987">
              <w:rPr>
                <w:rFonts w:eastAsia="Calibri" w:cstheme="minorHAnsi"/>
                <w:b w:val="0"/>
                <w:bCs w:val="0"/>
                <w:sz w:val="20"/>
                <w:szCs w:val="20"/>
                <w:lang w:val="it-IT"/>
              </w:rPr>
              <w:t xml:space="preserve">Nu este cuprins intr-una din diviziunile din cadrul Anexei - 0 puncte </w:t>
            </w:r>
          </w:p>
          <w:p w14:paraId="1BD3AAB1" w14:textId="2D45C457" w:rsidR="00D41773" w:rsidRPr="00BF5523" w:rsidRDefault="00BF5523" w:rsidP="00BF5523">
            <w:pPr>
              <w:pStyle w:val="Corptext"/>
              <w:tabs>
                <w:tab w:val="right" w:pos="7959"/>
              </w:tabs>
              <w:ind w:left="720" w:hanging="409"/>
              <w:jc w:val="both"/>
              <w:rPr>
                <w:rFonts w:asciiTheme="minorHAnsi" w:hAnsiTheme="minorHAnsi" w:cstheme="minorHAnsi"/>
                <w:b w:val="0"/>
                <w:bCs w:val="0"/>
                <w:lang w:val="it-IT"/>
              </w:rPr>
            </w:pPr>
            <w:r w:rsidRPr="00BF5523">
              <w:rPr>
                <w:rFonts w:asciiTheme="minorHAnsi" w:hAnsiTheme="minorHAnsi" w:cstheme="minorHAnsi"/>
                <w:b w:val="0"/>
                <w:bCs w:val="0"/>
                <w:lang w:val="it-IT"/>
              </w:rPr>
              <w:t xml:space="preserve">* </w:t>
            </w:r>
            <w:proofErr w:type="spellStart"/>
            <w:r w:rsidR="00D41773" w:rsidRPr="00BF5523">
              <w:rPr>
                <w:rFonts w:asciiTheme="minorHAnsi" w:hAnsiTheme="minorHAnsi" w:cstheme="minorHAnsi"/>
                <w:b w:val="0"/>
                <w:bCs w:val="0"/>
                <w:lang w:val="it-IT"/>
              </w:rPr>
              <w:t>punctarea</w:t>
            </w:r>
            <w:proofErr w:type="spellEnd"/>
            <w:r w:rsidR="00D41773" w:rsidRPr="00BF5523">
              <w:rPr>
                <w:rFonts w:asciiTheme="minorHAnsi" w:hAnsiTheme="minorHAnsi" w:cstheme="minorHAnsi"/>
                <w:b w:val="0"/>
                <w:bCs w:val="0"/>
                <w:lang w:val="it-IT"/>
              </w:rPr>
              <w:t xml:space="preserve"> cu 0 a </w:t>
            </w:r>
            <w:proofErr w:type="spellStart"/>
            <w:r w:rsidR="00D41773" w:rsidRPr="00BF5523">
              <w:rPr>
                <w:rFonts w:asciiTheme="minorHAnsi" w:hAnsiTheme="minorHAnsi" w:cstheme="minorHAnsi"/>
                <w:b w:val="0"/>
                <w:bCs w:val="0"/>
                <w:lang w:val="it-IT"/>
              </w:rPr>
              <w:t>acestui</w:t>
            </w:r>
            <w:proofErr w:type="spellEnd"/>
            <w:r w:rsidR="00D41773" w:rsidRPr="00BF5523">
              <w:rPr>
                <w:rFonts w:asciiTheme="minorHAnsi" w:hAnsiTheme="minorHAnsi" w:cstheme="minorHAnsi"/>
                <w:b w:val="0"/>
                <w:bCs w:val="0"/>
                <w:lang w:val="it-IT"/>
              </w:rPr>
              <w:t xml:space="preserve"> </w:t>
            </w:r>
            <w:proofErr w:type="spellStart"/>
            <w:r w:rsidR="00E44A20">
              <w:rPr>
                <w:rFonts w:asciiTheme="minorHAnsi" w:hAnsiTheme="minorHAnsi" w:cstheme="minorHAnsi"/>
                <w:b w:val="0"/>
                <w:bCs w:val="0"/>
                <w:lang w:val="it-IT"/>
              </w:rPr>
              <w:t>sub</w:t>
            </w:r>
            <w:r w:rsidR="00D41773" w:rsidRPr="00BF5523">
              <w:rPr>
                <w:rFonts w:asciiTheme="minorHAnsi" w:hAnsiTheme="minorHAnsi" w:cstheme="minorHAnsi"/>
                <w:b w:val="0"/>
                <w:bCs w:val="0"/>
                <w:lang w:val="it-IT"/>
              </w:rPr>
              <w:t>criteriu</w:t>
            </w:r>
            <w:proofErr w:type="spellEnd"/>
            <w:r w:rsidR="00D41773" w:rsidRPr="00BF5523">
              <w:rPr>
                <w:rFonts w:asciiTheme="minorHAnsi" w:hAnsiTheme="minorHAnsi" w:cstheme="minorHAnsi"/>
                <w:b w:val="0"/>
                <w:bCs w:val="0"/>
                <w:lang w:val="it-IT"/>
              </w:rPr>
              <w:t xml:space="preserve"> va conduce la </w:t>
            </w:r>
            <w:proofErr w:type="spellStart"/>
            <w:r w:rsidR="00D41773" w:rsidRPr="00BF5523">
              <w:rPr>
                <w:rFonts w:asciiTheme="minorHAnsi" w:hAnsiTheme="minorHAnsi" w:cstheme="minorHAnsi"/>
                <w:b w:val="0"/>
                <w:bCs w:val="0"/>
                <w:lang w:val="it-IT"/>
              </w:rPr>
              <w:t>respingerea</w:t>
            </w:r>
            <w:proofErr w:type="spellEnd"/>
            <w:r w:rsidR="00D41773" w:rsidRPr="00BF5523">
              <w:rPr>
                <w:rFonts w:asciiTheme="minorHAnsi" w:hAnsiTheme="minorHAnsi" w:cstheme="minorHAnsi"/>
                <w:b w:val="0"/>
                <w:bCs w:val="0"/>
                <w:lang w:val="it-IT"/>
              </w:rPr>
              <w:t xml:space="preserve"> </w:t>
            </w:r>
            <w:proofErr w:type="spellStart"/>
            <w:r w:rsidR="00D41773" w:rsidRPr="00BF5523">
              <w:rPr>
                <w:rFonts w:asciiTheme="minorHAnsi" w:hAnsiTheme="minorHAnsi" w:cstheme="minorHAnsi"/>
                <w:b w:val="0"/>
                <w:bCs w:val="0"/>
                <w:lang w:val="it-IT"/>
              </w:rPr>
              <w:t>proiectului</w:t>
            </w:r>
            <w:proofErr w:type="spellEnd"/>
          </w:p>
          <w:p w14:paraId="454197ED" w14:textId="005AA7D2" w:rsidR="005C1B3D" w:rsidRPr="00916987" w:rsidRDefault="005B7A09" w:rsidP="00916987">
            <w:pPr>
              <w:pStyle w:val="Corptext"/>
              <w:tabs>
                <w:tab w:val="right" w:pos="7959"/>
              </w:tabs>
              <w:ind w:left="720" w:hanging="409"/>
              <w:jc w:val="both"/>
              <w:rPr>
                <w:rFonts w:asciiTheme="minorHAnsi" w:hAnsiTheme="minorHAnsi" w:cstheme="minorHAnsi"/>
                <w:b w:val="0"/>
                <w:bCs w:val="0"/>
                <w:lang w:val="it-IT"/>
              </w:rPr>
            </w:pPr>
            <w:r w:rsidRPr="00916987">
              <w:rPr>
                <w:rFonts w:asciiTheme="minorHAnsi" w:hAnsiTheme="minorHAnsi" w:cstheme="minorHAnsi"/>
                <w:b w:val="0"/>
                <w:bCs w:val="0"/>
                <w:lang w:val="it-IT"/>
              </w:rPr>
              <w:t>*</w:t>
            </w:r>
            <w:r w:rsidR="00BF5523">
              <w:rPr>
                <w:rFonts w:asciiTheme="minorHAnsi" w:hAnsiTheme="minorHAnsi" w:cstheme="minorHAnsi"/>
                <w:b w:val="0"/>
                <w:bCs w:val="0"/>
                <w:lang w:val="it-IT"/>
              </w:rPr>
              <w:t>*</w:t>
            </w:r>
            <w:r w:rsidRPr="00916987">
              <w:rPr>
                <w:rFonts w:asciiTheme="minorHAnsi" w:hAnsiTheme="minorHAnsi" w:cstheme="minorHAnsi"/>
                <w:b w:val="0"/>
                <w:bCs w:val="0"/>
                <w:lang w:val="it-IT"/>
              </w:rPr>
              <w:t xml:space="preserve"> nu sunt eligibile activități care prevăd construcția sau extinderea capacității de cazare</w:t>
            </w:r>
            <w:r w:rsidR="00916987" w:rsidRPr="00916987">
              <w:rPr>
                <w:rFonts w:asciiTheme="minorHAnsi" w:hAnsiTheme="minorHAnsi" w:cstheme="minorHAnsi"/>
                <w:b w:val="0"/>
                <w:bCs w:val="0"/>
                <w:lang w:val="it-IT"/>
              </w:rPr>
              <w:t xml:space="preserve"> (diviziunea 55)</w:t>
            </w:r>
          </w:p>
          <w:p w14:paraId="618A9078" w14:textId="77777777" w:rsidR="0087001D" w:rsidRPr="0087001D" w:rsidRDefault="0087001D" w:rsidP="00781FFF">
            <w:pPr>
              <w:pStyle w:val="Corptext"/>
              <w:tabs>
                <w:tab w:val="right" w:pos="7959"/>
              </w:tabs>
              <w:ind w:left="720"/>
              <w:rPr>
                <w:rFonts w:asciiTheme="minorHAnsi" w:hAnsiTheme="minorHAnsi" w:cstheme="minorHAnsi"/>
                <w:b w:val="0"/>
                <w:bCs w:val="0"/>
                <w:lang w:val="it-IT"/>
              </w:rPr>
            </w:pPr>
          </w:p>
          <w:p w14:paraId="006E3E30" w14:textId="77777777" w:rsidR="00F60CDE" w:rsidRPr="0049301A" w:rsidRDefault="00F60CDE" w:rsidP="00781FFF">
            <w:pPr>
              <w:pStyle w:val="Corptext"/>
              <w:tabs>
                <w:tab w:val="right" w:pos="7959"/>
              </w:tabs>
              <w:ind w:left="0"/>
              <w:jc w:val="both"/>
              <w:rPr>
                <w:rFonts w:asciiTheme="minorHAnsi" w:hAnsiTheme="minorHAnsi" w:cstheme="minorHAnsi"/>
                <w:b w:val="0"/>
                <w:bCs w:val="0"/>
                <w:lang w:val="it-IT"/>
              </w:rPr>
            </w:pPr>
            <w:r w:rsidRPr="0049301A">
              <w:rPr>
                <w:rFonts w:asciiTheme="minorHAnsi" w:hAnsiTheme="minorHAnsi" w:cstheme="minorHAnsi"/>
                <w:b w:val="0"/>
                <w:bCs w:val="0"/>
                <w:spacing w:val="-1"/>
                <w:lang w:val="it-IT"/>
              </w:rPr>
              <w:t>1.2</w:t>
            </w:r>
            <w:r w:rsidRPr="0049301A">
              <w:rPr>
                <w:rFonts w:asciiTheme="minorHAnsi" w:hAnsiTheme="minorHAnsi" w:cstheme="minorHAnsi"/>
                <w:b w:val="0"/>
                <w:bCs w:val="0"/>
                <w:lang w:val="it-IT"/>
              </w:rPr>
              <w:t xml:space="preserve"> </w:t>
            </w:r>
            <w:bookmarkStart w:id="2" w:name="_Hlk135320627"/>
            <w:r w:rsidRPr="0042570E">
              <w:rPr>
                <w:rFonts w:asciiTheme="minorHAnsi" w:hAnsiTheme="minorHAnsi" w:cstheme="minorHAnsi"/>
                <w:lang w:val="it-IT"/>
              </w:rPr>
              <w:t>Investiția este realizată pe codul CAEN aferent soldului negativ al balanței comerciale, respectiv importurile sunt mai mari decât exporturile, potrivit datelor furnizate de Institutul Național de Statistică (INS) / Banca Naţională a României (BNR)</w:t>
            </w:r>
            <w:bookmarkEnd w:id="2"/>
          </w:p>
          <w:p w14:paraId="61D9952E" w14:textId="77777777" w:rsidR="0042570E" w:rsidRPr="00916987" w:rsidRDefault="00F60CDE" w:rsidP="00781FFF">
            <w:pPr>
              <w:pStyle w:val="Corptext"/>
              <w:numPr>
                <w:ilvl w:val="0"/>
                <w:numId w:val="3"/>
              </w:numPr>
              <w:tabs>
                <w:tab w:val="right" w:pos="7959"/>
              </w:tabs>
              <w:rPr>
                <w:rFonts w:asciiTheme="minorHAnsi" w:hAnsiTheme="minorHAnsi" w:cstheme="minorHAnsi"/>
                <w:b w:val="0"/>
                <w:bCs w:val="0"/>
              </w:rPr>
            </w:pPr>
            <w:r w:rsidRPr="0049301A">
              <w:rPr>
                <w:rFonts w:asciiTheme="minorHAnsi" w:hAnsiTheme="minorHAnsi" w:cstheme="minorHAnsi"/>
                <w:b w:val="0"/>
                <w:bCs w:val="0"/>
              </w:rPr>
              <w:t xml:space="preserve">Sold </w:t>
            </w:r>
            <w:proofErr w:type="spellStart"/>
            <w:r w:rsidRPr="00916987">
              <w:rPr>
                <w:rFonts w:asciiTheme="minorHAnsi" w:hAnsiTheme="minorHAnsi" w:cstheme="minorHAnsi"/>
                <w:b w:val="0"/>
                <w:bCs w:val="0"/>
              </w:rPr>
              <w:t>negativ</w:t>
            </w:r>
            <w:proofErr w:type="spellEnd"/>
            <w:r w:rsidRPr="00916987">
              <w:rPr>
                <w:rFonts w:asciiTheme="minorHAnsi" w:hAnsiTheme="minorHAnsi" w:cstheme="minorHAnsi"/>
                <w:b w:val="0"/>
                <w:bCs w:val="0"/>
              </w:rPr>
              <w:t xml:space="preserve"> - 5 puncte</w:t>
            </w:r>
          </w:p>
          <w:p w14:paraId="3AED7A94" w14:textId="6CC1CCC5" w:rsidR="005C1B3D" w:rsidRPr="00916987" w:rsidRDefault="00F60CDE" w:rsidP="00781FFF">
            <w:pPr>
              <w:pStyle w:val="Corptext"/>
              <w:numPr>
                <w:ilvl w:val="0"/>
                <w:numId w:val="3"/>
              </w:numPr>
              <w:tabs>
                <w:tab w:val="right" w:pos="7959"/>
              </w:tabs>
              <w:rPr>
                <w:rFonts w:asciiTheme="minorHAnsi" w:hAnsiTheme="minorHAnsi" w:cstheme="minorHAnsi"/>
                <w:b w:val="0"/>
                <w:bCs w:val="0"/>
              </w:rPr>
            </w:pPr>
            <w:r w:rsidRPr="00916987">
              <w:rPr>
                <w:rFonts w:asciiTheme="minorHAnsi" w:hAnsiTheme="minorHAnsi" w:cstheme="minorHAnsi"/>
                <w:b w:val="0"/>
                <w:bCs w:val="0"/>
              </w:rPr>
              <w:t xml:space="preserve">Sold </w:t>
            </w:r>
            <w:proofErr w:type="spellStart"/>
            <w:r w:rsidRPr="00916987">
              <w:rPr>
                <w:rFonts w:asciiTheme="minorHAnsi" w:hAnsiTheme="minorHAnsi" w:cstheme="minorHAnsi"/>
                <w:b w:val="0"/>
                <w:bCs w:val="0"/>
              </w:rPr>
              <w:t>pozitiv</w:t>
            </w:r>
            <w:proofErr w:type="spellEnd"/>
            <w:r w:rsidRPr="00916987">
              <w:rPr>
                <w:rFonts w:asciiTheme="minorHAnsi" w:hAnsiTheme="minorHAnsi" w:cstheme="minorHAnsi"/>
                <w:b w:val="0"/>
                <w:bCs w:val="0"/>
              </w:rPr>
              <w:t xml:space="preserve"> </w:t>
            </w:r>
            <w:proofErr w:type="spellStart"/>
            <w:r w:rsidRPr="00916987">
              <w:rPr>
                <w:rFonts w:asciiTheme="minorHAnsi" w:hAnsiTheme="minorHAnsi" w:cstheme="minorHAnsi"/>
                <w:b w:val="0"/>
                <w:bCs w:val="0"/>
              </w:rPr>
              <w:t>sau</w:t>
            </w:r>
            <w:proofErr w:type="spellEnd"/>
            <w:r w:rsidRPr="00916987">
              <w:rPr>
                <w:rFonts w:asciiTheme="minorHAnsi" w:hAnsiTheme="minorHAnsi" w:cstheme="minorHAnsi"/>
                <w:b w:val="0"/>
                <w:bCs w:val="0"/>
              </w:rPr>
              <w:t xml:space="preserve"> </w:t>
            </w:r>
            <w:proofErr w:type="spellStart"/>
            <w:r w:rsidRPr="00916987">
              <w:rPr>
                <w:rFonts w:asciiTheme="minorHAnsi" w:hAnsiTheme="minorHAnsi" w:cstheme="minorHAnsi"/>
                <w:b w:val="0"/>
                <w:bCs w:val="0"/>
              </w:rPr>
              <w:t>nul</w:t>
            </w:r>
            <w:proofErr w:type="spellEnd"/>
            <w:r w:rsidRPr="00916987">
              <w:rPr>
                <w:rFonts w:asciiTheme="minorHAnsi" w:hAnsiTheme="minorHAnsi" w:cstheme="minorHAnsi"/>
                <w:b w:val="0"/>
                <w:bCs w:val="0"/>
              </w:rPr>
              <w:t xml:space="preserve"> - 0 puncte</w:t>
            </w:r>
          </w:p>
          <w:p w14:paraId="19928AD5" w14:textId="77777777" w:rsidR="0042570E" w:rsidRPr="0087001D" w:rsidRDefault="0042570E" w:rsidP="00781FFF">
            <w:pPr>
              <w:pStyle w:val="Corptext"/>
              <w:numPr>
                <w:ilvl w:val="0"/>
                <w:numId w:val="3"/>
              </w:numPr>
              <w:tabs>
                <w:tab w:val="right" w:pos="7959"/>
              </w:tabs>
              <w:ind w:left="0"/>
              <w:rPr>
                <w:rFonts w:asciiTheme="minorHAnsi" w:hAnsiTheme="minorHAnsi" w:cstheme="minorHAnsi"/>
              </w:rPr>
            </w:pPr>
          </w:p>
          <w:p w14:paraId="438444ED" w14:textId="3C2C506F" w:rsidR="00F60CDE" w:rsidRPr="0042570E" w:rsidRDefault="00F60CDE" w:rsidP="00781FFF">
            <w:pPr>
              <w:pStyle w:val="Corptext"/>
              <w:tabs>
                <w:tab w:val="right" w:pos="7959"/>
              </w:tabs>
              <w:ind w:left="0"/>
              <w:rPr>
                <w:rFonts w:asciiTheme="minorHAnsi" w:hAnsiTheme="minorHAnsi" w:cstheme="minorHAnsi"/>
                <w:lang w:val="it-IT"/>
              </w:rPr>
            </w:pPr>
            <w:r w:rsidRPr="0049301A">
              <w:rPr>
                <w:rFonts w:asciiTheme="minorHAnsi" w:hAnsiTheme="minorHAnsi" w:cstheme="minorHAnsi"/>
                <w:b w:val="0"/>
                <w:bCs w:val="0"/>
                <w:lang w:val="it-IT"/>
              </w:rPr>
              <w:t xml:space="preserve">1.3  </w:t>
            </w:r>
            <w:r w:rsidRPr="0042570E">
              <w:rPr>
                <w:rFonts w:asciiTheme="minorHAnsi" w:hAnsiTheme="minorHAnsi" w:cstheme="minorHAnsi"/>
                <w:lang w:val="it-IT"/>
              </w:rPr>
              <w:t>Cresterea numarului mediu de salariati ca urmare a realizarii investitiei</w:t>
            </w:r>
          </w:p>
          <w:p w14:paraId="445504AD" w14:textId="5A412D93" w:rsidR="00F60CDE" w:rsidRPr="0049301A" w:rsidRDefault="00F60CDE" w:rsidP="00781FFF">
            <w:pPr>
              <w:pStyle w:val="Corptext"/>
              <w:numPr>
                <w:ilvl w:val="0"/>
                <w:numId w:val="4"/>
              </w:numPr>
              <w:tabs>
                <w:tab w:val="right" w:pos="7959"/>
              </w:tabs>
              <w:jc w:val="both"/>
              <w:rPr>
                <w:rFonts w:asciiTheme="minorHAnsi" w:hAnsiTheme="minorHAnsi" w:cstheme="minorHAnsi"/>
                <w:b w:val="0"/>
                <w:bCs w:val="0"/>
                <w:lang w:val="it-IT"/>
              </w:rPr>
            </w:pPr>
            <w:r w:rsidRPr="0049301A">
              <w:rPr>
                <w:rFonts w:asciiTheme="minorHAnsi" w:hAnsiTheme="minorHAnsi" w:cstheme="minorHAnsi"/>
                <w:b w:val="0"/>
                <w:bCs w:val="0"/>
                <w:lang w:val="it-IT"/>
              </w:rPr>
              <w:t xml:space="preserve">Investiția prevede creșterea numărului mediu de salariați cu mai mult </w:t>
            </w:r>
            <w:r w:rsidR="005B7A09" w:rsidRPr="0049301A">
              <w:rPr>
                <w:rFonts w:asciiTheme="minorHAnsi" w:hAnsiTheme="minorHAnsi" w:cstheme="minorHAnsi"/>
                <w:b w:val="0"/>
                <w:bCs w:val="0"/>
                <w:lang w:val="it-IT"/>
              </w:rPr>
              <w:t xml:space="preserve">de 2 </w:t>
            </w:r>
            <w:r w:rsidRPr="0049301A">
              <w:rPr>
                <w:rFonts w:asciiTheme="minorHAnsi" w:hAnsiTheme="minorHAnsi" w:cstheme="minorHAnsi"/>
                <w:b w:val="0"/>
                <w:bCs w:val="0"/>
                <w:lang w:val="it-IT"/>
              </w:rPr>
              <w:t>ca urmare a realizării investiției și menținerea acestei creșteri pe întreaga perioadă de monitorizare a proiectului (3 ani după efectuarea plății finale în cadrul proiectului); - 10 puncte</w:t>
            </w:r>
          </w:p>
          <w:p w14:paraId="0CA12CC1" w14:textId="3B4AADAB" w:rsidR="00F60CDE" w:rsidRPr="0049301A" w:rsidRDefault="00F60CDE" w:rsidP="00781FFF">
            <w:pPr>
              <w:pStyle w:val="Corptext"/>
              <w:numPr>
                <w:ilvl w:val="0"/>
                <w:numId w:val="4"/>
              </w:numPr>
              <w:tabs>
                <w:tab w:val="right" w:pos="7959"/>
              </w:tabs>
              <w:jc w:val="both"/>
              <w:rPr>
                <w:rFonts w:asciiTheme="minorHAnsi" w:hAnsiTheme="minorHAnsi" w:cstheme="minorHAnsi"/>
                <w:b w:val="0"/>
                <w:bCs w:val="0"/>
                <w:lang w:val="it-IT"/>
              </w:rPr>
            </w:pPr>
            <w:r w:rsidRPr="0049301A">
              <w:rPr>
                <w:rFonts w:asciiTheme="minorHAnsi" w:hAnsiTheme="minorHAnsi" w:cstheme="minorHAnsi"/>
                <w:b w:val="0"/>
                <w:bCs w:val="0"/>
                <w:lang w:val="it-IT"/>
              </w:rPr>
              <w:t>Investiția prevede creșterea numărului mediu de salariați cu 2 ca urmare a realizării investiției și menținerea acestei creșteri pe întreaga perioadă de monitorizare a proiectului (3 ani după efectuarea plății finale în cadrul proiectului) - 5 puncte</w:t>
            </w:r>
          </w:p>
          <w:p w14:paraId="1E3E9BAB" w14:textId="3AF55283" w:rsidR="00F60CDE" w:rsidRPr="0049301A" w:rsidRDefault="00F60CDE" w:rsidP="00781FFF">
            <w:pPr>
              <w:pStyle w:val="Corptext"/>
              <w:numPr>
                <w:ilvl w:val="0"/>
                <w:numId w:val="4"/>
              </w:numPr>
              <w:tabs>
                <w:tab w:val="right" w:pos="7959"/>
              </w:tabs>
              <w:jc w:val="both"/>
              <w:rPr>
                <w:rFonts w:asciiTheme="minorHAnsi" w:hAnsiTheme="minorHAnsi" w:cstheme="minorHAnsi"/>
                <w:b w:val="0"/>
                <w:bCs w:val="0"/>
                <w:lang w:val="it-IT"/>
              </w:rPr>
            </w:pPr>
            <w:r w:rsidRPr="0049301A">
              <w:rPr>
                <w:rFonts w:asciiTheme="minorHAnsi" w:hAnsiTheme="minorHAnsi" w:cstheme="minorHAnsi"/>
                <w:b w:val="0"/>
                <w:bCs w:val="0"/>
                <w:lang w:val="it-IT"/>
              </w:rPr>
              <w:t>Investitia nu prevede cresterea numarului mediu de salariati sau prevede cresterea numarului mediu de salariati cu 1 ca urmare a realizării investiției - 0 puncte</w:t>
            </w:r>
          </w:p>
          <w:p w14:paraId="62E6A165" w14:textId="77777777" w:rsidR="005C1B3D" w:rsidRPr="0049301A" w:rsidRDefault="005C1B3D" w:rsidP="00781FFF">
            <w:pPr>
              <w:pStyle w:val="Listparagraf"/>
              <w:rPr>
                <w:rFonts w:cstheme="minorHAnsi"/>
                <w:b w:val="0"/>
                <w:bCs w:val="0"/>
                <w:sz w:val="20"/>
                <w:szCs w:val="20"/>
                <w:highlight w:val="yellow"/>
                <w:lang w:val="it-IT"/>
              </w:rPr>
            </w:pPr>
          </w:p>
          <w:p w14:paraId="44CA9B53" w14:textId="77777777" w:rsidR="00F60CDE" w:rsidRPr="0042570E" w:rsidRDefault="00F60CDE" w:rsidP="00781FFF">
            <w:pPr>
              <w:pStyle w:val="Corptext"/>
              <w:tabs>
                <w:tab w:val="right" w:pos="7959"/>
              </w:tabs>
              <w:ind w:left="0"/>
              <w:jc w:val="both"/>
              <w:rPr>
                <w:rFonts w:asciiTheme="minorHAnsi" w:hAnsiTheme="minorHAnsi" w:cstheme="minorHAnsi"/>
              </w:rPr>
            </w:pPr>
            <w:r w:rsidRPr="0049301A">
              <w:rPr>
                <w:rFonts w:asciiTheme="minorHAnsi" w:hAnsiTheme="minorHAnsi" w:cstheme="minorHAnsi"/>
                <w:b w:val="0"/>
                <w:bCs w:val="0"/>
                <w:lang w:val="it-IT"/>
              </w:rPr>
              <w:t xml:space="preserve">1.4  </w:t>
            </w:r>
            <w:r w:rsidRPr="0042570E">
              <w:rPr>
                <w:rFonts w:asciiTheme="minorHAnsi" w:hAnsiTheme="minorHAnsi" w:cstheme="minorHAnsi"/>
                <w:lang w:val="it-IT"/>
              </w:rPr>
              <w:t>So</w:t>
            </w:r>
            <w:r w:rsidR="00F70E76" w:rsidRPr="0042570E">
              <w:rPr>
                <w:rFonts w:asciiTheme="minorHAnsi" w:hAnsiTheme="minorHAnsi" w:cstheme="minorHAnsi"/>
                <w:lang w:val="it-IT"/>
              </w:rPr>
              <w:t>licitantul</w:t>
            </w:r>
            <w:r w:rsidRPr="0042570E">
              <w:rPr>
                <w:rFonts w:asciiTheme="minorHAnsi" w:hAnsiTheme="minorHAnsi" w:cstheme="minorHAnsi"/>
                <w:lang w:val="it-IT"/>
              </w:rPr>
              <w:t xml:space="preserve"> </w:t>
            </w:r>
            <w:r w:rsidR="008B1E73" w:rsidRPr="0042570E">
              <w:rPr>
                <w:rFonts w:asciiTheme="minorHAnsi" w:hAnsiTheme="minorHAnsi" w:cstheme="minorHAnsi"/>
                <w:lang w:val="it-IT"/>
              </w:rPr>
              <w:t>justifica ca</w:t>
            </w:r>
            <w:r w:rsidRPr="0042570E">
              <w:rPr>
                <w:rFonts w:asciiTheme="minorHAnsi" w:hAnsiTheme="minorHAnsi" w:cstheme="minorHAnsi"/>
                <w:lang w:val="it-IT"/>
              </w:rPr>
              <w:t xml:space="preserve"> proiect</w:t>
            </w:r>
            <w:r w:rsidR="008B1E73" w:rsidRPr="0042570E">
              <w:rPr>
                <w:rFonts w:asciiTheme="minorHAnsi" w:hAnsiTheme="minorHAnsi" w:cstheme="minorHAnsi"/>
                <w:lang w:val="it-IT"/>
              </w:rPr>
              <w:t>ul</w:t>
            </w:r>
            <w:r w:rsidRPr="0042570E">
              <w:rPr>
                <w:rFonts w:asciiTheme="minorHAnsi" w:hAnsiTheme="minorHAnsi" w:cstheme="minorHAnsi"/>
                <w:lang w:val="it-IT"/>
              </w:rPr>
              <w:t xml:space="preserve"> raspunde unei strategii de dezvoltare locală/regională/naţională? </w:t>
            </w:r>
            <w:r w:rsidRPr="0042570E">
              <w:rPr>
                <w:rFonts w:asciiTheme="minorHAnsi" w:hAnsiTheme="minorHAnsi" w:cstheme="minorHAnsi"/>
              </w:rPr>
              <w:t xml:space="preserve">(de ex. </w:t>
            </w:r>
            <w:proofErr w:type="spellStart"/>
            <w:r w:rsidRPr="0042570E">
              <w:rPr>
                <w:rFonts w:asciiTheme="minorHAnsi" w:hAnsiTheme="minorHAnsi" w:cstheme="minorHAnsi"/>
              </w:rPr>
              <w:t>Strategia</w:t>
            </w:r>
            <w:proofErr w:type="spellEnd"/>
            <w:r w:rsidRPr="0042570E">
              <w:rPr>
                <w:rFonts w:asciiTheme="minorHAnsi" w:hAnsiTheme="minorHAnsi" w:cstheme="minorHAnsi"/>
              </w:rPr>
              <w:t xml:space="preserve"> </w:t>
            </w:r>
            <w:proofErr w:type="spellStart"/>
            <w:r w:rsidRPr="0042570E">
              <w:rPr>
                <w:rFonts w:asciiTheme="minorHAnsi" w:hAnsiTheme="minorHAnsi" w:cstheme="minorHAnsi"/>
              </w:rPr>
              <w:t>pentru</w:t>
            </w:r>
            <w:proofErr w:type="spellEnd"/>
            <w:r w:rsidRPr="0042570E">
              <w:rPr>
                <w:rFonts w:asciiTheme="minorHAnsi" w:hAnsiTheme="minorHAnsi" w:cstheme="minorHAnsi"/>
              </w:rPr>
              <w:t xml:space="preserve"> </w:t>
            </w:r>
            <w:proofErr w:type="spellStart"/>
            <w:r w:rsidRPr="0042570E">
              <w:rPr>
                <w:rFonts w:asciiTheme="minorHAnsi" w:hAnsiTheme="minorHAnsi" w:cstheme="minorHAnsi"/>
              </w:rPr>
              <w:t>cercetare</w:t>
            </w:r>
            <w:proofErr w:type="spellEnd"/>
            <w:r w:rsidRPr="0042570E">
              <w:rPr>
                <w:rFonts w:asciiTheme="minorHAnsi" w:hAnsiTheme="minorHAnsi" w:cstheme="minorHAnsi"/>
              </w:rPr>
              <w:t xml:space="preserve"> </w:t>
            </w:r>
            <w:proofErr w:type="spellStart"/>
            <w:r w:rsidRPr="0042570E">
              <w:rPr>
                <w:rFonts w:asciiTheme="minorHAnsi" w:hAnsiTheme="minorHAnsi" w:cstheme="minorHAnsi"/>
              </w:rPr>
              <w:t>si</w:t>
            </w:r>
            <w:proofErr w:type="spellEnd"/>
            <w:r w:rsidRPr="0042570E">
              <w:rPr>
                <w:rFonts w:asciiTheme="minorHAnsi" w:hAnsiTheme="minorHAnsi" w:cstheme="minorHAnsi"/>
              </w:rPr>
              <w:t xml:space="preserve"> </w:t>
            </w:r>
            <w:proofErr w:type="spellStart"/>
            <w:r w:rsidRPr="0042570E">
              <w:rPr>
                <w:rFonts w:asciiTheme="minorHAnsi" w:hAnsiTheme="minorHAnsi" w:cstheme="minorHAnsi"/>
              </w:rPr>
              <w:t>inovare</w:t>
            </w:r>
            <w:proofErr w:type="spellEnd"/>
            <w:r w:rsidRPr="0042570E">
              <w:rPr>
                <w:rFonts w:asciiTheme="minorHAnsi" w:hAnsiTheme="minorHAnsi" w:cstheme="minorHAnsi"/>
              </w:rPr>
              <w:t xml:space="preserve"> </w:t>
            </w:r>
            <w:proofErr w:type="spellStart"/>
            <w:r w:rsidRPr="0042570E">
              <w:rPr>
                <w:rFonts w:asciiTheme="minorHAnsi" w:hAnsiTheme="minorHAnsi" w:cstheme="minorHAnsi"/>
              </w:rPr>
              <w:t>prin</w:t>
            </w:r>
            <w:proofErr w:type="spellEnd"/>
            <w:r w:rsidRPr="0042570E">
              <w:rPr>
                <w:rFonts w:asciiTheme="minorHAnsi" w:hAnsiTheme="minorHAnsi" w:cstheme="minorHAnsi"/>
              </w:rPr>
              <w:t xml:space="preserve"> </w:t>
            </w:r>
            <w:proofErr w:type="spellStart"/>
            <w:r w:rsidRPr="0042570E">
              <w:rPr>
                <w:rFonts w:asciiTheme="minorHAnsi" w:hAnsiTheme="minorHAnsi" w:cstheme="minorHAnsi"/>
              </w:rPr>
              <w:t>specializare</w:t>
            </w:r>
            <w:proofErr w:type="spellEnd"/>
            <w:r w:rsidRPr="0042570E">
              <w:rPr>
                <w:rFonts w:asciiTheme="minorHAnsi" w:hAnsiTheme="minorHAnsi" w:cstheme="minorHAnsi"/>
              </w:rPr>
              <w:t xml:space="preserve"> </w:t>
            </w:r>
            <w:proofErr w:type="spellStart"/>
            <w:r w:rsidRPr="0042570E">
              <w:rPr>
                <w:rFonts w:asciiTheme="minorHAnsi" w:hAnsiTheme="minorHAnsi" w:cstheme="minorHAnsi"/>
              </w:rPr>
              <w:t>inteligenta</w:t>
            </w:r>
            <w:proofErr w:type="spellEnd"/>
            <w:r w:rsidRPr="0042570E">
              <w:rPr>
                <w:rFonts w:asciiTheme="minorHAnsi" w:hAnsiTheme="minorHAnsi" w:cstheme="minorHAnsi"/>
              </w:rPr>
              <w:t xml:space="preserve"> a </w:t>
            </w:r>
            <w:proofErr w:type="spellStart"/>
            <w:r w:rsidRPr="0042570E">
              <w:rPr>
                <w:rFonts w:asciiTheme="minorHAnsi" w:hAnsiTheme="minorHAnsi" w:cstheme="minorHAnsi"/>
              </w:rPr>
              <w:t>Regiunii</w:t>
            </w:r>
            <w:proofErr w:type="spellEnd"/>
            <w:r w:rsidRPr="0042570E">
              <w:rPr>
                <w:rFonts w:asciiTheme="minorHAnsi" w:hAnsiTheme="minorHAnsi" w:cstheme="minorHAnsi"/>
              </w:rPr>
              <w:t xml:space="preserve"> Nord-Est (RIS 3 Nord-Est))?</w:t>
            </w:r>
          </w:p>
          <w:p w14:paraId="2BB58DC1" w14:textId="77777777" w:rsidR="00F60CDE" w:rsidRPr="0049301A" w:rsidRDefault="00F60CDE" w:rsidP="00781FFF">
            <w:pPr>
              <w:pStyle w:val="Corptext"/>
              <w:numPr>
                <w:ilvl w:val="0"/>
                <w:numId w:val="5"/>
              </w:numPr>
              <w:tabs>
                <w:tab w:val="right" w:pos="7959"/>
              </w:tabs>
              <w:jc w:val="both"/>
              <w:rPr>
                <w:rFonts w:asciiTheme="minorHAnsi" w:hAnsiTheme="minorHAnsi" w:cstheme="minorHAnsi"/>
                <w:b w:val="0"/>
                <w:bCs w:val="0"/>
              </w:rPr>
            </w:pPr>
            <w:r w:rsidRPr="0049301A">
              <w:rPr>
                <w:rFonts w:asciiTheme="minorHAnsi" w:hAnsiTheme="minorHAnsi" w:cstheme="minorHAnsi"/>
                <w:b w:val="0"/>
                <w:bCs w:val="0"/>
              </w:rPr>
              <w:t>Da - 5 puncte</w:t>
            </w:r>
          </w:p>
          <w:p w14:paraId="379D26B4" w14:textId="56A535B5" w:rsidR="00F60CDE" w:rsidRPr="0087001D" w:rsidRDefault="00F60CDE" w:rsidP="00781FFF">
            <w:pPr>
              <w:pStyle w:val="Corptext"/>
              <w:numPr>
                <w:ilvl w:val="0"/>
                <w:numId w:val="5"/>
              </w:numPr>
              <w:tabs>
                <w:tab w:val="right" w:pos="7959"/>
              </w:tabs>
              <w:jc w:val="both"/>
              <w:rPr>
                <w:rFonts w:asciiTheme="minorHAnsi" w:hAnsiTheme="minorHAnsi" w:cstheme="minorHAnsi"/>
                <w:b w:val="0"/>
                <w:bCs w:val="0"/>
              </w:rPr>
            </w:pPr>
            <w:r w:rsidRPr="0049301A">
              <w:rPr>
                <w:rFonts w:asciiTheme="minorHAnsi" w:hAnsiTheme="minorHAnsi" w:cstheme="minorHAnsi"/>
                <w:b w:val="0"/>
                <w:bCs w:val="0"/>
              </w:rPr>
              <w:t>Nu - 0 puncte</w:t>
            </w:r>
          </w:p>
          <w:p w14:paraId="5CD01090" w14:textId="77777777" w:rsidR="0087001D" w:rsidRPr="0087001D" w:rsidRDefault="0087001D" w:rsidP="00781FFF">
            <w:pPr>
              <w:pStyle w:val="Corptext"/>
              <w:tabs>
                <w:tab w:val="right" w:pos="7959"/>
              </w:tabs>
              <w:ind w:left="720"/>
              <w:jc w:val="both"/>
              <w:rPr>
                <w:rFonts w:asciiTheme="minorHAnsi" w:hAnsiTheme="minorHAnsi" w:cstheme="minorHAnsi"/>
                <w:b w:val="0"/>
                <w:bCs w:val="0"/>
              </w:rPr>
            </w:pPr>
          </w:p>
          <w:p w14:paraId="22E2AA39" w14:textId="77777777" w:rsidR="00F60CDE" w:rsidRPr="0042570E" w:rsidRDefault="00F60CDE" w:rsidP="00781FFF">
            <w:pPr>
              <w:pStyle w:val="Corptext"/>
              <w:tabs>
                <w:tab w:val="right" w:pos="7959"/>
              </w:tabs>
              <w:ind w:left="0"/>
              <w:jc w:val="both"/>
              <w:rPr>
                <w:rFonts w:asciiTheme="minorHAnsi" w:hAnsiTheme="minorHAnsi" w:cstheme="minorHAnsi"/>
                <w:lang w:val="it-IT"/>
              </w:rPr>
            </w:pPr>
            <w:r w:rsidRPr="0049301A">
              <w:rPr>
                <w:rFonts w:asciiTheme="minorHAnsi" w:hAnsiTheme="minorHAnsi" w:cstheme="minorHAnsi"/>
                <w:b w:val="0"/>
                <w:bCs w:val="0"/>
                <w:lang w:val="it-IT"/>
              </w:rPr>
              <w:t xml:space="preserve">1.5  </w:t>
            </w:r>
            <w:r w:rsidRPr="0042570E">
              <w:rPr>
                <w:rFonts w:asciiTheme="minorHAnsi" w:hAnsiTheme="minorHAnsi" w:cstheme="minorHAnsi"/>
                <w:lang w:val="it-IT"/>
              </w:rPr>
              <w:t xml:space="preserve">Investitia este localizata in judetele Botosani, Vaslui?  </w:t>
            </w:r>
          </w:p>
          <w:p w14:paraId="6CA91695" w14:textId="117E4F86" w:rsidR="00F60CDE" w:rsidRPr="0049301A" w:rsidRDefault="00F60CDE" w:rsidP="00781FFF">
            <w:pPr>
              <w:pStyle w:val="Listparagraf"/>
              <w:numPr>
                <w:ilvl w:val="0"/>
                <w:numId w:val="6"/>
              </w:numPr>
              <w:rPr>
                <w:rFonts w:eastAsia="Calibri" w:cstheme="minorHAnsi"/>
                <w:b w:val="0"/>
                <w:bCs w:val="0"/>
                <w:sz w:val="20"/>
                <w:szCs w:val="20"/>
              </w:rPr>
            </w:pPr>
            <w:r w:rsidRPr="0049301A">
              <w:rPr>
                <w:rFonts w:eastAsia="Calibri" w:cstheme="minorHAnsi"/>
                <w:b w:val="0"/>
                <w:bCs w:val="0"/>
                <w:sz w:val="20"/>
                <w:szCs w:val="20"/>
              </w:rPr>
              <w:t xml:space="preserve">Da - </w:t>
            </w:r>
            <w:r w:rsidR="005B7A09" w:rsidRPr="0049301A">
              <w:rPr>
                <w:rFonts w:eastAsia="Calibri" w:cstheme="minorHAnsi"/>
                <w:b w:val="0"/>
                <w:bCs w:val="0"/>
                <w:sz w:val="20"/>
                <w:szCs w:val="20"/>
              </w:rPr>
              <w:t xml:space="preserve">5 </w:t>
            </w:r>
            <w:r w:rsidRPr="0049301A">
              <w:rPr>
                <w:rFonts w:eastAsia="Calibri" w:cstheme="minorHAnsi"/>
                <w:b w:val="0"/>
                <w:bCs w:val="0"/>
                <w:sz w:val="20"/>
                <w:szCs w:val="20"/>
              </w:rPr>
              <w:t>puncte</w:t>
            </w:r>
          </w:p>
          <w:p w14:paraId="45F71229" w14:textId="1B0A52A6" w:rsidR="00F60CDE" w:rsidRPr="0049301A" w:rsidRDefault="00F60CDE" w:rsidP="00781FFF">
            <w:pPr>
              <w:pStyle w:val="Listparagraf"/>
              <w:numPr>
                <w:ilvl w:val="0"/>
                <w:numId w:val="6"/>
              </w:numPr>
              <w:rPr>
                <w:rFonts w:cstheme="minorHAnsi"/>
                <w:b w:val="0"/>
                <w:bCs w:val="0"/>
                <w:sz w:val="20"/>
                <w:szCs w:val="20"/>
              </w:rPr>
            </w:pPr>
            <w:r w:rsidRPr="0049301A">
              <w:rPr>
                <w:rFonts w:eastAsia="Calibri" w:cstheme="minorHAnsi"/>
                <w:b w:val="0"/>
                <w:bCs w:val="0"/>
                <w:sz w:val="20"/>
                <w:szCs w:val="20"/>
              </w:rPr>
              <w:lastRenderedPageBreak/>
              <w:t>Nu - 0 puncte</w:t>
            </w:r>
          </w:p>
        </w:tc>
        <w:tc>
          <w:tcPr>
            <w:tcW w:w="998" w:type="dxa"/>
          </w:tcPr>
          <w:p w14:paraId="32808104" w14:textId="35BD8978" w:rsidR="00F60CDE" w:rsidRPr="0049301A" w:rsidRDefault="005B7A09"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49301A">
              <w:rPr>
                <w:rFonts w:cstheme="minorHAnsi"/>
                <w:sz w:val="20"/>
                <w:szCs w:val="20"/>
              </w:rPr>
              <w:lastRenderedPageBreak/>
              <w:t>15</w:t>
            </w:r>
          </w:p>
          <w:p w14:paraId="06E2534B" w14:textId="77777777" w:rsidR="00F60CDE" w:rsidRPr="0049301A" w:rsidRDefault="00F60CD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33A219BF" w14:textId="77777777" w:rsidR="00F60CDE" w:rsidRPr="0049301A" w:rsidRDefault="00F60CD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6CC28262" w14:textId="77777777" w:rsidR="00F60CDE" w:rsidRPr="0049301A" w:rsidRDefault="00F60CD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7D10ED2C" w14:textId="77777777" w:rsidR="00F60CDE" w:rsidRPr="0049301A" w:rsidRDefault="00F60CD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0D67AFB1" w14:textId="77777777" w:rsidR="00F60CDE" w:rsidRPr="0049301A" w:rsidRDefault="00F60CD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5DCBD2C5" w14:textId="77777777" w:rsidR="00F60CDE" w:rsidRPr="0049301A" w:rsidRDefault="00F60CD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6F61B59E" w14:textId="77777777" w:rsidR="00C319C8" w:rsidRPr="0049301A" w:rsidRDefault="00C319C8"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213B4153" w14:textId="77777777" w:rsidR="00D41773" w:rsidRPr="0049301A" w:rsidRDefault="00D41773"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07E40529" w14:textId="77777777" w:rsidR="00D41773" w:rsidRPr="0049301A" w:rsidRDefault="00D41773"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7F7D8D0C" w14:textId="77777777" w:rsidR="00D41773" w:rsidRPr="0049301A" w:rsidRDefault="00D41773"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0670D88E" w14:textId="77777777" w:rsidR="005B7A09" w:rsidRPr="0049301A" w:rsidRDefault="005B7A09"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0701C3C9" w14:textId="77777777" w:rsidR="00F60CDE" w:rsidRPr="0049301A" w:rsidRDefault="00F60CD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49301A">
              <w:rPr>
                <w:rFonts w:cstheme="minorHAnsi"/>
                <w:sz w:val="20"/>
                <w:szCs w:val="20"/>
              </w:rPr>
              <w:t>5</w:t>
            </w:r>
          </w:p>
          <w:p w14:paraId="69C0BB8D" w14:textId="77777777" w:rsidR="00F60CDE" w:rsidRPr="0049301A" w:rsidRDefault="00F60CD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21E7FFA5" w14:textId="77777777" w:rsidR="00F60CDE" w:rsidRPr="0049301A" w:rsidRDefault="00F60CD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5C47143D" w14:textId="77777777" w:rsidR="00F60CDE" w:rsidRPr="0049301A" w:rsidRDefault="00F60CD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2DE043F3" w14:textId="77777777" w:rsidR="00F60CDE" w:rsidRPr="0049301A" w:rsidRDefault="00F60CD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0F9B8850" w14:textId="77777777" w:rsidR="00F60CDE" w:rsidRPr="0049301A" w:rsidRDefault="00F60CD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2ADEAAE0" w14:textId="18EF5060" w:rsidR="00F60CDE" w:rsidRPr="0049301A" w:rsidRDefault="00F60CD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49301A">
              <w:rPr>
                <w:rFonts w:cstheme="minorHAnsi"/>
                <w:sz w:val="20"/>
                <w:szCs w:val="20"/>
              </w:rPr>
              <w:t>10</w:t>
            </w:r>
          </w:p>
          <w:p w14:paraId="3B4E104B" w14:textId="77777777" w:rsidR="00F60CDE" w:rsidRPr="0049301A" w:rsidRDefault="00F60CD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3CD3DA93" w14:textId="77777777" w:rsidR="00F60CDE" w:rsidRPr="0049301A" w:rsidRDefault="00F60CD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2674FE43" w14:textId="77777777" w:rsidR="00F60CDE" w:rsidRPr="0049301A" w:rsidRDefault="00F60CD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714B2767" w14:textId="77777777" w:rsidR="00F60CDE" w:rsidRPr="0049301A" w:rsidRDefault="00F60CD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6B339D2A" w14:textId="77777777" w:rsidR="00F60CDE" w:rsidRPr="0049301A" w:rsidRDefault="00F60CD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3621531D" w14:textId="77777777" w:rsidR="00F60CDE" w:rsidRPr="0049301A" w:rsidRDefault="00F60CD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377E46F1" w14:textId="77777777" w:rsidR="00F60CDE" w:rsidRPr="0049301A" w:rsidRDefault="00F60CD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0274695D" w14:textId="77777777" w:rsidR="00F60CDE" w:rsidRPr="0049301A" w:rsidRDefault="00F60CD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46FAD825" w14:textId="77777777" w:rsidR="00F60CDE" w:rsidRPr="0049301A" w:rsidRDefault="00F60CD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13D18D20" w14:textId="77777777" w:rsidR="0087001D" w:rsidRDefault="0087001D"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2BE76DD1" w14:textId="76116160" w:rsidR="00F60CDE" w:rsidRPr="0049301A" w:rsidRDefault="00F60CD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49301A">
              <w:rPr>
                <w:rFonts w:cstheme="minorHAnsi"/>
                <w:sz w:val="20"/>
                <w:szCs w:val="20"/>
              </w:rPr>
              <w:t>5</w:t>
            </w:r>
          </w:p>
          <w:p w14:paraId="686CB7E0" w14:textId="77777777" w:rsidR="00F60CDE" w:rsidRPr="0049301A" w:rsidRDefault="00F60CD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2DD6FB1F" w14:textId="77777777" w:rsidR="00F60CDE" w:rsidRPr="0049301A" w:rsidRDefault="00F60CD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7FF519FA" w14:textId="77777777" w:rsidR="0087001D" w:rsidRDefault="0087001D"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5784982A" w14:textId="77777777" w:rsidR="0042570E" w:rsidRDefault="0042570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4CA25B98" w14:textId="77777777" w:rsidR="0042570E" w:rsidRDefault="0042570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47111A8D" w14:textId="49C6045E" w:rsidR="00F60CDE" w:rsidRPr="0049301A" w:rsidRDefault="005B7A09"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49301A">
              <w:rPr>
                <w:rFonts w:cstheme="minorHAnsi"/>
                <w:sz w:val="20"/>
                <w:szCs w:val="20"/>
              </w:rPr>
              <w:t>5</w:t>
            </w:r>
          </w:p>
        </w:tc>
      </w:tr>
      <w:tr w:rsidR="00F60CDE" w:rsidRPr="0049301A" w14:paraId="53459BCE" w14:textId="77777777" w:rsidTr="00781FFF">
        <w:trPr>
          <w:cnfStyle w:val="000000100000" w:firstRow="0" w:lastRow="0" w:firstColumn="0" w:lastColumn="0" w:oddVBand="0" w:evenVBand="0" w:oddHBand="1" w:evenHBand="0" w:firstRowFirstColumn="0" w:firstRowLastColumn="0" w:lastRowFirstColumn="0" w:lastRowLastColumn="0"/>
          <w:trHeight w:val="173"/>
        </w:trPr>
        <w:tc>
          <w:tcPr>
            <w:cnfStyle w:val="001000000000" w:firstRow="0" w:lastRow="0" w:firstColumn="1" w:lastColumn="0" w:oddVBand="0" w:evenVBand="0" w:oddHBand="0" w:evenHBand="0" w:firstRowFirstColumn="0" w:firstRowLastColumn="0" w:lastRowFirstColumn="0" w:lastRowLastColumn="0"/>
            <w:tcW w:w="8837" w:type="dxa"/>
          </w:tcPr>
          <w:p w14:paraId="553429DE" w14:textId="3EDF41FD" w:rsidR="00F60CDE" w:rsidRPr="0049301A" w:rsidRDefault="00F60CDE" w:rsidP="00CE2F17">
            <w:pPr>
              <w:pStyle w:val="Corptext"/>
              <w:numPr>
                <w:ilvl w:val="0"/>
                <w:numId w:val="27"/>
              </w:numPr>
              <w:tabs>
                <w:tab w:val="right" w:pos="7959"/>
              </w:tabs>
              <w:rPr>
                <w:rFonts w:asciiTheme="minorHAnsi" w:hAnsiTheme="minorHAnsi" w:cstheme="minorHAnsi"/>
                <w:spacing w:val="-1"/>
              </w:rPr>
            </w:pPr>
            <w:proofErr w:type="spellStart"/>
            <w:r w:rsidRPr="0049301A">
              <w:rPr>
                <w:rFonts w:asciiTheme="minorHAnsi" w:hAnsiTheme="minorHAnsi" w:cstheme="minorHAnsi"/>
                <w:spacing w:val="-1"/>
              </w:rPr>
              <w:t>Calitatea</w:t>
            </w:r>
            <w:proofErr w:type="spellEnd"/>
            <w:r w:rsidRPr="0049301A">
              <w:rPr>
                <w:rFonts w:asciiTheme="minorHAnsi" w:hAnsiTheme="minorHAnsi" w:cstheme="minorHAnsi"/>
                <w:spacing w:val="-1"/>
              </w:rPr>
              <w:t xml:space="preserve"> </w:t>
            </w:r>
            <w:proofErr w:type="spellStart"/>
            <w:r w:rsidRPr="0049301A">
              <w:rPr>
                <w:rFonts w:asciiTheme="minorHAnsi" w:hAnsiTheme="minorHAnsi" w:cstheme="minorHAnsi"/>
                <w:spacing w:val="-1"/>
              </w:rPr>
              <w:t>si</w:t>
            </w:r>
            <w:proofErr w:type="spellEnd"/>
            <w:r w:rsidRPr="0049301A">
              <w:rPr>
                <w:rFonts w:asciiTheme="minorHAnsi" w:hAnsiTheme="minorHAnsi" w:cstheme="minorHAnsi"/>
                <w:spacing w:val="-1"/>
              </w:rPr>
              <w:t xml:space="preserve"> </w:t>
            </w:r>
            <w:proofErr w:type="spellStart"/>
            <w:r w:rsidRPr="0049301A">
              <w:rPr>
                <w:rFonts w:asciiTheme="minorHAnsi" w:hAnsiTheme="minorHAnsi" w:cstheme="minorHAnsi"/>
                <w:spacing w:val="-1"/>
              </w:rPr>
              <w:t>sustenabilitatea</w:t>
            </w:r>
            <w:proofErr w:type="spellEnd"/>
            <w:r w:rsidRPr="0049301A">
              <w:rPr>
                <w:rFonts w:asciiTheme="minorHAnsi" w:hAnsiTheme="minorHAnsi" w:cstheme="minorHAnsi"/>
                <w:spacing w:val="-1"/>
              </w:rPr>
              <w:t xml:space="preserve"> </w:t>
            </w:r>
            <w:proofErr w:type="spellStart"/>
            <w:r w:rsidRPr="0049301A">
              <w:rPr>
                <w:rFonts w:asciiTheme="minorHAnsi" w:hAnsiTheme="minorHAnsi" w:cstheme="minorHAnsi"/>
                <w:spacing w:val="-1"/>
              </w:rPr>
              <w:t>proiectului</w:t>
            </w:r>
            <w:proofErr w:type="spellEnd"/>
          </w:p>
        </w:tc>
        <w:tc>
          <w:tcPr>
            <w:tcW w:w="998" w:type="dxa"/>
          </w:tcPr>
          <w:p w14:paraId="4D370848" w14:textId="5CE7C865" w:rsidR="00F60CDE" w:rsidRPr="00CE2F17" w:rsidRDefault="009A0BE4" w:rsidP="009E1A62">
            <w:pPr>
              <w:jc w:val="center"/>
              <w:cnfStyle w:val="000000100000" w:firstRow="0" w:lastRow="0" w:firstColumn="0" w:lastColumn="0" w:oddVBand="0" w:evenVBand="0" w:oddHBand="1" w:evenHBand="0" w:firstRowFirstColumn="0" w:firstRowLastColumn="0" w:lastRowFirstColumn="0" w:lastRowLastColumn="0"/>
              <w:rPr>
                <w:rFonts w:cstheme="minorHAnsi"/>
                <w:b/>
                <w:bCs/>
                <w:sz w:val="20"/>
                <w:szCs w:val="20"/>
              </w:rPr>
            </w:pPr>
            <w:r w:rsidRPr="00CE2F17">
              <w:rPr>
                <w:rFonts w:cstheme="minorHAnsi"/>
                <w:b/>
                <w:bCs/>
                <w:sz w:val="20"/>
                <w:szCs w:val="20"/>
              </w:rPr>
              <w:t>2</w:t>
            </w:r>
            <w:r w:rsidR="00EE3827" w:rsidRPr="00CE2F17">
              <w:rPr>
                <w:rFonts w:cstheme="minorHAnsi"/>
                <w:b/>
                <w:bCs/>
                <w:sz w:val="20"/>
                <w:szCs w:val="20"/>
              </w:rPr>
              <w:t>7</w:t>
            </w:r>
          </w:p>
        </w:tc>
      </w:tr>
      <w:tr w:rsidR="00F60CDE" w:rsidRPr="0049301A" w14:paraId="36997A3E" w14:textId="77777777" w:rsidTr="00781FFF">
        <w:trPr>
          <w:trHeight w:val="173"/>
        </w:trPr>
        <w:tc>
          <w:tcPr>
            <w:cnfStyle w:val="001000000000" w:firstRow="0" w:lastRow="0" w:firstColumn="1" w:lastColumn="0" w:oddVBand="0" w:evenVBand="0" w:oddHBand="0" w:evenHBand="0" w:firstRowFirstColumn="0" w:firstRowLastColumn="0" w:lastRowFirstColumn="0" w:lastRowLastColumn="0"/>
            <w:tcW w:w="8837" w:type="dxa"/>
          </w:tcPr>
          <w:p w14:paraId="7C7E1EC1" w14:textId="260D6ABC" w:rsidR="00EE3827" w:rsidRPr="00CE2F17" w:rsidRDefault="00F60CDE" w:rsidP="00965CEF">
            <w:pPr>
              <w:jc w:val="both"/>
              <w:rPr>
                <w:rFonts w:cstheme="minorHAnsi"/>
                <w:sz w:val="20"/>
                <w:szCs w:val="20"/>
                <w:lang w:val="it-IT"/>
              </w:rPr>
            </w:pPr>
            <w:r w:rsidRPr="00965CEF">
              <w:rPr>
                <w:rFonts w:cstheme="minorHAnsi"/>
                <w:b w:val="0"/>
                <w:bCs w:val="0"/>
                <w:sz w:val="20"/>
                <w:szCs w:val="20"/>
                <w:lang w:val="it-IT"/>
              </w:rPr>
              <w:t>2.1</w:t>
            </w:r>
            <w:r w:rsidR="005B7A09" w:rsidRPr="00CE2F17">
              <w:rPr>
                <w:rFonts w:cstheme="minorHAnsi"/>
                <w:sz w:val="20"/>
                <w:szCs w:val="20"/>
                <w:lang w:val="it-IT"/>
              </w:rPr>
              <w:t xml:space="preserve"> </w:t>
            </w:r>
            <w:r w:rsidR="00EE3827" w:rsidRPr="00CE2F17">
              <w:rPr>
                <w:rFonts w:cstheme="minorHAnsi"/>
                <w:sz w:val="20"/>
                <w:szCs w:val="20"/>
                <w:lang w:val="it-IT"/>
              </w:rPr>
              <w:t>Calitatea planului de afaceri</w:t>
            </w:r>
          </w:p>
          <w:p w14:paraId="5A3E70C1" w14:textId="13DADDE5" w:rsidR="005B7A09" w:rsidRPr="0079787E" w:rsidRDefault="001E59F5" w:rsidP="006D3958">
            <w:pPr>
              <w:ind w:left="360"/>
              <w:jc w:val="both"/>
              <w:rPr>
                <w:rFonts w:eastAsia="Calibri" w:cstheme="minorHAnsi"/>
                <w:b w:val="0"/>
                <w:bCs w:val="0"/>
                <w:sz w:val="20"/>
                <w:szCs w:val="20"/>
                <w:lang w:val="it-IT"/>
              </w:rPr>
            </w:pPr>
            <w:r w:rsidRPr="0079787E">
              <w:rPr>
                <w:rFonts w:eastAsia="Calibri" w:cstheme="minorHAnsi"/>
                <w:b w:val="0"/>
                <w:bCs w:val="0"/>
                <w:sz w:val="20"/>
                <w:szCs w:val="20"/>
                <w:lang w:val="it-IT"/>
              </w:rPr>
              <w:t xml:space="preserve">2.1.1 </w:t>
            </w:r>
            <w:r w:rsidR="005B7A09" w:rsidRPr="0079787E">
              <w:rPr>
                <w:rFonts w:eastAsia="Calibri" w:cstheme="minorHAnsi"/>
                <w:b w:val="0"/>
                <w:bCs w:val="0"/>
                <w:sz w:val="20"/>
                <w:szCs w:val="20"/>
                <w:lang w:val="it-IT"/>
              </w:rPr>
              <w:t>In cadrul planului de afaceri, solicitantul identifica si descrie: - 6 puncte</w:t>
            </w:r>
          </w:p>
          <w:p w14:paraId="28787F2C" w14:textId="778663D1" w:rsidR="005B7A09" w:rsidRPr="0079787E" w:rsidRDefault="005B7A09" w:rsidP="006D3958">
            <w:pPr>
              <w:pStyle w:val="Listparagraf"/>
              <w:numPr>
                <w:ilvl w:val="0"/>
                <w:numId w:val="31"/>
              </w:numPr>
              <w:ind w:left="1080"/>
              <w:rPr>
                <w:rFonts w:eastAsia="Calibri" w:cstheme="minorHAnsi"/>
                <w:b w:val="0"/>
                <w:bCs w:val="0"/>
                <w:sz w:val="20"/>
                <w:szCs w:val="20"/>
                <w:lang w:val="it-IT"/>
              </w:rPr>
            </w:pPr>
            <w:r w:rsidRPr="0079787E">
              <w:rPr>
                <w:rFonts w:eastAsia="Calibri" w:cstheme="minorHAnsi"/>
                <w:b w:val="0"/>
                <w:bCs w:val="0"/>
                <w:sz w:val="20"/>
                <w:szCs w:val="20"/>
                <w:lang w:val="it-IT"/>
              </w:rPr>
              <w:t>produsele/serviciile/lucrarile care fac obiectul afacerii propuse – 2 puncte;</w:t>
            </w:r>
          </w:p>
          <w:p w14:paraId="31B37368" w14:textId="79B0406F" w:rsidR="005B7A09" w:rsidRPr="001E59F5" w:rsidRDefault="005B7A09" w:rsidP="006D3958">
            <w:pPr>
              <w:pStyle w:val="Listparagraf"/>
              <w:numPr>
                <w:ilvl w:val="0"/>
                <w:numId w:val="31"/>
              </w:numPr>
              <w:ind w:left="1080"/>
              <w:rPr>
                <w:rFonts w:eastAsia="Calibri" w:cstheme="minorHAnsi"/>
                <w:b w:val="0"/>
                <w:bCs w:val="0"/>
                <w:sz w:val="20"/>
                <w:szCs w:val="20"/>
              </w:rPr>
            </w:pPr>
            <w:proofErr w:type="spellStart"/>
            <w:r w:rsidRPr="001E59F5">
              <w:rPr>
                <w:rFonts w:eastAsia="Calibri" w:cstheme="minorHAnsi"/>
                <w:b w:val="0"/>
                <w:bCs w:val="0"/>
                <w:sz w:val="20"/>
                <w:szCs w:val="20"/>
              </w:rPr>
              <w:t>concurentii</w:t>
            </w:r>
            <w:proofErr w:type="spellEnd"/>
            <w:r w:rsidRPr="001E59F5">
              <w:rPr>
                <w:rFonts w:eastAsia="Calibri" w:cstheme="minorHAnsi"/>
                <w:b w:val="0"/>
                <w:bCs w:val="0"/>
                <w:sz w:val="20"/>
                <w:szCs w:val="20"/>
              </w:rPr>
              <w:t xml:space="preserve"> </w:t>
            </w:r>
            <w:proofErr w:type="spellStart"/>
            <w:r w:rsidRPr="001E59F5">
              <w:rPr>
                <w:rFonts w:eastAsia="Calibri" w:cstheme="minorHAnsi"/>
                <w:b w:val="0"/>
                <w:bCs w:val="0"/>
                <w:sz w:val="20"/>
                <w:szCs w:val="20"/>
              </w:rPr>
              <w:t>afacerii</w:t>
            </w:r>
            <w:proofErr w:type="spellEnd"/>
            <w:r w:rsidRPr="001E59F5">
              <w:rPr>
                <w:rFonts w:eastAsia="Calibri" w:cstheme="minorHAnsi"/>
                <w:b w:val="0"/>
                <w:bCs w:val="0"/>
                <w:sz w:val="20"/>
                <w:szCs w:val="20"/>
              </w:rPr>
              <w:t xml:space="preserve"> </w:t>
            </w:r>
            <w:proofErr w:type="spellStart"/>
            <w:r w:rsidRPr="001E59F5">
              <w:rPr>
                <w:rFonts w:eastAsia="Calibri" w:cstheme="minorHAnsi"/>
                <w:b w:val="0"/>
                <w:bCs w:val="0"/>
                <w:sz w:val="20"/>
                <w:szCs w:val="20"/>
              </w:rPr>
              <w:t>propuse</w:t>
            </w:r>
            <w:proofErr w:type="spellEnd"/>
            <w:r w:rsidRPr="001E59F5">
              <w:rPr>
                <w:rFonts w:eastAsia="Calibri" w:cstheme="minorHAnsi"/>
                <w:b w:val="0"/>
                <w:bCs w:val="0"/>
                <w:sz w:val="20"/>
                <w:szCs w:val="20"/>
              </w:rPr>
              <w:t xml:space="preserve"> – 2 puncte;</w:t>
            </w:r>
          </w:p>
          <w:p w14:paraId="7A74B24E" w14:textId="79A4D7BC" w:rsidR="005B7A09" w:rsidRPr="002353E4" w:rsidRDefault="005B7A09" w:rsidP="006D3958">
            <w:pPr>
              <w:pStyle w:val="Listparagraf"/>
              <w:numPr>
                <w:ilvl w:val="0"/>
                <w:numId w:val="31"/>
              </w:numPr>
              <w:ind w:left="1080"/>
              <w:rPr>
                <w:rFonts w:eastAsia="Calibri" w:cstheme="minorHAnsi"/>
                <w:b w:val="0"/>
                <w:bCs w:val="0"/>
                <w:sz w:val="20"/>
                <w:szCs w:val="20"/>
                <w:lang w:val="it-IT"/>
              </w:rPr>
            </w:pPr>
            <w:r w:rsidRPr="0079787E">
              <w:rPr>
                <w:rFonts w:eastAsia="Calibri" w:cstheme="minorHAnsi"/>
                <w:b w:val="0"/>
                <w:bCs w:val="0"/>
                <w:sz w:val="20"/>
                <w:szCs w:val="20"/>
                <w:lang w:val="it-IT"/>
              </w:rPr>
              <w:t>potentialii clienti ai afacerii propuse –2 puncte;</w:t>
            </w:r>
          </w:p>
          <w:p w14:paraId="347A7D8A" w14:textId="012B36B3" w:rsidR="005B7A09" w:rsidRPr="0079787E" w:rsidRDefault="001E59F5" w:rsidP="006D3958">
            <w:pPr>
              <w:ind w:left="360"/>
              <w:jc w:val="both"/>
              <w:rPr>
                <w:rFonts w:eastAsia="Calibri" w:cstheme="minorHAnsi"/>
                <w:b w:val="0"/>
                <w:bCs w:val="0"/>
                <w:sz w:val="20"/>
                <w:szCs w:val="20"/>
                <w:lang w:val="it-IT"/>
              </w:rPr>
            </w:pPr>
            <w:r w:rsidRPr="0079787E">
              <w:rPr>
                <w:rFonts w:eastAsia="Calibri" w:cstheme="minorHAnsi"/>
                <w:b w:val="0"/>
                <w:bCs w:val="0"/>
                <w:sz w:val="20"/>
                <w:szCs w:val="20"/>
                <w:lang w:val="it-IT"/>
              </w:rPr>
              <w:t xml:space="preserve">2.1.2 </w:t>
            </w:r>
            <w:r w:rsidR="005B7A09" w:rsidRPr="0079787E">
              <w:rPr>
                <w:rFonts w:eastAsia="Calibri" w:cstheme="minorHAnsi"/>
                <w:b w:val="0"/>
                <w:bCs w:val="0"/>
                <w:sz w:val="20"/>
                <w:szCs w:val="20"/>
                <w:lang w:val="it-IT"/>
              </w:rPr>
              <w:t xml:space="preserve">In cadrul planului de afaceri, solicitantul demonstreaza existenta cererii pentru produsele/serviciile oferite si identifica previziunile de crestere a activitatii? – </w:t>
            </w:r>
            <w:r w:rsidR="00EE3827" w:rsidRPr="0079787E">
              <w:rPr>
                <w:rFonts w:eastAsia="Calibri" w:cstheme="minorHAnsi"/>
                <w:b w:val="0"/>
                <w:bCs w:val="0"/>
                <w:sz w:val="20"/>
                <w:szCs w:val="20"/>
                <w:lang w:val="it-IT"/>
              </w:rPr>
              <w:t>3</w:t>
            </w:r>
            <w:r w:rsidR="005B7A09" w:rsidRPr="0079787E">
              <w:rPr>
                <w:rFonts w:eastAsia="Calibri" w:cstheme="minorHAnsi"/>
                <w:b w:val="0"/>
                <w:bCs w:val="0"/>
                <w:sz w:val="20"/>
                <w:szCs w:val="20"/>
                <w:lang w:val="it-IT"/>
              </w:rPr>
              <w:t xml:space="preserve"> puncte</w:t>
            </w:r>
          </w:p>
          <w:p w14:paraId="4FA6CB35" w14:textId="23758173" w:rsidR="0087001D" w:rsidRPr="0079787E" w:rsidRDefault="001E59F5" w:rsidP="006D3958">
            <w:pPr>
              <w:ind w:left="360"/>
              <w:jc w:val="both"/>
              <w:rPr>
                <w:rFonts w:eastAsia="Calibri" w:cstheme="minorHAnsi"/>
                <w:b w:val="0"/>
                <w:bCs w:val="0"/>
                <w:sz w:val="20"/>
                <w:szCs w:val="20"/>
                <w:lang w:val="it-IT"/>
              </w:rPr>
            </w:pPr>
            <w:r w:rsidRPr="0079787E">
              <w:rPr>
                <w:rFonts w:eastAsia="Calibri" w:cstheme="minorHAnsi"/>
                <w:b w:val="0"/>
                <w:bCs w:val="0"/>
                <w:sz w:val="20"/>
                <w:szCs w:val="20"/>
                <w:lang w:val="it-IT"/>
              </w:rPr>
              <w:t xml:space="preserve">2.1.3 </w:t>
            </w:r>
            <w:r w:rsidR="005B7A09" w:rsidRPr="0079787E">
              <w:rPr>
                <w:rFonts w:eastAsia="Calibri" w:cstheme="minorHAnsi"/>
                <w:b w:val="0"/>
                <w:bCs w:val="0"/>
                <w:sz w:val="20"/>
                <w:szCs w:val="20"/>
                <w:lang w:val="it-IT"/>
              </w:rPr>
              <w:t xml:space="preserve">Investitia propune masuri/activitati ce vizeaza sprijinirea tranzitiei catre o economie cu emisii scazute de dioxid de carbon si eficienta din punct de vedere al utilizarii resurselor/dezvoltarii tehnologice? – </w:t>
            </w:r>
            <w:r w:rsidR="00EE3827" w:rsidRPr="0079787E">
              <w:rPr>
                <w:rFonts w:eastAsia="Calibri" w:cstheme="minorHAnsi"/>
                <w:b w:val="0"/>
                <w:bCs w:val="0"/>
                <w:sz w:val="20"/>
                <w:szCs w:val="20"/>
                <w:lang w:val="it-IT"/>
              </w:rPr>
              <w:t>3</w:t>
            </w:r>
            <w:r w:rsidR="005B7A09" w:rsidRPr="0079787E">
              <w:rPr>
                <w:rFonts w:eastAsia="Calibri" w:cstheme="minorHAnsi"/>
                <w:b w:val="0"/>
                <w:bCs w:val="0"/>
                <w:sz w:val="20"/>
                <w:szCs w:val="20"/>
                <w:lang w:val="it-IT"/>
              </w:rPr>
              <w:t xml:space="preserve"> punct</w:t>
            </w:r>
            <w:r w:rsidR="0087001D" w:rsidRPr="0079787E">
              <w:rPr>
                <w:rFonts w:eastAsia="Calibri" w:cstheme="minorHAnsi"/>
                <w:b w:val="0"/>
                <w:bCs w:val="0"/>
                <w:sz w:val="20"/>
                <w:szCs w:val="20"/>
                <w:lang w:val="it-IT"/>
              </w:rPr>
              <w:t>e</w:t>
            </w:r>
          </w:p>
          <w:p w14:paraId="54568A51" w14:textId="77777777" w:rsidR="00965CEF" w:rsidRPr="0087001D" w:rsidRDefault="00965CEF" w:rsidP="00965CEF">
            <w:pPr>
              <w:jc w:val="both"/>
              <w:rPr>
                <w:rFonts w:cstheme="minorHAnsi"/>
                <w:sz w:val="20"/>
                <w:szCs w:val="20"/>
                <w:lang w:val="pt-BR"/>
              </w:rPr>
            </w:pPr>
          </w:p>
          <w:p w14:paraId="555A8A26" w14:textId="53145FA9" w:rsidR="005B7A09" w:rsidRPr="0049301A" w:rsidRDefault="005B7A09" w:rsidP="00965CEF">
            <w:pPr>
              <w:jc w:val="both"/>
              <w:rPr>
                <w:rFonts w:eastAsia="Calibri" w:cstheme="minorHAnsi"/>
                <w:b w:val="0"/>
                <w:bCs w:val="0"/>
                <w:sz w:val="20"/>
                <w:szCs w:val="20"/>
                <w:lang w:val="it-IT"/>
              </w:rPr>
            </w:pPr>
            <w:r w:rsidRPr="00965CEF">
              <w:rPr>
                <w:rFonts w:cstheme="minorHAnsi"/>
                <w:b w:val="0"/>
                <w:bCs w:val="0"/>
                <w:sz w:val="20"/>
                <w:szCs w:val="20"/>
                <w:lang w:val="it-IT"/>
              </w:rPr>
              <w:t>2.2</w:t>
            </w:r>
            <w:r w:rsidRPr="00CE2F17">
              <w:rPr>
                <w:rFonts w:cstheme="minorHAnsi"/>
                <w:sz w:val="20"/>
                <w:szCs w:val="20"/>
                <w:lang w:val="it-IT"/>
              </w:rPr>
              <w:t xml:space="preserve"> </w:t>
            </w:r>
            <w:r w:rsidRPr="00CE2F17">
              <w:rPr>
                <w:rFonts w:eastAsia="Calibri" w:cstheme="minorHAnsi"/>
                <w:sz w:val="20"/>
                <w:szCs w:val="20"/>
                <w:lang w:val="it-IT"/>
              </w:rPr>
              <w:t xml:space="preserve"> Fluxul de numerar</w:t>
            </w:r>
            <w:r w:rsidRPr="0049301A">
              <w:rPr>
                <w:rFonts w:eastAsia="Calibri" w:cstheme="minorHAnsi"/>
                <w:b w:val="0"/>
                <w:bCs w:val="0"/>
                <w:sz w:val="20"/>
                <w:szCs w:val="20"/>
                <w:lang w:val="it-IT"/>
              </w:rPr>
              <w:t xml:space="preserve"> net cumulat al microîntreprinderii, pe urmatorii de 3 ani de dupa terminarea implementarii, în condițiile unei estimări realiste a cheltuielilor şi veniturilor </w:t>
            </w:r>
          </w:p>
          <w:p w14:paraId="0D72A3FB" w14:textId="3C6591C2" w:rsidR="005B7A09" w:rsidRPr="0079787E" w:rsidRDefault="005B7A09" w:rsidP="001E59F5">
            <w:pPr>
              <w:pStyle w:val="Listparagraf"/>
              <w:numPr>
                <w:ilvl w:val="0"/>
                <w:numId w:val="30"/>
              </w:numPr>
              <w:jc w:val="both"/>
              <w:rPr>
                <w:rFonts w:eastAsia="Calibri" w:cstheme="minorHAnsi"/>
                <w:b w:val="0"/>
                <w:bCs w:val="0"/>
                <w:sz w:val="20"/>
                <w:szCs w:val="20"/>
                <w:lang w:val="it-IT"/>
              </w:rPr>
            </w:pPr>
            <w:r w:rsidRPr="0079787E">
              <w:rPr>
                <w:rFonts w:eastAsia="Calibri" w:cstheme="minorHAnsi"/>
                <w:b w:val="0"/>
                <w:bCs w:val="0"/>
                <w:sz w:val="20"/>
                <w:szCs w:val="20"/>
                <w:lang w:val="it-IT"/>
              </w:rPr>
              <w:t xml:space="preserve">este pozitiv pe toată durata de analiză a investiţiei – 5 puncte </w:t>
            </w:r>
          </w:p>
          <w:p w14:paraId="52EFB54A" w14:textId="735659E4" w:rsidR="005C1B3D" w:rsidRPr="0079787E" w:rsidRDefault="005B7A09" w:rsidP="001E59F5">
            <w:pPr>
              <w:pStyle w:val="Listparagraf"/>
              <w:numPr>
                <w:ilvl w:val="0"/>
                <w:numId w:val="30"/>
              </w:numPr>
              <w:jc w:val="both"/>
              <w:rPr>
                <w:rFonts w:eastAsia="Calibri" w:cstheme="minorHAnsi"/>
                <w:b w:val="0"/>
                <w:bCs w:val="0"/>
                <w:sz w:val="20"/>
                <w:szCs w:val="20"/>
                <w:lang w:val="it-IT"/>
              </w:rPr>
            </w:pPr>
            <w:r w:rsidRPr="0079787E">
              <w:rPr>
                <w:rFonts w:eastAsia="Calibri" w:cstheme="minorHAnsi"/>
                <w:b w:val="0"/>
                <w:bCs w:val="0"/>
                <w:sz w:val="20"/>
                <w:szCs w:val="20"/>
                <w:lang w:val="it-IT"/>
              </w:rPr>
              <w:t>prezintă valori negative oricând pe durata de analiză a investiţiei – 0 puncte</w:t>
            </w:r>
          </w:p>
          <w:p w14:paraId="510AC727" w14:textId="77777777" w:rsidR="005C1B3D" w:rsidRPr="0049301A" w:rsidRDefault="005C1B3D" w:rsidP="00965CEF">
            <w:pPr>
              <w:pStyle w:val="Corptext"/>
              <w:tabs>
                <w:tab w:val="right" w:pos="7959"/>
              </w:tabs>
              <w:ind w:left="0"/>
              <w:jc w:val="both"/>
              <w:rPr>
                <w:rFonts w:asciiTheme="minorHAnsi" w:hAnsiTheme="minorHAnsi" w:cstheme="minorHAnsi"/>
                <w:lang w:val="it-IT"/>
              </w:rPr>
            </w:pPr>
          </w:p>
          <w:p w14:paraId="2586F2E5" w14:textId="77777777" w:rsidR="00F60CDE" w:rsidRPr="0049301A" w:rsidRDefault="00F60CDE" w:rsidP="00965CEF">
            <w:pPr>
              <w:pStyle w:val="Corptext"/>
              <w:tabs>
                <w:tab w:val="right" w:pos="7959"/>
              </w:tabs>
              <w:ind w:left="0"/>
              <w:jc w:val="both"/>
              <w:rPr>
                <w:rFonts w:asciiTheme="minorHAnsi" w:hAnsiTheme="minorHAnsi" w:cstheme="minorHAnsi"/>
                <w:b w:val="0"/>
                <w:bCs w:val="0"/>
                <w:lang w:val="it-IT"/>
              </w:rPr>
            </w:pPr>
            <w:r w:rsidRPr="00965CEF">
              <w:rPr>
                <w:rFonts w:asciiTheme="minorHAnsi" w:hAnsiTheme="minorHAnsi" w:cstheme="minorHAnsi"/>
                <w:b w:val="0"/>
                <w:bCs w:val="0"/>
                <w:lang w:val="it-IT"/>
              </w:rPr>
              <w:t>2.3</w:t>
            </w:r>
            <w:r w:rsidRPr="0049301A">
              <w:rPr>
                <w:rFonts w:asciiTheme="minorHAnsi" w:hAnsiTheme="minorHAnsi" w:cstheme="minorHAnsi"/>
                <w:lang w:val="it-IT"/>
              </w:rPr>
              <w:t xml:space="preserve"> Bugetul proiectului</w:t>
            </w:r>
          </w:p>
          <w:p w14:paraId="1CF7D635" w14:textId="77777777" w:rsidR="00F60CDE" w:rsidRPr="0001656C" w:rsidRDefault="00F60CDE" w:rsidP="006D3958">
            <w:pPr>
              <w:pStyle w:val="Corptext"/>
              <w:tabs>
                <w:tab w:val="right" w:pos="7959"/>
              </w:tabs>
              <w:ind w:left="360"/>
              <w:jc w:val="both"/>
              <w:rPr>
                <w:rFonts w:asciiTheme="minorHAnsi" w:hAnsiTheme="minorHAnsi" w:cstheme="minorHAnsi"/>
                <w:b w:val="0"/>
                <w:bCs w:val="0"/>
                <w:lang w:val="it-IT"/>
              </w:rPr>
            </w:pPr>
            <w:r w:rsidRPr="0001656C">
              <w:rPr>
                <w:rFonts w:asciiTheme="minorHAnsi" w:hAnsiTheme="minorHAnsi" w:cstheme="minorHAnsi"/>
                <w:b w:val="0"/>
                <w:bCs w:val="0"/>
                <w:lang w:val="it-IT"/>
              </w:rPr>
              <w:t>2.3.1</w:t>
            </w:r>
            <w:r w:rsidRPr="0001656C">
              <w:rPr>
                <w:rFonts w:asciiTheme="minorHAnsi" w:hAnsiTheme="minorHAnsi" w:cstheme="minorHAnsi"/>
                <w:b w:val="0"/>
                <w:bCs w:val="0"/>
                <w:lang w:val="it-IT"/>
              </w:rPr>
              <w:tab/>
              <w:t xml:space="preserve">. Cheltuielile </w:t>
            </w:r>
            <w:r w:rsidR="000C3346" w:rsidRPr="0001656C">
              <w:rPr>
                <w:rFonts w:asciiTheme="minorHAnsi" w:hAnsiTheme="minorHAnsi" w:cstheme="minorHAnsi"/>
                <w:b w:val="0"/>
                <w:bCs w:val="0"/>
                <w:lang w:val="it-IT"/>
              </w:rPr>
              <w:t>sunt</w:t>
            </w:r>
            <w:r w:rsidRPr="0001656C">
              <w:rPr>
                <w:rFonts w:asciiTheme="minorHAnsi" w:hAnsiTheme="minorHAnsi" w:cstheme="minorHAnsi"/>
                <w:b w:val="0"/>
                <w:bCs w:val="0"/>
                <w:lang w:val="it-IT"/>
              </w:rPr>
              <w:t xml:space="preserve"> corect încadrate în categoria celor eligibile iar pragurile pentru anumite cheltuieli </w:t>
            </w:r>
            <w:r w:rsidR="000C3346" w:rsidRPr="0001656C">
              <w:rPr>
                <w:rFonts w:asciiTheme="minorHAnsi" w:hAnsiTheme="minorHAnsi" w:cstheme="minorHAnsi"/>
                <w:b w:val="0"/>
                <w:bCs w:val="0"/>
                <w:lang w:val="it-IT"/>
              </w:rPr>
              <w:t>sunt</w:t>
            </w:r>
            <w:r w:rsidRPr="0001656C">
              <w:rPr>
                <w:rFonts w:asciiTheme="minorHAnsi" w:hAnsiTheme="minorHAnsi" w:cstheme="minorHAnsi"/>
                <w:b w:val="0"/>
                <w:bCs w:val="0"/>
                <w:lang w:val="it-IT"/>
              </w:rPr>
              <w:t xml:space="preserve"> respectate conform prevederilor schemei de ajutor de minimis aplicabila Ghidului solicitantului </w:t>
            </w:r>
          </w:p>
          <w:p w14:paraId="6AE17143" w14:textId="79EF9CFB" w:rsidR="00E543B7" w:rsidRPr="00AC400C" w:rsidRDefault="001576BF" w:rsidP="006D3958">
            <w:pPr>
              <w:pStyle w:val="Listparagraf"/>
              <w:numPr>
                <w:ilvl w:val="0"/>
                <w:numId w:val="32"/>
              </w:numPr>
              <w:ind w:left="1080"/>
              <w:jc w:val="both"/>
              <w:rPr>
                <w:rFonts w:eastAsia="Calibri" w:cstheme="minorHAnsi"/>
                <w:b w:val="0"/>
                <w:bCs w:val="0"/>
                <w:sz w:val="20"/>
                <w:szCs w:val="20"/>
              </w:rPr>
            </w:pPr>
            <w:proofErr w:type="spellStart"/>
            <w:r w:rsidRPr="00AC400C">
              <w:rPr>
                <w:rFonts w:eastAsia="Calibri" w:cstheme="minorHAnsi"/>
                <w:b w:val="0"/>
                <w:bCs w:val="0"/>
                <w:sz w:val="20"/>
                <w:szCs w:val="20"/>
              </w:rPr>
              <w:t>Cheltuielile</w:t>
            </w:r>
            <w:proofErr w:type="spellEnd"/>
            <w:r w:rsidRPr="00AC400C">
              <w:rPr>
                <w:rFonts w:eastAsia="Calibri" w:cstheme="minorHAnsi"/>
                <w:b w:val="0"/>
                <w:bCs w:val="0"/>
                <w:sz w:val="20"/>
                <w:szCs w:val="20"/>
              </w:rPr>
              <w:t xml:space="preserve"> </w:t>
            </w:r>
            <w:r w:rsidR="000C3346" w:rsidRPr="00AC400C">
              <w:rPr>
                <w:rFonts w:eastAsia="Calibri" w:cstheme="minorHAnsi"/>
                <w:b w:val="0"/>
                <w:bCs w:val="0"/>
                <w:sz w:val="20"/>
                <w:szCs w:val="20"/>
              </w:rPr>
              <w:t>sunt</w:t>
            </w:r>
            <w:r w:rsidRPr="00AC400C">
              <w:rPr>
                <w:rFonts w:eastAsia="Calibri" w:cstheme="minorHAnsi"/>
                <w:b w:val="0"/>
                <w:bCs w:val="0"/>
                <w:sz w:val="20"/>
                <w:szCs w:val="20"/>
              </w:rPr>
              <w:t xml:space="preserve"> </w:t>
            </w:r>
            <w:proofErr w:type="spellStart"/>
            <w:r w:rsidRPr="00AC400C">
              <w:rPr>
                <w:rFonts w:eastAsia="Calibri" w:cstheme="minorHAnsi"/>
                <w:b w:val="0"/>
                <w:bCs w:val="0"/>
                <w:sz w:val="20"/>
                <w:szCs w:val="20"/>
              </w:rPr>
              <w:t>corect</w:t>
            </w:r>
            <w:proofErr w:type="spellEnd"/>
            <w:r w:rsidRPr="00AC400C">
              <w:rPr>
                <w:rFonts w:eastAsia="Calibri" w:cstheme="minorHAnsi"/>
                <w:b w:val="0"/>
                <w:bCs w:val="0"/>
                <w:sz w:val="20"/>
                <w:szCs w:val="20"/>
              </w:rPr>
              <w:t xml:space="preserve"> </w:t>
            </w:r>
            <w:proofErr w:type="spellStart"/>
            <w:r w:rsidRPr="00AC400C">
              <w:rPr>
                <w:rFonts w:eastAsia="Calibri" w:cstheme="minorHAnsi"/>
                <w:b w:val="0"/>
                <w:bCs w:val="0"/>
                <w:sz w:val="20"/>
                <w:szCs w:val="20"/>
              </w:rPr>
              <w:t>încadrate</w:t>
            </w:r>
            <w:proofErr w:type="spellEnd"/>
            <w:r w:rsidRPr="00AC400C">
              <w:rPr>
                <w:rFonts w:eastAsia="Calibri" w:cstheme="minorHAnsi"/>
                <w:b w:val="0"/>
                <w:bCs w:val="0"/>
                <w:sz w:val="20"/>
                <w:szCs w:val="20"/>
              </w:rPr>
              <w:t xml:space="preserve"> </w:t>
            </w:r>
            <w:proofErr w:type="spellStart"/>
            <w:r w:rsidR="008C3CB7" w:rsidRPr="00AC400C">
              <w:rPr>
                <w:rFonts w:eastAsia="Calibri" w:cstheme="minorHAnsi"/>
                <w:b w:val="0"/>
                <w:bCs w:val="0"/>
                <w:sz w:val="20"/>
                <w:szCs w:val="20"/>
              </w:rPr>
              <w:t>si</w:t>
            </w:r>
            <w:proofErr w:type="spellEnd"/>
            <w:r w:rsidRPr="00AC400C">
              <w:rPr>
                <w:rFonts w:eastAsia="Calibri" w:cstheme="minorHAnsi"/>
                <w:b w:val="0"/>
                <w:bCs w:val="0"/>
                <w:sz w:val="20"/>
                <w:szCs w:val="20"/>
              </w:rPr>
              <w:t xml:space="preserve"> </w:t>
            </w:r>
            <w:proofErr w:type="spellStart"/>
            <w:r w:rsidRPr="00AC400C">
              <w:rPr>
                <w:rFonts w:eastAsia="Calibri" w:cstheme="minorHAnsi"/>
                <w:b w:val="0"/>
                <w:bCs w:val="0"/>
                <w:sz w:val="20"/>
                <w:szCs w:val="20"/>
              </w:rPr>
              <w:t>pragurile</w:t>
            </w:r>
            <w:proofErr w:type="spellEnd"/>
            <w:r w:rsidRPr="00AC400C">
              <w:rPr>
                <w:rFonts w:eastAsia="Calibri" w:cstheme="minorHAnsi"/>
                <w:b w:val="0"/>
                <w:bCs w:val="0"/>
                <w:sz w:val="20"/>
                <w:szCs w:val="20"/>
              </w:rPr>
              <w:t xml:space="preserve"> </w:t>
            </w:r>
            <w:r w:rsidR="000C3346" w:rsidRPr="00AC400C">
              <w:rPr>
                <w:rFonts w:eastAsia="Calibri" w:cstheme="minorHAnsi"/>
                <w:b w:val="0"/>
                <w:bCs w:val="0"/>
                <w:sz w:val="20"/>
                <w:szCs w:val="20"/>
              </w:rPr>
              <w:t>sunt</w:t>
            </w:r>
            <w:r w:rsidRPr="00AC400C">
              <w:rPr>
                <w:rFonts w:eastAsia="Calibri" w:cstheme="minorHAnsi"/>
                <w:b w:val="0"/>
                <w:bCs w:val="0"/>
                <w:sz w:val="20"/>
                <w:szCs w:val="20"/>
              </w:rPr>
              <w:t xml:space="preserve"> </w:t>
            </w:r>
            <w:proofErr w:type="spellStart"/>
            <w:r w:rsidRPr="00AC400C">
              <w:rPr>
                <w:rFonts w:eastAsia="Calibri" w:cstheme="minorHAnsi"/>
                <w:b w:val="0"/>
                <w:bCs w:val="0"/>
                <w:sz w:val="20"/>
                <w:szCs w:val="20"/>
              </w:rPr>
              <w:t>respectate</w:t>
            </w:r>
            <w:proofErr w:type="spellEnd"/>
            <w:r w:rsidRPr="00AC400C">
              <w:rPr>
                <w:rFonts w:eastAsia="Calibri" w:cstheme="minorHAnsi"/>
                <w:b w:val="0"/>
                <w:bCs w:val="0"/>
                <w:sz w:val="20"/>
                <w:szCs w:val="20"/>
              </w:rPr>
              <w:t xml:space="preserve"> </w:t>
            </w:r>
            <w:r w:rsidR="00E543B7" w:rsidRPr="00AC400C">
              <w:rPr>
                <w:rFonts w:eastAsia="Calibri" w:cstheme="minorHAnsi"/>
                <w:b w:val="0"/>
                <w:bCs w:val="0"/>
                <w:sz w:val="20"/>
                <w:szCs w:val="20"/>
              </w:rPr>
              <w:t>- 5 puncte</w:t>
            </w:r>
          </w:p>
          <w:p w14:paraId="65C31884" w14:textId="71A61049" w:rsidR="00E543B7" w:rsidRPr="0079787E" w:rsidRDefault="000C3346" w:rsidP="006D3958">
            <w:pPr>
              <w:pStyle w:val="Listparagraf"/>
              <w:numPr>
                <w:ilvl w:val="0"/>
                <w:numId w:val="32"/>
              </w:numPr>
              <w:ind w:left="1080"/>
              <w:jc w:val="both"/>
              <w:rPr>
                <w:rFonts w:eastAsia="Calibri" w:cstheme="minorHAnsi"/>
                <w:b w:val="0"/>
                <w:bCs w:val="0"/>
                <w:sz w:val="20"/>
                <w:szCs w:val="20"/>
                <w:lang w:val="fr-FR"/>
              </w:rPr>
            </w:pPr>
            <w:proofErr w:type="spellStart"/>
            <w:r w:rsidRPr="0079787E">
              <w:rPr>
                <w:rFonts w:eastAsia="Calibri" w:cstheme="minorHAnsi"/>
                <w:b w:val="0"/>
                <w:bCs w:val="0"/>
                <w:sz w:val="20"/>
                <w:szCs w:val="20"/>
                <w:lang w:val="fr-FR"/>
              </w:rPr>
              <w:t>Cheltuielile</w:t>
            </w:r>
            <w:proofErr w:type="spellEnd"/>
            <w:r w:rsidRPr="0079787E">
              <w:rPr>
                <w:rFonts w:eastAsia="Calibri" w:cstheme="minorHAnsi"/>
                <w:b w:val="0"/>
                <w:bCs w:val="0"/>
                <w:sz w:val="20"/>
                <w:szCs w:val="20"/>
                <w:lang w:val="fr-FR"/>
              </w:rPr>
              <w:t xml:space="preserve"> </w:t>
            </w:r>
            <w:r w:rsidR="008C3CB7" w:rsidRPr="0079787E">
              <w:rPr>
                <w:rFonts w:eastAsia="Calibri" w:cstheme="minorHAnsi"/>
                <w:b w:val="0"/>
                <w:bCs w:val="0"/>
                <w:sz w:val="20"/>
                <w:szCs w:val="20"/>
                <w:lang w:val="fr-FR"/>
              </w:rPr>
              <w:t xml:space="preserve">nu </w:t>
            </w:r>
            <w:proofErr w:type="spellStart"/>
            <w:r w:rsidRPr="0079787E">
              <w:rPr>
                <w:rFonts w:eastAsia="Calibri" w:cstheme="minorHAnsi"/>
                <w:b w:val="0"/>
                <w:bCs w:val="0"/>
                <w:sz w:val="20"/>
                <w:szCs w:val="20"/>
                <w:lang w:val="fr-FR"/>
              </w:rPr>
              <w:t>sunt</w:t>
            </w:r>
            <w:proofErr w:type="spellEnd"/>
            <w:r w:rsidRPr="0079787E">
              <w:rPr>
                <w:rFonts w:eastAsia="Calibri" w:cstheme="minorHAnsi"/>
                <w:b w:val="0"/>
                <w:bCs w:val="0"/>
                <w:sz w:val="20"/>
                <w:szCs w:val="20"/>
                <w:lang w:val="fr-FR"/>
              </w:rPr>
              <w:t xml:space="preserve"> </w:t>
            </w:r>
            <w:proofErr w:type="spellStart"/>
            <w:r w:rsidRPr="0079787E">
              <w:rPr>
                <w:rFonts w:eastAsia="Calibri" w:cstheme="minorHAnsi"/>
                <w:b w:val="0"/>
                <w:bCs w:val="0"/>
                <w:sz w:val="20"/>
                <w:szCs w:val="20"/>
                <w:lang w:val="fr-FR"/>
              </w:rPr>
              <w:t>corect</w:t>
            </w:r>
            <w:proofErr w:type="spellEnd"/>
            <w:r w:rsidRPr="0079787E">
              <w:rPr>
                <w:rFonts w:eastAsia="Calibri" w:cstheme="minorHAnsi"/>
                <w:b w:val="0"/>
                <w:bCs w:val="0"/>
                <w:sz w:val="20"/>
                <w:szCs w:val="20"/>
                <w:lang w:val="fr-FR"/>
              </w:rPr>
              <w:t xml:space="preserve"> </w:t>
            </w:r>
            <w:proofErr w:type="spellStart"/>
            <w:r w:rsidRPr="0079787E">
              <w:rPr>
                <w:rFonts w:eastAsia="Calibri" w:cstheme="minorHAnsi"/>
                <w:b w:val="0"/>
                <w:bCs w:val="0"/>
                <w:sz w:val="20"/>
                <w:szCs w:val="20"/>
                <w:lang w:val="fr-FR"/>
              </w:rPr>
              <w:t>încadrate</w:t>
            </w:r>
            <w:proofErr w:type="spellEnd"/>
            <w:r w:rsidRPr="0079787E">
              <w:rPr>
                <w:rFonts w:eastAsia="Calibri" w:cstheme="minorHAnsi"/>
                <w:b w:val="0"/>
                <w:bCs w:val="0"/>
                <w:sz w:val="20"/>
                <w:szCs w:val="20"/>
                <w:lang w:val="fr-FR"/>
              </w:rPr>
              <w:t xml:space="preserve"> </w:t>
            </w:r>
            <w:proofErr w:type="spellStart"/>
            <w:r w:rsidR="008C3CB7" w:rsidRPr="0079787E">
              <w:rPr>
                <w:rFonts w:eastAsia="Calibri" w:cstheme="minorHAnsi"/>
                <w:b w:val="0"/>
                <w:bCs w:val="0"/>
                <w:sz w:val="20"/>
                <w:szCs w:val="20"/>
                <w:lang w:val="fr-FR"/>
              </w:rPr>
              <w:t>sau</w:t>
            </w:r>
            <w:proofErr w:type="spellEnd"/>
            <w:r w:rsidRPr="0079787E">
              <w:rPr>
                <w:rFonts w:eastAsia="Calibri" w:cstheme="minorHAnsi"/>
                <w:b w:val="0"/>
                <w:bCs w:val="0"/>
                <w:sz w:val="20"/>
                <w:szCs w:val="20"/>
                <w:lang w:val="fr-FR"/>
              </w:rPr>
              <w:t xml:space="preserve"> </w:t>
            </w:r>
            <w:proofErr w:type="spellStart"/>
            <w:r w:rsidRPr="0079787E">
              <w:rPr>
                <w:rFonts w:eastAsia="Calibri" w:cstheme="minorHAnsi"/>
                <w:b w:val="0"/>
                <w:bCs w:val="0"/>
                <w:sz w:val="20"/>
                <w:szCs w:val="20"/>
                <w:lang w:val="fr-FR"/>
              </w:rPr>
              <w:t>pragurile</w:t>
            </w:r>
            <w:proofErr w:type="spellEnd"/>
            <w:r w:rsidRPr="0079787E">
              <w:rPr>
                <w:rFonts w:eastAsia="Calibri" w:cstheme="minorHAnsi"/>
                <w:b w:val="0"/>
                <w:bCs w:val="0"/>
                <w:sz w:val="20"/>
                <w:szCs w:val="20"/>
                <w:lang w:val="fr-FR"/>
              </w:rPr>
              <w:t xml:space="preserve"> nu </w:t>
            </w:r>
            <w:proofErr w:type="spellStart"/>
            <w:r w:rsidRPr="0079787E">
              <w:rPr>
                <w:rFonts w:eastAsia="Calibri" w:cstheme="minorHAnsi"/>
                <w:b w:val="0"/>
                <w:bCs w:val="0"/>
                <w:sz w:val="20"/>
                <w:szCs w:val="20"/>
                <w:lang w:val="fr-FR"/>
              </w:rPr>
              <w:t>sunt</w:t>
            </w:r>
            <w:proofErr w:type="spellEnd"/>
            <w:r w:rsidRPr="0079787E">
              <w:rPr>
                <w:rFonts w:eastAsia="Calibri" w:cstheme="minorHAnsi"/>
                <w:b w:val="0"/>
                <w:bCs w:val="0"/>
                <w:sz w:val="20"/>
                <w:szCs w:val="20"/>
                <w:lang w:val="fr-FR"/>
              </w:rPr>
              <w:t xml:space="preserve"> </w:t>
            </w:r>
            <w:proofErr w:type="spellStart"/>
            <w:r w:rsidRPr="0079787E">
              <w:rPr>
                <w:rFonts w:eastAsia="Calibri" w:cstheme="minorHAnsi"/>
                <w:b w:val="0"/>
                <w:bCs w:val="0"/>
                <w:sz w:val="20"/>
                <w:szCs w:val="20"/>
                <w:lang w:val="fr-FR"/>
              </w:rPr>
              <w:t>respectate</w:t>
            </w:r>
            <w:proofErr w:type="spellEnd"/>
            <w:r w:rsidRPr="0079787E">
              <w:rPr>
                <w:rFonts w:eastAsia="Calibri" w:cstheme="minorHAnsi"/>
                <w:b w:val="0"/>
                <w:bCs w:val="0"/>
                <w:sz w:val="20"/>
                <w:szCs w:val="20"/>
                <w:lang w:val="fr-FR"/>
              </w:rPr>
              <w:t xml:space="preserve"> </w:t>
            </w:r>
            <w:r w:rsidR="00E543B7" w:rsidRPr="0079787E">
              <w:rPr>
                <w:rFonts w:eastAsia="Calibri" w:cstheme="minorHAnsi"/>
                <w:b w:val="0"/>
                <w:bCs w:val="0"/>
                <w:sz w:val="20"/>
                <w:szCs w:val="20"/>
                <w:lang w:val="fr-FR"/>
              </w:rPr>
              <w:t>- 3 puncte</w:t>
            </w:r>
          </w:p>
          <w:p w14:paraId="53D25BF3" w14:textId="596170DC" w:rsidR="005C1B3D" w:rsidRPr="00AC400C" w:rsidRDefault="000C3346" w:rsidP="006D3958">
            <w:pPr>
              <w:pStyle w:val="Listparagraf"/>
              <w:numPr>
                <w:ilvl w:val="0"/>
                <w:numId w:val="32"/>
              </w:numPr>
              <w:ind w:left="1080"/>
              <w:jc w:val="both"/>
              <w:rPr>
                <w:rFonts w:eastAsia="Calibri" w:cstheme="minorHAnsi"/>
                <w:b w:val="0"/>
                <w:bCs w:val="0"/>
                <w:sz w:val="20"/>
                <w:szCs w:val="20"/>
              </w:rPr>
            </w:pPr>
            <w:proofErr w:type="spellStart"/>
            <w:r w:rsidRPr="00AC400C">
              <w:rPr>
                <w:rFonts w:eastAsia="Calibri" w:cstheme="minorHAnsi"/>
                <w:b w:val="0"/>
                <w:bCs w:val="0"/>
                <w:sz w:val="20"/>
                <w:szCs w:val="20"/>
              </w:rPr>
              <w:t>Cheltuielile</w:t>
            </w:r>
            <w:proofErr w:type="spellEnd"/>
            <w:r w:rsidRPr="00AC400C">
              <w:rPr>
                <w:rFonts w:eastAsia="Calibri" w:cstheme="minorHAnsi"/>
                <w:b w:val="0"/>
                <w:bCs w:val="0"/>
                <w:sz w:val="20"/>
                <w:szCs w:val="20"/>
              </w:rPr>
              <w:t xml:space="preserve"> nu sunt </w:t>
            </w:r>
            <w:proofErr w:type="spellStart"/>
            <w:r w:rsidRPr="00AC400C">
              <w:rPr>
                <w:rFonts w:eastAsia="Calibri" w:cstheme="minorHAnsi"/>
                <w:b w:val="0"/>
                <w:bCs w:val="0"/>
                <w:sz w:val="20"/>
                <w:szCs w:val="20"/>
              </w:rPr>
              <w:t>corect</w:t>
            </w:r>
            <w:proofErr w:type="spellEnd"/>
            <w:r w:rsidRPr="00AC400C">
              <w:rPr>
                <w:rFonts w:eastAsia="Calibri" w:cstheme="minorHAnsi"/>
                <w:b w:val="0"/>
                <w:bCs w:val="0"/>
                <w:sz w:val="20"/>
                <w:szCs w:val="20"/>
              </w:rPr>
              <w:t xml:space="preserve"> </w:t>
            </w:r>
            <w:proofErr w:type="spellStart"/>
            <w:r w:rsidRPr="00AC400C">
              <w:rPr>
                <w:rFonts w:eastAsia="Calibri" w:cstheme="minorHAnsi"/>
                <w:b w:val="0"/>
                <w:bCs w:val="0"/>
                <w:sz w:val="20"/>
                <w:szCs w:val="20"/>
              </w:rPr>
              <w:t>încadrate</w:t>
            </w:r>
            <w:proofErr w:type="spellEnd"/>
            <w:r w:rsidRPr="00AC400C">
              <w:rPr>
                <w:rFonts w:eastAsia="Calibri" w:cstheme="minorHAnsi"/>
                <w:b w:val="0"/>
                <w:bCs w:val="0"/>
                <w:sz w:val="20"/>
                <w:szCs w:val="20"/>
              </w:rPr>
              <w:t xml:space="preserve"> </w:t>
            </w:r>
            <w:proofErr w:type="spellStart"/>
            <w:r w:rsidR="008C3CB7" w:rsidRPr="00AC400C">
              <w:rPr>
                <w:rFonts w:eastAsia="Calibri" w:cstheme="minorHAnsi"/>
                <w:b w:val="0"/>
                <w:bCs w:val="0"/>
                <w:sz w:val="20"/>
                <w:szCs w:val="20"/>
              </w:rPr>
              <w:t>si</w:t>
            </w:r>
            <w:proofErr w:type="spellEnd"/>
            <w:r w:rsidRPr="00AC400C">
              <w:rPr>
                <w:rFonts w:eastAsia="Calibri" w:cstheme="minorHAnsi"/>
                <w:b w:val="0"/>
                <w:bCs w:val="0"/>
                <w:sz w:val="20"/>
                <w:szCs w:val="20"/>
              </w:rPr>
              <w:t xml:space="preserve"> </w:t>
            </w:r>
            <w:proofErr w:type="spellStart"/>
            <w:r w:rsidRPr="00AC400C">
              <w:rPr>
                <w:rFonts w:eastAsia="Calibri" w:cstheme="minorHAnsi"/>
                <w:b w:val="0"/>
                <w:bCs w:val="0"/>
                <w:sz w:val="20"/>
                <w:szCs w:val="20"/>
              </w:rPr>
              <w:t>pragurile</w:t>
            </w:r>
            <w:proofErr w:type="spellEnd"/>
            <w:r w:rsidRPr="00AC400C">
              <w:rPr>
                <w:rFonts w:eastAsia="Calibri" w:cstheme="minorHAnsi"/>
                <w:b w:val="0"/>
                <w:bCs w:val="0"/>
                <w:sz w:val="20"/>
                <w:szCs w:val="20"/>
              </w:rPr>
              <w:t xml:space="preserve"> nu sunt </w:t>
            </w:r>
            <w:proofErr w:type="spellStart"/>
            <w:proofErr w:type="gramStart"/>
            <w:r w:rsidRPr="00AC400C">
              <w:rPr>
                <w:rFonts w:eastAsia="Calibri" w:cstheme="minorHAnsi"/>
                <w:b w:val="0"/>
                <w:bCs w:val="0"/>
                <w:sz w:val="20"/>
                <w:szCs w:val="20"/>
              </w:rPr>
              <w:t>respectate</w:t>
            </w:r>
            <w:proofErr w:type="spellEnd"/>
            <w:r w:rsidRPr="00AC400C">
              <w:rPr>
                <w:rFonts w:eastAsia="Calibri" w:cstheme="minorHAnsi"/>
                <w:b w:val="0"/>
                <w:bCs w:val="0"/>
                <w:sz w:val="20"/>
                <w:szCs w:val="20"/>
              </w:rPr>
              <w:t xml:space="preserve"> </w:t>
            </w:r>
            <w:r w:rsidR="00E543B7" w:rsidRPr="00AC400C">
              <w:rPr>
                <w:rFonts w:eastAsia="Calibri" w:cstheme="minorHAnsi"/>
                <w:b w:val="0"/>
                <w:bCs w:val="0"/>
                <w:sz w:val="20"/>
                <w:szCs w:val="20"/>
              </w:rPr>
              <w:t xml:space="preserve"> –</w:t>
            </w:r>
            <w:proofErr w:type="gramEnd"/>
            <w:r w:rsidR="00E543B7" w:rsidRPr="00AC400C">
              <w:rPr>
                <w:rFonts w:eastAsia="Calibri" w:cstheme="minorHAnsi"/>
                <w:b w:val="0"/>
                <w:bCs w:val="0"/>
                <w:sz w:val="20"/>
                <w:szCs w:val="20"/>
              </w:rPr>
              <w:t xml:space="preserve"> </w:t>
            </w:r>
            <w:r w:rsidR="00E37305" w:rsidRPr="00AC400C">
              <w:rPr>
                <w:rFonts w:eastAsia="Calibri" w:cstheme="minorHAnsi"/>
                <w:b w:val="0"/>
                <w:bCs w:val="0"/>
                <w:sz w:val="20"/>
                <w:szCs w:val="20"/>
              </w:rPr>
              <w:t xml:space="preserve">0 </w:t>
            </w:r>
            <w:r w:rsidR="00E543B7" w:rsidRPr="00AC400C">
              <w:rPr>
                <w:rFonts w:eastAsia="Calibri" w:cstheme="minorHAnsi"/>
                <w:b w:val="0"/>
                <w:bCs w:val="0"/>
                <w:sz w:val="20"/>
                <w:szCs w:val="20"/>
              </w:rPr>
              <w:t>punct</w:t>
            </w:r>
            <w:r w:rsidR="00E37305" w:rsidRPr="00AC400C">
              <w:rPr>
                <w:rFonts w:eastAsia="Calibri" w:cstheme="minorHAnsi"/>
                <w:b w:val="0"/>
                <w:bCs w:val="0"/>
                <w:sz w:val="20"/>
                <w:szCs w:val="20"/>
              </w:rPr>
              <w:t>e</w:t>
            </w:r>
          </w:p>
          <w:p w14:paraId="50EE3A79" w14:textId="7B4272BF" w:rsidR="002F4922" w:rsidRPr="0049301A" w:rsidRDefault="00F60CDE" w:rsidP="006D3958">
            <w:pPr>
              <w:pStyle w:val="Corptext"/>
              <w:tabs>
                <w:tab w:val="right" w:pos="7959"/>
              </w:tabs>
              <w:ind w:left="360"/>
              <w:jc w:val="both"/>
              <w:rPr>
                <w:rFonts w:asciiTheme="minorHAnsi" w:hAnsiTheme="minorHAnsi" w:cstheme="minorHAnsi"/>
                <w:b w:val="0"/>
                <w:bCs w:val="0"/>
                <w:lang w:val="it-IT"/>
              </w:rPr>
            </w:pPr>
            <w:r w:rsidRPr="0049301A">
              <w:rPr>
                <w:rFonts w:asciiTheme="minorHAnsi" w:hAnsiTheme="minorHAnsi" w:cstheme="minorHAnsi"/>
                <w:b w:val="0"/>
                <w:bCs w:val="0"/>
                <w:lang w:val="it-IT"/>
              </w:rPr>
              <w:t xml:space="preserve">2.3.2. </w:t>
            </w:r>
            <w:r w:rsidRPr="0049301A">
              <w:rPr>
                <w:rFonts w:asciiTheme="minorHAnsi" w:hAnsiTheme="minorHAnsi" w:cstheme="minorHAnsi"/>
                <w:b w:val="0"/>
                <w:bCs w:val="0"/>
                <w:lang w:val="it-IT"/>
              </w:rPr>
              <w:tab/>
              <w:t xml:space="preserve">Costurile investiției sunt fundamentate prin oferte de preț/ cataloage/ website-uri, orice alte surse verificabile (cel puțin 2 surse) - maxim 5 puncte </w:t>
            </w:r>
          </w:p>
        </w:tc>
        <w:tc>
          <w:tcPr>
            <w:tcW w:w="998" w:type="dxa"/>
          </w:tcPr>
          <w:p w14:paraId="3F80C8CF" w14:textId="77777777" w:rsidR="00F60CDE" w:rsidRPr="00352C18" w:rsidRDefault="00F60CD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val="it-IT"/>
              </w:rPr>
            </w:pPr>
          </w:p>
          <w:p w14:paraId="45030C7F" w14:textId="21034911" w:rsidR="00AC579A" w:rsidRPr="0049301A" w:rsidRDefault="00AC579A"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sz w:val="20"/>
                <w:szCs w:val="20"/>
              </w:rPr>
              <w:t>6</w:t>
            </w:r>
          </w:p>
          <w:p w14:paraId="4AA48637" w14:textId="77777777" w:rsidR="00F60CDE" w:rsidRPr="0049301A" w:rsidRDefault="00F60CD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24BDBDBB" w14:textId="77777777" w:rsidR="00F60CDE" w:rsidRPr="0049301A" w:rsidRDefault="00F60CD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1E2468EE" w14:textId="77777777" w:rsidR="00F60CDE" w:rsidRPr="0049301A" w:rsidRDefault="00F60CD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75DA3C90" w14:textId="1616DE5B" w:rsidR="00F60CDE" w:rsidRPr="0049301A" w:rsidRDefault="00AC579A"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sz w:val="20"/>
                <w:szCs w:val="20"/>
              </w:rPr>
              <w:t>3</w:t>
            </w:r>
          </w:p>
          <w:p w14:paraId="505252CD" w14:textId="77777777" w:rsidR="00C319C8" w:rsidRPr="0049301A" w:rsidRDefault="00C319C8"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013F714C" w14:textId="065CFFFC" w:rsidR="00C319C8" w:rsidRDefault="00AC579A"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sz w:val="20"/>
                <w:szCs w:val="20"/>
              </w:rPr>
              <w:t>3</w:t>
            </w:r>
          </w:p>
          <w:p w14:paraId="79EA1685" w14:textId="77777777" w:rsidR="00C319C8" w:rsidRPr="0049301A" w:rsidRDefault="00C319C8"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5CF795A2" w14:textId="77777777" w:rsidR="009A0BE4" w:rsidRDefault="009A0BE4"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7ED6D6DD" w14:textId="77777777" w:rsidR="00D36DED" w:rsidRPr="0049301A" w:rsidRDefault="00D36DED" w:rsidP="00D36DED">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16DBF749" w14:textId="66015EEE" w:rsidR="00F60CDE" w:rsidRPr="0049301A" w:rsidRDefault="009A0BE4" w:rsidP="00D36DED">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49301A">
              <w:rPr>
                <w:rFonts w:cstheme="minorHAnsi"/>
                <w:sz w:val="20"/>
                <w:szCs w:val="20"/>
              </w:rPr>
              <w:t>5</w:t>
            </w:r>
          </w:p>
          <w:p w14:paraId="197AC6BD" w14:textId="77777777" w:rsidR="00F60CDE" w:rsidRPr="0049301A" w:rsidRDefault="00F60CDE" w:rsidP="00D36DED">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1626F8A2" w14:textId="77777777" w:rsidR="002F4922" w:rsidRDefault="002F4922" w:rsidP="00D36DED">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2F98FDD0" w14:textId="77777777" w:rsidR="00D36DED" w:rsidRPr="0049301A" w:rsidRDefault="00D36DED" w:rsidP="00D36DED">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701D2CA0" w14:textId="77777777" w:rsidR="002F4922" w:rsidRPr="0049301A" w:rsidRDefault="002F4922"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2A45E4CC" w14:textId="77777777" w:rsidR="002F4922" w:rsidRPr="0049301A" w:rsidRDefault="002F4922"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56672486" w14:textId="08D41926" w:rsidR="002F4922" w:rsidRPr="0049301A" w:rsidRDefault="00746A14"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sz w:val="20"/>
                <w:szCs w:val="20"/>
              </w:rPr>
              <w:t>5</w:t>
            </w:r>
          </w:p>
          <w:p w14:paraId="4DF10E48" w14:textId="77777777" w:rsidR="0052032E" w:rsidRPr="0049301A" w:rsidRDefault="0052032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33BDC5AF" w14:textId="77777777" w:rsidR="0052032E" w:rsidRPr="0049301A" w:rsidRDefault="0052032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1255A923" w14:textId="77777777" w:rsidR="005C1B3D" w:rsidRPr="0049301A" w:rsidRDefault="005C1B3D"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7B466007" w14:textId="77777777" w:rsidR="0052032E" w:rsidRPr="0049301A" w:rsidRDefault="0052032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3ACB665C" w14:textId="4BD57C27" w:rsidR="009A0BE4" w:rsidRPr="0049301A" w:rsidRDefault="00746A14"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sz w:val="20"/>
                <w:szCs w:val="20"/>
              </w:rPr>
              <w:t>5</w:t>
            </w:r>
          </w:p>
          <w:p w14:paraId="613B2F7B" w14:textId="14ACB414" w:rsidR="009A0BE4" w:rsidRPr="0049301A" w:rsidRDefault="009A0BE4"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r>
      <w:tr w:rsidR="00F60CDE" w:rsidRPr="0049301A" w14:paraId="3657285A" w14:textId="77777777" w:rsidTr="00781FFF">
        <w:trPr>
          <w:cnfStyle w:val="000000100000" w:firstRow="0" w:lastRow="0" w:firstColumn="0" w:lastColumn="0" w:oddVBand="0" w:evenVBand="0" w:oddHBand="1" w:evenHBand="0" w:firstRowFirstColumn="0" w:firstRowLastColumn="0" w:lastRowFirstColumn="0" w:lastRowLastColumn="0"/>
          <w:trHeight w:val="173"/>
        </w:trPr>
        <w:tc>
          <w:tcPr>
            <w:cnfStyle w:val="001000000000" w:firstRow="0" w:lastRow="0" w:firstColumn="1" w:lastColumn="0" w:oddVBand="0" w:evenVBand="0" w:oddHBand="0" w:evenHBand="0" w:firstRowFirstColumn="0" w:firstRowLastColumn="0" w:lastRowFirstColumn="0" w:lastRowLastColumn="0"/>
            <w:tcW w:w="8837" w:type="dxa"/>
          </w:tcPr>
          <w:p w14:paraId="38F38054" w14:textId="425A2B9F" w:rsidR="00F60CDE" w:rsidRPr="0049301A" w:rsidRDefault="00F60CDE" w:rsidP="00CE2F17">
            <w:pPr>
              <w:pStyle w:val="Corptext"/>
              <w:numPr>
                <w:ilvl w:val="0"/>
                <w:numId w:val="27"/>
              </w:numPr>
              <w:tabs>
                <w:tab w:val="right" w:pos="7959"/>
              </w:tabs>
              <w:rPr>
                <w:rFonts w:asciiTheme="minorHAnsi" w:hAnsiTheme="minorHAnsi" w:cstheme="minorHAnsi"/>
                <w:spacing w:val="-1"/>
              </w:rPr>
            </w:pPr>
            <w:proofErr w:type="spellStart"/>
            <w:r w:rsidRPr="0049301A">
              <w:rPr>
                <w:rFonts w:asciiTheme="minorHAnsi" w:hAnsiTheme="minorHAnsi" w:cstheme="minorHAnsi"/>
                <w:spacing w:val="-1"/>
              </w:rPr>
              <w:t>Capacitatea</w:t>
            </w:r>
            <w:proofErr w:type="spellEnd"/>
            <w:r w:rsidRPr="0049301A">
              <w:rPr>
                <w:rFonts w:asciiTheme="minorHAnsi" w:hAnsiTheme="minorHAnsi" w:cstheme="minorHAnsi"/>
                <w:spacing w:val="-1"/>
              </w:rPr>
              <w:t xml:space="preserve"> </w:t>
            </w:r>
            <w:proofErr w:type="spellStart"/>
            <w:r w:rsidRPr="0049301A">
              <w:rPr>
                <w:rFonts w:asciiTheme="minorHAnsi" w:hAnsiTheme="minorHAnsi" w:cstheme="minorHAnsi"/>
                <w:spacing w:val="-1"/>
              </w:rPr>
              <w:t>financiară</w:t>
            </w:r>
            <w:proofErr w:type="spellEnd"/>
            <w:r w:rsidRPr="0049301A">
              <w:rPr>
                <w:rFonts w:asciiTheme="minorHAnsi" w:hAnsiTheme="minorHAnsi" w:cstheme="minorHAnsi"/>
                <w:spacing w:val="-1"/>
              </w:rPr>
              <w:t xml:space="preserve"> a </w:t>
            </w:r>
            <w:proofErr w:type="spellStart"/>
            <w:r w:rsidRPr="0049301A">
              <w:rPr>
                <w:rFonts w:asciiTheme="minorHAnsi" w:hAnsiTheme="minorHAnsi" w:cstheme="minorHAnsi"/>
                <w:spacing w:val="-1"/>
              </w:rPr>
              <w:t>solicitantului</w:t>
            </w:r>
            <w:proofErr w:type="spellEnd"/>
            <w:r w:rsidRPr="0049301A">
              <w:rPr>
                <w:rFonts w:asciiTheme="minorHAnsi" w:hAnsiTheme="minorHAnsi" w:cstheme="minorHAnsi"/>
                <w:spacing w:val="-1"/>
              </w:rPr>
              <w:t xml:space="preserve"> </w:t>
            </w:r>
          </w:p>
        </w:tc>
        <w:tc>
          <w:tcPr>
            <w:tcW w:w="998" w:type="dxa"/>
          </w:tcPr>
          <w:p w14:paraId="708EEE41" w14:textId="5C6E4B3D" w:rsidR="00F60CDE" w:rsidRPr="00CE2F17" w:rsidRDefault="009A0BE4" w:rsidP="009E1A62">
            <w:pPr>
              <w:jc w:val="center"/>
              <w:cnfStyle w:val="000000100000" w:firstRow="0" w:lastRow="0" w:firstColumn="0" w:lastColumn="0" w:oddVBand="0" w:evenVBand="0" w:oddHBand="1" w:evenHBand="0" w:firstRowFirstColumn="0" w:firstRowLastColumn="0" w:lastRowFirstColumn="0" w:lastRowLastColumn="0"/>
              <w:rPr>
                <w:rFonts w:cstheme="minorHAnsi"/>
                <w:b/>
                <w:bCs/>
                <w:sz w:val="20"/>
                <w:szCs w:val="20"/>
              </w:rPr>
            </w:pPr>
            <w:r w:rsidRPr="00CE2F17">
              <w:rPr>
                <w:rFonts w:cstheme="minorHAnsi"/>
                <w:b/>
                <w:bCs/>
                <w:sz w:val="20"/>
                <w:szCs w:val="20"/>
              </w:rPr>
              <w:t>25</w:t>
            </w:r>
          </w:p>
        </w:tc>
      </w:tr>
      <w:tr w:rsidR="00F60CDE" w:rsidRPr="0049301A" w14:paraId="43E5DE68" w14:textId="77777777" w:rsidTr="00781FFF">
        <w:trPr>
          <w:trHeight w:val="173"/>
        </w:trPr>
        <w:tc>
          <w:tcPr>
            <w:cnfStyle w:val="001000000000" w:firstRow="0" w:lastRow="0" w:firstColumn="1" w:lastColumn="0" w:oddVBand="0" w:evenVBand="0" w:oddHBand="0" w:evenHBand="0" w:firstRowFirstColumn="0" w:firstRowLastColumn="0" w:lastRowFirstColumn="0" w:lastRowLastColumn="0"/>
            <w:tcW w:w="8837" w:type="dxa"/>
          </w:tcPr>
          <w:p w14:paraId="48B3DE89" w14:textId="77777777" w:rsidR="00F60CDE" w:rsidRPr="0049301A" w:rsidRDefault="00F60CDE" w:rsidP="0043185B">
            <w:pPr>
              <w:pStyle w:val="Corptext"/>
              <w:tabs>
                <w:tab w:val="right" w:pos="7959"/>
              </w:tabs>
              <w:ind w:left="0"/>
              <w:jc w:val="both"/>
              <w:rPr>
                <w:rFonts w:asciiTheme="minorHAnsi" w:hAnsiTheme="minorHAnsi" w:cstheme="minorHAnsi"/>
                <w:b w:val="0"/>
                <w:bCs w:val="0"/>
                <w:lang w:val="it-IT"/>
              </w:rPr>
            </w:pPr>
            <w:r w:rsidRPr="0049301A">
              <w:rPr>
                <w:rFonts w:asciiTheme="minorHAnsi" w:hAnsiTheme="minorHAnsi" w:cstheme="minorHAnsi"/>
                <w:b w:val="0"/>
                <w:bCs w:val="0"/>
                <w:lang w:val="it-IT"/>
              </w:rPr>
              <w:t xml:space="preserve">3.1 </w:t>
            </w:r>
            <w:r w:rsidRPr="0049301A">
              <w:rPr>
                <w:rFonts w:asciiTheme="minorHAnsi" w:hAnsiTheme="minorHAnsi" w:cstheme="minorHAnsi"/>
                <w:b w:val="0"/>
                <w:bCs w:val="0"/>
                <w:lang w:val="it-IT"/>
              </w:rPr>
              <w:tab/>
            </w:r>
            <w:r w:rsidRPr="0087001D">
              <w:rPr>
                <w:rFonts w:asciiTheme="minorHAnsi" w:hAnsiTheme="minorHAnsi" w:cstheme="minorHAnsi"/>
                <w:lang w:val="it-IT"/>
              </w:rPr>
              <w:t>Rata solvabilităţii generale</w:t>
            </w:r>
            <w:r w:rsidRPr="0049301A">
              <w:rPr>
                <w:rFonts w:asciiTheme="minorHAnsi" w:hAnsiTheme="minorHAnsi" w:cstheme="minorHAnsi"/>
                <w:b w:val="0"/>
                <w:bCs w:val="0"/>
                <w:lang w:val="it-IT"/>
              </w:rPr>
              <w:t xml:space="preserve"> (Active totale/ Datorii totale) a microîntreprinderii pe anul fiscal anterior depunerii cererii de finantare</w:t>
            </w:r>
          </w:p>
          <w:p w14:paraId="376CFF71" w14:textId="77777777" w:rsidR="00F60CDE" w:rsidRPr="0049301A" w:rsidRDefault="00F60CDE" w:rsidP="0043185B">
            <w:pPr>
              <w:pStyle w:val="Corptext"/>
              <w:numPr>
                <w:ilvl w:val="0"/>
                <w:numId w:val="9"/>
              </w:numPr>
              <w:tabs>
                <w:tab w:val="right" w:pos="7959"/>
              </w:tabs>
              <w:jc w:val="both"/>
              <w:rPr>
                <w:rFonts w:asciiTheme="minorHAnsi" w:hAnsiTheme="minorHAnsi" w:cstheme="minorHAnsi"/>
                <w:b w:val="0"/>
                <w:bCs w:val="0"/>
              </w:rPr>
            </w:pPr>
            <w:r w:rsidRPr="0049301A">
              <w:rPr>
                <w:rFonts w:asciiTheme="minorHAnsi" w:hAnsiTheme="minorHAnsi" w:cstheme="minorHAnsi"/>
                <w:b w:val="0"/>
                <w:bCs w:val="0"/>
              </w:rPr>
              <w:t>RSG &gt;=2 – 5 puncte</w:t>
            </w:r>
          </w:p>
          <w:p w14:paraId="6B906B70" w14:textId="2F5FF2C3" w:rsidR="00F60CDE" w:rsidRPr="0049301A" w:rsidRDefault="00F60CDE" w:rsidP="0043185B">
            <w:pPr>
              <w:pStyle w:val="Corptext"/>
              <w:numPr>
                <w:ilvl w:val="0"/>
                <w:numId w:val="9"/>
              </w:numPr>
              <w:tabs>
                <w:tab w:val="right" w:pos="7959"/>
              </w:tabs>
              <w:jc w:val="both"/>
              <w:rPr>
                <w:rFonts w:asciiTheme="minorHAnsi" w:hAnsiTheme="minorHAnsi" w:cstheme="minorHAnsi"/>
                <w:b w:val="0"/>
                <w:bCs w:val="0"/>
              </w:rPr>
            </w:pPr>
            <w:r w:rsidRPr="0049301A">
              <w:rPr>
                <w:rFonts w:asciiTheme="minorHAnsi" w:hAnsiTheme="minorHAnsi" w:cstheme="minorHAnsi"/>
                <w:b w:val="0"/>
                <w:bCs w:val="0"/>
              </w:rPr>
              <w:t>1 &lt;</w:t>
            </w:r>
            <w:r w:rsidR="001246F8" w:rsidRPr="0049301A">
              <w:rPr>
                <w:rFonts w:asciiTheme="minorHAnsi" w:hAnsiTheme="minorHAnsi" w:cstheme="minorHAnsi"/>
                <w:b w:val="0"/>
                <w:bCs w:val="0"/>
              </w:rPr>
              <w:t>=</w:t>
            </w:r>
            <w:r w:rsidRPr="0049301A">
              <w:rPr>
                <w:rFonts w:asciiTheme="minorHAnsi" w:hAnsiTheme="minorHAnsi" w:cstheme="minorHAnsi"/>
                <w:b w:val="0"/>
                <w:bCs w:val="0"/>
              </w:rPr>
              <w:t xml:space="preserve"> RSG &lt; 2 – 3 puncte</w:t>
            </w:r>
          </w:p>
          <w:p w14:paraId="4D6B95D6" w14:textId="2B1B30F4" w:rsidR="005C1B3D" w:rsidRPr="0043185B" w:rsidRDefault="00F60CDE" w:rsidP="0043185B">
            <w:pPr>
              <w:pStyle w:val="Corptext"/>
              <w:numPr>
                <w:ilvl w:val="0"/>
                <w:numId w:val="9"/>
              </w:numPr>
              <w:tabs>
                <w:tab w:val="right" w:pos="7959"/>
              </w:tabs>
              <w:jc w:val="both"/>
              <w:rPr>
                <w:rFonts w:asciiTheme="minorHAnsi" w:hAnsiTheme="minorHAnsi" w:cstheme="minorHAnsi"/>
                <w:b w:val="0"/>
                <w:bCs w:val="0"/>
              </w:rPr>
            </w:pPr>
            <w:r w:rsidRPr="0049301A">
              <w:rPr>
                <w:rFonts w:asciiTheme="minorHAnsi" w:hAnsiTheme="minorHAnsi" w:cstheme="minorHAnsi"/>
                <w:b w:val="0"/>
                <w:bCs w:val="0"/>
              </w:rPr>
              <w:t xml:space="preserve">RSG &lt;1 – 0 puncte </w:t>
            </w:r>
          </w:p>
          <w:p w14:paraId="3B51E3DC" w14:textId="77777777" w:rsidR="0043185B" w:rsidRPr="0087001D" w:rsidRDefault="0043185B" w:rsidP="0043185B">
            <w:pPr>
              <w:pStyle w:val="Corptext"/>
              <w:tabs>
                <w:tab w:val="right" w:pos="7959"/>
              </w:tabs>
              <w:ind w:left="720"/>
              <w:jc w:val="both"/>
              <w:rPr>
                <w:rFonts w:asciiTheme="minorHAnsi" w:hAnsiTheme="minorHAnsi" w:cstheme="minorHAnsi"/>
                <w:b w:val="0"/>
                <w:bCs w:val="0"/>
              </w:rPr>
            </w:pPr>
          </w:p>
          <w:p w14:paraId="7AA9323C" w14:textId="0E4946E5" w:rsidR="005B7A09" w:rsidRPr="0049301A" w:rsidRDefault="00F60CDE" w:rsidP="0043185B">
            <w:pPr>
              <w:jc w:val="both"/>
              <w:rPr>
                <w:rFonts w:cstheme="minorHAnsi"/>
                <w:b w:val="0"/>
                <w:bCs w:val="0"/>
                <w:sz w:val="20"/>
                <w:szCs w:val="20"/>
                <w:lang w:val="it-IT"/>
              </w:rPr>
            </w:pPr>
            <w:r w:rsidRPr="0043185B">
              <w:rPr>
                <w:rFonts w:cstheme="minorHAnsi"/>
                <w:b w:val="0"/>
                <w:bCs w:val="0"/>
                <w:sz w:val="20"/>
                <w:szCs w:val="20"/>
                <w:lang w:val="it-IT"/>
              </w:rPr>
              <w:t>3.2</w:t>
            </w:r>
            <w:r w:rsidR="00EE3827" w:rsidRPr="0049301A">
              <w:rPr>
                <w:rFonts w:cstheme="minorHAnsi"/>
                <w:sz w:val="20"/>
                <w:szCs w:val="20"/>
                <w:lang w:val="it-IT"/>
              </w:rPr>
              <w:t xml:space="preserve"> </w:t>
            </w:r>
            <w:r w:rsidR="005B7A09" w:rsidRPr="0087001D">
              <w:rPr>
                <w:rFonts w:cstheme="minorHAnsi"/>
                <w:sz w:val="20"/>
                <w:szCs w:val="20"/>
                <w:lang w:val="it-IT"/>
              </w:rPr>
              <w:t xml:space="preserve">Contribuția solicitantului la valoarea cheltuielilor eligibile  </w:t>
            </w:r>
          </w:p>
          <w:p w14:paraId="1773E4EA" w14:textId="77777777" w:rsidR="00EE3827" w:rsidRPr="0043185B" w:rsidRDefault="005B7A09" w:rsidP="0043185B">
            <w:pPr>
              <w:pStyle w:val="Listparagraf"/>
              <w:numPr>
                <w:ilvl w:val="0"/>
                <w:numId w:val="23"/>
              </w:numPr>
              <w:jc w:val="both"/>
              <w:rPr>
                <w:rFonts w:cstheme="minorHAnsi"/>
                <w:b w:val="0"/>
                <w:bCs w:val="0"/>
                <w:sz w:val="20"/>
                <w:szCs w:val="20"/>
                <w:lang w:val="it-IT"/>
              </w:rPr>
            </w:pPr>
            <w:r w:rsidRPr="0049301A">
              <w:rPr>
                <w:rFonts w:cstheme="minorHAnsi"/>
                <w:b w:val="0"/>
                <w:bCs w:val="0"/>
                <w:sz w:val="20"/>
                <w:szCs w:val="20"/>
                <w:lang w:val="it-IT"/>
              </w:rPr>
              <w:t>Pentru fiecare punct procentual (rotunjit la un număr întreg), peste limita minimă obligatorie de 10%, se acordă câte 1 punct</w:t>
            </w:r>
            <w:r w:rsidRPr="0043185B">
              <w:rPr>
                <w:rFonts w:cstheme="minorHAnsi"/>
                <w:b w:val="0"/>
                <w:bCs w:val="0"/>
                <w:sz w:val="20"/>
                <w:szCs w:val="20"/>
                <w:lang w:val="it-IT"/>
              </w:rPr>
              <w:t xml:space="preserve">, în limita a 10 puncte. </w:t>
            </w:r>
          </w:p>
          <w:p w14:paraId="47F93483" w14:textId="4C208AA6" w:rsidR="005B7A09" w:rsidRPr="0049301A" w:rsidRDefault="005B7A09" w:rsidP="0043185B">
            <w:pPr>
              <w:pStyle w:val="Listparagraf"/>
              <w:jc w:val="both"/>
              <w:rPr>
                <w:rFonts w:cstheme="minorHAnsi"/>
                <w:b w:val="0"/>
                <w:bCs w:val="0"/>
                <w:sz w:val="20"/>
                <w:szCs w:val="20"/>
                <w:lang w:val="it-IT"/>
              </w:rPr>
            </w:pPr>
            <w:r w:rsidRPr="0049301A">
              <w:rPr>
                <w:rFonts w:cstheme="minorHAnsi"/>
                <w:b w:val="0"/>
                <w:bCs w:val="0"/>
                <w:sz w:val="20"/>
                <w:szCs w:val="20"/>
                <w:lang w:val="it-IT"/>
              </w:rPr>
              <w:t>Ex: pentru o contribuție de 13,70% se vor acorda 4 puncte (4 puncte procentuale întregi x 1 punct)</w:t>
            </w:r>
          </w:p>
          <w:p w14:paraId="60A0293E" w14:textId="32051111" w:rsidR="005B7A09" w:rsidRDefault="005B7A09" w:rsidP="0043185B">
            <w:pPr>
              <w:pStyle w:val="Listparagraf"/>
              <w:numPr>
                <w:ilvl w:val="0"/>
                <w:numId w:val="23"/>
              </w:numPr>
              <w:jc w:val="both"/>
              <w:rPr>
                <w:rFonts w:cstheme="minorHAnsi"/>
                <w:b w:val="0"/>
                <w:bCs w:val="0"/>
                <w:sz w:val="20"/>
                <w:szCs w:val="20"/>
              </w:rPr>
            </w:pPr>
            <w:r w:rsidRPr="0049301A">
              <w:rPr>
                <w:rFonts w:cstheme="minorHAnsi"/>
                <w:b w:val="0"/>
                <w:bCs w:val="0"/>
                <w:sz w:val="20"/>
                <w:szCs w:val="20"/>
              </w:rPr>
              <w:t>10</w:t>
            </w:r>
            <w:r w:rsidRPr="0043185B">
              <w:rPr>
                <w:rFonts w:cstheme="minorHAnsi"/>
                <w:b w:val="0"/>
                <w:bCs w:val="0"/>
                <w:sz w:val="20"/>
                <w:szCs w:val="20"/>
              </w:rPr>
              <w:t>% - 0 puncte</w:t>
            </w:r>
          </w:p>
          <w:p w14:paraId="296CF868" w14:textId="77777777" w:rsidR="0043185B" w:rsidRPr="0087001D" w:rsidRDefault="0043185B" w:rsidP="0043185B">
            <w:pPr>
              <w:pStyle w:val="Listparagraf"/>
              <w:jc w:val="both"/>
              <w:rPr>
                <w:rFonts w:cstheme="minorHAnsi"/>
                <w:b w:val="0"/>
                <w:bCs w:val="0"/>
                <w:sz w:val="20"/>
                <w:szCs w:val="20"/>
              </w:rPr>
            </w:pPr>
          </w:p>
          <w:p w14:paraId="705D511E" w14:textId="076C94BE" w:rsidR="005B7A09" w:rsidRPr="0049301A" w:rsidRDefault="005B7A09" w:rsidP="0043185B">
            <w:pPr>
              <w:pStyle w:val="Corptext"/>
              <w:tabs>
                <w:tab w:val="right" w:pos="7959"/>
              </w:tabs>
              <w:ind w:left="0"/>
              <w:jc w:val="both"/>
              <w:rPr>
                <w:rFonts w:asciiTheme="minorHAnsi" w:hAnsiTheme="minorHAnsi" w:cstheme="minorHAnsi"/>
                <w:b w:val="0"/>
                <w:bCs w:val="0"/>
                <w:lang w:val="it-IT"/>
              </w:rPr>
            </w:pPr>
            <w:r w:rsidRPr="0049301A">
              <w:rPr>
                <w:rFonts w:asciiTheme="minorHAnsi" w:hAnsiTheme="minorHAnsi" w:cstheme="minorHAnsi"/>
                <w:b w:val="0"/>
                <w:bCs w:val="0"/>
                <w:lang w:val="it-IT"/>
              </w:rPr>
              <w:t xml:space="preserve">3.3  </w:t>
            </w:r>
            <w:r w:rsidRPr="0049301A">
              <w:rPr>
                <w:rFonts w:asciiTheme="minorHAnsi" w:hAnsiTheme="minorHAnsi" w:cstheme="minorHAnsi"/>
                <w:b w:val="0"/>
                <w:bCs w:val="0"/>
                <w:lang w:val="it-IT"/>
              </w:rPr>
              <w:tab/>
            </w:r>
            <w:r w:rsidRPr="0087001D">
              <w:rPr>
                <w:rFonts w:asciiTheme="minorHAnsi" w:hAnsiTheme="minorHAnsi" w:cstheme="minorHAnsi"/>
                <w:lang w:val="it-IT"/>
              </w:rPr>
              <w:t>Raportul dintre cuantumul finanțării nerambursabile solicitate și cifra de afaceri înregistrată în anul fiscal anterior depunerii cererii de finanțare</w:t>
            </w:r>
            <w:r w:rsidRPr="0049301A">
              <w:rPr>
                <w:rFonts w:asciiTheme="minorHAnsi" w:hAnsiTheme="minorHAnsi" w:cstheme="minorHAnsi"/>
                <w:b w:val="0"/>
                <w:bCs w:val="0"/>
                <w:lang w:val="it-IT"/>
              </w:rPr>
              <w:t xml:space="preserve"> </w:t>
            </w:r>
          </w:p>
          <w:p w14:paraId="46FDCFED" w14:textId="77777777" w:rsidR="005B7A09" w:rsidRPr="0049301A" w:rsidRDefault="005B7A09" w:rsidP="0043185B">
            <w:pPr>
              <w:pStyle w:val="Corptext"/>
              <w:numPr>
                <w:ilvl w:val="0"/>
                <w:numId w:val="8"/>
              </w:numPr>
              <w:tabs>
                <w:tab w:val="right" w:pos="7959"/>
              </w:tabs>
              <w:jc w:val="both"/>
              <w:rPr>
                <w:rFonts w:asciiTheme="minorHAnsi" w:hAnsiTheme="minorHAnsi" w:cstheme="minorHAnsi"/>
                <w:b w:val="0"/>
                <w:bCs w:val="0"/>
              </w:rPr>
            </w:pPr>
            <w:r w:rsidRPr="0049301A">
              <w:rPr>
                <w:rFonts w:asciiTheme="minorHAnsi" w:hAnsiTheme="minorHAnsi" w:cstheme="minorHAnsi"/>
                <w:b w:val="0"/>
                <w:bCs w:val="0"/>
              </w:rPr>
              <w:t xml:space="preserve">&lt;= 1 – 10 puncte </w:t>
            </w:r>
          </w:p>
          <w:p w14:paraId="121EA3D2" w14:textId="77777777" w:rsidR="005B7A09" w:rsidRPr="0049301A" w:rsidRDefault="005B7A09" w:rsidP="0043185B">
            <w:pPr>
              <w:pStyle w:val="Corptext"/>
              <w:numPr>
                <w:ilvl w:val="0"/>
                <w:numId w:val="8"/>
              </w:numPr>
              <w:tabs>
                <w:tab w:val="right" w:pos="7959"/>
              </w:tabs>
              <w:jc w:val="both"/>
              <w:rPr>
                <w:rFonts w:asciiTheme="minorHAnsi" w:hAnsiTheme="minorHAnsi" w:cstheme="minorHAnsi"/>
                <w:b w:val="0"/>
                <w:bCs w:val="0"/>
              </w:rPr>
            </w:pPr>
            <w:r w:rsidRPr="0049301A">
              <w:rPr>
                <w:rFonts w:asciiTheme="minorHAnsi" w:hAnsiTheme="minorHAnsi" w:cstheme="minorHAnsi"/>
                <w:b w:val="0"/>
                <w:bCs w:val="0"/>
              </w:rPr>
              <w:t>&gt;1,00 și &lt;=1,50 – 8 puncte</w:t>
            </w:r>
          </w:p>
          <w:p w14:paraId="3C7F7845" w14:textId="77777777" w:rsidR="005B7A09" w:rsidRPr="0049301A" w:rsidRDefault="005B7A09" w:rsidP="0043185B">
            <w:pPr>
              <w:pStyle w:val="Corptext"/>
              <w:numPr>
                <w:ilvl w:val="0"/>
                <w:numId w:val="8"/>
              </w:numPr>
              <w:tabs>
                <w:tab w:val="right" w:pos="7959"/>
              </w:tabs>
              <w:jc w:val="both"/>
              <w:rPr>
                <w:rFonts w:asciiTheme="minorHAnsi" w:hAnsiTheme="minorHAnsi" w:cstheme="minorHAnsi"/>
                <w:b w:val="0"/>
                <w:bCs w:val="0"/>
              </w:rPr>
            </w:pPr>
            <w:r w:rsidRPr="0049301A">
              <w:rPr>
                <w:rFonts w:asciiTheme="minorHAnsi" w:hAnsiTheme="minorHAnsi" w:cstheme="minorHAnsi"/>
                <w:b w:val="0"/>
                <w:bCs w:val="0"/>
              </w:rPr>
              <w:t>&gt;1,50 și &lt;=2,00 – 6 puncte</w:t>
            </w:r>
          </w:p>
          <w:p w14:paraId="0135C5C3" w14:textId="77777777" w:rsidR="005B7A09" w:rsidRPr="0049301A" w:rsidRDefault="005B7A09" w:rsidP="0043185B">
            <w:pPr>
              <w:pStyle w:val="Corptext"/>
              <w:numPr>
                <w:ilvl w:val="0"/>
                <w:numId w:val="8"/>
              </w:numPr>
              <w:tabs>
                <w:tab w:val="right" w:pos="7959"/>
              </w:tabs>
              <w:jc w:val="both"/>
              <w:rPr>
                <w:rFonts w:asciiTheme="minorHAnsi" w:hAnsiTheme="minorHAnsi" w:cstheme="minorHAnsi"/>
                <w:b w:val="0"/>
                <w:bCs w:val="0"/>
              </w:rPr>
            </w:pPr>
            <w:r w:rsidRPr="0049301A">
              <w:rPr>
                <w:rFonts w:asciiTheme="minorHAnsi" w:hAnsiTheme="minorHAnsi" w:cstheme="minorHAnsi"/>
                <w:b w:val="0"/>
                <w:bCs w:val="0"/>
              </w:rPr>
              <w:t>&gt;2,00 și &lt;=2,</w:t>
            </w:r>
            <w:proofErr w:type="gramStart"/>
            <w:r w:rsidRPr="0049301A">
              <w:rPr>
                <w:rFonts w:asciiTheme="minorHAnsi" w:hAnsiTheme="minorHAnsi" w:cstheme="minorHAnsi"/>
                <w:b w:val="0"/>
                <w:bCs w:val="0"/>
              </w:rPr>
              <w:t>50  -</w:t>
            </w:r>
            <w:proofErr w:type="gramEnd"/>
            <w:r w:rsidRPr="0049301A">
              <w:rPr>
                <w:rFonts w:asciiTheme="minorHAnsi" w:hAnsiTheme="minorHAnsi" w:cstheme="minorHAnsi"/>
                <w:b w:val="0"/>
                <w:bCs w:val="0"/>
              </w:rPr>
              <w:t xml:space="preserve"> 4 puncte</w:t>
            </w:r>
          </w:p>
          <w:p w14:paraId="06F08363" w14:textId="77777777" w:rsidR="005B7A09" w:rsidRPr="0049301A" w:rsidRDefault="005B7A09" w:rsidP="0043185B">
            <w:pPr>
              <w:pStyle w:val="Corptext"/>
              <w:numPr>
                <w:ilvl w:val="0"/>
                <w:numId w:val="8"/>
              </w:numPr>
              <w:tabs>
                <w:tab w:val="right" w:pos="7959"/>
              </w:tabs>
              <w:jc w:val="both"/>
              <w:rPr>
                <w:rFonts w:asciiTheme="minorHAnsi" w:hAnsiTheme="minorHAnsi" w:cstheme="minorHAnsi"/>
                <w:b w:val="0"/>
                <w:bCs w:val="0"/>
              </w:rPr>
            </w:pPr>
            <w:r w:rsidRPr="0049301A">
              <w:rPr>
                <w:rFonts w:asciiTheme="minorHAnsi" w:hAnsiTheme="minorHAnsi" w:cstheme="minorHAnsi"/>
                <w:b w:val="0"/>
                <w:bCs w:val="0"/>
              </w:rPr>
              <w:t>&gt;2,50 și &lt;=3,</w:t>
            </w:r>
            <w:proofErr w:type="gramStart"/>
            <w:r w:rsidRPr="0049301A">
              <w:rPr>
                <w:rFonts w:asciiTheme="minorHAnsi" w:hAnsiTheme="minorHAnsi" w:cstheme="minorHAnsi"/>
                <w:b w:val="0"/>
                <w:bCs w:val="0"/>
              </w:rPr>
              <w:t>00  -</w:t>
            </w:r>
            <w:proofErr w:type="gramEnd"/>
            <w:r w:rsidRPr="0049301A">
              <w:rPr>
                <w:rFonts w:asciiTheme="minorHAnsi" w:hAnsiTheme="minorHAnsi" w:cstheme="minorHAnsi"/>
                <w:b w:val="0"/>
                <w:bCs w:val="0"/>
              </w:rPr>
              <w:t xml:space="preserve"> 2 puncte</w:t>
            </w:r>
          </w:p>
          <w:p w14:paraId="71B65591" w14:textId="7CA3716D" w:rsidR="002D1B5A" w:rsidRPr="0087001D" w:rsidRDefault="005B7A09" w:rsidP="0043185B">
            <w:pPr>
              <w:pStyle w:val="Corptext"/>
              <w:numPr>
                <w:ilvl w:val="0"/>
                <w:numId w:val="8"/>
              </w:numPr>
              <w:tabs>
                <w:tab w:val="right" w:pos="7959"/>
              </w:tabs>
              <w:jc w:val="both"/>
              <w:rPr>
                <w:rFonts w:asciiTheme="minorHAnsi" w:hAnsiTheme="minorHAnsi" w:cstheme="minorHAnsi"/>
                <w:b w:val="0"/>
                <w:bCs w:val="0"/>
              </w:rPr>
            </w:pPr>
            <w:r w:rsidRPr="0049301A">
              <w:rPr>
                <w:rFonts w:asciiTheme="minorHAnsi" w:hAnsiTheme="minorHAnsi" w:cstheme="minorHAnsi"/>
                <w:b w:val="0"/>
                <w:bCs w:val="0"/>
              </w:rPr>
              <w:t>&gt; 3,00 – 0 puncte</w:t>
            </w:r>
          </w:p>
          <w:p w14:paraId="7AFD9C06" w14:textId="77777777" w:rsidR="005C1B3D" w:rsidRPr="0049301A" w:rsidRDefault="005C1B3D" w:rsidP="0043185B">
            <w:pPr>
              <w:jc w:val="both"/>
              <w:rPr>
                <w:rFonts w:cstheme="minorHAnsi"/>
                <w:sz w:val="20"/>
                <w:szCs w:val="20"/>
                <w:lang w:val="it-IT"/>
              </w:rPr>
            </w:pPr>
          </w:p>
        </w:tc>
        <w:tc>
          <w:tcPr>
            <w:tcW w:w="998" w:type="dxa"/>
          </w:tcPr>
          <w:p w14:paraId="6E579839" w14:textId="77777777" w:rsidR="00F60CDE" w:rsidRPr="0049301A" w:rsidRDefault="00F60CD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49301A">
              <w:rPr>
                <w:rFonts w:cstheme="minorHAnsi"/>
                <w:sz w:val="20"/>
                <w:szCs w:val="20"/>
              </w:rPr>
              <w:t>5</w:t>
            </w:r>
          </w:p>
          <w:p w14:paraId="3177C143" w14:textId="77777777" w:rsidR="00F60CDE" w:rsidRPr="0049301A" w:rsidRDefault="00F60CD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5A3DF93C" w14:textId="77777777" w:rsidR="00F60CDE" w:rsidRPr="0049301A" w:rsidRDefault="00F60CD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168F6118" w14:textId="77777777" w:rsidR="00F60CDE" w:rsidRPr="0049301A" w:rsidRDefault="00F60CD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158C9795" w14:textId="77777777" w:rsidR="0052032E" w:rsidRPr="0049301A" w:rsidRDefault="0052032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49EAAC5A" w14:textId="77777777" w:rsidR="0087001D" w:rsidRDefault="0087001D"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525B6835" w14:textId="6F05BB2D" w:rsidR="00F60CDE" w:rsidRPr="0049301A" w:rsidRDefault="009A0BE4"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49301A">
              <w:rPr>
                <w:rFonts w:cstheme="minorHAnsi"/>
                <w:sz w:val="20"/>
                <w:szCs w:val="20"/>
              </w:rPr>
              <w:t>10</w:t>
            </w:r>
          </w:p>
          <w:p w14:paraId="48776CEC" w14:textId="77777777" w:rsidR="009A0BE4" w:rsidRPr="0049301A" w:rsidRDefault="009A0BE4"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46903440" w14:textId="77777777" w:rsidR="009A0BE4" w:rsidRPr="0049301A" w:rsidRDefault="009A0BE4"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6F2475D6" w14:textId="77777777" w:rsidR="009A0BE4" w:rsidRPr="0049301A" w:rsidRDefault="009A0BE4"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406B4A14" w14:textId="77777777" w:rsidR="0087001D" w:rsidRDefault="0087001D"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7A072B33" w14:textId="77777777" w:rsidR="0087001D" w:rsidRDefault="0087001D"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2B24F55E" w14:textId="52E89A10" w:rsidR="009A0BE4" w:rsidRPr="0049301A" w:rsidRDefault="009A0BE4"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49301A">
              <w:rPr>
                <w:rFonts w:cstheme="minorHAnsi"/>
                <w:sz w:val="20"/>
                <w:szCs w:val="20"/>
              </w:rPr>
              <w:t>10</w:t>
            </w:r>
          </w:p>
        </w:tc>
      </w:tr>
      <w:tr w:rsidR="00F60CDE" w:rsidRPr="0049301A" w14:paraId="346BFACC" w14:textId="77777777" w:rsidTr="00781FFF">
        <w:trPr>
          <w:cnfStyle w:val="000000100000" w:firstRow="0" w:lastRow="0" w:firstColumn="0" w:lastColumn="0" w:oddVBand="0" w:evenVBand="0" w:oddHBand="1" w:evenHBand="0" w:firstRowFirstColumn="0" w:firstRowLastColumn="0" w:lastRowFirstColumn="0" w:lastRowLastColumn="0"/>
          <w:trHeight w:val="173"/>
        </w:trPr>
        <w:tc>
          <w:tcPr>
            <w:cnfStyle w:val="001000000000" w:firstRow="0" w:lastRow="0" w:firstColumn="1" w:lastColumn="0" w:oddVBand="0" w:evenVBand="0" w:oddHBand="0" w:evenHBand="0" w:firstRowFirstColumn="0" w:firstRowLastColumn="0" w:lastRowFirstColumn="0" w:lastRowLastColumn="0"/>
            <w:tcW w:w="8837" w:type="dxa"/>
          </w:tcPr>
          <w:p w14:paraId="64920BA7" w14:textId="7B57861B" w:rsidR="00F60CDE" w:rsidRPr="0049301A" w:rsidRDefault="00F60CDE" w:rsidP="00781FFF">
            <w:pPr>
              <w:pStyle w:val="Corptext"/>
              <w:tabs>
                <w:tab w:val="right" w:pos="7959"/>
              </w:tabs>
              <w:ind w:left="0"/>
              <w:jc w:val="both"/>
              <w:rPr>
                <w:rFonts w:asciiTheme="minorHAnsi" w:hAnsiTheme="minorHAnsi" w:cstheme="minorHAnsi"/>
                <w:spacing w:val="-1"/>
                <w:lang w:val="it-IT"/>
              </w:rPr>
            </w:pPr>
            <w:r w:rsidRPr="0049301A">
              <w:rPr>
                <w:rFonts w:asciiTheme="minorHAnsi" w:hAnsiTheme="minorHAnsi" w:cstheme="minorHAnsi"/>
                <w:spacing w:val="-1"/>
                <w:lang w:val="it-IT"/>
              </w:rPr>
              <w:t>4. Investiția prevede angajarea</w:t>
            </w:r>
            <w:r w:rsidR="007110BD" w:rsidRPr="0049301A">
              <w:rPr>
                <w:rFonts w:asciiTheme="minorHAnsi" w:hAnsiTheme="minorHAnsi" w:cstheme="minorHAnsi"/>
                <w:spacing w:val="-1"/>
                <w:lang w:val="it-IT"/>
              </w:rPr>
              <w:t>, p</w:t>
            </w:r>
            <w:r w:rsidR="00CE2F17">
              <w:rPr>
                <w:rFonts w:asciiTheme="minorHAnsi" w:hAnsiTheme="minorHAnsi" w:cstheme="minorHAnsi"/>
                <w:spacing w:val="-1"/>
                <w:lang w:val="it-IT"/>
              </w:rPr>
              <w:t>â</w:t>
            </w:r>
            <w:r w:rsidR="007110BD" w:rsidRPr="0049301A">
              <w:rPr>
                <w:rFonts w:asciiTheme="minorHAnsi" w:hAnsiTheme="minorHAnsi" w:cstheme="minorHAnsi"/>
                <w:spacing w:val="-1"/>
                <w:lang w:val="it-IT"/>
              </w:rPr>
              <w:t>n</w:t>
            </w:r>
            <w:r w:rsidR="00CE2F17">
              <w:rPr>
                <w:rFonts w:asciiTheme="minorHAnsi" w:hAnsiTheme="minorHAnsi" w:cstheme="minorHAnsi"/>
                <w:spacing w:val="-1"/>
                <w:lang w:val="it-IT"/>
              </w:rPr>
              <w:t>ă</w:t>
            </w:r>
            <w:r w:rsidR="007110BD" w:rsidRPr="0049301A">
              <w:rPr>
                <w:rFonts w:asciiTheme="minorHAnsi" w:hAnsiTheme="minorHAnsi" w:cstheme="minorHAnsi"/>
                <w:spacing w:val="-1"/>
                <w:lang w:val="it-IT"/>
              </w:rPr>
              <w:t xml:space="preserve"> la finalul implementării proiectului, a </w:t>
            </w:r>
            <w:r w:rsidRPr="0049301A">
              <w:rPr>
                <w:rFonts w:asciiTheme="minorHAnsi" w:hAnsiTheme="minorHAnsi" w:cstheme="minorHAnsi"/>
                <w:spacing w:val="-1"/>
                <w:lang w:val="it-IT"/>
              </w:rPr>
              <w:t xml:space="preserve"> cel pu</w:t>
            </w:r>
            <w:r w:rsidR="00CE2F17">
              <w:rPr>
                <w:rFonts w:asciiTheme="minorHAnsi" w:hAnsiTheme="minorHAnsi" w:cstheme="minorHAnsi"/>
                <w:spacing w:val="-1"/>
                <w:lang w:val="it-IT"/>
              </w:rPr>
              <w:t>ț</w:t>
            </w:r>
            <w:r w:rsidRPr="0049301A">
              <w:rPr>
                <w:rFonts w:asciiTheme="minorHAnsi" w:hAnsiTheme="minorHAnsi" w:cstheme="minorHAnsi"/>
                <w:spacing w:val="-1"/>
                <w:lang w:val="it-IT"/>
              </w:rPr>
              <w:t>in unei persoane din categori</w:t>
            </w:r>
            <w:r w:rsidR="007110BD" w:rsidRPr="0049301A">
              <w:rPr>
                <w:rFonts w:asciiTheme="minorHAnsi" w:hAnsiTheme="minorHAnsi" w:cstheme="minorHAnsi"/>
                <w:spacing w:val="-1"/>
                <w:lang w:val="it-IT"/>
              </w:rPr>
              <w:t>a lucr</w:t>
            </w:r>
            <w:r w:rsidR="00CE2F17">
              <w:rPr>
                <w:rFonts w:asciiTheme="minorHAnsi" w:hAnsiTheme="minorHAnsi" w:cstheme="minorHAnsi"/>
                <w:spacing w:val="-1"/>
                <w:lang w:val="it-IT"/>
              </w:rPr>
              <w:t>ă</w:t>
            </w:r>
            <w:r w:rsidR="007110BD" w:rsidRPr="0049301A">
              <w:rPr>
                <w:rFonts w:asciiTheme="minorHAnsi" w:hAnsiTheme="minorHAnsi" w:cstheme="minorHAnsi"/>
                <w:spacing w:val="-1"/>
                <w:lang w:val="it-IT"/>
              </w:rPr>
              <w:t>torilor defavoriza</w:t>
            </w:r>
            <w:r w:rsidR="00CE2F17">
              <w:rPr>
                <w:rFonts w:asciiTheme="minorHAnsi" w:hAnsiTheme="minorHAnsi" w:cstheme="minorHAnsi"/>
                <w:spacing w:val="-1"/>
                <w:lang w:val="it-IT"/>
              </w:rPr>
              <w:t>ț</w:t>
            </w:r>
            <w:r w:rsidR="007110BD" w:rsidRPr="0049301A">
              <w:rPr>
                <w:rFonts w:asciiTheme="minorHAnsi" w:hAnsiTheme="minorHAnsi" w:cstheme="minorHAnsi"/>
                <w:spacing w:val="-1"/>
                <w:lang w:val="it-IT"/>
              </w:rPr>
              <w:t>i</w:t>
            </w:r>
            <w:r w:rsidRPr="0049301A">
              <w:rPr>
                <w:rFonts w:asciiTheme="minorHAnsi" w:hAnsiTheme="minorHAnsi" w:cstheme="minorHAnsi"/>
                <w:spacing w:val="-1"/>
                <w:lang w:val="it-IT"/>
              </w:rPr>
              <w:t xml:space="preserve">? </w:t>
            </w:r>
          </w:p>
          <w:p w14:paraId="51D5F7A2" w14:textId="77777777" w:rsidR="00F60CDE" w:rsidRPr="0087001D" w:rsidRDefault="00F60CDE" w:rsidP="00781FFF">
            <w:pPr>
              <w:pStyle w:val="Corptext"/>
              <w:numPr>
                <w:ilvl w:val="0"/>
                <w:numId w:val="10"/>
              </w:numPr>
              <w:tabs>
                <w:tab w:val="right" w:pos="7959"/>
              </w:tabs>
              <w:jc w:val="both"/>
              <w:rPr>
                <w:rFonts w:asciiTheme="minorHAnsi" w:hAnsiTheme="minorHAnsi" w:cstheme="minorHAnsi"/>
                <w:b w:val="0"/>
                <w:bCs w:val="0"/>
                <w:spacing w:val="-1"/>
              </w:rPr>
            </w:pPr>
            <w:r w:rsidRPr="0087001D">
              <w:rPr>
                <w:rFonts w:asciiTheme="minorHAnsi" w:hAnsiTheme="minorHAnsi" w:cstheme="minorHAnsi"/>
                <w:b w:val="0"/>
                <w:bCs w:val="0"/>
                <w:spacing w:val="-1"/>
              </w:rPr>
              <w:t xml:space="preserve">Da - 5 puncte </w:t>
            </w:r>
          </w:p>
          <w:p w14:paraId="1889E642" w14:textId="77777777" w:rsidR="00F60CDE" w:rsidRPr="0087001D" w:rsidRDefault="00F60CDE" w:rsidP="00781FFF">
            <w:pPr>
              <w:pStyle w:val="Corptext"/>
              <w:numPr>
                <w:ilvl w:val="0"/>
                <w:numId w:val="10"/>
              </w:numPr>
              <w:tabs>
                <w:tab w:val="right" w:pos="7959"/>
              </w:tabs>
              <w:jc w:val="both"/>
              <w:rPr>
                <w:rFonts w:asciiTheme="minorHAnsi" w:hAnsiTheme="minorHAnsi" w:cstheme="minorHAnsi"/>
                <w:b w:val="0"/>
                <w:bCs w:val="0"/>
                <w:spacing w:val="-1"/>
              </w:rPr>
            </w:pPr>
            <w:r w:rsidRPr="0087001D">
              <w:rPr>
                <w:rFonts w:asciiTheme="minorHAnsi" w:hAnsiTheme="minorHAnsi" w:cstheme="minorHAnsi"/>
                <w:b w:val="0"/>
                <w:bCs w:val="0"/>
                <w:spacing w:val="-1"/>
              </w:rPr>
              <w:t>Nu - 0 puncte</w:t>
            </w:r>
          </w:p>
          <w:p w14:paraId="7D5334BC" w14:textId="77777777" w:rsidR="002D1B5A" w:rsidRPr="0049301A" w:rsidRDefault="002D1B5A" w:rsidP="00781FFF">
            <w:pPr>
              <w:pStyle w:val="Listparagraf"/>
              <w:rPr>
                <w:rFonts w:cstheme="minorHAnsi"/>
                <w:spacing w:val="-1"/>
                <w:sz w:val="20"/>
                <w:szCs w:val="20"/>
              </w:rPr>
            </w:pPr>
          </w:p>
        </w:tc>
        <w:tc>
          <w:tcPr>
            <w:tcW w:w="998" w:type="dxa"/>
          </w:tcPr>
          <w:p w14:paraId="7C1B0A6D" w14:textId="77777777" w:rsidR="00F60CDE" w:rsidRPr="0049301A" w:rsidRDefault="00F60CDE" w:rsidP="009E1A62">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49301A">
              <w:rPr>
                <w:rFonts w:cstheme="minorHAnsi"/>
                <w:sz w:val="20"/>
                <w:szCs w:val="20"/>
              </w:rPr>
              <w:t>5</w:t>
            </w:r>
          </w:p>
        </w:tc>
      </w:tr>
      <w:tr w:rsidR="00F60CDE" w:rsidRPr="0049301A" w14:paraId="20DA2B5A" w14:textId="77777777" w:rsidTr="005F0E47">
        <w:trPr>
          <w:trHeight w:val="965"/>
        </w:trPr>
        <w:tc>
          <w:tcPr>
            <w:cnfStyle w:val="001000000000" w:firstRow="0" w:lastRow="0" w:firstColumn="1" w:lastColumn="0" w:oddVBand="0" w:evenVBand="0" w:oddHBand="0" w:evenHBand="0" w:firstRowFirstColumn="0" w:firstRowLastColumn="0" w:lastRowFirstColumn="0" w:lastRowLastColumn="0"/>
            <w:tcW w:w="0" w:type="dxa"/>
            <w:shd w:val="clear" w:color="auto" w:fill="DEEAF6" w:themeFill="accent5" w:themeFillTint="33"/>
          </w:tcPr>
          <w:p w14:paraId="2D81400C" w14:textId="51EA64EB" w:rsidR="00F60CDE" w:rsidRPr="0049301A" w:rsidRDefault="00F60CDE" w:rsidP="00781FFF">
            <w:pPr>
              <w:pStyle w:val="Corptext"/>
              <w:tabs>
                <w:tab w:val="right" w:pos="7959"/>
              </w:tabs>
              <w:ind w:left="0"/>
              <w:jc w:val="both"/>
              <w:rPr>
                <w:rFonts w:asciiTheme="minorHAnsi" w:hAnsiTheme="minorHAnsi" w:cstheme="minorHAnsi"/>
                <w:spacing w:val="-1"/>
                <w:lang w:val="it-IT"/>
              </w:rPr>
            </w:pPr>
            <w:r w:rsidRPr="0049301A">
              <w:rPr>
                <w:rFonts w:asciiTheme="minorHAnsi" w:hAnsiTheme="minorHAnsi" w:cstheme="minorHAnsi"/>
                <w:spacing w:val="-1"/>
                <w:lang w:val="it-IT"/>
              </w:rPr>
              <w:t xml:space="preserve">5. </w:t>
            </w:r>
            <w:proofErr w:type="spellStart"/>
            <w:r w:rsidR="0087001D">
              <w:rPr>
                <w:rFonts w:asciiTheme="minorHAnsi" w:hAnsiTheme="minorHAnsi" w:cstheme="minorHAnsi"/>
                <w:spacing w:val="-1"/>
                <w:lang w:val="it-IT"/>
              </w:rPr>
              <w:t>Contribu</w:t>
            </w:r>
            <w:r w:rsidR="00CE2F17">
              <w:rPr>
                <w:rFonts w:asciiTheme="minorHAnsi" w:hAnsiTheme="minorHAnsi" w:cstheme="minorHAnsi"/>
                <w:spacing w:val="-1"/>
                <w:lang w:val="ro-RO"/>
              </w:rPr>
              <w:t>ț</w:t>
            </w:r>
            <w:r w:rsidR="0087001D">
              <w:rPr>
                <w:rFonts w:asciiTheme="minorHAnsi" w:hAnsiTheme="minorHAnsi" w:cstheme="minorHAnsi"/>
                <w:spacing w:val="-1"/>
                <w:lang w:val="ro-RO"/>
              </w:rPr>
              <w:t>ia</w:t>
            </w:r>
            <w:proofErr w:type="spellEnd"/>
            <w:r w:rsidR="0087001D">
              <w:rPr>
                <w:rFonts w:asciiTheme="minorHAnsi" w:hAnsiTheme="minorHAnsi" w:cstheme="minorHAnsi"/>
                <w:spacing w:val="-1"/>
                <w:lang w:val="ro-RO"/>
              </w:rPr>
              <w:t xml:space="preserve"> proiectului la principiile economiei sociale</w:t>
            </w:r>
            <w:r w:rsidR="00190A6D">
              <w:rPr>
                <w:rFonts w:asciiTheme="minorHAnsi" w:hAnsiTheme="minorHAnsi" w:cstheme="minorHAnsi"/>
                <w:spacing w:val="-1"/>
                <w:lang w:val="it-IT"/>
              </w:rPr>
              <w:t>:</w:t>
            </w:r>
          </w:p>
          <w:p w14:paraId="5282E154" w14:textId="29B9052A" w:rsidR="00F60CDE" w:rsidRPr="0087001D" w:rsidRDefault="0087001D" w:rsidP="00781FFF">
            <w:pPr>
              <w:pStyle w:val="Corptext"/>
              <w:numPr>
                <w:ilvl w:val="0"/>
                <w:numId w:val="11"/>
              </w:numPr>
              <w:tabs>
                <w:tab w:val="right" w:pos="7959"/>
              </w:tabs>
              <w:jc w:val="both"/>
              <w:rPr>
                <w:rFonts w:asciiTheme="minorHAnsi" w:hAnsiTheme="minorHAnsi" w:cstheme="minorHAnsi"/>
                <w:b w:val="0"/>
                <w:bCs w:val="0"/>
                <w:spacing w:val="-1"/>
                <w:lang w:val="fr-FR"/>
              </w:rPr>
            </w:pPr>
            <w:proofErr w:type="spellStart"/>
            <w:r w:rsidRPr="0087001D">
              <w:rPr>
                <w:rFonts w:asciiTheme="minorHAnsi" w:hAnsiTheme="minorHAnsi" w:cstheme="minorHAnsi"/>
                <w:b w:val="0"/>
                <w:bCs w:val="0"/>
                <w:spacing w:val="-1"/>
                <w:lang w:val="fr-FR"/>
              </w:rPr>
              <w:t>Solicitantul</w:t>
            </w:r>
            <w:proofErr w:type="spellEnd"/>
            <w:r w:rsidRPr="0087001D">
              <w:rPr>
                <w:rFonts w:asciiTheme="minorHAnsi" w:hAnsiTheme="minorHAnsi" w:cstheme="minorHAnsi"/>
                <w:b w:val="0"/>
                <w:bCs w:val="0"/>
                <w:spacing w:val="-1"/>
                <w:lang w:val="fr-FR"/>
              </w:rPr>
              <w:t xml:space="preserve"> are statut de </w:t>
            </w:r>
            <w:proofErr w:type="spellStart"/>
            <w:r w:rsidRPr="0087001D">
              <w:rPr>
                <w:rFonts w:asciiTheme="minorHAnsi" w:hAnsiTheme="minorHAnsi" w:cstheme="minorHAnsi"/>
                <w:b w:val="0"/>
                <w:bCs w:val="0"/>
                <w:spacing w:val="-1"/>
                <w:lang w:val="fr-FR"/>
              </w:rPr>
              <w:t>întreprindere</w:t>
            </w:r>
            <w:proofErr w:type="spellEnd"/>
            <w:r w:rsidRPr="0087001D">
              <w:rPr>
                <w:rFonts w:asciiTheme="minorHAnsi" w:hAnsiTheme="minorHAnsi" w:cstheme="minorHAnsi"/>
                <w:b w:val="0"/>
                <w:bCs w:val="0"/>
                <w:spacing w:val="-1"/>
                <w:lang w:val="fr-FR"/>
              </w:rPr>
              <w:t xml:space="preserve"> </w:t>
            </w:r>
            <w:proofErr w:type="spellStart"/>
            <w:r w:rsidRPr="0087001D">
              <w:rPr>
                <w:rFonts w:asciiTheme="minorHAnsi" w:hAnsiTheme="minorHAnsi" w:cstheme="minorHAnsi"/>
                <w:b w:val="0"/>
                <w:bCs w:val="0"/>
                <w:spacing w:val="-1"/>
                <w:lang w:val="fr-FR"/>
              </w:rPr>
              <w:t>social</w:t>
            </w:r>
            <w:r w:rsidR="00CE2F17">
              <w:rPr>
                <w:rFonts w:asciiTheme="minorHAnsi" w:hAnsiTheme="minorHAnsi" w:cstheme="minorHAnsi"/>
                <w:b w:val="0"/>
                <w:bCs w:val="0"/>
                <w:spacing w:val="-1"/>
                <w:lang w:val="fr-FR"/>
              </w:rPr>
              <w:t>ă</w:t>
            </w:r>
            <w:proofErr w:type="spellEnd"/>
            <w:r w:rsidR="00F60CDE" w:rsidRPr="0087001D">
              <w:rPr>
                <w:rFonts w:asciiTheme="minorHAnsi" w:hAnsiTheme="minorHAnsi" w:cstheme="minorHAnsi"/>
                <w:b w:val="0"/>
                <w:bCs w:val="0"/>
                <w:spacing w:val="-1"/>
                <w:lang w:val="fr-FR"/>
              </w:rPr>
              <w:t xml:space="preserve"> - </w:t>
            </w:r>
            <w:r w:rsidR="00EE3827" w:rsidRPr="0087001D">
              <w:rPr>
                <w:rFonts w:asciiTheme="minorHAnsi" w:hAnsiTheme="minorHAnsi" w:cstheme="minorHAnsi"/>
                <w:b w:val="0"/>
                <w:bCs w:val="0"/>
                <w:spacing w:val="-1"/>
                <w:lang w:val="fr-FR"/>
              </w:rPr>
              <w:t xml:space="preserve">3 </w:t>
            </w:r>
            <w:r w:rsidR="00F60CDE" w:rsidRPr="0087001D">
              <w:rPr>
                <w:rFonts w:asciiTheme="minorHAnsi" w:hAnsiTheme="minorHAnsi" w:cstheme="minorHAnsi"/>
                <w:b w:val="0"/>
                <w:bCs w:val="0"/>
                <w:spacing w:val="-1"/>
                <w:lang w:val="fr-FR"/>
              </w:rPr>
              <w:t xml:space="preserve">puncte </w:t>
            </w:r>
          </w:p>
          <w:p w14:paraId="020B2C9C" w14:textId="5B6B11EE" w:rsidR="00F60CDE" w:rsidRPr="0087001D" w:rsidRDefault="0087001D" w:rsidP="00781FFF">
            <w:pPr>
              <w:pStyle w:val="Corptext"/>
              <w:numPr>
                <w:ilvl w:val="0"/>
                <w:numId w:val="11"/>
              </w:numPr>
              <w:tabs>
                <w:tab w:val="right" w:pos="7959"/>
              </w:tabs>
              <w:jc w:val="both"/>
              <w:rPr>
                <w:rFonts w:asciiTheme="minorHAnsi" w:hAnsiTheme="minorHAnsi" w:cstheme="minorHAnsi"/>
                <w:b w:val="0"/>
                <w:bCs w:val="0"/>
                <w:spacing w:val="-1"/>
                <w:lang w:val="fr-FR"/>
              </w:rPr>
            </w:pPr>
            <w:proofErr w:type="spellStart"/>
            <w:r w:rsidRPr="0087001D">
              <w:rPr>
                <w:rFonts w:asciiTheme="minorHAnsi" w:hAnsiTheme="minorHAnsi" w:cstheme="minorHAnsi"/>
                <w:b w:val="0"/>
                <w:bCs w:val="0"/>
                <w:spacing w:val="-1"/>
                <w:lang w:val="fr-FR"/>
              </w:rPr>
              <w:t>Solicitantul</w:t>
            </w:r>
            <w:proofErr w:type="spellEnd"/>
            <w:r w:rsidRPr="0087001D">
              <w:rPr>
                <w:rFonts w:asciiTheme="minorHAnsi" w:hAnsiTheme="minorHAnsi" w:cstheme="minorHAnsi"/>
                <w:b w:val="0"/>
                <w:bCs w:val="0"/>
                <w:spacing w:val="-1"/>
                <w:lang w:val="fr-FR"/>
              </w:rPr>
              <w:t xml:space="preserve"> nu are statut de </w:t>
            </w:r>
            <w:proofErr w:type="spellStart"/>
            <w:r w:rsidRPr="0087001D">
              <w:rPr>
                <w:rFonts w:asciiTheme="minorHAnsi" w:hAnsiTheme="minorHAnsi" w:cstheme="minorHAnsi"/>
                <w:b w:val="0"/>
                <w:bCs w:val="0"/>
                <w:spacing w:val="-1"/>
                <w:lang w:val="fr-FR"/>
              </w:rPr>
              <w:t>întreprindere</w:t>
            </w:r>
            <w:proofErr w:type="spellEnd"/>
            <w:r w:rsidRPr="0087001D">
              <w:rPr>
                <w:rFonts w:asciiTheme="minorHAnsi" w:hAnsiTheme="minorHAnsi" w:cstheme="minorHAnsi"/>
                <w:b w:val="0"/>
                <w:bCs w:val="0"/>
                <w:spacing w:val="-1"/>
                <w:lang w:val="fr-FR"/>
              </w:rPr>
              <w:t xml:space="preserve"> </w:t>
            </w:r>
            <w:proofErr w:type="spellStart"/>
            <w:r w:rsidRPr="0087001D">
              <w:rPr>
                <w:rFonts w:asciiTheme="minorHAnsi" w:hAnsiTheme="minorHAnsi" w:cstheme="minorHAnsi"/>
                <w:b w:val="0"/>
                <w:bCs w:val="0"/>
                <w:spacing w:val="-1"/>
                <w:lang w:val="fr-FR"/>
              </w:rPr>
              <w:t>social</w:t>
            </w:r>
            <w:r w:rsidR="00CE2F17">
              <w:rPr>
                <w:rFonts w:asciiTheme="minorHAnsi" w:hAnsiTheme="minorHAnsi" w:cstheme="minorHAnsi"/>
                <w:b w:val="0"/>
                <w:bCs w:val="0"/>
                <w:spacing w:val="-1"/>
                <w:lang w:val="fr-FR"/>
              </w:rPr>
              <w:t>ă</w:t>
            </w:r>
            <w:proofErr w:type="spellEnd"/>
            <w:r w:rsidR="00F60CDE" w:rsidRPr="0087001D">
              <w:rPr>
                <w:rFonts w:asciiTheme="minorHAnsi" w:hAnsiTheme="minorHAnsi" w:cstheme="minorHAnsi"/>
                <w:b w:val="0"/>
                <w:bCs w:val="0"/>
                <w:spacing w:val="-1"/>
                <w:lang w:val="fr-FR"/>
              </w:rPr>
              <w:t xml:space="preserve"> - 0 puncte</w:t>
            </w:r>
          </w:p>
          <w:p w14:paraId="01BB0F07" w14:textId="77777777" w:rsidR="002D1B5A" w:rsidRPr="0087001D" w:rsidRDefault="002D1B5A" w:rsidP="00781FFF">
            <w:pPr>
              <w:pStyle w:val="Listparagraf"/>
              <w:rPr>
                <w:rFonts w:cstheme="minorHAnsi"/>
                <w:b w:val="0"/>
                <w:bCs w:val="0"/>
                <w:spacing w:val="-1"/>
                <w:sz w:val="20"/>
                <w:szCs w:val="20"/>
                <w:lang w:val="fr-FR"/>
              </w:rPr>
            </w:pPr>
          </w:p>
        </w:tc>
        <w:tc>
          <w:tcPr>
            <w:tcW w:w="0" w:type="dxa"/>
            <w:shd w:val="clear" w:color="auto" w:fill="DEEAF6" w:themeFill="accent5" w:themeFillTint="33"/>
          </w:tcPr>
          <w:p w14:paraId="003C356C" w14:textId="53DA5841" w:rsidR="00F60CDE" w:rsidRPr="0049301A" w:rsidRDefault="00EE3827"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49301A">
              <w:rPr>
                <w:rFonts w:cstheme="minorHAnsi"/>
                <w:sz w:val="20"/>
                <w:szCs w:val="20"/>
              </w:rPr>
              <w:t>3</w:t>
            </w:r>
          </w:p>
        </w:tc>
      </w:tr>
    </w:tbl>
    <w:p w14:paraId="6CBDD39B" w14:textId="77777777" w:rsidR="00C6026A" w:rsidRPr="0049301A" w:rsidRDefault="00C6026A" w:rsidP="00C6026A">
      <w:pPr>
        <w:tabs>
          <w:tab w:val="left" w:pos="1340"/>
        </w:tabs>
        <w:rPr>
          <w:rFonts w:cstheme="minorHAnsi"/>
          <w:sz w:val="20"/>
          <w:szCs w:val="20"/>
        </w:rPr>
      </w:pPr>
    </w:p>
    <w:p w14:paraId="4064786C" w14:textId="77777777" w:rsidR="00CE2F17" w:rsidRDefault="00CE2F17" w:rsidP="00402A2D">
      <w:pPr>
        <w:spacing w:before="212"/>
        <w:jc w:val="both"/>
        <w:rPr>
          <w:rFonts w:eastAsia="Calibri" w:cstheme="minorHAnsi"/>
          <w:b/>
          <w:bCs/>
          <w:sz w:val="20"/>
          <w:szCs w:val="20"/>
        </w:rPr>
      </w:pPr>
    </w:p>
    <w:p w14:paraId="496BCD64" w14:textId="6E8431A7" w:rsidR="00CF1192" w:rsidRPr="00CE2F17" w:rsidRDefault="00CF1192" w:rsidP="00402A2D">
      <w:pPr>
        <w:spacing w:before="212"/>
        <w:jc w:val="both"/>
        <w:rPr>
          <w:rFonts w:eastAsia="Calibri" w:cstheme="minorHAnsi"/>
          <w:b/>
          <w:bCs/>
          <w:sz w:val="20"/>
          <w:szCs w:val="20"/>
          <w:lang w:val="ro-RO"/>
        </w:rPr>
      </w:pPr>
      <w:r w:rsidRPr="00CE2F17">
        <w:rPr>
          <w:rFonts w:eastAsia="Calibri" w:cstheme="minorHAnsi"/>
          <w:b/>
          <w:bCs/>
          <w:sz w:val="20"/>
          <w:szCs w:val="20"/>
          <w:lang w:val="ro-RO"/>
        </w:rPr>
        <w:t>Observa</w:t>
      </w:r>
      <w:r w:rsidR="00CE2F17" w:rsidRPr="00CE2F17">
        <w:rPr>
          <w:rFonts w:eastAsia="Calibri" w:cstheme="minorHAnsi"/>
          <w:b/>
          <w:bCs/>
          <w:sz w:val="20"/>
          <w:szCs w:val="20"/>
          <w:lang w:val="ro-RO"/>
        </w:rPr>
        <w:t>ț</w:t>
      </w:r>
      <w:r w:rsidRPr="00CE2F17">
        <w:rPr>
          <w:rFonts w:eastAsia="Calibri" w:cstheme="minorHAnsi"/>
          <w:b/>
          <w:bCs/>
          <w:sz w:val="20"/>
          <w:szCs w:val="20"/>
          <w:lang w:val="ro-RO"/>
        </w:rPr>
        <w:t>ii:</w:t>
      </w:r>
    </w:p>
    <w:p w14:paraId="47B36319" w14:textId="620392CE" w:rsidR="00CF1192" w:rsidRPr="0079787E" w:rsidRDefault="00CF1192" w:rsidP="008A1364">
      <w:pPr>
        <w:jc w:val="both"/>
        <w:rPr>
          <w:rFonts w:eastAsia="Calibri" w:cstheme="minorHAnsi"/>
          <w:sz w:val="20"/>
          <w:szCs w:val="20"/>
          <w:lang w:val="ro-RO"/>
        </w:rPr>
      </w:pPr>
      <w:r w:rsidRPr="0079787E">
        <w:rPr>
          <w:rFonts w:eastAsia="Calibri" w:cstheme="minorHAnsi"/>
          <w:sz w:val="20"/>
          <w:szCs w:val="20"/>
          <w:lang w:val="ro-RO"/>
        </w:rPr>
        <w:t>Punctajul aferent unui criteriu reprezint</w:t>
      </w:r>
      <w:r w:rsidR="00CE2F17" w:rsidRPr="0079787E">
        <w:rPr>
          <w:rFonts w:eastAsia="Calibri" w:cstheme="minorHAnsi"/>
          <w:sz w:val="20"/>
          <w:szCs w:val="20"/>
          <w:lang w:val="ro-RO"/>
        </w:rPr>
        <w:t>ă</w:t>
      </w:r>
      <w:r w:rsidRPr="0079787E">
        <w:rPr>
          <w:rFonts w:eastAsia="Calibri" w:cstheme="minorHAnsi"/>
          <w:sz w:val="20"/>
          <w:szCs w:val="20"/>
          <w:lang w:val="ro-RO"/>
        </w:rPr>
        <w:t xml:space="preserve"> suma punctajelor ob</w:t>
      </w:r>
      <w:r w:rsidR="00CE2F17" w:rsidRPr="0079787E">
        <w:rPr>
          <w:rFonts w:eastAsia="Calibri" w:cstheme="minorHAnsi"/>
          <w:sz w:val="20"/>
          <w:szCs w:val="20"/>
          <w:lang w:val="ro-RO"/>
        </w:rPr>
        <w:t>ț</w:t>
      </w:r>
      <w:r w:rsidRPr="0079787E">
        <w:rPr>
          <w:rFonts w:eastAsia="Calibri" w:cstheme="minorHAnsi"/>
          <w:sz w:val="20"/>
          <w:szCs w:val="20"/>
          <w:lang w:val="ro-RO"/>
        </w:rPr>
        <w:t>inute la fiecare subcriteriu aferent.</w:t>
      </w:r>
    </w:p>
    <w:p w14:paraId="6BCB68AE" w14:textId="77777777" w:rsidR="008A1364" w:rsidRPr="0079787E" w:rsidRDefault="008A1364" w:rsidP="008A1364">
      <w:pPr>
        <w:jc w:val="both"/>
        <w:rPr>
          <w:rFonts w:eastAsia="Calibri" w:cstheme="minorHAnsi"/>
          <w:sz w:val="20"/>
          <w:szCs w:val="20"/>
          <w:lang w:val="ro-RO"/>
        </w:rPr>
      </w:pPr>
    </w:p>
    <w:p w14:paraId="004F7B8E" w14:textId="4EC80DEF" w:rsidR="00CF1192" w:rsidRPr="0049301A" w:rsidRDefault="00CF1192" w:rsidP="008A1364">
      <w:pPr>
        <w:jc w:val="both"/>
        <w:rPr>
          <w:rFonts w:eastAsia="Calibri" w:cstheme="minorHAnsi"/>
          <w:sz w:val="20"/>
          <w:szCs w:val="20"/>
          <w:lang w:val="it-IT"/>
        </w:rPr>
      </w:pPr>
      <w:r w:rsidRPr="0049301A">
        <w:rPr>
          <w:rFonts w:eastAsia="Calibri" w:cstheme="minorHAnsi"/>
          <w:sz w:val="20"/>
          <w:szCs w:val="20"/>
          <w:lang w:val="it-IT"/>
        </w:rPr>
        <w:t>Punctajul final reprezint</w:t>
      </w:r>
      <w:r w:rsidR="00CE2F17">
        <w:rPr>
          <w:rFonts w:eastAsia="Calibri" w:cstheme="minorHAnsi"/>
          <w:sz w:val="20"/>
          <w:szCs w:val="20"/>
          <w:lang w:val="it-IT"/>
        </w:rPr>
        <w:t>ă</w:t>
      </w:r>
      <w:r w:rsidRPr="0049301A">
        <w:rPr>
          <w:rFonts w:eastAsia="Calibri" w:cstheme="minorHAnsi"/>
          <w:sz w:val="20"/>
          <w:szCs w:val="20"/>
          <w:lang w:val="it-IT"/>
        </w:rPr>
        <w:t xml:space="preserve"> suma punctajelor ob</w:t>
      </w:r>
      <w:r w:rsidR="00CE2F17">
        <w:rPr>
          <w:rFonts w:eastAsia="Calibri" w:cstheme="minorHAnsi"/>
          <w:sz w:val="20"/>
          <w:szCs w:val="20"/>
          <w:lang w:val="it-IT"/>
        </w:rPr>
        <w:t>ț</w:t>
      </w:r>
      <w:r w:rsidRPr="0049301A">
        <w:rPr>
          <w:rFonts w:eastAsia="Calibri" w:cstheme="minorHAnsi"/>
          <w:sz w:val="20"/>
          <w:szCs w:val="20"/>
          <w:lang w:val="it-IT"/>
        </w:rPr>
        <w:t>inute la toate cele 5 criterii.</w:t>
      </w:r>
    </w:p>
    <w:p w14:paraId="2B5E061A" w14:textId="77777777" w:rsidR="008A1364" w:rsidRDefault="008A1364" w:rsidP="008A1364">
      <w:pPr>
        <w:jc w:val="both"/>
        <w:rPr>
          <w:rFonts w:eastAsia="Calibri" w:cstheme="minorHAnsi"/>
          <w:sz w:val="20"/>
          <w:szCs w:val="20"/>
          <w:lang w:val="it-IT"/>
        </w:rPr>
      </w:pPr>
    </w:p>
    <w:p w14:paraId="0443B561" w14:textId="757BD9C3" w:rsidR="00443A29" w:rsidRPr="0049301A" w:rsidRDefault="00572E96" w:rsidP="008A1364">
      <w:pPr>
        <w:jc w:val="both"/>
        <w:rPr>
          <w:rFonts w:eastAsia="Calibri" w:cstheme="minorHAnsi"/>
          <w:sz w:val="20"/>
          <w:szCs w:val="20"/>
          <w:lang w:val="it-IT"/>
        </w:rPr>
      </w:pPr>
      <w:r w:rsidRPr="0049301A">
        <w:rPr>
          <w:rFonts w:eastAsia="Calibri" w:cstheme="minorHAnsi"/>
          <w:sz w:val="20"/>
          <w:szCs w:val="20"/>
          <w:lang w:val="it-IT"/>
        </w:rPr>
        <w:t xml:space="preserve">În caz de punctaj </w:t>
      </w:r>
      <w:r w:rsidR="00082D06" w:rsidRPr="0049301A">
        <w:rPr>
          <w:rFonts w:eastAsia="Calibri" w:cstheme="minorHAnsi"/>
          <w:sz w:val="20"/>
          <w:szCs w:val="20"/>
          <w:lang w:val="it-IT"/>
        </w:rPr>
        <w:t xml:space="preserve">total </w:t>
      </w:r>
      <w:r w:rsidRPr="0049301A">
        <w:rPr>
          <w:rFonts w:eastAsia="Calibri" w:cstheme="minorHAnsi"/>
          <w:sz w:val="20"/>
          <w:szCs w:val="20"/>
          <w:lang w:val="it-IT"/>
        </w:rPr>
        <w:t xml:space="preserve">final egal între unul sau mai mulți solicitanți, </w:t>
      </w:r>
      <w:bookmarkStart w:id="3" w:name="_Hlk129942192"/>
      <w:r w:rsidRPr="0049301A">
        <w:rPr>
          <w:rFonts w:eastAsia="Calibri" w:cstheme="minorHAnsi"/>
          <w:sz w:val="20"/>
          <w:szCs w:val="20"/>
          <w:lang w:val="it-IT"/>
        </w:rPr>
        <w:t xml:space="preserve">departajarea se va face </w:t>
      </w:r>
      <w:r w:rsidR="002D1B5A" w:rsidRPr="0049301A">
        <w:rPr>
          <w:rFonts w:eastAsia="Calibri" w:cstheme="minorHAnsi"/>
          <w:sz w:val="20"/>
          <w:szCs w:val="20"/>
          <w:lang w:val="it-IT"/>
        </w:rPr>
        <w:t>conform prevederilor din ghidul solicitantului de la sec</w:t>
      </w:r>
      <w:r w:rsidR="00CE2F17">
        <w:rPr>
          <w:rFonts w:eastAsia="Calibri" w:cstheme="minorHAnsi"/>
          <w:sz w:val="20"/>
          <w:szCs w:val="20"/>
          <w:lang w:val="it-IT"/>
        </w:rPr>
        <w:t>ț</w:t>
      </w:r>
      <w:r w:rsidR="002D1B5A" w:rsidRPr="0049301A">
        <w:rPr>
          <w:rFonts w:eastAsia="Calibri" w:cstheme="minorHAnsi"/>
          <w:sz w:val="20"/>
          <w:szCs w:val="20"/>
          <w:lang w:val="it-IT"/>
        </w:rPr>
        <w:t>iunea</w:t>
      </w:r>
      <w:r w:rsidR="00CD366D" w:rsidRPr="0049301A">
        <w:rPr>
          <w:rFonts w:eastAsia="Calibri" w:cstheme="minorHAnsi"/>
          <w:sz w:val="20"/>
          <w:szCs w:val="20"/>
          <w:lang w:val="it-IT"/>
        </w:rPr>
        <w:t xml:space="preserve"> </w:t>
      </w:r>
      <w:r w:rsidR="00030246">
        <w:rPr>
          <w:rFonts w:eastAsia="Calibri" w:cstheme="minorHAnsi"/>
          <w:sz w:val="20"/>
          <w:szCs w:val="20"/>
          <w:lang w:val="it-IT"/>
        </w:rPr>
        <w:t>8.6</w:t>
      </w:r>
      <w:r w:rsidR="002D1B5A" w:rsidRPr="0049301A">
        <w:rPr>
          <w:rFonts w:eastAsia="Calibri" w:cstheme="minorHAnsi"/>
          <w:sz w:val="20"/>
          <w:szCs w:val="20"/>
          <w:lang w:val="it-IT"/>
        </w:rPr>
        <w:t>.</w:t>
      </w:r>
    </w:p>
    <w:p w14:paraId="5B1BB9F8" w14:textId="77777777" w:rsidR="008A1364" w:rsidRDefault="008A1364" w:rsidP="008A1364">
      <w:pPr>
        <w:jc w:val="both"/>
        <w:rPr>
          <w:rFonts w:eastAsia="Calibri" w:cstheme="minorHAnsi"/>
          <w:b/>
          <w:bCs/>
          <w:sz w:val="20"/>
          <w:szCs w:val="20"/>
          <w:lang w:val="it-IT"/>
        </w:rPr>
      </w:pPr>
    </w:p>
    <w:p w14:paraId="670011F0" w14:textId="285B57D4" w:rsidR="00FD1CC0" w:rsidRPr="008A1364" w:rsidRDefault="00BA18D4" w:rsidP="008A1364">
      <w:pPr>
        <w:jc w:val="both"/>
        <w:rPr>
          <w:rFonts w:eastAsia="Calibri" w:cstheme="minorHAnsi"/>
          <w:sz w:val="20"/>
          <w:szCs w:val="20"/>
          <w:lang w:val="it-IT"/>
        </w:rPr>
      </w:pPr>
      <w:proofErr w:type="spellStart"/>
      <w:r w:rsidRPr="008A1364">
        <w:rPr>
          <w:rFonts w:eastAsia="Calibri" w:cstheme="minorHAnsi"/>
          <w:b/>
          <w:bCs/>
          <w:sz w:val="20"/>
          <w:szCs w:val="20"/>
          <w:lang w:val="it-IT"/>
        </w:rPr>
        <w:t>Referitor</w:t>
      </w:r>
      <w:proofErr w:type="spellEnd"/>
      <w:r w:rsidRPr="008A1364">
        <w:rPr>
          <w:rFonts w:eastAsia="Calibri" w:cstheme="minorHAnsi"/>
          <w:b/>
          <w:bCs/>
          <w:sz w:val="20"/>
          <w:szCs w:val="20"/>
          <w:lang w:val="it-IT"/>
        </w:rPr>
        <w:t xml:space="preserve"> la </w:t>
      </w:r>
      <w:proofErr w:type="spellStart"/>
      <w:r w:rsidRPr="008A1364">
        <w:rPr>
          <w:rFonts w:eastAsia="Calibri" w:cstheme="minorHAnsi"/>
          <w:b/>
          <w:bCs/>
          <w:sz w:val="20"/>
          <w:szCs w:val="20"/>
          <w:lang w:val="it-IT"/>
        </w:rPr>
        <w:t>criteriul</w:t>
      </w:r>
      <w:proofErr w:type="spellEnd"/>
      <w:r w:rsidRPr="008A1364">
        <w:rPr>
          <w:rFonts w:eastAsia="Calibri" w:cstheme="minorHAnsi"/>
          <w:b/>
          <w:bCs/>
          <w:sz w:val="20"/>
          <w:szCs w:val="20"/>
          <w:lang w:val="it-IT"/>
        </w:rPr>
        <w:t xml:space="preserve"> 1, </w:t>
      </w:r>
      <w:proofErr w:type="spellStart"/>
      <w:r w:rsidRPr="008A1364">
        <w:rPr>
          <w:rFonts w:eastAsia="Calibri" w:cstheme="minorHAnsi"/>
          <w:b/>
          <w:bCs/>
          <w:sz w:val="20"/>
          <w:szCs w:val="20"/>
          <w:lang w:val="it-IT"/>
        </w:rPr>
        <w:t>subcriteril</w:t>
      </w:r>
      <w:r w:rsidR="00935168">
        <w:rPr>
          <w:rFonts w:eastAsia="Calibri" w:cstheme="minorHAnsi"/>
          <w:b/>
          <w:bCs/>
          <w:sz w:val="20"/>
          <w:szCs w:val="20"/>
          <w:lang w:val="it-IT"/>
        </w:rPr>
        <w:t>e</w:t>
      </w:r>
      <w:proofErr w:type="spellEnd"/>
      <w:r w:rsidRPr="008A1364">
        <w:rPr>
          <w:rFonts w:eastAsia="Calibri" w:cstheme="minorHAnsi"/>
          <w:b/>
          <w:bCs/>
          <w:sz w:val="20"/>
          <w:szCs w:val="20"/>
          <w:lang w:val="it-IT"/>
        </w:rPr>
        <w:t xml:space="preserve"> 1.1</w:t>
      </w:r>
      <w:r w:rsidR="00352C18">
        <w:rPr>
          <w:rFonts w:eastAsia="Calibri" w:cstheme="minorHAnsi"/>
          <w:b/>
          <w:bCs/>
          <w:sz w:val="20"/>
          <w:szCs w:val="20"/>
          <w:lang w:val="it-IT"/>
        </w:rPr>
        <w:t xml:space="preserve"> și 1.2</w:t>
      </w:r>
      <w:r w:rsidRPr="0049301A">
        <w:rPr>
          <w:rFonts w:eastAsia="Calibri" w:cstheme="minorHAnsi"/>
          <w:sz w:val="20"/>
          <w:szCs w:val="20"/>
          <w:lang w:val="it-IT"/>
        </w:rPr>
        <w:t xml:space="preserve"> dacă investiția propusă vizează mai multe domenii de activitate (clase CAEN) ce aparțin mai multor categorii de punctare, se va </w:t>
      </w:r>
      <w:r w:rsidRPr="008015C8">
        <w:rPr>
          <w:rFonts w:eastAsia="Calibri" w:cstheme="minorHAnsi"/>
          <w:sz w:val="20"/>
          <w:szCs w:val="20"/>
          <w:lang w:val="it-IT"/>
        </w:rPr>
        <w:t xml:space="preserve">puncta domeniul (clasa CAEN) </w:t>
      </w:r>
      <w:r w:rsidR="004A7BBD" w:rsidRPr="008015C8">
        <w:rPr>
          <w:rFonts w:eastAsia="Calibri" w:cstheme="minorHAnsi"/>
          <w:sz w:val="20"/>
          <w:szCs w:val="20"/>
          <w:lang w:val="it-IT"/>
        </w:rPr>
        <w:t xml:space="preserve">predominant vizat de </w:t>
      </w:r>
      <w:proofErr w:type="gramStart"/>
      <w:r w:rsidR="004A7BBD" w:rsidRPr="008015C8">
        <w:rPr>
          <w:rFonts w:eastAsia="Calibri" w:cstheme="minorHAnsi"/>
          <w:sz w:val="20"/>
          <w:szCs w:val="20"/>
          <w:lang w:val="it-IT"/>
        </w:rPr>
        <w:t>proiect  precizat</w:t>
      </w:r>
      <w:proofErr w:type="gramEnd"/>
      <w:r w:rsidR="004A7BBD" w:rsidRPr="008015C8">
        <w:rPr>
          <w:rFonts w:eastAsia="Calibri" w:cstheme="minorHAnsi"/>
          <w:sz w:val="20"/>
          <w:szCs w:val="20"/>
          <w:lang w:val="it-IT"/>
        </w:rPr>
        <w:t xml:space="preserve"> </w:t>
      </w:r>
      <w:proofErr w:type="spellStart"/>
      <w:r w:rsidR="004A7BBD" w:rsidRPr="008015C8">
        <w:rPr>
          <w:rFonts w:eastAsia="Calibri" w:cstheme="minorHAnsi"/>
          <w:sz w:val="20"/>
          <w:szCs w:val="20"/>
          <w:lang w:val="it-IT"/>
        </w:rPr>
        <w:t>clar</w:t>
      </w:r>
      <w:proofErr w:type="spellEnd"/>
      <w:r w:rsidR="004A7BBD" w:rsidRPr="008015C8">
        <w:rPr>
          <w:rFonts w:eastAsia="Calibri" w:cstheme="minorHAnsi"/>
          <w:sz w:val="20"/>
          <w:szCs w:val="20"/>
          <w:lang w:val="it-IT"/>
        </w:rPr>
        <w:t xml:space="preserve"> de </w:t>
      </w:r>
      <w:proofErr w:type="spellStart"/>
      <w:r w:rsidR="004A7BBD" w:rsidRPr="008015C8">
        <w:rPr>
          <w:rFonts w:eastAsia="Calibri" w:cstheme="minorHAnsi"/>
          <w:sz w:val="20"/>
          <w:szCs w:val="20"/>
          <w:lang w:val="it-IT"/>
        </w:rPr>
        <w:t>catre</w:t>
      </w:r>
      <w:proofErr w:type="spellEnd"/>
      <w:r w:rsidR="004A7BBD" w:rsidRPr="008015C8">
        <w:rPr>
          <w:rFonts w:eastAsia="Calibri" w:cstheme="minorHAnsi"/>
          <w:sz w:val="20"/>
          <w:szCs w:val="20"/>
          <w:lang w:val="it-IT"/>
        </w:rPr>
        <w:t xml:space="preserve"> </w:t>
      </w:r>
      <w:proofErr w:type="spellStart"/>
      <w:r w:rsidR="004A7BBD" w:rsidRPr="008015C8">
        <w:rPr>
          <w:rFonts w:eastAsia="Calibri" w:cstheme="minorHAnsi"/>
          <w:sz w:val="20"/>
          <w:szCs w:val="20"/>
          <w:lang w:val="it-IT"/>
        </w:rPr>
        <w:t>solicitant</w:t>
      </w:r>
      <w:proofErr w:type="spellEnd"/>
      <w:r w:rsidR="004A7BBD" w:rsidRPr="008015C8">
        <w:rPr>
          <w:rFonts w:eastAsia="Calibri" w:cstheme="minorHAnsi"/>
          <w:sz w:val="20"/>
          <w:szCs w:val="20"/>
          <w:lang w:val="it-IT"/>
        </w:rPr>
        <w:t xml:space="preserve"> </w:t>
      </w:r>
      <w:proofErr w:type="spellStart"/>
      <w:r w:rsidR="004A7BBD" w:rsidRPr="008015C8">
        <w:rPr>
          <w:rFonts w:eastAsia="Calibri" w:cstheme="minorHAnsi"/>
          <w:sz w:val="20"/>
          <w:szCs w:val="20"/>
          <w:lang w:val="it-IT"/>
        </w:rPr>
        <w:t>atat</w:t>
      </w:r>
      <w:proofErr w:type="spellEnd"/>
      <w:r w:rsidR="004A7BBD" w:rsidRPr="008015C8">
        <w:rPr>
          <w:rFonts w:eastAsia="Calibri" w:cstheme="minorHAnsi"/>
          <w:sz w:val="20"/>
          <w:szCs w:val="20"/>
          <w:lang w:val="it-IT"/>
        </w:rPr>
        <w:t xml:space="preserve"> in </w:t>
      </w:r>
      <w:proofErr w:type="spellStart"/>
      <w:r w:rsidR="004A7BBD" w:rsidRPr="008015C8">
        <w:rPr>
          <w:rFonts w:eastAsia="Calibri" w:cstheme="minorHAnsi"/>
          <w:sz w:val="20"/>
          <w:szCs w:val="20"/>
          <w:lang w:val="it-IT"/>
        </w:rPr>
        <w:t>cadrul</w:t>
      </w:r>
      <w:proofErr w:type="spellEnd"/>
      <w:r w:rsidR="004A7BBD" w:rsidRPr="008015C8">
        <w:rPr>
          <w:rFonts w:eastAsia="Calibri" w:cstheme="minorHAnsi"/>
          <w:sz w:val="20"/>
          <w:szCs w:val="20"/>
          <w:lang w:val="it-IT"/>
        </w:rPr>
        <w:t xml:space="preserve"> </w:t>
      </w:r>
      <w:proofErr w:type="spellStart"/>
      <w:r w:rsidR="004A7BBD" w:rsidRPr="008015C8">
        <w:rPr>
          <w:rFonts w:eastAsia="Calibri" w:cstheme="minorHAnsi"/>
          <w:sz w:val="20"/>
          <w:szCs w:val="20"/>
          <w:lang w:val="it-IT"/>
        </w:rPr>
        <w:t>cererii</w:t>
      </w:r>
      <w:proofErr w:type="spellEnd"/>
      <w:r w:rsidR="004A7BBD" w:rsidRPr="008015C8">
        <w:rPr>
          <w:rFonts w:eastAsia="Calibri" w:cstheme="minorHAnsi"/>
          <w:sz w:val="20"/>
          <w:szCs w:val="20"/>
          <w:lang w:val="it-IT"/>
        </w:rPr>
        <w:t xml:space="preserve"> d</w:t>
      </w:r>
      <w:r w:rsidR="004A7BBD" w:rsidRPr="0049301A">
        <w:rPr>
          <w:rFonts w:eastAsia="Calibri" w:cstheme="minorHAnsi"/>
          <w:sz w:val="20"/>
          <w:szCs w:val="20"/>
          <w:lang w:val="it-IT"/>
        </w:rPr>
        <w:t xml:space="preserve">e </w:t>
      </w:r>
      <w:proofErr w:type="spellStart"/>
      <w:r w:rsidR="004A7BBD" w:rsidRPr="0049301A">
        <w:rPr>
          <w:rFonts w:eastAsia="Calibri" w:cstheme="minorHAnsi"/>
          <w:sz w:val="20"/>
          <w:szCs w:val="20"/>
          <w:lang w:val="it-IT"/>
        </w:rPr>
        <w:t>finant</w:t>
      </w:r>
      <w:r w:rsidR="00935168">
        <w:rPr>
          <w:rFonts w:eastAsia="Calibri" w:cstheme="minorHAnsi"/>
          <w:sz w:val="20"/>
          <w:szCs w:val="20"/>
          <w:lang w:val="it-IT"/>
        </w:rPr>
        <w:t>a</w:t>
      </w:r>
      <w:r w:rsidR="004A7BBD" w:rsidRPr="0049301A">
        <w:rPr>
          <w:rFonts w:eastAsia="Calibri" w:cstheme="minorHAnsi"/>
          <w:sz w:val="20"/>
          <w:szCs w:val="20"/>
          <w:lang w:val="it-IT"/>
        </w:rPr>
        <w:t>re</w:t>
      </w:r>
      <w:proofErr w:type="spellEnd"/>
      <w:r w:rsidR="004A7BBD" w:rsidRPr="0049301A">
        <w:rPr>
          <w:rFonts w:eastAsia="Calibri" w:cstheme="minorHAnsi"/>
          <w:sz w:val="20"/>
          <w:szCs w:val="20"/>
          <w:lang w:val="it-IT"/>
        </w:rPr>
        <w:t xml:space="preserve"> </w:t>
      </w:r>
      <w:proofErr w:type="spellStart"/>
      <w:r w:rsidR="004A7BBD" w:rsidRPr="0049301A">
        <w:rPr>
          <w:rFonts w:eastAsia="Calibri" w:cstheme="minorHAnsi"/>
          <w:sz w:val="20"/>
          <w:szCs w:val="20"/>
          <w:lang w:val="it-IT"/>
        </w:rPr>
        <w:t>cat</w:t>
      </w:r>
      <w:proofErr w:type="spellEnd"/>
      <w:r w:rsidR="004A7BBD" w:rsidRPr="0049301A">
        <w:rPr>
          <w:rFonts w:eastAsia="Calibri" w:cstheme="minorHAnsi"/>
          <w:sz w:val="20"/>
          <w:szCs w:val="20"/>
          <w:lang w:val="it-IT"/>
        </w:rPr>
        <w:t xml:space="preserve"> si in </w:t>
      </w:r>
      <w:proofErr w:type="spellStart"/>
      <w:r w:rsidR="004A7BBD" w:rsidRPr="0049301A">
        <w:rPr>
          <w:rFonts w:eastAsia="Calibri" w:cstheme="minorHAnsi"/>
          <w:sz w:val="20"/>
          <w:szCs w:val="20"/>
          <w:lang w:val="it-IT"/>
        </w:rPr>
        <w:t>planul</w:t>
      </w:r>
      <w:proofErr w:type="spellEnd"/>
      <w:r w:rsidR="004A7BBD" w:rsidRPr="0049301A">
        <w:rPr>
          <w:rFonts w:eastAsia="Calibri" w:cstheme="minorHAnsi"/>
          <w:sz w:val="20"/>
          <w:szCs w:val="20"/>
          <w:lang w:val="it-IT"/>
        </w:rPr>
        <w:t xml:space="preserve"> de </w:t>
      </w:r>
      <w:proofErr w:type="spellStart"/>
      <w:r w:rsidR="004A7BBD" w:rsidRPr="0049301A">
        <w:rPr>
          <w:rFonts w:eastAsia="Calibri" w:cstheme="minorHAnsi"/>
          <w:sz w:val="20"/>
          <w:szCs w:val="20"/>
          <w:lang w:val="it-IT"/>
        </w:rPr>
        <w:t>afaceri</w:t>
      </w:r>
      <w:bookmarkStart w:id="4" w:name="_Hlk145402748"/>
      <w:proofErr w:type="spellEnd"/>
      <w:r w:rsidR="004A7BBD" w:rsidRPr="0049301A">
        <w:rPr>
          <w:rFonts w:eastAsia="Calibri" w:cstheme="minorHAnsi"/>
          <w:sz w:val="20"/>
          <w:szCs w:val="20"/>
          <w:lang w:val="it-IT"/>
        </w:rPr>
        <w:t>. In definirea acestui</w:t>
      </w:r>
      <w:r w:rsidR="00924B83" w:rsidRPr="0049301A">
        <w:rPr>
          <w:rFonts w:eastAsia="Calibri" w:cstheme="minorHAnsi"/>
          <w:sz w:val="20"/>
          <w:szCs w:val="20"/>
          <w:lang w:val="it-IT"/>
        </w:rPr>
        <w:t>a</w:t>
      </w:r>
      <w:r w:rsidR="004A7BBD" w:rsidRPr="0049301A">
        <w:rPr>
          <w:rFonts w:eastAsia="Calibri" w:cstheme="minorHAnsi"/>
          <w:sz w:val="20"/>
          <w:szCs w:val="20"/>
          <w:lang w:val="it-IT"/>
        </w:rPr>
        <w:t xml:space="preserve"> se va avea in vedere ponderea </w:t>
      </w:r>
      <w:r w:rsidR="00924B83" w:rsidRPr="0049301A">
        <w:rPr>
          <w:rFonts w:eastAsia="Calibri" w:cstheme="minorHAnsi"/>
          <w:sz w:val="20"/>
          <w:szCs w:val="20"/>
          <w:lang w:val="it-IT"/>
        </w:rPr>
        <w:t xml:space="preserve">valorii aferente </w:t>
      </w:r>
      <w:r w:rsidR="004A7BBD" w:rsidRPr="0049301A">
        <w:rPr>
          <w:rFonts w:eastAsia="Calibri" w:cstheme="minorHAnsi"/>
          <w:sz w:val="20"/>
          <w:szCs w:val="20"/>
          <w:lang w:val="it-IT"/>
        </w:rPr>
        <w:t>din punct de vedere valoric</w:t>
      </w:r>
      <w:r w:rsidR="00835302">
        <w:rPr>
          <w:rFonts w:eastAsia="Calibri" w:cstheme="minorHAnsi"/>
          <w:sz w:val="20"/>
          <w:szCs w:val="20"/>
          <w:lang w:val="it-IT"/>
        </w:rPr>
        <w:t>.</w:t>
      </w:r>
      <w:r w:rsidR="004A7BBD" w:rsidRPr="0049301A">
        <w:rPr>
          <w:rFonts w:eastAsia="Calibri" w:cstheme="minorHAnsi"/>
          <w:sz w:val="20"/>
          <w:szCs w:val="20"/>
          <w:lang w:val="it-IT"/>
        </w:rPr>
        <w:t xml:space="preserve"> </w:t>
      </w:r>
      <w:bookmarkEnd w:id="4"/>
      <w:r w:rsidR="00FD1CC0" w:rsidRPr="0049301A">
        <w:rPr>
          <w:rFonts w:eastAsia="Calibri" w:cstheme="minorHAnsi"/>
          <w:sz w:val="20"/>
          <w:szCs w:val="20"/>
          <w:lang w:val="it-IT"/>
        </w:rPr>
        <w:t xml:space="preserve">Se va avea in vedere ca vizarea mai multor domenii de activitate este acceptabila doar  </w:t>
      </w:r>
      <w:r w:rsidR="00FD1CC0" w:rsidRPr="008A1364">
        <w:rPr>
          <w:rFonts w:eastAsia="Calibri" w:cstheme="minorHAnsi"/>
          <w:sz w:val="20"/>
          <w:szCs w:val="20"/>
          <w:lang w:val="it-IT"/>
        </w:rPr>
        <w:t>în situația în care aceste activități se completează, dezvoltă sau se optimizează reciproc.</w:t>
      </w:r>
    </w:p>
    <w:bookmarkEnd w:id="3"/>
    <w:p w14:paraId="60FB674C" w14:textId="69BFB174" w:rsidR="00402A2D" w:rsidRPr="0049301A" w:rsidRDefault="00402A2D" w:rsidP="001425F0">
      <w:pPr>
        <w:spacing w:before="212"/>
        <w:jc w:val="both"/>
        <w:rPr>
          <w:rFonts w:eastAsia="Calibri" w:cstheme="minorHAnsi"/>
          <w:sz w:val="20"/>
          <w:szCs w:val="20"/>
          <w:lang w:val="it-IT"/>
        </w:rPr>
      </w:pPr>
      <w:r w:rsidRPr="0049301A">
        <w:rPr>
          <w:rFonts w:eastAsia="Calibri" w:cstheme="minorHAnsi"/>
          <w:b/>
          <w:bCs/>
          <w:sz w:val="20"/>
          <w:szCs w:val="20"/>
          <w:lang w:val="it-IT"/>
        </w:rPr>
        <w:t>Referitor la criteriul 4</w:t>
      </w:r>
      <w:r w:rsidRPr="0049301A">
        <w:rPr>
          <w:rFonts w:eastAsia="Calibri" w:cstheme="minorHAnsi"/>
          <w:sz w:val="20"/>
          <w:szCs w:val="20"/>
          <w:lang w:val="it-IT"/>
        </w:rPr>
        <w:t xml:space="preserve"> </w:t>
      </w:r>
      <w:r w:rsidRPr="0049301A">
        <w:rPr>
          <w:rFonts w:eastAsia="Calibri" w:cstheme="minorHAnsi"/>
          <w:i/>
          <w:iCs/>
          <w:sz w:val="20"/>
          <w:szCs w:val="20"/>
          <w:lang w:val="it-IT"/>
        </w:rPr>
        <w:t>”</w:t>
      </w:r>
      <w:r w:rsidRPr="0049301A">
        <w:rPr>
          <w:rFonts w:cstheme="minorHAnsi"/>
          <w:i/>
          <w:iCs/>
          <w:sz w:val="20"/>
          <w:szCs w:val="20"/>
          <w:lang w:val="it-IT"/>
        </w:rPr>
        <w:t xml:space="preserve"> </w:t>
      </w:r>
      <w:r w:rsidR="009800F6" w:rsidRPr="0049301A">
        <w:rPr>
          <w:rFonts w:eastAsia="Calibri" w:cstheme="minorHAnsi"/>
          <w:i/>
          <w:iCs/>
          <w:sz w:val="20"/>
          <w:szCs w:val="20"/>
          <w:lang w:val="it-IT"/>
        </w:rPr>
        <w:t>Investiția prevede angajarea, pana la finalul implementării proiectului, a  cel putin unei persoane din categoria lucratorilor defavorizati</w:t>
      </w:r>
      <w:r w:rsidRPr="0049301A">
        <w:rPr>
          <w:rFonts w:eastAsia="Calibri" w:cstheme="minorHAnsi"/>
          <w:i/>
          <w:iCs/>
          <w:sz w:val="20"/>
          <w:szCs w:val="20"/>
          <w:lang w:val="it-IT"/>
        </w:rPr>
        <w:t>”</w:t>
      </w:r>
      <w:r w:rsidRPr="0049301A">
        <w:rPr>
          <w:rFonts w:eastAsia="Calibri" w:cstheme="minorHAnsi"/>
          <w:sz w:val="20"/>
          <w:szCs w:val="20"/>
          <w:lang w:val="it-IT"/>
        </w:rPr>
        <w:t xml:space="preserve">, </w:t>
      </w:r>
      <w:r w:rsidR="00C319C8" w:rsidRPr="0049301A">
        <w:rPr>
          <w:rFonts w:eastAsia="Calibri" w:cstheme="minorHAnsi"/>
          <w:sz w:val="20"/>
          <w:szCs w:val="20"/>
          <w:lang w:val="it-IT"/>
        </w:rPr>
        <w:t>„lucrător defavorizat” înseamnă orice persoană care</w:t>
      </w:r>
      <w:r w:rsidR="00C319C8" w:rsidRPr="0049301A">
        <w:rPr>
          <w:rStyle w:val="Referinnotdesubsol"/>
          <w:rFonts w:eastAsia="Calibri" w:cstheme="minorHAnsi"/>
          <w:sz w:val="20"/>
          <w:szCs w:val="20"/>
        </w:rPr>
        <w:footnoteReference w:id="1"/>
      </w:r>
      <w:r w:rsidRPr="0049301A">
        <w:rPr>
          <w:rFonts w:eastAsia="Calibri" w:cstheme="minorHAnsi"/>
          <w:sz w:val="20"/>
          <w:szCs w:val="20"/>
          <w:lang w:val="it-IT"/>
        </w:rPr>
        <w:t>:</w:t>
      </w:r>
    </w:p>
    <w:p w14:paraId="27B6B9B9" w14:textId="77777777" w:rsidR="00C319C8" w:rsidRPr="0049301A" w:rsidRDefault="00C319C8" w:rsidP="005F0FB6">
      <w:pPr>
        <w:ind w:left="720"/>
        <w:jc w:val="both"/>
        <w:rPr>
          <w:rFonts w:eastAsia="Calibri" w:cstheme="minorHAnsi"/>
          <w:sz w:val="20"/>
          <w:szCs w:val="20"/>
          <w:lang w:val="it-IT"/>
        </w:rPr>
      </w:pPr>
      <w:r w:rsidRPr="0049301A">
        <w:rPr>
          <w:rFonts w:eastAsia="Calibri" w:cstheme="minorHAnsi"/>
          <w:sz w:val="20"/>
          <w:szCs w:val="20"/>
          <w:lang w:val="it-IT"/>
        </w:rPr>
        <w:t>(a) nu a avut un loc de muncă stabil remunerat în ultimele 6 luni; sau</w:t>
      </w:r>
    </w:p>
    <w:p w14:paraId="27FFA79B" w14:textId="77777777" w:rsidR="00C319C8" w:rsidRPr="0049301A" w:rsidRDefault="00C319C8" w:rsidP="005F0FB6">
      <w:pPr>
        <w:ind w:left="720"/>
        <w:jc w:val="both"/>
        <w:rPr>
          <w:rFonts w:eastAsia="Calibri" w:cstheme="minorHAnsi"/>
          <w:sz w:val="20"/>
          <w:szCs w:val="20"/>
          <w:lang w:val="it-IT"/>
        </w:rPr>
      </w:pPr>
      <w:r w:rsidRPr="0049301A">
        <w:rPr>
          <w:rFonts w:eastAsia="Calibri" w:cstheme="minorHAnsi"/>
          <w:sz w:val="20"/>
          <w:szCs w:val="20"/>
          <w:lang w:val="it-IT"/>
        </w:rPr>
        <w:t>(b) are vârsta cuprinsă între 15 și 24 de ani; sau</w:t>
      </w:r>
    </w:p>
    <w:p w14:paraId="15CD9E08" w14:textId="77777777" w:rsidR="00C319C8" w:rsidRPr="0049301A" w:rsidRDefault="00C319C8" w:rsidP="005F0FB6">
      <w:pPr>
        <w:ind w:left="720"/>
        <w:jc w:val="both"/>
        <w:rPr>
          <w:rFonts w:eastAsia="Calibri" w:cstheme="minorHAnsi"/>
          <w:sz w:val="20"/>
          <w:szCs w:val="20"/>
          <w:lang w:val="it-IT"/>
        </w:rPr>
      </w:pPr>
      <w:r w:rsidRPr="0049301A">
        <w:rPr>
          <w:rFonts w:eastAsia="Calibri" w:cstheme="minorHAnsi"/>
          <w:sz w:val="20"/>
          <w:szCs w:val="20"/>
          <w:lang w:val="it-IT"/>
        </w:rPr>
        <w:t>(c) nu a absolvit o formă de învățământ liceal sau nu deține o calificare profesională (Clasificarea Internațională Standard a Educației 3) sau se află în primii doi ani de la absolvirea unui ciclu de învățământ cu frecvență și nu a avut încă niciun loc de muncă stabil remunerat; sau</w:t>
      </w:r>
    </w:p>
    <w:p w14:paraId="0C345FA4" w14:textId="77777777" w:rsidR="00C319C8" w:rsidRPr="0049301A" w:rsidRDefault="00C319C8" w:rsidP="005F0FB6">
      <w:pPr>
        <w:ind w:left="720"/>
        <w:jc w:val="both"/>
        <w:rPr>
          <w:rFonts w:eastAsia="Calibri" w:cstheme="minorHAnsi"/>
          <w:sz w:val="20"/>
          <w:szCs w:val="20"/>
          <w:lang w:val="fr-FR"/>
        </w:rPr>
      </w:pPr>
      <w:r w:rsidRPr="0049301A">
        <w:rPr>
          <w:rFonts w:eastAsia="Calibri" w:cstheme="minorHAnsi"/>
          <w:sz w:val="20"/>
          <w:szCs w:val="20"/>
          <w:lang w:val="fr-FR"/>
        </w:rPr>
        <w:t xml:space="preserve">(d) are </w:t>
      </w:r>
      <w:proofErr w:type="spellStart"/>
      <w:r w:rsidRPr="0049301A">
        <w:rPr>
          <w:rFonts w:eastAsia="Calibri" w:cstheme="minorHAnsi"/>
          <w:sz w:val="20"/>
          <w:szCs w:val="20"/>
          <w:lang w:val="fr-FR"/>
        </w:rPr>
        <w:t>vârsta</w:t>
      </w:r>
      <w:proofErr w:type="spellEnd"/>
      <w:r w:rsidRPr="0049301A">
        <w:rPr>
          <w:rFonts w:eastAsia="Calibri" w:cstheme="minorHAnsi"/>
          <w:sz w:val="20"/>
          <w:szCs w:val="20"/>
          <w:lang w:val="fr-FR"/>
        </w:rPr>
        <w:t xml:space="preserve"> de peste 50 de </w:t>
      </w:r>
      <w:proofErr w:type="spellStart"/>
      <w:proofErr w:type="gramStart"/>
      <w:r w:rsidRPr="0049301A">
        <w:rPr>
          <w:rFonts w:eastAsia="Calibri" w:cstheme="minorHAnsi"/>
          <w:sz w:val="20"/>
          <w:szCs w:val="20"/>
          <w:lang w:val="fr-FR"/>
        </w:rPr>
        <w:t>ani</w:t>
      </w:r>
      <w:proofErr w:type="spellEnd"/>
      <w:r w:rsidRPr="0049301A">
        <w:rPr>
          <w:rFonts w:eastAsia="Calibri" w:cstheme="minorHAnsi"/>
          <w:sz w:val="20"/>
          <w:szCs w:val="20"/>
          <w:lang w:val="fr-FR"/>
        </w:rPr>
        <w:t>;</w:t>
      </w:r>
      <w:proofErr w:type="gramEnd"/>
      <w:r w:rsidRPr="0049301A">
        <w:rPr>
          <w:rFonts w:eastAsia="Calibri" w:cstheme="minorHAnsi"/>
          <w:sz w:val="20"/>
          <w:szCs w:val="20"/>
          <w:lang w:val="fr-FR"/>
        </w:rPr>
        <w:t xml:space="preserve"> </w:t>
      </w:r>
      <w:proofErr w:type="spellStart"/>
      <w:r w:rsidRPr="0049301A">
        <w:rPr>
          <w:rFonts w:eastAsia="Calibri" w:cstheme="minorHAnsi"/>
          <w:sz w:val="20"/>
          <w:szCs w:val="20"/>
          <w:lang w:val="fr-FR"/>
        </w:rPr>
        <w:t>sau</w:t>
      </w:r>
      <w:proofErr w:type="spellEnd"/>
    </w:p>
    <w:p w14:paraId="5045DC09" w14:textId="77777777" w:rsidR="00C319C8" w:rsidRPr="0049301A" w:rsidRDefault="00C319C8" w:rsidP="005F0FB6">
      <w:pPr>
        <w:ind w:left="720"/>
        <w:jc w:val="both"/>
        <w:rPr>
          <w:rFonts w:eastAsia="Calibri" w:cstheme="minorHAnsi"/>
          <w:sz w:val="20"/>
          <w:szCs w:val="20"/>
          <w:lang w:val="it-IT"/>
        </w:rPr>
      </w:pPr>
      <w:r w:rsidRPr="0049301A">
        <w:rPr>
          <w:rFonts w:eastAsia="Calibri" w:cstheme="minorHAnsi"/>
          <w:sz w:val="20"/>
          <w:szCs w:val="20"/>
          <w:lang w:val="it-IT"/>
        </w:rPr>
        <w:t>(e) trăiește singur, având în întreținerea sa una sau mai multe persoane; sau</w:t>
      </w:r>
    </w:p>
    <w:p w14:paraId="23172DB9" w14:textId="77777777" w:rsidR="00C319C8" w:rsidRPr="0049301A" w:rsidRDefault="00C319C8" w:rsidP="005F0FB6">
      <w:pPr>
        <w:ind w:left="720"/>
        <w:jc w:val="both"/>
        <w:rPr>
          <w:rFonts w:eastAsia="Calibri" w:cstheme="minorHAnsi"/>
          <w:sz w:val="20"/>
          <w:szCs w:val="20"/>
          <w:lang w:val="it-IT"/>
        </w:rPr>
      </w:pPr>
      <w:r w:rsidRPr="0049301A">
        <w:rPr>
          <w:rFonts w:eastAsia="Calibri" w:cstheme="minorHAnsi"/>
          <w:sz w:val="20"/>
          <w:szCs w:val="20"/>
          <w:lang w:val="it-IT"/>
        </w:rPr>
        <w:t>(f) lucrează într-un sector sau profesie într-un stat membru în care dezechilibrul repartizării posturilor între bărbați și femei este cel puțin cu 25 % mai mare decât media națională a dezechilibrului repartizării posturilor între bărbați și femei în toate sectoarele economice în statul membru respectiv și aparține sexului subreprezentat; sau</w:t>
      </w:r>
    </w:p>
    <w:p w14:paraId="4B41CDA0" w14:textId="77777777" w:rsidR="00F60CDE" w:rsidRPr="0049301A" w:rsidRDefault="00C319C8" w:rsidP="005F0FB6">
      <w:pPr>
        <w:ind w:left="720"/>
        <w:jc w:val="both"/>
        <w:rPr>
          <w:rFonts w:eastAsia="Calibri" w:cstheme="minorHAnsi"/>
          <w:sz w:val="20"/>
          <w:szCs w:val="20"/>
          <w:lang w:val="it-IT"/>
        </w:rPr>
      </w:pPr>
      <w:r w:rsidRPr="0049301A">
        <w:rPr>
          <w:rFonts w:eastAsia="Calibri" w:cstheme="minorHAnsi"/>
          <w:sz w:val="20"/>
          <w:szCs w:val="20"/>
          <w:lang w:val="it-IT"/>
        </w:rPr>
        <w:t>(g) este membru al unei minorități etnice dintr-un stat membru și are nevoie să își dezvolte competențele lingvistice, formarea profesională sau experiența în muncă pentru a-și spori șansele de a obține un loc de muncă stabil;</w:t>
      </w:r>
    </w:p>
    <w:p w14:paraId="367A4E8A" w14:textId="77777777" w:rsidR="001F01EC" w:rsidRPr="0049301A" w:rsidRDefault="001F01EC" w:rsidP="001425F0">
      <w:pPr>
        <w:jc w:val="both"/>
        <w:rPr>
          <w:rFonts w:eastAsia="Calibri" w:cstheme="minorHAnsi"/>
          <w:sz w:val="20"/>
          <w:szCs w:val="20"/>
          <w:lang w:val="it-IT"/>
        </w:rPr>
      </w:pPr>
    </w:p>
    <w:p w14:paraId="0D23CEB1" w14:textId="77777777" w:rsidR="001F01EC" w:rsidRPr="0049301A" w:rsidRDefault="001F01EC" w:rsidP="001425F0">
      <w:pPr>
        <w:jc w:val="both"/>
        <w:rPr>
          <w:rFonts w:eastAsia="Calibri" w:cstheme="minorHAnsi"/>
          <w:sz w:val="20"/>
          <w:szCs w:val="20"/>
          <w:lang w:val="it-IT"/>
        </w:rPr>
      </w:pPr>
      <w:r w:rsidRPr="0049301A">
        <w:rPr>
          <w:rFonts w:eastAsia="Calibri" w:cstheme="minorHAnsi"/>
          <w:sz w:val="20"/>
          <w:szCs w:val="20"/>
          <w:lang w:val="it-IT"/>
        </w:rPr>
        <w:t>Prin „persoană angajată” se înțelege angajatul cu normă întreagă sau echivalentul unei norme întregi calculate pe bază lunară, în cazul angajaților cu normă parțială.</w:t>
      </w:r>
    </w:p>
    <w:p w14:paraId="31BD0583" w14:textId="77777777" w:rsidR="001F01EC" w:rsidRPr="0049301A" w:rsidRDefault="001F01EC" w:rsidP="001425F0">
      <w:pPr>
        <w:jc w:val="both"/>
        <w:rPr>
          <w:rFonts w:eastAsia="Calibri" w:cstheme="minorHAnsi"/>
          <w:sz w:val="20"/>
          <w:szCs w:val="20"/>
          <w:lang w:val="it-IT"/>
        </w:rPr>
      </w:pPr>
    </w:p>
    <w:p w14:paraId="3B8948AF" w14:textId="77777777" w:rsidR="001F01EC" w:rsidRPr="0049301A" w:rsidRDefault="001F01EC" w:rsidP="001425F0">
      <w:pPr>
        <w:jc w:val="both"/>
        <w:rPr>
          <w:rFonts w:eastAsia="Calibri" w:cstheme="minorHAnsi"/>
          <w:sz w:val="20"/>
          <w:szCs w:val="20"/>
          <w:lang w:val="it-IT"/>
        </w:rPr>
      </w:pPr>
      <w:r w:rsidRPr="0049301A">
        <w:rPr>
          <w:rFonts w:eastAsia="Calibri" w:cstheme="minorHAnsi"/>
          <w:sz w:val="20"/>
          <w:szCs w:val="20"/>
          <w:lang w:val="it-IT"/>
        </w:rPr>
        <w:t xml:space="preserve">Monitorizarea numărului persoanelor din categoria lucrătorilor defavorizați nou angajate în întreprindere se va realiza prin raportare la numărul mediu de salariați menționat în situațiile financiare ale întreprinderii aferente exercițiului financiar anterior depunerii cererii de finanțare.  </w:t>
      </w:r>
    </w:p>
    <w:sectPr w:rsidR="001F01EC" w:rsidRPr="0049301A" w:rsidSect="008C709F">
      <w:footerReference w:type="default" r:id="rId8"/>
      <w:headerReference w:type="first" r:id="rId9"/>
      <w:footerReference w:type="first" r:id="rId10"/>
      <w:pgSz w:w="11906" w:h="16838"/>
      <w:pgMar w:top="426" w:right="1440" w:bottom="1440" w:left="1440" w:header="708"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2FA84B" w14:textId="77777777" w:rsidR="00980708" w:rsidRDefault="00980708" w:rsidP="00F60CDE">
      <w:r>
        <w:separator/>
      </w:r>
    </w:p>
  </w:endnote>
  <w:endnote w:type="continuationSeparator" w:id="0">
    <w:p w14:paraId="61A5F19F" w14:textId="77777777" w:rsidR="00980708" w:rsidRDefault="00980708" w:rsidP="00F60C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7588402"/>
      <w:docPartObj>
        <w:docPartGallery w:val="Page Numbers (Bottom of Page)"/>
        <w:docPartUnique/>
      </w:docPartObj>
    </w:sdtPr>
    <w:sdtEndPr/>
    <w:sdtContent>
      <w:p w14:paraId="0A6BB4E7" w14:textId="245E9A23" w:rsidR="00CE2F17" w:rsidRDefault="00CE2F17" w:rsidP="008C709F">
        <w:pPr>
          <w:pStyle w:val="Subsol"/>
          <w:jc w:val="center"/>
        </w:pPr>
        <w:r>
          <w:fldChar w:fldCharType="begin"/>
        </w:r>
        <w:r>
          <w:instrText>PAGE   \* MERGEFORMAT</w:instrText>
        </w:r>
        <w:r>
          <w:fldChar w:fldCharType="separate"/>
        </w:r>
        <w:r>
          <w:rPr>
            <w:lang w:val="ro-RO"/>
          </w:rPr>
          <w:t>2</w:t>
        </w:r>
        <w:r>
          <w:fldChar w:fldCharType="end"/>
        </w:r>
        <w:r w:rsidR="008C709F">
          <w:rPr>
            <w:noProof/>
          </w:rPr>
          <w:drawing>
            <wp:inline distT="0" distB="0" distL="0" distR="0" wp14:anchorId="5C4BF3C6" wp14:editId="0083F246">
              <wp:extent cx="5731510" cy="243690"/>
              <wp:effectExtent l="0" t="0" r="0" b="444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ADD-Foot.wmf"/>
                      <pic:cNvPicPr/>
                    </pic:nvPicPr>
                    <pic:blipFill>
                      <a:blip r:embed="rId1">
                        <a:extLst>
                          <a:ext uri="{28A0092B-C50C-407E-A947-70E740481C1C}">
                            <a14:useLocalDpi xmlns:a14="http://schemas.microsoft.com/office/drawing/2010/main" val="0"/>
                          </a:ext>
                        </a:extLst>
                      </a:blip>
                      <a:stretch>
                        <a:fillRect/>
                      </a:stretch>
                    </pic:blipFill>
                    <pic:spPr>
                      <a:xfrm>
                        <a:off x="0" y="0"/>
                        <a:ext cx="5731510" cy="243690"/>
                      </a:xfrm>
                      <a:prstGeom prst="rect">
                        <a:avLst/>
                      </a:prstGeom>
                    </pic:spPr>
                  </pic:pic>
                </a:graphicData>
              </a:graphic>
            </wp:inline>
          </w:drawing>
        </w:r>
      </w:p>
    </w:sdtContent>
  </w:sdt>
  <w:p w14:paraId="3A8B3B38" w14:textId="6515C6C6" w:rsidR="00CE2F17" w:rsidRDefault="00CE2F17">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25453284"/>
      <w:docPartObj>
        <w:docPartGallery w:val="Page Numbers (Bottom of Page)"/>
        <w:docPartUnique/>
      </w:docPartObj>
    </w:sdtPr>
    <w:sdtEndPr/>
    <w:sdtContent>
      <w:p w14:paraId="7AD2B3C6" w14:textId="41A9F083" w:rsidR="00CE2F17" w:rsidRDefault="00CE2F17" w:rsidP="008C709F">
        <w:pPr>
          <w:pStyle w:val="Subsol"/>
          <w:jc w:val="center"/>
        </w:pPr>
        <w:r>
          <w:fldChar w:fldCharType="begin"/>
        </w:r>
        <w:r>
          <w:instrText>PAGE   \* MERGEFORMAT</w:instrText>
        </w:r>
        <w:r>
          <w:fldChar w:fldCharType="separate"/>
        </w:r>
        <w:r>
          <w:rPr>
            <w:lang w:val="ro-RO"/>
          </w:rPr>
          <w:t>2</w:t>
        </w:r>
        <w:r>
          <w:fldChar w:fldCharType="end"/>
        </w:r>
      </w:p>
    </w:sdtContent>
  </w:sdt>
  <w:p w14:paraId="775C4436" w14:textId="61D6A88F" w:rsidR="00CE2F17" w:rsidRDefault="00CE2F17">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E97F22" w14:textId="77777777" w:rsidR="00980708" w:rsidRDefault="00980708" w:rsidP="00F60CDE">
      <w:r>
        <w:separator/>
      </w:r>
    </w:p>
  </w:footnote>
  <w:footnote w:type="continuationSeparator" w:id="0">
    <w:p w14:paraId="56A7C793" w14:textId="77777777" w:rsidR="00980708" w:rsidRDefault="00980708" w:rsidP="00F60CDE">
      <w:r>
        <w:continuationSeparator/>
      </w:r>
    </w:p>
  </w:footnote>
  <w:footnote w:id="1">
    <w:p w14:paraId="655CF50C" w14:textId="3E104420" w:rsidR="00C319C8" w:rsidRPr="005B7A09" w:rsidRDefault="00C319C8" w:rsidP="005F0FB6">
      <w:pPr>
        <w:pStyle w:val="Textnotdesubsol"/>
        <w:jc w:val="both"/>
        <w:rPr>
          <w:lang w:val="it-IT"/>
        </w:rPr>
      </w:pPr>
      <w:r>
        <w:rPr>
          <w:rStyle w:val="Referinnotdesubsol"/>
        </w:rPr>
        <w:footnoteRef/>
      </w:r>
      <w:r w:rsidRPr="005B7A09">
        <w:rPr>
          <w:lang w:val="it-IT"/>
        </w:rPr>
        <w:t>Conform art. 2 din REGULAMENTUL (UE) NR. 651/2014 AL COMISIEI din 17 iunie 2014 de declarare a anumitor categorii de ajutoare compatibile cu piața internă în aplicarea articolelor 107 și 108</w:t>
      </w:r>
    </w:p>
    <w:p w14:paraId="3A31B6DC" w14:textId="77777777" w:rsidR="00C319C8" w:rsidRPr="005B7A09" w:rsidRDefault="00C319C8">
      <w:pPr>
        <w:pStyle w:val="Textnotdesubsol"/>
        <w:rPr>
          <w:lang w:val="it-I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EADDB" w14:textId="77777777" w:rsidR="000C7428" w:rsidRDefault="000C7428" w:rsidP="009002FC">
    <w:pPr>
      <w:pStyle w:val="Antet"/>
    </w:pPr>
    <w:r>
      <w:rPr>
        <w:noProof/>
      </w:rPr>
      <w:drawing>
        <wp:anchor distT="0" distB="0" distL="114300" distR="114300" simplePos="0" relativeHeight="251659264" behindDoc="0" locked="0" layoutInCell="1" allowOverlap="1" wp14:anchorId="6F027906" wp14:editId="4CE9D0E4">
          <wp:simplePos x="0" y="0"/>
          <wp:positionH relativeFrom="column">
            <wp:posOffset>-114300</wp:posOffset>
          </wp:positionH>
          <wp:positionV relativeFrom="paragraph">
            <wp:posOffset>0</wp:posOffset>
          </wp:positionV>
          <wp:extent cx="1076325" cy="1090930"/>
          <wp:effectExtent l="0" t="0" r="9525" b="0"/>
          <wp:wrapSquare wrapText="bothSides"/>
          <wp:docPr id="2041971629" name="Imagine 20419716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109093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14:anchorId="40FFA274" wp14:editId="2A081E00">
          <wp:simplePos x="0" y="0"/>
          <wp:positionH relativeFrom="column">
            <wp:posOffset>1720850</wp:posOffset>
          </wp:positionH>
          <wp:positionV relativeFrom="paragraph">
            <wp:posOffset>85725</wp:posOffset>
          </wp:positionV>
          <wp:extent cx="617855" cy="617855"/>
          <wp:effectExtent l="0" t="0" r="0" b="0"/>
          <wp:wrapSquare wrapText="bothSides"/>
          <wp:docPr id="1267619985" name="Imagine 12676199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7855" cy="61785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336" behindDoc="0" locked="0" layoutInCell="1" allowOverlap="1" wp14:anchorId="1473A205" wp14:editId="331B6040">
          <wp:simplePos x="0" y="0"/>
          <wp:positionH relativeFrom="column">
            <wp:posOffset>4794250</wp:posOffset>
          </wp:positionH>
          <wp:positionV relativeFrom="paragraph">
            <wp:posOffset>153035</wp:posOffset>
          </wp:positionV>
          <wp:extent cx="1092200" cy="466725"/>
          <wp:effectExtent l="0" t="0" r="0" b="9525"/>
          <wp:wrapSquare wrapText="bothSides"/>
          <wp:docPr id="262299791" name="Imagine 2622997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92200" cy="46672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0" locked="0" layoutInCell="1" allowOverlap="1" wp14:anchorId="3C484733" wp14:editId="3BE04219">
          <wp:simplePos x="0" y="0"/>
          <wp:positionH relativeFrom="column">
            <wp:posOffset>2844800</wp:posOffset>
          </wp:positionH>
          <wp:positionV relativeFrom="paragraph">
            <wp:posOffset>-12700</wp:posOffset>
          </wp:positionV>
          <wp:extent cx="1535430" cy="713740"/>
          <wp:effectExtent l="0" t="0" r="7620" b="0"/>
          <wp:wrapSquare wrapText="bothSides"/>
          <wp:docPr id="1411935867" name="Imagine 14119358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535430" cy="713740"/>
                  </a:xfrm>
                  <a:prstGeom prst="rect">
                    <a:avLst/>
                  </a:prstGeom>
                  <a:noFill/>
                </pic:spPr>
              </pic:pic>
            </a:graphicData>
          </a:graphic>
          <wp14:sizeRelH relativeFrom="page">
            <wp14:pctWidth>0</wp14:pctWidth>
          </wp14:sizeRelH>
          <wp14:sizeRelV relativeFrom="page">
            <wp14:pctHeight>0</wp14:pctHeight>
          </wp14:sizeRelV>
        </wp:anchor>
      </w:drawing>
    </w:r>
  </w:p>
  <w:p w14:paraId="5ED04EE6" w14:textId="77777777" w:rsidR="000C7428" w:rsidRDefault="000C7428" w:rsidP="009002FC">
    <w:pPr>
      <w:pStyle w:val="Antet"/>
    </w:pPr>
  </w:p>
  <w:p w14:paraId="786FAB10" w14:textId="77777777" w:rsidR="000C7428" w:rsidRPr="009002FC" w:rsidRDefault="000C7428" w:rsidP="009002FC">
    <w:pPr>
      <w:pStyle w:val="Antet"/>
    </w:pPr>
  </w:p>
  <w:p w14:paraId="29175E1E" w14:textId="77777777" w:rsidR="000C7428" w:rsidRDefault="000C7428">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07132"/>
    <w:multiLevelType w:val="hybridMultilevel"/>
    <w:tmpl w:val="E33AC40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BF7442C"/>
    <w:multiLevelType w:val="hybridMultilevel"/>
    <w:tmpl w:val="5BBCA6DA"/>
    <w:lvl w:ilvl="0" w:tplc="0418000B">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 w15:restartNumberingAfterBreak="0">
    <w:nsid w:val="0D5A76EF"/>
    <w:multiLevelType w:val="hybridMultilevel"/>
    <w:tmpl w:val="E33AC40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FB41753"/>
    <w:multiLevelType w:val="hybridMultilevel"/>
    <w:tmpl w:val="E33AC40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01E1041"/>
    <w:multiLevelType w:val="hybridMultilevel"/>
    <w:tmpl w:val="9F1A3EB0"/>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0F41957"/>
    <w:multiLevelType w:val="hybridMultilevel"/>
    <w:tmpl w:val="C152EDB4"/>
    <w:lvl w:ilvl="0" w:tplc="08090019">
      <w:start w:val="1"/>
      <w:numFmt w:val="lowerLetter"/>
      <w:lvlText w:val="%1."/>
      <w:lvlJc w:val="left"/>
      <w:pPr>
        <w:ind w:left="1408" w:hanging="360"/>
      </w:pPr>
    </w:lvl>
    <w:lvl w:ilvl="1" w:tplc="08090019" w:tentative="1">
      <w:start w:val="1"/>
      <w:numFmt w:val="lowerLetter"/>
      <w:lvlText w:val="%2."/>
      <w:lvlJc w:val="left"/>
      <w:pPr>
        <w:ind w:left="2128" w:hanging="360"/>
      </w:pPr>
    </w:lvl>
    <w:lvl w:ilvl="2" w:tplc="0809001B" w:tentative="1">
      <w:start w:val="1"/>
      <w:numFmt w:val="lowerRoman"/>
      <w:lvlText w:val="%3."/>
      <w:lvlJc w:val="right"/>
      <w:pPr>
        <w:ind w:left="2848" w:hanging="180"/>
      </w:pPr>
    </w:lvl>
    <w:lvl w:ilvl="3" w:tplc="0809000F" w:tentative="1">
      <w:start w:val="1"/>
      <w:numFmt w:val="decimal"/>
      <w:lvlText w:val="%4."/>
      <w:lvlJc w:val="left"/>
      <w:pPr>
        <w:ind w:left="3568" w:hanging="360"/>
      </w:pPr>
    </w:lvl>
    <w:lvl w:ilvl="4" w:tplc="08090019" w:tentative="1">
      <w:start w:val="1"/>
      <w:numFmt w:val="lowerLetter"/>
      <w:lvlText w:val="%5."/>
      <w:lvlJc w:val="left"/>
      <w:pPr>
        <w:ind w:left="4288" w:hanging="360"/>
      </w:pPr>
    </w:lvl>
    <w:lvl w:ilvl="5" w:tplc="0809001B" w:tentative="1">
      <w:start w:val="1"/>
      <w:numFmt w:val="lowerRoman"/>
      <w:lvlText w:val="%6."/>
      <w:lvlJc w:val="right"/>
      <w:pPr>
        <w:ind w:left="5008" w:hanging="180"/>
      </w:pPr>
    </w:lvl>
    <w:lvl w:ilvl="6" w:tplc="0809000F" w:tentative="1">
      <w:start w:val="1"/>
      <w:numFmt w:val="decimal"/>
      <w:lvlText w:val="%7."/>
      <w:lvlJc w:val="left"/>
      <w:pPr>
        <w:ind w:left="5728" w:hanging="360"/>
      </w:pPr>
    </w:lvl>
    <w:lvl w:ilvl="7" w:tplc="08090019" w:tentative="1">
      <w:start w:val="1"/>
      <w:numFmt w:val="lowerLetter"/>
      <w:lvlText w:val="%8."/>
      <w:lvlJc w:val="left"/>
      <w:pPr>
        <w:ind w:left="6448" w:hanging="360"/>
      </w:pPr>
    </w:lvl>
    <w:lvl w:ilvl="8" w:tplc="0809001B" w:tentative="1">
      <w:start w:val="1"/>
      <w:numFmt w:val="lowerRoman"/>
      <w:lvlText w:val="%9."/>
      <w:lvlJc w:val="right"/>
      <w:pPr>
        <w:ind w:left="7168" w:hanging="180"/>
      </w:pPr>
    </w:lvl>
  </w:abstractNum>
  <w:abstractNum w:abstractNumId="6" w15:restartNumberingAfterBreak="0">
    <w:nsid w:val="1BAC5CA3"/>
    <w:multiLevelType w:val="hybridMultilevel"/>
    <w:tmpl w:val="E33AC40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4AB5D22"/>
    <w:multiLevelType w:val="hybridMultilevel"/>
    <w:tmpl w:val="7078466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D9F75DF"/>
    <w:multiLevelType w:val="hybridMultilevel"/>
    <w:tmpl w:val="E33AC40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30C95254"/>
    <w:multiLevelType w:val="hybridMultilevel"/>
    <w:tmpl w:val="9F1A3EB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10A0FED"/>
    <w:multiLevelType w:val="hybridMultilevel"/>
    <w:tmpl w:val="C152EDB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3A20130D"/>
    <w:multiLevelType w:val="hybridMultilevel"/>
    <w:tmpl w:val="9F1A3EB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CF42671"/>
    <w:multiLevelType w:val="hybridMultilevel"/>
    <w:tmpl w:val="75F2633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3DF47B71"/>
    <w:multiLevelType w:val="hybridMultilevel"/>
    <w:tmpl w:val="E33AC40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417563EE"/>
    <w:multiLevelType w:val="hybridMultilevel"/>
    <w:tmpl w:val="9F1A3EB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C7D1156"/>
    <w:multiLevelType w:val="hybridMultilevel"/>
    <w:tmpl w:val="AB8C847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4DBE3281"/>
    <w:multiLevelType w:val="hybridMultilevel"/>
    <w:tmpl w:val="E33AC40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4F2B7699"/>
    <w:multiLevelType w:val="hybridMultilevel"/>
    <w:tmpl w:val="39421C6A"/>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4F8561D9"/>
    <w:multiLevelType w:val="hybridMultilevel"/>
    <w:tmpl w:val="B3A42344"/>
    <w:lvl w:ilvl="0" w:tplc="2A6E20BC">
      <w:start w:val="1"/>
      <w:numFmt w:val="lowerLetter"/>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3D97A90"/>
    <w:multiLevelType w:val="hybridMultilevel"/>
    <w:tmpl w:val="9F1A3EB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4B73192"/>
    <w:multiLevelType w:val="hybridMultilevel"/>
    <w:tmpl w:val="EF1C8A4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4ED4E0C"/>
    <w:multiLevelType w:val="hybridMultilevel"/>
    <w:tmpl w:val="EF1C8A4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58D064A0"/>
    <w:multiLevelType w:val="hybridMultilevel"/>
    <w:tmpl w:val="1FE86A16"/>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13A2714"/>
    <w:multiLevelType w:val="hybridMultilevel"/>
    <w:tmpl w:val="E33AC40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67F334B8"/>
    <w:multiLevelType w:val="hybridMultilevel"/>
    <w:tmpl w:val="490E24A0"/>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5" w15:restartNumberingAfterBreak="0">
    <w:nsid w:val="6B057E79"/>
    <w:multiLevelType w:val="hybridMultilevel"/>
    <w:tmpl w:val="70784664"/>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E7C634A"/>
    <w:multiLevelType w:val="hybridMultilevel"/>
    <w:tmpl w:val="9F1A3EB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75E06ABE"/>
    <w:multiLevelType w:val="hybridMultilevel"/>
    <w:tmpl w:val="B350BAF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78A34884"/>
    <w:multiLevelType w:val="hybridMultilevel"/>
    <w:tmpl w:val="2BC0ED60"/>
    <w:lvl w:ilvl="0" w:tplc="FFFFFFFF">
      <w:start w:val="1"/>
      <w:numFmt w:val="lowerLetter"/>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79AB5920"/>
    <w:multiLevelType w:val="hybridMultilevel"/>
    <w:tmpl w:val="B350BAFE"/>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7C687BB4"/>
    <w:multiLevelType w:val="hybridMultilevel"/>
    <w:tmpl w:val="DF7E65B0"/>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554652744">
    <w:abstractNumId w:val="22"/>
  </w:num>
  <w:num w:numId="2" w16cid:durableId="340278746">
    <w:abstractNumId w:val="4"/>
  </w:num>
  <w:num w:numId="3" w16cid:durableId="641155664">
    <w:abstractNumId w:val="9"/>
  </w:num>
  <w:num w:numId="4" w16cid:durableId="1669559950">
    <w:abstractNumId w:val="14"/>
  </w:num>
  <w:num w:numId="5" w16cid:durableId="1793592951">
    <w:abstractNumId w:val="3"/>
  </w:num>
  <w:num w:numId="6" w16cid:durableId="299042107">
    <w:abstractNumId w:val="6"/>
  </w:num>
  <w:num w:numId="7" w16cid:durableId="1313174746">
    <w:abstractNumId w:val="5"/>
  </w:num>
  <w:num w:numId="8" w16cid:durableId="1194265606">
    <w:abstractNumId w:val="25"/>
  </w:num>
  <w:num w:numId="9" w16cid:durableId="1615288762">
    <w:abstractNumId w:val="29"/>
  </w:num>
  <w:num w:numId="10" w16cid:durableId="396248780">
    <w:abstractNumId w:val="20"/>
  </w:num>
  <w:num w:numId="11" w16cid:durableId="166098383">
    <w:abstractNumId w:val="18"/>
  </w:num>
  <w:num w:numId="12" w16cid:durableId="520706677">
    <w:abstractNumId w:val="11"/>
  </w:num>
  <w:num w:numId="13" w16cid:durableId="696154712">
    <w:abstractNumId w:val="19"/>
  </w:num>
  <w:num w:numId="14" w16cid:durableId="1388070575">
    <w:abstractNumId w:val="26"/>
  </w:num>
  <w:num w:numId="15" w16cid:durableId="1408726464">
    <w:abstractNumId w:val="0"/>
  </w:num>
  <w:num w:numId="16" w16cid:durableId="137765738">
    <w:abstractNumId w:val="2"/>
  </w:num>
  <w:num w:numId="17" w16cid:durableId="640692928">
    <w:abstractNumId w:val="10"/>
  </w:num>
  <w:num w:numId="18" w16cid:durableId="623076744">
    <w:abstractNumId w:val="7"/>
  </w:num>
  <w:num w:numId="19" w16cid:durableId="1154561669">
    <w:abstractNumId w:val="27"/>
  </w:num>
  <w:num w:numId="20" w16cid:durableId="1543515310">
    <w:abstractNumId w:val="21"/>
  </w:num>
  <w:num w:numId="21" w16cid:durableId="609703939">
    <w:abstractNumId w:val="28"/>
  </w:num>
  <w:num w:numId="22" w16cid:durableId="881131838">
    <w:abstractNumId w:val="17"/>
  </w:num>
  <w:num w:numId="23" w16cid:durableId="83185355">
    <w:abstractNumId w:val="30"/>
  </w:num>
  <w:num w:numId="24" w16cid:durableId="1298534781">
    <w:abstractNumId w:val="1"/>
  </w:num>
  <w:num w:numId="25" w16cid:durableId="333998108">
    <w:abstractNumId w:val="12"/>
  </w:num>
  <w:num w:numId="26" w16cid:durableId="407382067">
    <w:abstractNumId w:val="1"/>
  </w:num>
  <w:num w:numId="27" w16cid:durableId="1066607786">
    <w:abstractNumId w:val="15"/>
  </w:num>
  <w:num w:numId="28" w16cid:durableId="869148094">
    <w:abstractNumId w:val="16"/>
  </w:num>
  <w:num w:numId="29" w16cid:durableId="1785880768">
    <w:abstractNumId w:val="24"/>
  </w:num>
  <w:num w:numId="30" w16cid:durableId="9064178">
    <w:abstractNumId w:val="13"/>
  </w:num>
  <w:num w:numId="31" w16cid:durableId="1679697238">
    <w:abstractNumId w:val="23"/>
  </w:num>
  <w:num w:numId="32" w16cid:durableId="101799820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1EB2"/>
    <w:rsid w:val="0001613F"/>
    <w:rsid w:val="0001656C"/>
    <w:rsid w:val="00030246"/>
    <w:rsid w:val="00082D06"/>
    <w:rsid w:val="00085319"/>
    <w:rsid w:val="000C3346"/>
    <w:rsid w:val="000C7428"/>
    <w:rsid w:val="001246F8"/>
    <w:rsid w:val="001425F0"/>
    <w:rsid w:val="001474A1"/>
    <w:rsid w:val="001576BF"/>
    <w:rsid w:val="00163C44"/>
    <w:rsid w:val="0017206B"/>
    <w:rsid w:val="001801EB"/>
    <w:rsid w:val="00190A6D"/>
    <w:rsid w:val="001E59F5"/>
    <w:rsid w:val="001F01EC"/>
    <w:rsid w:val="00211854"/>
    <w:rsid w:val="002353E4"/>
    <w:rsid w:val="00284980"/>
    <w:rsid w:val="002D1B5A"/>
    <w:rsid w:val="002F4922"/>
    <w:rsid w:val="002F755A"/>
    <w:rsid w:val="00316EDD"/>
    <w:rsid w:val="003315F3"/>
    <w:rsid w:val="00352C18"/>
    <w:rsid w:val="00377F64"/>
    <w:rsid w:val="0039582A"/>
    <w:rsid w:val="003B1657"/>
    <w:rsid w:val="003F46A4"/>
    <w:rsid w:val="00402A2D"/>
    <w:rsid w:val="0042570E"/>
    <w:rsid w:val="0043185B"/>
    <w:rsid w:val="004374FB"/>
    <w:rsid w:val="004428BF"/>
    <w:rsid w:val="00443A29"/>
    <w:rsid w:val="0049301A"/>
    <w:rsid w:val="004A7BBD"/>
    <w:rsid w:val="0052032E"/>
    <w:rsid w:val="00572E96"/>
    <w:rsid w:val="00574019"/>
    <w:rsid w:val="0058250F"/>
    <w:rsid w:val="00585973"/>
    <w:rsid w:val="005A2E9F"/>
    <w:rsid w:val="005A75DE"/>
    <w:rsid w:val="005B7A09"/>
    <w:rsid w:val="005C1B3D"/>
    <w:rsid w:val="005E159F"/>
    <w:rsid w:val="005F0E47"/>
    <w:rsid w:val="005F0FB6"/>
    <w:rsid w:val="006156E2"/>
    <w:rsid w:val="006B2CD0"/>
    <w:rsid w:val="006B4BFB"/>
    <w:rsid w:val="006D3958"/>
    <w:rsid w:val="00701D4E"/>
    <w:rsid w:val="007110BD"/>
    <w:rsid w:val="00746A14"/>
    <w:rsid w:val="00781FFF"/>
    <w:rsid w:val="00796784"/>
    <w:rsid w:val="007969DA"/>
    <w:rsid w:val="0079787E"/>
    <w:rsid w:val="007B52A2"/>
    <w:rsid w:val="008015C8"/>
    <w:rsid w:val="008134F0"/>
    <w:rsid w:val="00835177"/>
    <w:rsid w:val="00835302"/>
    <w:rsid w:val="0087001D"/>
    <w:rsid w:val="008720D0"/>
    <w:rsid w:val="00882BDF"/>
    <w:rsid w:val="008A1364"/>
    <w:rsid w:val="008B1E73"/>
    <w:rsid w:val="008C3CB7"/>
    <w:rsid w:val="008C709F"/>
    <w:rsid w:val="00916987"/>
    <w:rsid w:val="00924B83"/>
    <w:rsid w:val="00935168"/>
    <w:rsid w:val="00965CEF"/>
    <w:rsid w:val="009800F6"/>
    <w:rsid w:val="00980708"/>
    <w:rsid w:val="009A0BE4"/>
    <w:rsid w:val="009B35E8"/>
    <w:rsid w:val="009E1A62"/>
    <w:rsid w:val="00A00409"/>
    <w:rsid w:val="00A31E12"/>
    <w:rsid w:val="00A80DAB"/>
    <w:rsid w:val="00AC2ED0"/>
    <w:rsid w:val="00AC400C"/>
    <w:rsid w:val="00AC579A"/>
    <w:rsid w:val="00B2517D"/>
    <w:rsid w:val="00BA18D4"/>
    <w:rsid w:val="00BD5ED8"/>
    <w:rsid w:val="00BF38FB"/>
    <w:rsid w:val="00BF5523"/>
    <w:rsid w:val="00C07A7D"/>
    <w:rsid w:val="00C24C7A"/>
    <w:rsid w:val="00C319C8"/>
    <w:rsid w:val="00C5605A"/>
    <w:rsid w:val="00C6026A"/>
    <w:rsid w:val="00C8162E"/>
    <w:rsid w:val="00C966D0"/>
    <w:rsid w:val="00CD366D"/>
    <w:rsid w:val="00CE2F17"/>
    <w:rsid w:val="00CF1192"/>
    <w:rsid w:val="00D11EB2"/>
    <w:rsid w:val="00D36DED"/>
    <w:rsid w:val="00D41773"/>
    <w:rsid w:val="00D850C2"/>
    <w:rsid w:val="00DA37D1"/>
    <w:rsid w:val="00DD3047"/>
    <w:rsid w:val="00E03B38"/>
    <w:rsid w:val="00E37305"/>
    <w:rsid w:val="00E44A20"/>
    <w:rsid w:val="00E543B7"/>
    <w:rsid w:val="00EE3827"/>
    <w:rsid w:val="00F338DB"/>
    <w:rsid w:val="00F476B8"/>
    <w:rsid w:val="00F60CDE"/>
    <w:rsid w:val="00F70E76"/>
    <w:rsid w:val="00FD1CC0"/>
    <w:rsid w:val="00FD5312"/>
  </w:rsids>
  <m:mathPr>
    <m:mathFont m:val="Cambria Math"/>
    <m:brkBin m:val="before"/>
    <m:brkBinSub m:val="--"/>
    <m:smallFrac m:val="0"/>
    <m:dispDef/>
    <m:lMargin m:val="0"/>
    <m:rMargin m:val="0"/>
    <m:defJc m:val="centerGroup"/>
    <m:wrapIndent m:val="1440"/>
    <m:intLim m:val="subSup"/>
    <m:naryLim m:val="undOvr"/>
  </m:mathPr>
  <w:themeFontLang w:val="en-GB" w:eastAsia="ja-JP"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81BD1FA"/>
  <w15:chartTrackingRefBased/>
  <w15:docId w15:val="{C297CE3F-FCB9-4780-916B-FC00358EEF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1EB2"/>
    <w:pPr>
      <w:widowControl w:val="0"/>
      <w:spacing w:after="0" w:line="240" w:lineRule="auto"/>
    </w:pPr>
    <w:rPr>
      <w:lang w:val="en-US"/>
    </w:rPr>
  </w:style>
  <w:style w:type="paragraph" w:styleId="Titlu1">
    <w:name w:val="heading 1"/>
    <w:basedOn w:val="Normal"/>
    <w:link w:val="Titlu1Caracter"/>
    <w:uiPriority w:val="9"/>
    <w:qFormat/>
    <w:rsid w:val="00D11EB2"/>
    <w:pPr>
      <w:ind w:left="428"/>
      <w:outlineLvl w:val="0"/>
    </w:pPr>
    <w:rPr>
      <w:rFonts w:ascii="Calibri" w:eastAsia="Calibri" w:hAnsi="Calibri"/>
      <w:b/>
      <w:bCs/>
      <w:sz w:val="20"/>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table" w:styleId="Tabelgril">
    <w:name w:val="Table Grid"/>
    <w:basedOn w:val="TabelNormal"/>
    <w:uiPriority w:val="39"/>
    <w:rsid w:val="00D11E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gril1Luminos-Accentuare1">
    <w:name w:val="Grid Table 1 Light Accent 1"/>
    <w:basedOn w:val="TabelNormal"/>
    <w:uiPriority w:val="46"/>
    <w:rsid w:val="00D11EB2"/>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Tabelgril4-Accentuare2">
    <w:name w:val="Grid Table 4 Accent 2"/>
    <w:basedOn w:val="TabelNormal"/>
    <w:uiPriority w:val="49"/>
    <w:rsid w:val="00D11EB2"/>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elgril5ntunecat-Accentuare1">
    <w:name w:val="Grid Table 5 Dark Accent 1"/>
    <w:basedOn w:val="TabelNormal"/>
    <w:uiPriority w:val="50"/>
    <w:rsid w:val="00D11EB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Tabelgril4-Accentuare5">
    <w:name w:val="Grid Table 4 Accent 5"/>
    <w:basedOn w:val="TabelNormal"/>
    <w:uiPriority w:val="49"/>
    <w:rsid w:val="00D11EB2"/>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customStyle="1" w:styleId="Titlu1Caracter">
    <w:name w:val="Titlu 1 Caracter"/>
    <w:basedOn w:val="Fontdeparagrafimplicit"/>
    <w:link w:val="Titlu1"/>
    <w:uiPriority w:val="9"/>
    <w:rsid w:val="00D11EB2"/>
    <w:rPr>
      <w:rFonts w:ascii="Calibri" w:eastAsia="Calibri" w:hAnsi="Calibri"/>
      <w:b/>
      <w:bCs/>
      <w:sz w:val="20"/>
      <w:szCs w:val="20"/>
      <w:lang w:val="en-US"/>
    </w:rPr>
  </w:style>
  <w:style w:type="paragraph" w:styleId="Corptext">
    <w:name w:val="Body Text"/>
    <w:basedOn w:val="Normal"/>
    <w:link w:val="CorptextCaracter"/>
    <w:uiPriority w:val="1"/>
    <w:qFormat/>
    <w:rsid w:val="00D11EB2"/>
    <w:pPr>
      <w:spacing w:before="22"/>
      <w:ind w:left="428"/>
    </w:pPr>
    <w:rPr>
      <w:rFonts w:ascii="Calibri" w:eastAsia="Calibri" w:hAnsi="Calibri"/>
      <w:sz w:val="20"/>
      <w:szCs w:val="20"/>
    </w:rPr>
  </w:style>
  <w:style w:type="character" w:customStyle="1" w:styleId="CorptextCaracter">
    <w:name w:val="Corp text Caracter"/>
    <w:basedOn w:val="Fontdeparagrafimplicit"/>
    <w:link w:val="Corptext"/>
    <w:uiPriority w:val="1"/>
    <w:rsid w:val="00D11EB2"/>
    <w:rPr>
      <w:rFonts w:ascii="Calibri" w:eastAsia="Calibri" w:hAnsi="Calibri"/>
      <w:sz w:val="20"/>
      <w:szCs w:val="20"/>
      <w:lang w:val="en-US"/>
    </w:rPr>
  </w:style>
  <w:style w:type="paragraph" w:styleId="Listparagraf">
    <w:name w:val="List Paragraph"/>
    <w:aliases w:val="Forth level,Akapit z listą BS,Outlines a.b.c.,List_Paragraph,Multilevel para_II,Akapit z lista BS,List Paragraph1,Normal bullet 2,List Paragraph compact,Paragraphe de liste 2,Reference list,Bullet list,Numbered List,Lettre d'introduction"/>
    <w:basedOn w:val="Normal"/>
    <w:link w:val="ListparagrafCaracter"/>
    <w:uiPriority w:val="34"/>
    <w:qFormat/>
    <w:rsid w:val="00D11EB2"/>
    <w:pPr>
      <w:ind w:left="720"/>
      <w:contextualSpacing/>
    </w:pPr>
  </w:style>
  <w:style w:type="paragraph" w:styleId="Antet">
    <w:name w:val="header"/>
    <w:basedOn w:val="Normal"/>
    <w:link w:val="AntetCaracter"/>
    <w:uiPriority w:val="99"/>
    <w:unhideWhenUsed/>
    <w:rsid w:val="00F60CDE"/>
    <w:pPr>
      <w:tabs>
        <w:tab w:val="center" w:pos="4513"/>
        <w:tab w:val="right" w:pos="9026"/>
      </w:tabs>
    </w:pPr>
  </w:style>
  <w:style w:type="character" w:customStyle="1" w:styleId="AntetCaracter">
    <w:name w:val="Antet Caracter"/>
    <w:basedOn w:val="Fontdeparagrafimplicit"/>
    <w:link w:val="Antet"/>
    <w:uiPriority w:val="99"/>
    <w:rsid w:val="00F60CDE"/>
    <w:rPr>
      <w:lang w:val="en-US"/>
    </w:rPr>
  </w:style>
  <w:style w:type="paragraph" w:styleId="Subsol">
    <w:name w:val="footer"/>
    <w:basedOn w:val="Normal"/>
    <w:link w:val="SubsolCaracter"/>
    <w:uiPriority w:val="99"/>
    <w:unhideWhenUsed/>
    <w:rsid w:val="00F60CDE"/>
    <w:pPr>
      <w:tabs>
        <w:tab w:val="center" w:pos="4513"/>
        <w:tab w:val="right" w:pos="9026"/>
      </w:tabs>
    </w:pPr>
  </w:style>
  <w:style w:type="character" w:customStyle="1" w:styleId="SubsolCaracter">
    <w:name w:val="Subsol Caracter"/>
    <w:basedOn w:val="Fontdeparagrafimplicit"/>
    <w:link w:val="Subsol"/>
    <w:uiPriority w:val="99"/>
    <w:rsid w:val="00F60CDE"/>
    <w:rPr>
      <w:lang w:val="en-US"/>
    </w:rPr>
  </w:style>
  <w:style w:type="table" w:styleId="Listmedie2-Accentuare1">
    <w:name w:val="Medium List 2 Accent 1"/>
    <w:basedOn w:val="TabelNormal"/>
    <w:uiPriority w:val="66"/>
    <w:rsid w:val="00C6026A"/>
    <w:pPr>
      <w:spacing w:after="0" w:line="240" w:lineRule="auto"/>
    </w:pPr>
    <w:rPr>
      <w:rFonts w:asciiTheme="majorHAnsi" w:eastAsiaTheme="majorEastAsia" w:hAnsiTheme="majorHAnsi" w:cstheme="majorBidi"/>
      <w:color w:val="000000" w:themeColor="text1"/>
      <w:lang w:val="en-US"/>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single" w:sz="8" w:space="0" w:color="4472C4"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Textnotdesubsol">
    <w:name w:val="footnote text"/>
    <w:basedOn w:val="Normal"/>
    <w:link w:val="TextnotdesubsolCaracter"/>
    <w:uiPriority w:val="99"/>
    <w:semiHidden/>
    <w:unhideWhenUsed/>
    <w:rsid w:val="00C319C8"/>
    <w:rPr>
      <w:sz w:val="20"/>
      <w:szCs w:val="20"/>
    </w:rPr>
  </w:style>
  <w:style w:type="character" w:customStyle="1" w:styleId="TextnotdesubsolCaracter">
    <w:name w:val="Text notă de subsol Caracter"/>
    <w:basedOn w:val="Fontdeparagrafimplicit"/>
    <w:link w:val="Textnotdesubsol"/>
    <w:uiPriority w:val="99"/>
    <w:semiHidden/>
    <w:rsid w:val="00C319C8"/>
    <w:rPr>
      <w:sz w:val="20"/>
      <w:szCs w:val="20"/>
      <w:lang w:val="en-US"/>
    </w:rPr>
  </w:style>
  <w:style w:type="character" w:styleId="Referinnotdesubsol">
    <w:name w:val="footnote reference"/>
    <w:basedOn w:val="Fontdeparagrafimplicit"/>
    <w:uiPriority w:val="99"/>
    <w:semiHidden/>
    <w:unhideWhenUsed/>
    <w:rsid w:val="00C319C8"/>
    <w:rPr>
      <w:vertAlign w:val="superscript"/>
    </w:rPr>
  </w:style>
  <w:style w:type="character" w:styleId="Hyperlink">
    <w:name w:val="Hyperlink"/>
    <w:basedOn w:val="Fontdeparagrafimplicit"/>
    <w:uiPriority w:val="99"/>
    <w:unhideWhenUsed/>
    <w:rsid w:val="00C319C8"/>
    <w:rPr>
      <w:color w:val="0563C1" w:themeColor="hyperlink"/>
      <w:u w:val="single"/>
    </w:rPr>
  </w:style>
  <w:style w:type="character" w:styleId="MeniuneNerezolvat">
    <w:name w:val="Unresolved Mention"/>
    <w:basedOn w:val="Fontdeparagrafimplicit"/>
    <w:uiPriority w:val="99"/>
    <w:semiHidden/>
    <w:unhideWhenUsed/>
    <w:rsid w:val="00C319C8"/>
    <w:rPr>
      <w:color w:val="605E5C"/>
      <w:shd w:val="clear" w:color="auto" w:fill="E1DFDD"/>
    </w:rPr>
  </w:style>
  <w:style w:type="character" w:styleId="HyperlinkParcurs">
    <w:name w:val="FollowedHyperlink"/>
    <w:basedOn w:val="Fontdeparagrafimplicit"/>
    <w:uiPriority w:val="99"/>
    <w:semiHidden/>
    <w:unhideWhenUsed/>
    <w:rsid w:val="00C319C8"/>
    <w:rPr>
      <w:color w:val="954F72" w:themeColor="followedHyperlink"/>
      <w:u w:val="single"/>
    </w:rPr>
  </w:style>
  <w:style w:type="paragraph" w:styleId="Revizuire">
    <w:name w:val="Revision"/>
    <w:hidden/>
    <w:uiPriority w:val="99"/>
    <w:semiHidden/>
    <w:rsid w:val="005B7A09"/>
    <w:pPr>
      <w:spacing w:after="0" w:line="240" w:lineRule="auto"/>
    </w:pPr>
    <w:rPr>
      <w:lang w:val="en-US"/>
    </w:rPr>
  </w:style>
  <w:style w:type="character" w:styleId="Referincomentariu">
    <w:name w:val="annotation reference"/>
    <w:basedOn w:val="Fontdeparagrafimplicit"/>
    <w:uiPriority w:val="99"/>
    <w:semiHidden/>
    <w:unhideWhenUsed/>
    <w:rsid w:val="00C5605A"/>
    <w:rPr>
      <w:sz w:val="16"/>
      <w:szCs w:val="16"/>
    </w:rPr>
  </w:style>
  <w:style w:type="paragraph" w:styleId="Textcomentariu">
    <w:name w:val="annotation text"/>
    <w:basedOn w:val="Normal"/>
    <w:link w:val="TextcomentariuCaracter"/>
    <w:uiPriority w:val="99"/>
    <w:unhideWhenUsed/>
    <w:rsid w:val="00C5605A"/>
    <w:rPr>
      <w:sz w:val="20"/>
      <w:szCs w:val="20"/>
    </w:rPr>
  </w:style>
  <w:style w:type="character" w:customStyle="1" w:styleId="TextcomentariuCaracter">
    <w:name w:val="Text comentariu Caracter"/>
    <w:basedOn w:val="Fontdeparagrafimplicit"/>
    <w:link w:val="Textcomentariu"/>
    <w:uiPriority w:val="99"/>
    <w:rsid w:val="00C5605A"/>
    <w:rPr>
      <w:sz w:val="20"/>
      <w:szCs w:val="20"/>
      <w:lang w:val="en-US"/>
    </w:rPr>
  </w:style>
  <w:style w:type="paragraph" w:styleId="SubiectComentariu">
    <w:name w:val="annotation subject"/>
    <w:basedOn w:val="Textcomentariu"/>
    <w:next w:val="Textcomentariu"/>
    <w:link w:val="SubiectComentariuCaracter"/>
    <w:uiPriority w:val="99"/>
    <w:semiHidden/>
    <w:unhideWhenUsed/>
    <w:rsid w:val="00C5605A"/>
    <w:rPr>
      <w:b/>
      <w:bCs/>
    </w:rPr>
  </w:style>
  <w:style w:type="character" w:customStyle="1" w:styleId="SubiectComentariuCaracter">
    <w:name w:val="Subiect Comentariu Caracter"/>
    <w:basedOn w:val="TextcomentariuCaracter"/>
    <w:link w:val="SubiectComentariu"/>
    <w:uiPriority w:val="99"/>
    <w:semiHidden/>
    <w:rsid w:val="00C5605A"/>
    <w:rPr>
      <w:b/>
      <w:bCs/>
      <w:sz w:val="20"/>
      <w:szCs w:val="20"/>
      <w:lang w:val="en-US"/>
    </w:rPr>
  </w:style>
  <w:style w:type="character" w:customStyle="1" w:styleId="ListparagrafCaracter">
    <w:name w:val="Listă paragraf Caracter"/>
    <w:aliases w:val="Forth level Caracter,Akapit z listą BS Caracter,Outlines a.b.c. Caracter,List_Paragraph Caracter,Multilevel para_II Caracter,Akapit z lista BS Caracter,List Paragraph1 Caracter,Normal bullet 2 Caracter,Reference list Caracter"/>
    <w:basedOn w:val="Fontdeparagrafimplicit"/>
    <w:link w:val="Listparagraf"/>
    <w:uiPriority w:val="34"/>
    <w:locked/>
    <w:rsid w:val="0042570E"/>
    <w:rPr>
      <w:lang w:val="en-US"/>
    </w:rPr>
  </w:style>
  <w:style w:type="paragraph" w:styleId="Index1">
    <w:name w:val="index 1"/>
    <w:basedOn w:val="Normal"/>
    <w:next w:val="Normal"/>
    <w:autoRedefine/>
    <w:uiPriority w:val="99"/>
    <w:unhideWhenUsed/>
    <w:rsid w:val="002353E4"/>
    <w:pPr>
      <w:ind w:left="220" w:hanging="220"/>
    </w:pPr>
    <w:rPr>
      <w:rFonts w:cstheme="minorHAnsi"/>
      <w:sz w:val="20"/>
      <w:szCs w:val="24"/>
    </w:rPr>
  </w:style>
  <w:style w:type="paragraph" w:styleId="Index2">
    <w:name w:val="index 2"/>
    <w:basedOn w:val="Normal"/>
    <w:next w:val="Normal"/>
    <w:autoRedefine/>
    <w:uiPriority w:val="99"/>
    <w:unhideWhenUsed/>
    <w:rsid w:val="002353E4"/>
    <w:pPr>
      <w:ind w:left="440" w:hanging="220"/>
    </w:pPr>
    <w:rPr>
      <w:rFonts w:cstheme="minorHAnsi"/>
      <w:sz w:val="20"/>
      <w:szCs w:val="24"/>
    </w:rPr>
  </w:style>
  <w:style w:type="paragraph" w:styleId="Index3">
    <w:name w:val="index 3"/>
    <w:basedOn w:val="Normal"/>
    <w:next w:val="Normal"/>
    <w:autoRedefine/>
    <w:uiPriority w:val="99"/>
    <w:unhideWhenUsed/>
    <w:rsid w:val="002353E4"/>
    <w:pPr>
      <w:ind w:left="660" w:hanging="220"/>
    </w:pPr>
    <w:rPr>
      <w:rFonts w:cstheme="minorHAnsi"/>
      <w:sz w:val="20"/>
      <w:szCs w:val="24"/>
    </w:rPr>
  </w:style>
  <w:style w:type="paragraph" w:styleId="Index4">
    <w:name w:val="index 4"/>
    <w:basedOn w:val="Normal"/>
    <w:next w:val="Normal"/>
    <w:autoRedefine/>
    <w:uiPriority w:val="99"/>
    <w:unhideWhenUsed/>
    <w:rsid w:val="002353E4"/>
    <w:pPr>
      <w:ind w:left="880" w:hanging="220"/>
    </w:pPr>
    <w:rPr>
      <w:rFonts w:cstheme="minorHAnsi"/>
      <w:sz w:val="20"/>
      <w:szCs w:val="24"/>
    </w:rPr>
  </w:style>
  <w:style w:type="paragraph" w:styleId="Index5">
    <w:name w:val="index 5"/>
    <w:basedOn w:val="Normal"/>
    <w:next w:val="Normal"/>
    <w:autoRedefine/>
    <w:uiPriority w:val="99"/>
    <w:unhideWhenUsed/>
    <w:rsid w:val="002353E4"/>
    <w:pPr>
      <w:ind w:left="1100" w:hanging="220"/>
    </w:pPr>
    <w:rPr>
      <w:rFonts w:cstheme="minorHAnsi"/>
      <w:sz w:val="20"/>
      <w:szCs w:val="24"/>
    </w:rPr>
  </w:style>
  <w:style w:type="paragraph" w:styleId="Index6">
    <w:name w:val="index 6"/>
    <w:basedOn w:val="Normal"/>
    <w:next w:val="Normal"/>
    <w:autoRedefine/>
    <w:uiPriority w:val="99"/>
    <w:unhideWhenUsed/>
    <w:rsid w:val="002353E4"/>
    <w:pPr>
      <w:ind w:left="1320" w:hanging="220"/>
    </w:pPr>
    <w:rPr>
      <w:rFonts w:cstheme="minorHAnsi"/>
      <w:sz w:val="20"/>
      <w:szCs w:val="24"/>
    </w:rPr>
  </w:style>
  <w:style w:type="paragraph" w:styleId="Index7">
    <w:name w:val="index 7"/>
    <w:basedOn w:val="Normal"/>
    <w:next w:val="Normal"/>
    <w:autoRedefine/>
    <w:uiPriority w:val="99"/>
    <w:unhideWhenUsed/>
    <w:rsid w:val="002353E4"/>
    <w:pPr>
      <w:ind w:left="1540" w:hanging="220"/>
    </w:pPr>
    <w:rPr>
      <w:rFonts w:cstheme="minorHAnsi"/>
      <w:sz w:val="20"/>
      <w:szCs w:val="24"/>
    </w:rPr>
  </w:style>
  <w:style w:type="paragraph" w:styleId="Index8">
    <w:name w:val="index 8"/>
    <w:basedOn w:val="Normal"/>
    <w:next w:val="Normal"/>
    <w:autoRedefine/>
    <w:uiPriority w:val="99"/>
    <w:unhideWhenUsed/>
    <w:rsid w:val="002353E4"/>
    <w:pPr>
      <w:ind w:left="1760" w:hanging="220"/>
    </w:pPr>
    <w:rPr>
      <w:rFonts w:cstheme="minorHAnsi"/>
      <w:sz w:val="20"/>
      <w:szCs w:val="24"/>
    </w:rPr>
  </w:style>
  <w:style w:type="paragraph" w:styleId="Index9">
    <w:name w:val="index 9"/>
    <w:basedOn w:val="Normal"/>
    <w:next w:val="Normal"/>
    <w:autoRedefine/>
    <w:uiPriority w:val="99"/>
    <w:unhideWhenUsed/>
    <w:rsid w:val="002353E4"/>
    <w:pPr>
      <w:ind w:left="1980" w:hanging="220"/>
    </w:pPr>
    <w:rPr>
      <w:rFonts w:cstheme="minorHAnsi"/>
      <w:sz w:val="20"/>
      <w:szCs w:val="24"/>
    </w:rPr>
  </w:style>
  <w:style w:type="paragraph" w:styleId="Titludeindex">
    <w:name w:val="index heading"/>
    <w:basedOn w:val="Normal"/>
    <w:next w:val="Index1"/>
    <w:uiPriority w:val="99"/>
    <w:unhideWhenUsed/>
    <w:rsid w:val="002353E4"/>
    <w:rPr>
      <w:rFonts w:cstheme="minorHAnsi"/>
      <w:sz w:val="20"/>
      <w:szCs w:val="24"/>
    </w:rPr>
  </w:style>
  <w:style w:type="paragraph" w:styleId="Textnotdefinal">
    <w:name w:val="endnote text"/>
    <w:basedOn w:val="Normal"/>
    <w:link w:val="TextnotdefinalCaracter"/>
    <w:uiPriority w:val="99"/>
    <w:semiHidden/>
    <w:unhideWhenUsed/>
    <w:rsid w:val="002353E4"/>
    <w:rPr>
      <w:sz w:val="20"/>
      <w:szCs w:val="20"/>
    </w:rPr>
  </w:style>
  <w:style w:type="character" w:customStyle="1" w:styleId="TextnotdefinalCaracter">
    <w:name w:val="Text notă de final Caracter"/>
    <w:basedOn w:val="Fontdeparagrafimplicit"/>
    <w:link w:val="Textnotdefinal"/>
    <w:uiPriority w:val="99"/>
    <w:semiHidden/>
    <w:rsid w:val="002353E4"/>
    <w:rPr>
      <w:sz w:val="20"/>
      <w:szCs w:val="20"/>
      <w:lang w:val="en-US"/>
    </w:rPr>
  </w:style>
  <w:style w:type="character" w:styleId="Referinnotdefinal">
    <w:name w:val="endnote reference"/>
    <w:basedOn w:val="Fontdeparagrafimplicit"/>
    <w:uiPriority w:val="99"/>
    <w:semiHidden/>
    <w:unhideWhenUsed/>
    <w:rsid w:val="002353E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483572">
      <w:bodyDiv w:val="1"/>
      <w:marLeft w:val="0"/>
      <w:marRight w:val="0"/>
      <w:marTop w:val="0"/>
      <w:marBottom w:val="0"/>
      <w:divBdr>
        <w:top w:val="none" w:sz="0" w:space="0" w:color="auto"/>
        <w:left w:val="none" w:sz="0" w:space="0" w:color="auto"/>
        <w:bottom w:val="none" w:sz="0" w:space="0" w:color="auto"/>
        <w:right w:val="none" w:sz="0" w:space="0" w:color="auto"/>
      </w:divBdr>
    </w:div>
    <w:div w:id="684211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head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13B5D5-E962-4B1D-8073-606582FCF5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3</Pages>
  <Words>1291</Words>
  <Characters>7147</Characters>
  <Application>Microsoft Office Word</Application>
  <DocSecurity>0</DocSecurity>
  <Lines>59</Lines>
  <Paragraphs>16</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Murariu Catalina Petronela</dc:creator>
  <cp:keywords/>
  <dc:description/>
  <cp:lastModifiedBy>Bianca Ifrim</cp:lastModifiedBy>
  <cp:revision>40</cp:revision>
  <cp:lastPrinted>2023-05-29T09:18:00Z</cp:lastPrinted>
  <dcterms:created xsi:type="dcterms:W3CDTF">2023-09-06T07:17:00Z</dcterms:created>
  <dcterms:modified xsi:type="dcterms:W3CDTF">2024-01-11T07:22:00Z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9a11476c7656d0d2e02584b87b70125d48b7ec38b14f5091a3e19e19485e3e95</vt:lpwstr>
  </property>
</Properties>
</file>