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0FD" w:rsidRDefault="00C650FD" w:rsidP="00EC5FFA">
      <w:pPr>
        <w:spacing w:after="0" w:line="240" w:lineRule="auto"/>
        <w:jc w:val="both"/>
        <w:rPr>
          <w:b/>
          <w:sz w:val="32"/>
          <w:szCs w:val="32"/>
        </w:rPr>
      </w:pPr>
    </w:p>
    <w:p w:rsidR="00C650FD" w:rsidRDefault="00C650FD" w:rsidP="00EC5FFA">
      <w:pPr>
        <w:spacing w:after="0" w:line="240" w:lineRule="auto"/>
        <w:jc w:val="both"/>
        <w:rPr>
          <w:b/>
          <w:sz w:val="32"/>
          <w:szCs w:val="32"/>
        </w:rPr>
      </w:pPr>
    </w:p>
    <w:p w:rsidR="00C84DF7" w:rsidRPr="00F66469" w:rsidRDefault="00C84DF7" w:rsidP="00EC5FFA">
      <w:pPr>
        <w:jc w:val="both"/>
        <w:rPr>
          <w:rFonts w:ascii="Times New Roman" w:hAnsi="Times New Roman"/>
          <w:b/>
          <w:sz w:val="24"/>
          <w:szCs w:val="24"/>
          <w:lang w:val="gsw-FR"/>
        </w:rPr>
      </w:pPr>
      <w:r w:rsidRPr="00F66469">
        <w:rPr>
          <w:rFonts w:ascii="Times New Roman" w:hAnsi="Times New Roman"/>
          <w:noProof/>
          <w:sz w:val="24"/>
          <w:szCs w:val="24"/>
          <w:lang w:val="en-US"/>
        </w:rPr>
        <w:drawing>
          <wp:inline distT="0" distB="0" distL="0" distR="0" wp14:anchorId="55A62B94" wp14:editId="62E2AACC">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b/>
          <w:noProof/>
          <w:sz w:val="24"/>
          <w:szCs w:val="24"/>
          <w:lang w:val="en-US"/>
        </w:rPr>
        <w:drawing>
          <wp:inline distT="0" distB="0" distL="0" distR="0" wp14:anchorId="2CBF52BD" wp14:editId="42D5F573">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C84DF7" w:rsidRPr="00F66469" w:rsidTr="007D55D0">
        <w:tc>
          <w:tcPr>
            <w:tcW w:w="10062" w:type="dxa"/>
            <w:tcBorders>
              <w:top w:val="single" w:sz="8" w:space="0" w:color="auto"/>
              <w:bottom w:val="single" w:sz="8" w:space="0" w:color="auto"/>
            </w:tcBorders>
            <w:shd w:val="clear" w:color="auto" w:fill="CCCCCC"/>
          </w:tcPr>
          <w:p w:rsidR="00C84DF7" w:rsidRPr="00F66469" w:rsidRDefault="00C84DF7" w:rsidP="00121A10">
            <w:pPr>
              <w:jc w:val="center"/>
              <w:rPr>
                <w:rFonts w:ascii="Times New Roman" w:hAnsi="Times New Roman"/>
                <w:b/>
                <w:bCs/>
                <w:sz w:val="24"/>
                <w:szCs w:val="24"/>
                <w:lang w:val="gsw-FR"/>
              </w:rPr>
            </w:pPr>
            <w:r w:rsidRPr="00F66469">
              <w:rPr>
                <w:rFonts w:ascii="Times New Roman" w:hAnsi="Times New Roman"/>
                <w:b/>
                <w:bCs/>
                <w:sz w:val="24"/>
                <w:szCs w:val="24"/>
                <w:lang w:val="gsw-FR"/>
              </w:rPr>
              <w:t>PROGRAMUL OPERAŢIONAL INFRASTRUCTURĂ MARE</w:t>
            </w:r>
          </w:p>
        </w:tc>
      </w:tr>
    </w:tbl>
    <w:p w:rsidR="00C84DF7" w:rsidRPr="00F66469" w:rsidRDefault="00C84DF7" w:rsidP="00121A10">
      <w:pPr>
        <w:jc w:val="center"/>
        <w:rPr>
          <w:rFonts w:ascii="Times New Roman" w:hAnsi="Times New Roman"/>
          <w:b/>
          <w:bCs/>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C84DF7" w:rsidRPr="00F66469" w:rsidTr="007D55D0">
        <w:tc>
          <w:tcPr>
            <w:tcW w:w="9572" w:type="dxa"/>
            <w:shd w:val="clear" w:color="auto" w:fill="CCCCCC"/>
          </w:tcPr>
          <w:p w:rsidR="00C84DF7" w:rsidRPr="00F66469" w:rsidRDefault="00C84DF7" w:rsidP="00121A10">
            <w:pPr>
              <w:jc w:val="center"/>
              <w:rPr>
                <w:rFonts w:ascii="Times New Roman" w:hAnsi="Times New Roman"/>
                <w:b/>
                <w:bCs/>
                <w:sz w:val="24"/>
                <w:szCs w:val="24"/>
                <w:lang w:val="gsw-FR"/>
              </w:rPr>
            </w:pPr>
            <w:r w:rsidRPr="00F66469">
              <w:rPr>
                <w:rFonts w:ascii="Times New Roman" w:hAnsi="Times New Roman"/>
                <w:b/>
                <w:bCs/>
                <w:sz w:val="24"/>
                <w:szCs w:val="24"/>
                <w:lang w:val="gsw-FR"/>
              </w:rPr>
              <w:t>FORMULARUL CERERII DE FINANŢARE</w:t>
            </w:r>
          </w:p>
        </w:tc>
      </w:tr>
    </w:tbl>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jc w:val="center"/>
        <w:rPr>
          <w:rFonts w:ascii="Times New Roman" w:hAnsi="Times New Roman"/>
          <w:sz w:val="24"/>
          <w:szCs w:val="24"/>
          <w:lang w:val="gsw-FR"/>
        </w:rPr>
      </w:pP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p>
    <w:p w:rsidR="00C84DF7" w:rsidRDefault="00C84DF7" w:rsidP="00121A10">
      <w:pPr>
        <w:spacing w:after="0" w:line="240" w:lineRule="auto"/>
        <w:jc w:val="center"/>
        <w:rPr>
          <w:rFonts w:ascii="Times New Roman" w:hAnsi="Times New Roman"/>
          <w:b/>
          <w:bCs/>
          <w:sz w:val="24"/>
          <w:szCs w:val="24"/>
        </w:rPr>
      </w:pPr>
      <w:r w:rsidRPr="00050D65">
        <w:rPr>
          <w:rFonts w:ascii="Times New Roman" w:hAnsi="Times New Roman"/>
          <w:b/>
          <w:bCs/>
          <w:sz w:val="24"/>
          <w:szCs w:val="24"/>
        </w:rPr>
        <w:t>Axa Prioritar</w:t>
      </w:r>
      <w:r w:rsidRPr="00050D65">
        <w:rPr>
          <w:rFonts w:ascii="Times New Roman" w:hAnsi="Times New Roman" w:hint="eastAsia"/>
          <w:b/>
          <w:bCs/>
          <w:sz w:val="24"/>
          <w:szCs w:val="24"/>
        </w:rPr>
        <w:t>ă</w:t>
      </w:r>
      <w:r w:rsidRPr="00050D65">
        <w:rPr>
          <w:rFonts w:ascii="Times New Roman" w:hAnsi="Times New Roman"/>
          <w:b/>
          <w:bCs/>
          <w:sz w:val="24"/>
          <w:szCs w:val="24"/>
        </w:rPr>
        <w:t xml:space="preserve"> 6</w:t>
      </w:r>
    </w:p>
    <w:p w:rsidR="00C84DF7" w:rsidRPr="009358AC" w:rsidRDefault="00C84DF7" w:rsidP="00121A10">
      <w:pPr>
        <w:spacing w:after="0" w:line="240" w:lineRule="auto"/>
        <w:jc w:val="center"/>
        <w:rPr>
          <w:rFonts w:ascii="Times New Roman" w:eastAsia="Times New Roman" w:hAnsi="Times New Roman" w:cs="Times New Roman"/>
          <w:b/>
          <w:i/>
          <w:iCs/>
          <w:sz w:val="28"/>
          <w:szCs w:val="28"/>
        </w:rPr>
      </w:pPr>
      <w:r w:rsidRPr="00050D65">
        <w:rPr>
          <w:rFonts w:ascii="Times New Roman" w:hAnsi="Times New Roman"/>
          <w:sz w:val="24"/>
          <w:szCs w:val="24"/>
        </w:rPr>
        <w:t xml:space="preserve">Promovarea energiei curate </w:t>
      </w:r>
      <w:r w:rsidRPr="00050D65">
        <w:rPr>
          <w:rFonts w:ascii="Times New Roman" w:hAnsi="Times New Roman" w:hint="eastAsia"/>
          <w:sz w:val="24"/>
          <w:szCs w:val="24"/>
        </w:rPr>
        <w:t>ş</w:t>
      </w:r>
      <w:r w:rsidRPr="00050D65">
        <w:rPr>
          <w:rFonts w:ascii="Times New Roman" w:hAnsi="Times New Roman"/>
          <w:sz w:val="24"/>
          <w:szCs w:val="24"/>
        </w:rPr>
        <w:t>i eficien</w:t>
      </w:r>
      <w:r w:rsidRPr="00050D65">
        <w:rPr>
          <w:rFonts w:ascii="Times New Roman" w:hAnsi="Times New Roman" w:hint="eastAsia"/>
          <w:sz w:val="24"/>
          <w:szCs w:val="24"/>
        </w:rPr>
        <w:t>ţ</w:t>
      </w:r>
      <w:r w:rsidRPr="00050D65">
        <w:rPr>
          <w:rFonts w:ascii="Times New Roman" w:hAnsi="Times New Roman"/>
          <w:sz w:val="24"/>
          <w:szCs w:val="24"/>
        </w:rPr>
        <w:t xml:space="preserve">ei energetice </w:t>
      </w:r>
      <w:r w:rsidRPr="00050D65">
        <w:rPr>
          <w:rFonts w:ascii="Times New Roman" w:hAnsi="Times New Roman" w:hint="eastAsia"/>
          <w:sz w:val="24"/>
          <w:szCs w:val="24"/>
        </w:rPr>
        <w:t>î</w:t>
      </w:r>
      <w:r w:rsidRPr="00050D65">
        <w:rPr>
          <w:rFonts w:ascii="Times New Roman" w:hAnsi="Times New Roman"/>
          <w:sz w:val="24"/>
          <w:szCs w:val="24"/>
        </w:rPr>
        <w:t>n vederea sus</w:t>
      </w:r>
      <w:r w:rsidRPr="00050D65">
        <w:rPr>
          <w:rFonts w:ascii="Times New Roman" w:hAnsi="Times New Roman" w:hint="eastAsia"/>
          <w:sz w:val="24"/>
          <w:szCs w:val="24"/>
        </w:rPr>
        <w:t>ţ</w:t>
      </w:r>
      <w:r w:rsidRPr="00050D65">
        <w:rPr>
          <w:rFonts w:ascii="Times New Roman" w:hAnsi="Times New Roman"/>
          <w:sz w:val="24"/>
          <w:szCs w:val="24"/>
        </w:rPr>
        <w:t>inerii unei economii cu emisii sc</w:t>
      </w:r>
      <w:r w:rsidRPr="00050D65">
        <w:rPr>
          <w:rFonts w:ascii="Times New Roman" w:hAnsi="Times New Roman" w:hint="eastAsia"/>
          <w:sz w:val="24"/>
          <w:szCs w:val="24"/>
        </w:rPr>
        <w:t>ă</w:t>
      </w:r>
      <w:r w:rsidRPr="00050D65">
        <w:rPr>
          <w:rFonts w:ascii="Times New Roman" w:hAnsi="Times New Roman"/>
          <w:sz w:val="24"/>
          <w:szCs w:val="24"/>
        </w:rPr>
        <w:t>zute de carbon</w:t>
      </w:r>
    </w:p>
    <w:p w:rsidR="00C84DF7" w:rsidRPr="009358AC" w:rsidRDefault="00C84DF7" w:rsidP="00121A10">
      <w:pPr>
        <w:spacing w:after="0" w:line="240" w:lineRule="auto"/>
        <w:jc w:val="center"/>
        <w:rPr>
          <w:rFonts w:ascii="Times New Roman" w:eastAsia="Times New Roman" w:hAnsi="Times New Roman" w:cs="Times New Roman"/>
          <w:b/>
          <w:i/>
          <w:iCs/>
          <w:sz w:val="28"/>
          <w:szCs w:val="28"/>
        </w:rPr>
      </w:pPr>
    </w:p>
    <w:p w:rsidR="00C84DF7" w:rsidRDefault="00C84DF7" w:rsidP="00121A10">
      <w:pPr>
        <w:spacing w:after="0" w:line="240" w:lineRule="auto"/>
        <w:jc w:val="center"/>
        <w:rPr>
          <w:rFonts w:ascii="Times New Roman" w:hAnsi="Times New Roman"/>
          <w:b/>
          <w:bCs/>
          <w:sz w:val="24"/>
          <w:szCs w:val="24"/>
        </w:rPr>
      </w:pPr>
      <w:r w:rsidRPr="00C84DF7">
        <w:rPr>
          <w:rFonts w:ascii="Times New Roman" w:hAnsi="Times New Roman"/>
          <w:b/>
          <w:bCs/>
          <w:sz w:val="24"/>
          <w:szCs w:val="24"/>
        </w:rPr>
        <w:t>Obiectivul specific 6.1</w:t>
      </w:r>
    </w:p>
    <w:p w:rsidR="00C84DF7" w:rsidRPr="009358AC" w:rsidRDefault="00C84DF7" w:rsidP="00121A10">
      <w:pPr>
        <w:spacing w:after="0" w:line="240" w:lineRule="auto"/>
        <w:jc w:val="center"/>
        <w:rPr>
          <w:rFonts w:ascii="Times New Roman" w:eastAsia="Times New Roman" w:hAnsi="Times New Roman" w:cs="Times New Roman"/>
          <w:b/>
          <w:bCs/>
          <w:sz w:val="28"/>
          <w:szCs w:val="28"/>
          <w:lang w:eastAsia="en-GB"/>
        </w:rPr>
      </w:pPr>
      <w:r w:rsidRPr="00C84DF7">
        <w:rPr>
          <w:rFonts w:ascii="Times New Roman" w:hAnsi="Times New Roman"/>
          <w:sz w:val="24"/>
          <w:szCs w:val="24"/>
        </w:rPr>
        <w:t>Creşterea producţiei de energie din resurse regenerabile mai puţin exploatate (biomasă, biogaz, geotermal), distribuţie</w:t>
      </w:r>
    </w:p>
    <w:p w:rsidR="00C84DF7" w:rsidRPr="00F66469" w:rsidRDefault="00C84DF7" w:rsidP="00121A10">
      <w:pPr>
        <w:jc w:val="center"/>
        <w:rPr>
          <w:rFonts w:ascii="Times New Roman" w:hAnsi="Times New Roman"/>
          <w:b/>
          <w:sz w:val="24"/>
          <w:szCs w:val="24"/>
        </w:rPr>
      </w:pPr>
    </w:p>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Titlul Proiectului</w:t>
      </w: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Solicitant</w:t>
      </w:r>
    </w:p>
    <w:p w:rsidR="00C84DF7" w:rsidRPr="00F66469" w:rsidRDefault="00C84DF7" w:rsidP="00121A10">
      <w:pPr>
        <w:spacing w:before="120" w:after="120"/>
        <w:ind w:right="567"/>
        <w:jc w:val="center"/>
        <w:rPr>
          <w:rFonts w:ascii="Times New Roman" w:hAnsi="Times New Roman"/>
          <w:b/>
          <w:sz w:val="24"/>
          <w:szCs w:val="24"/>
          <w:lang w:val="gsw-FR"/>
        </w:rPr>
      </w:pP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C84DF7" w:rsidRPr="00F66469" w:rsidRDefault="00C84DF7" w:rsidP="00121A10">
      <w:pPr>
        <w:spacing w:before="120" w:after="120"/>
        <w:jc w:val="center"/>
        <w:rPr>
          <w:rFonts w:ascii="Times New Roman" w:hAnsi="Times New Roman"/>
          <w:b/>
          <w:sz w:val="24"/>
          <w:szCs w:val="24"/>
          <w:lang w:val="gsw-FR"/>
        </w:rPr>
      </w:pPr>
    </w:p>
    <w:p w:rsidR="00C84DF7" w:rsidRPr="00F66469" w:rsidRDefault="00C84DF7" w:rsidP="00121A10">
      <w:pPr>
        <w:spacing w:before="120" w:after="120"/>
        <w:jc w:val="center"/>
        <w:rPr>
          <w:rFonts w:ascii="Times New Roman" w:hAnsi="Times New Roman"/>
          <w:b/>
          <w:sz w:val="24"/>
          <w:szCs w:val="24"/>
          <w:lang w:val="gsw-FR"/>
        </w:rPr>
      </w:pPr>
    </w:p>
    <w:p w:rsidR="00C84DF7" w:rsidRPr="00F66469" w:rsidRDefault="00C84DF7" w:rsidP="00121A10">
      <w:pPr>
        <w:autoSpaceDE w:val="0"/>
        <w:autoSpaceDN w:val="0"/>
        <w:adjustRightInd w:val="0"/>
        <w:jc w:val="center"/>
        <w:rPr>
          <w:rFonts w:ascii="Times New Roman" w:hAnsi="Times New Roman"/>
          <w:i/>
          <w:iCs/>
          <w:sz w:val="20"/>
          <w:szCs w:val="20"/>
          <w:lang w:val="gsw-FR"/>
        </w:rPr>
      </w:pPr>
      <w:r w:rsidRPr="00F66469">
        <w:rPr>
          <w:rFonts w:ascii="Times New Roman" w:hAnsi="Times New Roman"/>
          <w:i/>
          <w:iCs/>
          <w:sz w:val="20"/>
          <w:szCs w:val="20"/>
          <w:lang w:val="gsw-FR"/>
        </w:rPr>
        <w:t>(</w:t>
      </w:r>
      <w:r w:rsidRPr="00F66469">
        <w:rPr>
          <w:rFonts w:ascii="Times New Roman" w:hAnsi="Times New Roman"/>
          <w:b/>
          <w:i/>
          <w:iCs/>
          <w:sz w:val="20"/>
          <w:szCs w:val="20"/>
          <w:lang w:val="gsw-FR"/>
        </w:rPr>
        <w:t>NOTĂ:</w:t>
      </w:r>
      <w:r w:rsidRPr="00F66469">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rsidR="00C650FD" w:rsidRDefault="00C650FD" w:rsidP="00121A10">
      <w:pPr>
        <w:spacing w:after="0" w:line="240" w:lineRule="auto"/>
        <w:jc w:val="center"/>
        <w:rPr>
          <w:b/>
          <w:sz w:val="32"/>
          <w:szCs w:val="32"/>
        </w:rPr>
      </w:pPr>
    </w:p>
    <w:p w:rsidR="00C650FD" w:rsidRDefault="00C650FD" w:rsidP="00121A10">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rsidR="00C650FD" w:rsidRPr="00755B03" w:rsidRDefault="00E10591" w:rsidP="00EC5FFA">
          <w:pPr>
            <w:pStyle w:val="TOCHeading"/>
            <w:jc w:val="both"/>
          </w:pPr>
          <w:proofErr w:type="spellStart"/>
          <w:r w:rsidRPr="00755B03">
            <w:t>Cuprins</w:t>
          </w:r>
          <w:proofErr w:type="spellEnd"/>
          <w:r w:rsidRPr="00755B03">
            <w:t xml:space="preserve"> </w:t>
          </w:r>
        </w:p>
        <w:p w:rsidR="00D87D55" w:rsidRDefault="00C650FD">
          <w:pPr>
            <w:pStyle w:val="TOC1"/>
            <w:tabs>
              <w:tab w:val="right" w:leader="dot" w:pos="9346"/>
            </w:tabs>
            <w:rPr>
              <w:rFonts w:eastAsiaTheme="minorEastAsia"/>
              <w:noProof/>
              <w:lang w:val="en-US"/>
            </w:rPr>
          </w:pPr>
          <w:r w:rsidRPr="00755B03">
            <w:fldChar w:fldCharType="begin"/>
          </w:r>
          <w:r w:rsidRPr="00755B03">
            <w:instrText xml:space="preserve"> TOC \o "1-3" \h \z \u </w:instrText>
          </w:r>
          <w:r w:rsidRPr="00755B03">
            <w:fldChar w:fldCharType="separate"/>
          </w:r>
          <w:hyperlink w:anchor="_Toc458505258" w:history="1">
            <w:r w:rsidR="00D87D55" w:rsidRPr="000D04A5">
              <w:rPr>
                <w:rStyle w:val="Hyperlink"/>
                <w:noProof/>
              </w:rPr>
              <w:t>1. Solicitant</w:t>
            </w:r>
            <w:r w:rsidR="00D87D55">
              <w:rPr>
                <w:noProof/>
                <w:webHidden/>
              </w:rPr>
              <w:tab/>
            </w:r>
            <w:r w:rsidR="00D87D55">
              <w:rPr>
                <w:noProof/>
                <w:webHidden/>
              </w:rPr>
              <w:fldChar w:fldCharType="begin"/>
            </w:r>
            <w:r w:rsidR="00D87D55">
              <w:rPr>
                <w:noProof/>
                <w:webHidden/>
              </w:rPr>
              <w:instrText xml:space="preserve"> PAGEREF _Toc458505258 \h </w:instrText>
            </w:r>
            <w:r w:rsidR="00D87D55">
              <w:rPr>
                <w:noProof/>
                <w:webHidden/>
              </w:rPr>
            </w:r>
            <w:r w:rsidR="00D87D55">
              <w:rPr>
                <w:noProof/>
                <w:webHidden/>
              </w:rPr>
              <w:fldChar w:fldCharType="separate"/>
            </w:r>
            <w:r w:rsidR="00D87D55">
              <w:rPr>
                <w:noProof/>
                <w:webHidden/>
              </w:rPr>
              <w:t>4</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59" w:history="1">
            <w:r w:rsidR="00D87D55" w:rsidRPr="000D04A5">
              <w:rPr>
                <w:rStyle w:val="Hyperlink"/>
                <w:noProof/>
              </w:rPr>
              <w:t>2. Atribute proiect</w:t>
            </w:r>
            <w:r w:rsidR="00D87D55">
              <w:rPr>
                <w:noProof/>
                <w:webHidden/>
              </w:rPr>
              <w:tab/>
            </w:r>
            <w:r w:rsidR="00D87D55">
              <w:rPr>
                <w:noProof/>
                <w:webHidden/>
              </w:rPr>
              <w:fldChar w:fldCharType="begin"/>
            </w:r>
            <w:r w:rsidR="00D87D55">
              <w:rPr>
                <w:noProof/>
                <w:webHidden/>
              </w:rPr>
              <w:instrText xml:space="preserve"> PAGEREF _Toc458505259 \h </w:instrText>
            </w:r>
            <w:r w:rsidR="00D87D55">
              <w:rPr>
                <w:noProof/>
                <w:webHidden/>
              </w:rPr>
            </w:r>
            <w:r w:rsidR="00D87D55">
              <w:rPr>
                <w:noProof/>
                <w:webHidden/>
              </w:rPr>
              <w:fldChar w:fldCharType="separate"/>
            </w:r>
            <w:r w:rsidR="00D87D55">
              <w:rPr>
                <w:noProof/>
                <w:webHidden/>
              </w:rPr>
              <w:t>7</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0" w:history="1">
            <w:r w:rsidR="00D87D55" w:rsidRPr="000D04A5">
              <w:rPr>
                <w:rStyle w:val="Hyperlink"/>
                <w:noProof/>
              </w:rPr>
              <w:t>3. Complementaritatea finanțării anterioare</w:t>
            </w:r>
            <w:r w:rsidR="00D87D55">
              <w:rPr>
                <w:noProof/>
                <w:webHidden/>
              </w:rPr>
              <w:tab/>
            </w:r>
            <w:r w:rsidR="00D87D55">
              <w:rPr>
                <w:noProof/>
                <w:webHidden/>
              </w:rPr>
              <w:fldChar w:fldCharType="begin"/>
            </w:r>
            <w:r w:rsidR="00D87D55">
              <w:rPr>
                <w:noProof/>
                <w:webHidden/>
              </w:rPr>
              <w:instrText xml:space="preserve"> PAGEREF _Toc458505260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1" w:history="1">
            <w:r w:rsidR="00D87D55" w:rsidRPr="000D04A5">
              <w:rPr>
                <w:rStyle w:val="Hyperlink"/>
                <w:noProof/>
              </w:rPr>
              <w:t>4. Responsabil de proiect</w:t>
            </w:r>
            <w:r w:rsidR="00D87D55">
              <w:rPr>
                <w:noProof/>
                <w:webHidden/>
              </w:rPr>
              <w:tab/>
            </w:r>
            <w:r w:rsidR="00D87D55">
              <w:rPr>
                <w:noProof/>
                <w:webHidden/>
              </w:rPr>
              <w:fldChar w:fldCharType="begin"/>
            </w:r>
            <w:r w:rsidR="00D87D55">
              <w:rPr>
                <w:noProof/>
                <w:webHidden/>
              </w:rPr>
              <w:instrText xml:space="preserve"> PAGEREF _Toc458505261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2" w:history="1">
            <w:r w:rsidR="00D87D55" w:rsidRPr="000D04A5">
              <w:rPr>
                <w:rStyle w:val="Hyperlink"/>
                <w:noProof/>
              </w:rPr>
              <w:t>5. Persoana de contact</w:t>
            </w:r>
            <w:r w:rsidR="00D87D55">
              <w:rPr>
                <w:noProof/>
                <w:webHidden/>
              </w:rPr>
              <w:tab/>
            </w:r>
            <w:r w:rsidR="00D87D55">
              <w:rPr>
                <w:noProof/>
                <w:webHidden/>
              </w:rPr>
              <w:fldChar w:fldCharType="begin"/>
            </w:r>
            <w:r w:rsidR="00D87D55">
              <w:rPr>
                <w:noProof/>
                <w:webHidden/>
              </w:rPr>
              <w:instrText xml:space="preserve"> PAGEREF _Toc458505262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3" w:history="1">
            <w:r w:rsidR="00D87D55" w:rsidRPr="000D04A5">
              <w:rPr>
                <w:rStyle w:val="Hyperlink"/>
                <w:noProof/>
              </w:rPr>
              <w:t>6. Capacitate solicitant</w:t>
            </w:r>
            <w:r w:rsidR="00D87D55">
              <w:rPr>
                <w:noProof/>
                <w:webHidden/>
              </w:rPr>
              <w:tab/>
            </w:r>
            <w:r w:rsidR="00D87D55">
              <w:rPr>
                <w:noProof/>
                <w:webHidden/>
              </w:rPr>
              <w:fldChar w:fldCharType="begin"/>
            </w:r>
            <w:r w:rsidR="00D87D55">
              <w:rPr>
                <w:noProof/>
                <w:webHidden/>
              </w:rPr>
              <w:instrText xml:space="preserve"> PAGEREF _Toc458505263 \h </w:instrText>
            </w:r>
            <w:r w:rsidR="00D87D55">
              <w:rPr>
                <w:noProof/>
                <w:webHidden/>
              </w:rPr>
            </w:r>
            <w:r w:rsidR="00D87D55">
              <w:rPr>
                <w:noProof/>
                <w:webHidden/>
              </w:rPr>
              <w:fldChar w:fldCharType="separate"/>
            </w:r>
            <w:r w:rsidR="00D87D55">
              <w:rPr>
                <w:noProof/>
                <w:webHidden/>
              </w:rPr>
              <w:t>8</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4" w:history="1">
            <w:r w:rsidR="00D87D55" w:rsidRPr="000D04A5">
              <w:rPr>
                <w:rStyle w:val="Hyperlink"/>
                <w:noProof/>
              </w:rPr>
              <w:t>7. Localizare proiect</w:t>
            </w:r>
            <w:r w:rsidR="00D87D55">
              <w:rPr>
                <w:noProof/>
                <w:webHidden/>
              </w:rPr>
              <w:tab/>
            </w:r>
            <w:r w:rsidR="00D87D55">
              <w:rPr>
                <w:noProof/>
                <w:webHidden/>
              </w:rPr>
              <w:fldChar w:fldCharType="begin"/>
            </w:r>
            <w:r w:rsidR="00D87D55">
              <w:rPr>
                <w:noProof/>
                <w:webHidden/>
              </w:rPr>
              <w:instrText xml:space="preserve"> PAGEREF _Toc458505264 \h </w:instrText>
            </w:r>
            <w:r w:rsidR="00D87D55">
              <w:rPr>
                <w:noProof/>
                <w:webHidden/>
              </w:rPr>
            </w:r>
            <w:r w:rsidR="00D87D55">
              <w:rPr>
                <w:noProof/>
                <w:webHidden/>
              </w:rPr>
              <w:fldChar w:fldCharType="separate"/>
            </w:r>
            <w:r w:rsidR="00D87D55">
              <w:rPr>
                <w:noProof/>
                <w:webHidden/>
              </w:rPr>
              <w:t>9</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5" w:history="1">
            <w:r w:rsidR="00D87D55" w:rsidRPr="000D04A5">
              <w:rPr>
                <w:rStyle w:val="Hyperlink"/>
                <w:noProof/>
              </w:rPr>
              <w:t>8. Obiective proiect</w:t>
            </w:r>
            <w:r w:rsidR="00D87D55">
              <w:rPr>
                <w:noProof/>
                <w:webHidden/>
              </w:rPr>
              <w:tab/>
            </w:r>
            <w:r w:rsidR="00D87D55">
              <w:rPr>
                <w:noProof/>
                <w:webHidden/>
              </w:rPr>
              <w:fldChar w:fldCharType="begin"/>
            </w:r>
            <w:r w:rsidR="00D87D55">
              <w:rPr>
                <w:noProof/>
                <w:webHidden/>
              </w:rPr>
              <w:instrText xml:space="preserve"> PAGEREF _Toc458505265 \h </w:instrText>
            </w:r>
            <w:r w:rsidR="00D87D55">
              <w:rPr>
                <w:noProof/>
                <w:webHidden/>
              </w:rPr>
            </w:r>
            <w:r w:rsidR="00D87D55">
              <w:rPr>
                <w:noProof/>
                <w:webHidden/>
              </w:rPr>
              <w:fldChar w:fldCharType="separate"/>
            </w:r>
            <w:r w:rsidR="00D87D55">
              <w:rPr>
                <w:noProof/>
                <w:webHidden/>
              </w:rPr>
              <w:t>9</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6" w:history="1">
            <w:r w:rsidR="00D87D55" w:rsidRPr="000D04A5">
              <w:rPr>
                <w:rStyle w:val="Hyperlink"/>
                <w:noProof/>
              </w:rPr>
              <w:t>9. Rezultate așteptate</w:t>
            </w:r>
            <w:r w:rsidR="00D87D55">
              <w:rPr>
                <w:noProof/>
                <w:webHidden/>
              </w:rPr>
              <w:tab/>
            </w:r>
            <w:r w:rsidR="00D87D55">
              <w:rPr>
                <w:noProof/>
                <w:webHidden/>
              </w:rPr>
              <w:fldChar w:fldCharType="begin"/>
            </w:r>
            <w:r w:rsidR="00D87D55">
              <w:rPr>
                <w:noProof/>
                <w:webHidden/>
              </w:rPr>
              <w:instrText xml:space="preserve"> PAGEREF _Toc458505266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7" w:history="1">
            <w:r w:rsidR="00D87D55" w:rsidRPr="000D04A5">
              <w:rPr>
                <w:rStyle w:val="Hyperlink"/>
                <w:noProof/>
              </w:rPr>
              <w:t>10. Context</w:t>
            </w:r>
            <w:r w:rsidR="00D87D55">
              <w:rPr>
                <w:noProof/>
                <w:webHidden/>
              </w:rPr>
              <w:tab/>
            </w:r>
            <w:r w:rsidR="00D87D55">
              <w:rPr>
                <w:noProof/>
                <w:webHidden/>
              </w:rPr>
              <w:fldChar w:fldCharType="begin"/>
            </w:r>
            <w:r w:rsidR="00D87D55">
              <w:rPr>
                <w:noProof/>
                <w:webHidden/>
              </w:rPr>
              <w:instrText xml:space="preserve"> PAGEREF _Toc458505267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8" w:history="1">
            <w:r w:rsidR="00D87D55" w:rsidRPr="000D04A5">
              <w:rPr>
                <w:rStyle w:val="Hyperlink"/>
                <w:noProof/>
              </w:rPr>
              <w:t>11. Justificare</w:t>
            </w:r>
            <w:r w:rsidR="00D87D55">
              <w:rPr>
                <w:noProof/>
                <w:webHidden/>
              </w:rPr>
              <w:tab/>
            </w:r>
            <w:r w:rsidR="00D87D55">
              <w:rPr>
                <w:noProof/>
                <w:webHidden/>
              </w:rPr>
              <w:fldChar w:fldCharType="begin"/>
            </w:r>
            <w:r w:rsidR="00D87D55">
              <w:rPr>
                <w:noProof/>
                <w:webHidden/>
              </w:rPr>
              <w:instrText xml:space="preserve"> PAGEREF _Toc458505268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69" w:history="1">
            <w:r w:rsidR="00D87D55" w:rsidRPr="000D04A5">
              <w:rPr>
                <w:rStyle w:val="Hyperlink"/>
                <w:noProof/>
              </w:rPr>
              <w:t>12. Grup țintă</w:t>
            </w:r>
            <w:r w:rsidR="00D87D55">
              <w:rPr>
                <w:noProof/>
                <w:webHidden/>
              </w:rPr>
              <w:tab/>
            </w:r>
            <w:r w:rsidR="00D87D55">
              <w:rPr>
                <w:noProof/>
                <w:webHidden/>
              </w:rPr>
              <w:fldChar w:fldCharType="begin"/>
            </w:r>
            <w:r w:rsidR="00D87D55">
              <w:rPr>
                <w:noProof/>
                <w:webHidden/>
              </w:rPr>
              <w:instrText xml:space="preserve"> PAGEREF _Toc458505269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0" w:history="1">
            <w:r w:rsidR="00D87D55" w:rsidRPr="000D04A5">
              <w:rPr>
                <w:rStyle w:val="Hyperlink"/>
                <w:noProof/>
              </w:rPr>
              <w:t>13. Sustenabilitate</w:t>
            </w:r>
            <w:r w:rsidR="00D87D55">
              <w:rPr>
                <w:noProof/>
                <w:webHidden/>
              </w:rPr>
              <w:tab/>
            </w:r>
            <w:r w:rsidR="00D87D55">
              <w:rPr>
                <w:noProof/>
                <w:webHidden/>
              </w:rPr>
              <w:fldChar w:fldCharType="begin"/>
            </w:r>
            <w:r w:rsidR="00D87D55">
              <w:rPr>
                <w:noProof/>
                <w:webHidden/>
              </w:rPr>
              <w:instrText xml:space="preserve"> PAGEREF _Toc458505270 \h </w:instrText>
            </w:r>
            <w:r w:rsidR="00D87D55">
              <w:rPr>
                <w:noProof/>
                <w:webHidden/>
              </w:rPr>
            </w:r>
            <w:r w:rsidR="00D87D55">
              <w:rPr>
                <w:noProof/>
                <w:webHidden/>
              </w:rPr>
              <w:fldChar w:fldCharType="separate"/>
            </w:r>
            <w:r w:rsidR="00D87D55">
              <w:rPr>
                <w:noProof/>
                <w:webHidden/>
              </w:rPr>
              <w:t>10</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1" w:history="1">
            <w:r w:rsidR="00D87D55" w:rsidRPr="000D04A5">
              <w:rPr>
                <w:rStyle w:val="Hyperlink"/>
                <w:noProof/>
              </w:rPr>
              <w:t>14. Relevanță</w:t>
            </w:r>
            <w:r w:rsidR="00D87D55">
              <w:rPr>
                <w:noProof/>
                <w:webHidden/>
              </w:rPr>
              <w:tab/>
            </w:r>
            <w:r w:rsidR="00D87D55">
              <w:rPr>
                <w:noProof/>
                <w:webHidden/>
              </w:rPr>
              <w:fldChar w:fldCharType="begin"/>
            </w:r>
            <w:r w:rsidR="00D87D55">
              <w:rPr>
                <w:noProof/>
                <w:webHidden/>
              </w:rPr>
              <w:instrText xml:space="preserve"> PAGEREF _Toc458505271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2" w:history="1">
            <w:r w:rsidR="00D87D55" w:rsidRPr="000D04A5">
              <w:rPr>
                <w:rStyle w:val="Hyperlink"/>
                <w:noProof/>
              </w:rPr>
              <w:t>15. Riscuri</w:t>
            </w:r>
            <w:r w:rsidR="00D87D55">
              <w:rPr>
                <w:noProof/>
                <w:webHidden/>
              </w:rPr>
              <w:tab/>
            </w:r>
            <w:r w:rsidR="00D87D55">
              <w:rPr>
                <w:noProof/>
                <w:webHidden/>
              </w:rPr>
              <w:fldChar w:fldCharType="begin"/>
            </w:r>
            <w:r w:rsidR="00D87D55">
              <w:rPr>
                <w:noProof/>
                <w:webHidden/>
              </w:rPr>
              <w:instrText xml:space="preserve"> PAGEREF _Toc458505272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3" w:history="1">
            <w:r w:rsidR="00D87D55" w:rsidRPr="000D04A5">
              <w:rPr>
                <w:rStyle w:val="Hyperlink"/>
                <w:noProof/>
              </w:rPr>
              <w:t>16. Principii orizontale</w:t>
            </w:r>
            <w:r w:rsidR="00D87D55">
              <w:rPr>
                <w:noProof/>
                <w:webHidden/>
              </w:rPr>
              <w:tab/>
            </w:r>
            <w:r w:rsidR="00D87D55">
              <w:rPr>
                <w:noProof/>
                <w:webHidden/>
              </w:rPr>
              <w:fldChar w:fldCharType="begin"/>
            </w:r>
            <w:r w:rsidR="00D87D55">
              <w:rPr>
                <w:noProof/>
                <w:webHidden/>
              </w:rPr>
              <w:instrText xml:space="preserve"> PAGEREF _Toc458505273 \h </w:instrText>
            </w:r>
            <w:r w:rsidR="00D87D55">
              <w:rPr>
                <w:noProof/>
                <w:webHidden/>
              </w:rPr>
            </w:r>
            <w:r w:rsidR="00D87D55">
              <w:rPr>
                <w:noProof/>
                <w:webHidden/>
              </w:rPr>
              <w:fldChar w:fldCharType="separate"/>
            </w:r>
            <w:r w:rsidR="00D87D55">
              <w:rPr>
                <w:noProof/>
                <w:webHidden/>
              </w:rPr>
              <w:t>11</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4" w:history="1">
            <w:r w:rsidR="00D87D55" w:rsidRPr="000D04A5">
              <w:rPr>
                <w:rStyle w:val="Hyperlink"/>
                <w:noProof/>
              </w:rPr>
              <w:t>17. Specializare inteligentă</w:t>
            </w:r>
            <w:r w:rsidR="00D87D55">
              <w:rPr>
                <w:noProof/>
                <w:webHidden/>
              </w:rPr>
              <w:tab/>
            </w:r>
            <w:r w:rsidR="00D87D55">
              <w:rPr>
                <w:noProof/>
                <w:webHidden/>
              </w:rPr>
              <w:fldChar w:fldCharType="begin"/>
            </w:r>
            <w:r w:rsidR="00D87D55">
              <w:rPr>
                <w:noProof/>
                <w:webHidden/>
              </w:rPr>
              <w:instrText xml:space="preserve"> PAGEREF _Toc458505274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5" w:history="1">
            <w:r w:rsidR="00D87D55" w:rsidRPr="000D04A5">
              <w:rPr>
                <w:rStyle w:val="Hyperlink"/>
                <w:noProof/>
              </w:rPr>
              <w:t>18. Descrierea investiției</w:t>
            </w:r>
            <w:r w:rsidR="00D87D55">
              <w:rPr>
                <w:noProof/>
                <w:webHidden/>
              </w:rPr>
              <w:tab/>
            </w:r>
            <w:r w:rsidR="00D87D55">
              <w:rPr>
                <w:noProof/>
                <w:webHidden/>
              </w:rPr>
              <w:fldChar w:fldCharType="begin"/>
            </w:r>
            <w:r w:rsidR="00D87D55">
              <w:rPr>
                <w:noProof/>
                <w:webHidden/>
              </w:rPr>
              <w:instrText xml:space="preserve"> PAGEREF _Toc458505275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6" w:history="1">
            <w:r w:rsidR="00D87D55" w:rsidRPr="000D04A5">
              <w:rPr>
                <w:rStyle w:val="Hyperlink"/>
                <w:noProof/>
              </w:rPr>
              <w:t>19. Directiva EIM</w:t>
            </w:r>
            <w:r w:rsidR="00D87D55">
              <w:rPr>
                <w:noProof/>
                <w:webHidden/>
              </w:rPr>
              <w:tab/>
            </w:r>
            <w:r w:rsidR="00D87D55">
              <w:rPr>
                <w:noProof/>
                <w:webHidden/>
              </w:rPr>
              <w:fldChar w:fldCharType="begin"/>
            </w:r>
            <w:r w:rsidR="00D87D55">
              <w:rPr>
                <w:noProof/>
                <w:webHidden/>
              </w:rPr>
              <w:instrText xml:space="preserve"> PAGEREF _Toc458505276 \h </w:instrText>
            </w:r>
            <w:r w:rsidR="00D87D55">
              <w:rPr>
                <w:noProof/>
                <w:webHidden/>
              </w:rPr>
            </w:r>
            <w:r w:rsidR="00D87D55">
              <w:rPr>
                <w:noProof/>
                <w:webHidden/>
              </w:rPr>
              <w:fldChar w:fldCharType="separate"/>
            </w:r>
            <w:r w:rsidR="00D87D55">
              <w:rPr>
                <w:noProof/>
                <w:webHidden/>
              </w:rPr>
              <w:t>13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7" w:history="1">
            <w:r w:rsidR="00D87D55" w:rsidRPr="000D04A5">
              <w:rPr>
                <w:rStyle w:val="Hyperlink"/>
                <w:noProof/>
              </w:rPr>
              <w:t>20. Descrierea tehnică a proiectului</w:t>
            </w:r>
            <w:r w:rsidR="00D87D55">
              <w:rPr>
                <w:noProof/>
                <w:webHidden/>
              </w:rPr>
              <w:tab/>
            </w:r>
            <w:r w:rsidR="00D87D55">
              <w:rPr>
                <w:noProof/>
                <w:webHidden/>
              </w:rPr>
              <w:fldChar w:fldCharType="begin"/>
            </w:r>
            <w:r w:rsidR="00D87D55">
              <w:rPr>
                <w:noProof/>
                <w:webHidden/>
              </w:rPr>
              <w:instrText xml:space="preserve"> PAGEREF _Toc458505277 \h </w:instrText>
            </w:r>
            <w:r w:rsidR="00D87D55">
              <w:rPr>
                <w:noProof/>
                <w:webHidden/>
              </w:rPr>
            </w:r>
            <w:r w:rsidR="00D87D55">
              <w:rPr>
                <w:noProof/>
                <w:webHidden/>
              </w:rPr>
              <w:fldChar w:fldCharType="separate"/>
            </w:r>
            <w:r w:rsidR="00D87D55">
              <w:rPr>
                <w:noProof/>
                <w:webHidden/>
              </w:rPr>
              <w:t>14</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8" w:history="1">
            <w:r w:rsidR="00D87D55" w:rsidRPr="000D04A5">
              <w:rPr>
                <w:rStyle w:val="Hyperlink"/>
                <w:noProof/>
              </w:rPr>
              <w:t>21. Exploatare infrastructură</w:t>
            </w:r>
            <w:r w:rsidR="00D87D55">
              <w:rPr>
                <w:noProof/>
                <w:webHidden/>
              </w:rPr>
              <w:tab/>
            </w:r>
            <w:r w:rsidR="00D87D55">
              <w:rPr>
                <w:noProof/>
                <w:webHidden/>
              </w:rPr>
              <w:fldChar w:fldCharType="begin"/>
            </w:r>
            <w:r w:rsidR="00D87D55">
              <w:rPr>
                <w:noProof/>
                <w:webHidden/>
              </w:rPr>
              <w:instrText xml:space="preserve"> PAGEREF _Toc458505278 \h </w:instrText>
            </w:r>
            <w:r w:rsidR="00D87D55">
              <w:rPr>
                <w:noProof/>
                <w:webHidden/>
              </w:rPr>
            </w:r>
            <w:r w:rsidR="00D87D55">
              <w:rPr>
                <w:noProof/>
                <w:webHidden/>
              </w:rPr>
              <w:fldChar w:fldCharType="separate"/>
            </w:r>
            <w:r w:rsidR="00D87D55">
              <w:rPr>
                <w:noProof/>
                <w:webHidden/>
              </w:rPr>
              <w:t>14</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79" w:history="1">
            <w:r w:rsidR="00D87D55" w:rsidRPr="000D04A5">
              <w:rPr>
                <w:rStyle w:val="Hyperlink"/>
                <w:noProof/>
              </w:rPr>
              <w:t>22 Studii de fezabilitate</w:t>
            </w:r>
            <w:r w:rsidR="00D87D55">
              <w:rPr>
                <w:noProof/>
                <w:webHidden/>
              </w:rPr>
              <w:tab/>
            </w:r>
            <w:r w:rsidR="00D87D55">
              <w:rPr>
                <w:noProof/>
                <w:webHidden/>
              </w:rPr>
              <w:fldChar w:fldCharType="begin"/>
            </w:r>
            <w:r w:rsidR="00D87D55">
              <w:rPr>
                <w:noProof/>
                <w:webHidden/>
              </w:rPr>
              <w:instrText xml:space="preserve"> PAGEREF _Toc458505279 \h </w:instrText>
            </w:r>
            <w:r w:rsidR="00D87D55">
              <w:rPr>
                <w:noProof/>
                <w:webHidden/>
              </w:rPr>
            </w:r>
            <w:r w:rsidR="00D87D55">
              <w:rPr>
                <w:noProof/>
                <w:webHidden/>
              </w:rPr>
              <w:fldChar w:fldCharType="separate"/>
            </w:r>
            <w:r w:rsidR="00D87D55">
              <w:rPr>
                <w:noProof/>
                <w:webHidden/>
              </w:rPr>
              <w:t>15</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0" w:history="1">
            <w:r w:rsidR="00D87D55" w:rsidRPr="000D04A5">
              <w:rPr>
                <w:rStyle w:val="Hyperlink"/>
                <w:noProof/>
              </w:rPr>
              <w:t>23. ACB - Analiza financiara</w:t>
            </w:r>
            <w:r w:rsidR="00D87D55">
              <w:rPr>
                <w:noProof/>
                <w:webHidden/>
              </w:rPr>
              <w:tab/>
            </w:r>
            <w:r w:rsidR="00D87D55">
              <w:rPr>
                <w:noProof/>
                <w:webHidden/>
              </w:rPr>
              <w:fldChar w:fldCharType="begin"/>
            </w:r>
            <w:r w:rsidR="00D87D55">
              <w:rPr>
                <w:noProof/>
                <w:webHidden/>
              </w:rPr>
              <w:instrText xml:space="preserve"> PAGEREF _Toc458505280 \h </w:instrText>
            </w:r>
            <w:r w:rsidR="00D87D55">
              <w:rPr>
                <w:noProof/>
                <w:webHidden/>
              </w:rPr>
            </w:r>
            <w:r w:rsidR="00D87D55">
              <w:rPr>
                <w:noProof/>
                <w:webHidden/>
              </w:rPr>
              <w:fldChar w:fldCharType="separate"/>
            </w:r>
            <w:r w:rsidR="00D87D55">
              <w:rPr>
                <w:noProof/>
                <w:webHidden/>
              </w:rPr>
              <w:t>15</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1" w:history="1">
            <w:r w:rsidR="00D87D55" w:rsidRPr="000D04A5">
              <w:rPr>
                <w:rStyle w:val="Hyperlink"/>
                <w:noProof/>
              </w:rPr>
              <w:t>24. ACB - Analiza economica</w:t>
            </w:r>
            <w:r w:rsidR="00D87D55">
              <w:rPr>
                <w:noProof/>
                <w:webHidden/>
              </w:rPr>
              <w:tab/>
            </w:r>
            <w:r w:rsidR="00D87D55">
              <w:rPr>
                <w:noProof/>
                <w:webHidden/>
              </w:rPr>
              <w:fldChar w:fldCharType="begin"/>
            </w:r>
            <w:r w:rsidR="00D87D55">
              <w:rPr>
                <w:noProof/>
                <w:webHidden/>
              </w:rPr>
              <w:instrText xml:space="preserve"> PAGEREF _Toc458505281 \h </w:instrText>
            </w:r>
            <w:r w:rsidR="00D87D55">
              <w:rPr>
                <w:noProof/>
                <w:webHidden/>
              </w:rPr>
            </w:r>
            <w:r w:rsidR="00D87D55">
              <w:rPr>
                <w:noProof/>
                <w:webHidden/>
              </w:rPr>
              <w:fldChar w:fldCharType="separate"/>
            </w:r>
            <w:r w:rsidR="00D87D55">
              <w:rPr>
                <w:noProof/>
                <w:webHidden/>
              </w:rPr>
              <w:t>16</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2" w:history="1">
            <w:r w:rsidR="00D87D55" w:rsidRPr="000D04A5">
              <w:rPr>
                <w:rStyle w:val="Hyperlink"/>
                <w:noProof/>
              </w:rPr>
              <w:t>25. ACB - Analiza senzitivitate</w:t>
            </w:r>
            <w:r w:rsidR="00D87D55">
              <w:rPr>
                <w:noProof/>
                <w:webHidden/>
              </w:rPr>
              <w:tab/>
            </w:r>
            <w:r w:rsidR="00D87D55">
              <w:rPr>
                <w:noProof/>
                <w:webHidden/>
              </w:rPr>
              <w:fldChar w:fldCharType="begin"/>
            </w:r>
            <w:r w:rsidR="00D87D55">
              <w:rPr>
                <w:noProof/>
                <w:webHidden/>
              </w:rPr>
              <w:instrText xml:space="preserve"> PAGEREF _Toc458505282 \h </w:instrText>
            </w:r>
            <w:r w:rsidR="00D87D55">
              <w:rPr>
                <w:noProof/>
                <w:webHidden/>
              </w:rPr>
            </w:r>
            <w:r w:rsidR="00D87D55">
              <w:rPr>
                <w:noProof/>
                <w:webHidden/>
              </w:rPr>
              <w:fldChar w:fldCharType="separate"/>
            </w:r>
            <w:r w:rsidR="00D87D55">
              <w:rPr>
                <w:noProof/>
                <w:webHidden/>
              </w:rPr>
              <w:t>17</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3" w:history="1">
            <w:r w:rsidR="00D87D55" w:rsidRPr="000D04A5">
              <w:rPr>
                <w:rStyle w:val="Hyperlink"/>
                <w:noProof/>
              </w:rPr>
              <w:t>26. Impact fin. UE asupra proiectului</w:t>
            </w:r>
            <w:r w:rsidR="00D87D55">
              <w:rPr>
                <w:noProof/>
                <w:webHidden/>
              </w:rPr>
              <w:tab/>
            </w:r>
            <w:r w:rsidR="00D87D55">
              <w:rPr>
                <w:noProof/>
                <w:webHidden/>
              </w:rPr>
              <w:fldChar w:fldCharType="begin"/>
            </w:r>
            <w:r w:rsidR="00D87D55">
              <w:rPr>
                <w:noProof/>
                <w:webHidden/>
              </w:rPr>
              <w:instrText xml:space="preserve"> PAGEREF _Toc458505283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4" w:history="1">
            <w:r w:rsidR="00D87D55" w:rsidRPr="000D04A5">
              <w:rPr>
                <w:rStyle w:val="Hyperlink"/>
                <w:noProof/>
              </w:rPr>
              <w:t>27. Rezumat revizuiri aplicaţie</w:t>
            </w:r>
            <w:r w:rsidR="00D87D55">
              <w:rPr>
                <w:noProof/>
                <w:webHidden/>
              </w:rPr>
              <w:tab/>
            </w:r>
            <w:r w:rsidR="00D87D55">
              <w:rPr>
                <w:noProof/>
                <w:webHidden/>
              </w:rPr>
              <w:fldChar w:fldCharType="begin"/>
            </w:r>
            <w:r w:rsidR="00D87D55">
              <w:rPr>
                <w:noProof/>
                <w:webHidden/>
              </w:rPr>
              <w:instrText xml:space="preserve"> PAGEREF _Toc458505284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5" w:history="1">
            <w:r w:rsidR="00D87D55" w:rsidRPr="000D04A5">
              <w:rPr>
                <w:rStyle w:val="Hyperlink"/>
                <w:noProof/>
              </w:rPr>
              <w:t>28. Maturitatea proiectului</w:t>
            </w:r>
            <w:r w:rsidR="00D87D55">
              <w:rPr>
                <w:noProof/>
                <w:webHidden/>
              </w:rPr>
              <w:tab/>
            </w:r>
            <w:r w:rsidR="00D87D55">
              <w:rPr>
                <w:noProof/>
                <w:webHidden/>
              </w:rPr>
              <w:fldChar w:fldCharType="begin"/>
            </w:r>
            <w:r w:rsidR="00D87D55">
              <w:rPr>
                <w:noProof/>
                <w:webHidden/>
              </w:rPr>
              <w:instrText xml:space="preserve"> PAGEREF _Toc458505285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6" w:history="1">
            <w:r w:rsidR="00D87D55" w:rsidRPr="000D04A5">
              <w:rPr>
                <w:rStyle w:val="Hyperlink"/>
                <w:noProof/>
              </w:rPr>
              <w:t>29. Nerespectare legislație UE</w:t>
            </w:r>
            <w:r w:rsidR="00D87D55">
              <w:rPr>
                <w:noProof/>
                <w:webHidden/>
              </w:rPr>
              <w:tab/>
            </w:r>
            <w:r w:rsidR="00D87D55">
              <w:rPr>
                <w:noProof/>
                <w:webHidden/>
              </w:rPr>
              <w:fldChar w:fldCharType="begin"/>
            </w:r>
            <w:r w:rsidR="00D87D55">
              <w:rPr>
                <w:noProof/>
                <w:webHidden/>
              </w:rPr>
              <w:instrText xml:space="preserve"> PAGEREF _Toc458505286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7" w:history="1">
            <w:r w:rsidR="00D87D55" w:rsidRPr="000D04A5">
              <w:rPr>
                <w:rStyle w:val="Hyperlink"/>
                <w:noProof/>
              </w:rPr>
              <w:t>30. Indicatori prestabiliți</w:t>
            </w:r>
            <w:r w:rsidR="00D87D55">
              <w:rPr>
                <w:noProof/>
                <w:webHidden/>
              </w:rPr>
              <w:tab/>
            </w:r>
            <w:r w:rsidR="00D87D55">
              <w:rPr>
                <w:noProof/>
                <w:webHidden/>
              </w:rPr>
              <w:fldChar w:fldCharType="begin"/>
            </w:r>
            <w:r w:rsidR="00D87D55">
              <w:rPr>
                <w:noProof/>
                <w:webHidden/>
              </w:rPr>
              <w:instrText xml:space="preserve"> PAGEREF _Toc458505287 \h </w:instrText>
            </w:r>
            <w:r w:rsidR="00D87D55">
              <w:rPr>
                <w:noProof/>
                <w:webHidden/>
              </w:rPr>
            </w:r>
            <w:r w:rsidR="00D87D55">
              <w:rPr>
                <w:noProof/>
                <w:webHidden/>
              </w:rPr>
              <w:fldChar w:fldCharType="separate"/>
            </w:r>
            <w:r w:rsidR="00D87D55">
              <w:rPr>
                <w:noProof/>
                <w:webHidden/>
              </w:rPr>
              <w:t>18</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8" w:history="1">
            <w:r w:rsidR="00D87D55" w:rsidRPr="000D04A5">
              <w:rPr>
                <w:rStyle w:val="Hyperlink"/>
                <w:noProof/>
              </w:rPr>
              <w:t>31. Indicatori suplimentari proiect</w:t>
            </w:r>
            <w:r w:rsidR="00D87D55">
              <w:rPr>
                <w:noProof/>
                <w:webHidden/>
              </w:rPr>
              <w:tab/>
            </w:r>
            <w:r w:rsidR="00D87D55">
              <w:rPr>
                <w:noProof/>
                <w:webHidden/>
              </w:rPr>
              <w:fldChar w:fldCharType="begin"/>
            </w:r>
            <w:r w:rsidR="00D87D55">
              <w:rPr>
                <w:noProof/>
                <w:webHidden/>
              </w:rPr>
              <w:instrText xml:space="preserve"> PAGEREF _Toc458505288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89" w:history="1">
            <w:r w:rsidR="00D87D55" w:rsidRPr="000D04A5">
              <w:rPr>
                <w:rStyle w:val="Hyperlink"/>
                <w:noProof/>
              </w:rPr>
              <w:t>32. Plan de achiziții</w:t>
            </w:r>
            <w:r w:rsidR="00D87D55">
              <w:rPr>
                <w:noProof/>
                <w:webHidden/>
              </w:rPr>
              <w:tab/>
            </w:r>
            <w:r w:rsidR="00D87D55">
              <w:rPr>
                <w:noProof/>
                <w:webHidden/>
              </w:rPr>
              <w:fldChar w:fldCharType="begin"/>
            </w:r>
            <w:r w:rsidR="00D87D55">
              <w:rPr>
                <w:noProof/>
                <w:webHidden/>
              </w:rPr>
              <w:instrText xml:space="preserve"> PAGEREF _Toc458505289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0" w:history="1">
            <w:r w:rsidR="00D87D55" w:rsidRPr="000D04A5">
              <w:rPr>
                <w:rStyle w:val="Hyperlink"/>
                <w:noProof/>
              </w:rPr>
              <w:t>33. Resurse umane implicate</w:t>
            </w:r>
            <w:r w:rsidR="00D87D55">
              <w:rPr>
                <w:noProof/>
                <w:webHidden/>
              </w:rPr>
              <w:tab/>
            </w:r>
            <w:r w:rsidR="00D87D55">
              <w:rPr>
                <w:noProof/>
                <w:webHidden/>
              </w:rPr>
              <w:fldChar w:fldCharType="begin"/>
            </w:r>
            <w:r w:rsidR="00D87D55">
              <w:rPr>
                <w:noProof/>
                <w:webHidden/>
              </w:rPr>
              <w:instrText xml:space="preserve"> PAGEREF _Toc458505290 \h </w:instrText>
            </w:r>
            <w:r w:rsidR="00D87D55">
              <w:rPr>
                <w:noProof/>
                <w:webHidden/>
              </w:rPr>
            </w:r>
            <w:r w:rsidR="00D87D55">
              <w:rPr>
                <w:noProof/>
                <w:webHidden/>
              </w:rPr>
              <w:fldChar w:fldCharType="separate"/>
            </w:r>
            <w:r w:rsidR="00D87D55">
              <w:rPr>
                <w:noProof/>
                <w:webHidden/>
              </w:rPr>
              <w:t>19</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1" w:history="1">
            <w:r w:rsidR="00D87D55" w:rsidRPr="000D04A5">
              <w:rPr>
                <w:rStyle w:val="Hyperlink"/>
                <w:noProof/>
              </w:rPr>
              <w:t>34. Resurse materiale implicate</w:t>
            </w:r>
            <w:r w:rsidR="00D87D55">
              <w:rPr>
                <w:noProof/>
                <w:webHidden/>
              </w:rPr>
              <w:tab/>
            </w:r>
            <w:r w:rsidR="00D87D55">
              <w:rPr>
                <w:noProof/>
                <w:webHidden/>
              </w:rPr>
              <w:fldChar w:fldCharType="begin"/>
            </w:r>
            <w:r w:rsidR="00D87D55">
              <w:rPr>
                <w:noProof/>
                <w:webHidden/>
              </w:rPr>
              <w:instrText xml:space="preserve"> PAGEREF _Toc458505291 \h </w:instrText>
            </w:r>
            <w:r w:rsidR="00D87D55">
              <w:rPr>
                <w:noProof/>
                <w:webHidden/>
              </w:rPr>
            </w:r>
            <w:r w:rsidR="00D87D55">
              <w:rPr>
                <w:noProof/>
                <w:webHidden/>
              </w:rPr>
              <w:fldChar w:fldCharType="separate"/>
            </w:r>
            <w:r w:rsidR="00D87D55">
              <w:rPr>
                <w:noProof/>
                <w:webHidden/>
              </w:rPr>
              <w:t>20</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2" w:history="1">
            <w:r w:rsidR="00D87D55" w:rsidRPr="000D04A5">
              <w:rPr>
                <w:rStyle w:val="Hyperlink"/>
                <w:noProof/>
              </w:rPr>
              <w:t>35. Activități previzionate</w:t>
            </w:r>
            <w:r w:rsidR="00D87D55">
              <w:rPr>
                <w:noProof/>
                <w:webHidden/>
              </w:rPr>
              <w:tab/>
            </w:r>
            <w:r w:rsidR="00D87D55">
              <w:rPr>
                <w:noProof/>
                <w:webHidden/>
              </w:rPr>
              <w:fldChar w:fldCharType="begin"/>
            </w:r>
            <w:r w:rsidR="00D87D55">
              <w:rPr>
                <w:noProof/>
                <w:webHidden/>
              </w:rPr>
              <w:instrText xml:space="preserve"> PAGEREF _Toc458505292 \h </w:instrText>
            </w:r>
            <w:r w:rsidR="00D87D55">
              <w:rPr>
                <w:noProof/>
                <w:webHidden/>
              </w:rPr>
            </w:r>
            <w:r w:rsidR="00D87D55">
              <w:rPr>
                <w:noProof/>
                <w:webHidden/>
              </w:rPr>
              <w:fldChar w:fldCharType="separate"/>
            </w:r>
            <w:r w:rsidR="00D87D55">
              <w:rPr>
                <w:noProof/>
                <w:webHidden/>
              </w:rPr>
              <w:t>21</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3" w:history="1">
            <w:r w:rsidR="00D87D55" w:rsidRPr="000D04A5">
              <w:rPr>
                <w:rStyle w:val="Hyperlink"/>
                <w:noProof/>
              </w:rPr>
              <w:t>36. Buget - Activități și cheltuieli -</w:t>
            </w:r>
            <w:r w:rsidR="00D87D55">
              <w:rPr>
                <w:noProof/>
                <w:webHidden/>
              </w:rPr>
              <w:tab/>
            </w:r>
            <w:r w:rsidR="00D87D55">
              <w:rPr>
                <w:noProof/>
                <w:webHidden/>
              </w:rPr>
              <w:fldChar w:fldCharType="begin"/>
            </w:r>
            <w:r w:rsidR="00D87D55">
              <w:rPr>
                <w:noProof/>
                <w:webHidden/>
              </w:rPr>
              <w:instrText xml:space="preserve"> PAGEREF _Toc458505293 \h </w:instrText>
            </w:r>
            <w:r w:rsidR="00D87D55">
              <w:rPr>
                <w:noProof/>
                <w:webHidden/>
              </w:rPr>
            </w:r>
            <w:r w:rsidR="00D87D55">
              <w:rPr>
                <w:noProof/>
                <w:webHidden/>
              </w:rPr>
              <w:fldChar w:fldCharType="separate"/>
            </w:r>
            <w:r w:rsidR="00D87D55">
              <w:rPr>
                <w:noProof/>
                <w:webHidden/>
              </w:rPr>
              <w:t>21</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4" w:history="1">
            <w:r w:rsidR="00D87D55" w:rsidRPr="000D04A5">
              <w:rPr>
                <w:rStyle w:val="Hyperlink"/>
                <w:noProof/>
              </w:rPr>
              <w:t>37. Buget – Plan anual de cheltuieli</w:t>
            </w:r>
            <w:r w:rsidR="00D87D55">
              <w:rPr>
                <w:noProof/>
                <w:webHidden/>
              </w:rPr>
              <w:tab/>
            </w:r>
            <w:r w:rsidR="00D87D55">
              <w:rPr>
                <w:noProof/>
                <w:webHidden/>
              </w:rPr>
              <w:fldChar w:fldCharType="begin"/>
            </w:r>
            <w:r w:rsidR="00D87D55">
              <w:rPr>
                <w:noProof/>
                <w:webHidden/>
              </w:rPr>
              <w:instrText xml:space="preserve"> PAGEREF _Toc458505294 \h </w:instrText>
            </w:r>
            <w:r w:rsidR="00D87D55">
              <w:rPr>
                <w:noProof/>
                <w:webHidden/>
              </w:rPr>
            </w:r>
            <w:r w:rsidR="00D87D55">
              <w:rPr>
                <w:noProof/>
                <w:webHidden/>
              </w:rPr>
              <w:fldChar w:fldCharType="separate"/>
            </w:r>
            <w:r w:rsidR="00D87D55">
              <w:rPr>
                <w:noProof/>
                <w:webHidden/>
              </w:rPr>
              <w:t>22</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5" w:history="1">
            <w:r w:rsidR="00D87D55" w:rsidRPr="000D04A5">
              <w:rPr>
                <w:rStyle w:val="Hyperlink"/>
                <w:noProof/>
              </w:rPr>
              <w:t>38. Buget – Rezultate</w:t>
            </w:r>
            <w:r w:rsidR="00D87D55">
              <w:rPr>
                <w:noProof/>
                <w:webHidden/>
              </w:rPr>
              <w:tab/>
            </w:r>
            <w:r w:rsidR="00D87D55">
              <w:rPr>
                <w:noProof/>
                <w:webHidden/>
              </w:rPr>
              <w:fldChar w:fldCharType="begin"/>
            </w:r>
            <w:r w:rsidR="00D87D55">
              <w:rPr>
                <w:noProof/>
                <w:webHidden/>
              </w:rPr>
              <w:instrText xml:space="preserve"> PAGEREF _Toc458505295 \h </w:instrText>
            </w:r>
            <w:r w:rsidR="00D87D55">
              <w:rPr>
                <w:noProof/>
                <w:webHidden/>
              </w:rPr>
            </w:r>
            <w:r w:rsidR="00D87D55">
              <w:rPr>
                <w:noProof/>
                <w:webHidden/>
              </w:rPr>
              <w:fldChar w:fldCharType="separate"/>
            </w:r>
            <w:r w:rsidR="00D87D55">
              <w:rPr>
                <w:noProof/>
                <w:webHidden/>
              </w:rPr>
              <w:t>22</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6" w:history="1">
            <w:r w:rsidR="00D87D55" w:rsidRPr="000D04A5">
              <w:rPr>
                <w:rStyle w:val="Hyperlink"/>
                <w:noProof/>
              </w:rPr>
              <w:t>39. Buget – Amplasament</w:t>
            </w:r>
            <w:r w:rsidR="00D87D55">
              <w:rPr>
                <w:noProof/>
                <w:webHidden/>
              </w:rPr>
              <w:tab/>
            </w:r>
            <w:r w:rsidR="00D87D55">
              <w:rPr>
                <w:noProof/>
                <w:webHidden/>
              </w:rPr>
              <w:fldChar w:fldCharType="begin"/>
            </w:r>
            <w:r w:rsidR="00D87D55">
              <w:rPr>
                <w:noProof/>
                <w:webHidden/>
              </w:rPr>
              <w:instrText xml:space="preserve"> PAGEREF _Toc458505296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7" w:history="1">
            <w:r w:rsidR="00D87D55" w:rsidRPr="000D04A5">
              <w:rPr>
                <w:rStyle w:val="Hyperlink"/>
                <w:noProof/>
              </w:rPr>
              <w:t>40. Buget – Câmp de interventie</w:t>
            </w:r>
            <w:r w:rsidR="00D87D55">
              <w:rPr>
                <w:noProof/>
                <w:webHidden/>
              </w:rPr>
              <w:tab/>
            </w:r>
            <w:r w:rsidR="00D87D55">
              <w:rPr>
                <w:noProof/>
                <w:webHidden/>
              </w:rPr>
              <w:fldChar w:fldCharType="begin"/>
            </w:r>
            <w:r w:rsidR="00D87D55">
              <w:rPr>
                <w:noProof/>
                <w:webHidden/>
              </w:rPr>
              <w:instrText xml:space="preserve"> PAGEREF _Toc458505297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8" w:history="1">
            <w:r w:rsidR="00D87D55" w:rsidRPr="000D04A5">
              <w:rPr>
                <w:rStyle w:val="Hyperlink"/>
                <w:noProof/>
              </w:rPr>
              <w:t>41. Buget – Tip de finantare</w:t>
            </w:r>
            <w:r w:rsidR="00D87D55">
              <w:rPr>
                <w:noProof/>
                <w:webHidden/>
              </w:rPr>
              <w:tab/>
            </w:r>
            <w:r w:rsidR="00D87D55">
              <w:rPr>
                <w:noProof/>
                <w:webHidden/>
              </w:rPr>
              <w:fldChar w:fldCharType="begin"/>
            </w:r>
            <w:r w:rsidR="00D87D55">
              <w:rPr>
                <w:noProof/>
                <w:webHidden/>
              </w:rPr>
              <w:instrText xml:space="preserve"> PAGEREF _Toc458505298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299" w:history="1">
            <w:r w:rsidR="00D87D55" w:rsidRPr="000D04A5">
              <w:rPr>
                <w:rStyle w:val="Hyperlink"/>
                <w:noProof/>
              </w:rPr>
              <w:t>42. Buget – Tip teritoriu</w:t>
            </w:r>
            <w:r w:rsidR="00D87D55">
              <w:rPr>
                <w:noProof/>
                <w:webHidden/>
              </w:rPr>
              <w:tab/>
            </w:r>
            <w:r w:rsidR="00D87D55">
              <w:rPr>
                <w:noProof/>
                <w:webHidden/>
              </w:rPr>
              <w:fldChar w:fldCharType="begin"/>
            </w:r>
            <w:r w:rsidR="00D87D55">
              <w:rPr>
                <w:noProof/>
                <w:webHidden/>
              </w:rPr>
              <w:instrText xml:space="preserve"> PAGEREF _Toc458505299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300" w:history="1">
            <w:r w:rsidR="00D87D55" w:rsidRPr="000D04A5">
              <w:rPr>
                <w:rStyle w:val="Hyperlink"/>
                <w:noProof/>
              </w:rPr>
              <w:t>43. Buget – Activitate economica</w:t>
            </w:r>
            <w:r w:rsidR="00D87D55">
              <w:rPr>
                <w:noProof/>
                <w:webHidden/>
              </w:rPr>
              <w:tab/>
            </w:r>
            <w:r w:rsidR="00D87D55">
              <w:rPr>
                <w:noProof/>
                <w:webHidden/>
              </w:rPr>
              <w:fldChar w:fldCharType="begin"/>
            </w:r>
            <w:r w:rsidR="00D87D55">
              <w:rPr>
                <w:noProof/>
                <w:webHidden/>
              </w:rPr>
              <w:instrText xml:space="preserve"> PAGEREF _Toc458505300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301" w:history="1">
            <w:r w:rsidR="00D87D55" w:rsidRPr="000D04A5">
              <w:rPr>
                <w:rStyle w:val="Hyperlink"/>
                <w:noProof/>
              </w:rPr>
              <w:t>44 Buget – Obiectiv tematic</w:t>
            </w:r>
            <w:r w:rsidR="00D87D55">
              <w:rPr>
                <w:noProof/>
                <w:webHidden/>
              </w:rPr>
              <w:tab/>
            </w:r>
            <w:r w:rsidR="00D87D55">
              <w:rPr>
                <w:noProof/>
                <w:webHidden/>
              </w:rPr>
              <w:fldChar w:fldCharType="begin"/>
            </w:r>
            <w:r w:rsidR="00D87D55">
              <w:rPr>
                <w:noProof/>
                <w:webHidden/>
              </w:rPr>
              <w:instrText xml:space="preserve"> PAGEREF _Toc458505301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302" w:history="1">
            <w:r w:rsidR="00D87D55" w:rsidRPr="000D04A5">
              <w:rPr>
                <w:rStyle w:val="Hyperlink"/>
                <w:noProof/>
              </w:rPr>
              <w:t>45. Buget – Mecanism aplic. terit.</w:t>
            </w:r>
            <w:r w:rsidR="00D87D55">
              <w:rPr>
                <w:noProof/>
                <w:webHidden/>
              </w:rPr>
              <w:tab/>
            </w:r>
            <w:r w:rsidR="00D87D55">
              <w:rPr>
                <w:noProof/>
                <w:webHidden/>
              </w:rPr>
              <w:fldChar w:fldCharType="begin"/>
            </w:r>
            <w:r w:rsidR="00D87D55">
              <w:rPr>
                <w:noProof/>
                <w:webHidden/>
              </w:rPr>
              <w:instrText xml:space="preserve"> PAGEREF _Toc458505302 \h </w:instrText>
            </w:r>
            <w:r w:rsidR="00D87D55">
              <w:rPr>
                <w:noProof/>
                <w:webHidden/>
              </w:rPr>
            </w:r>
            <w:r w:rsidR="00D87D55">
              <w:rPr>
                <w:noProof/>
                <w:webHidden/>
              </w:rPr>
              <w:fldChar w:fldCharType="separate"/>
            </w:r>
            <w:r w:rsidR="00D87D55">
              <w:rPr>
                <w:noProof/>
                <w:webHidden/>
              </w:rPr>
              <w:t>23</w:t>
            </w:r>
            <w:r w:rsidR="00D87D55">
              <w:rPr>
                <w:noProof/>
                <w:webHidden/>
              </w:rPr>
              <w:fldChar w:fldCharType="end"/>
            </w:r>
          </w:hyperlink>
        </w:p>
        <w:p w:rsidR="00D87D55" w:rsidRDefault="00465C73">
          <w:pPr>
            <w:pStyle w:val="TOC1"/>
            <w:tabs>
              <w:tab w:val="right" w:leader="dot" w:pos="9346"/>
            </w:tabs>
            <w:rPr>
              <w:rFonts w:eastAsiaTheme="minorEastAsia"/>
              <w:noProof/>
              <w:lang w:val="en-US"/>
            </w:rPr>
          </w:pPr>
          <w:hyperlink w:anchor="_Toc458505303" w:history="1">
            <w:r w:rsidR="00D87D55" w:rsidRPr="000D04A5">
              <w:rPr>
                <w:rStyle w:val="Hyperlink"/>
                <w:rFonts w:ascii="Times New Roman" w:eastAsia="Calibri" w:hAnsi="Times New Roman" w:cs="Times New Roman"/>
                <w:noProof/>
                <w:lang w:val="fr-FR" w:eastAsia="ro-RO"/>
              </w:rPr>
              <w:t>ANEXE LA CEREREA DE FINANŢARE</w:t>
            </w:r>
            <w:r w:rsidR="00D87D55">
              <w:rPr>
                <w:noProof/>
                <w:webHidden/>
              </w:rPr>
              <w:tab/>
            </w:r>
            <w:r w:rsidR="00D87D55">
              <w:rPr>
                <w:noProof/>
                <w:webHidden/>
              </w:rPr>
              <w:fldChar w:fldCharType="begin"/>
            </w:r>
            <w:r w:rsidR="00D87D55">
              <w:rPr>
                <w:noProof/>
                <w:webHidden/>
              </w:rPr>
              <w:instrText xml:space="preserve"> PAGEREF _Toc458505303 \h </w:instrText>
            </w:r>
            <w:r w:rsidR="00D87D55">
              <w:rPr>
                <w:noProof/>
                <w:webHidden/>
              </w:rPr>
            </w:r>
            <w:r w:rsidR="00D87D55">
              <w:rPr>
                <w:noProof/>
                <w:webHidden/>
              </w:rPr>
              <w:fldChar w:fldCharType="separate"/>
            </w:r>
            <w:r w:rsidR="00D87D55">
              <w:rPr>
                <w:noProof/>
                <w:webHidden/>
              </w:rPr>
              <w:t>24</w:t>
            </w:r>
            <w:r w:rsidR="00D87D55">
              <w:rPr>
                <w:noProof/>
                <w:webHidden/>
              </w:rPr>
              <w:fldChar w:fldCharType="end"/>
            </w:r>
          </w:hyperlink>
        </w:p>
        <w:p w:rsidR="00C650FD" w:rsidRPr="00755B03" w:rsidRDefault="00C650FD" w:rsidP="00EC5FFA">
          <w:pPr>
            <w:jc w:val="both"/>
          </w:pPr>
          <w:r w:rsidRPr="00755B03">
            <w:rPr>
              <w:b/>
              <w:bCs/>
              <w:noProof/>
            </w:rPr>
            <w:fldChar w:fldCharType="end"/>
          </w:r>
        </w:p>
      </w:sdtContent>
    </w:sdt>
    <w:p w:rsidR="00892D2F" w:rsidRPr="00755B03" w:rsidRDefault="00892D2F" w:rsidP="00EC5FFA">
      <w:pPr>
        <w:spacing w:after="0" w:line="240" w:lineRule="auto"/>
        <w:jc w:val="both"/>
        <w:rPr>
          <w:b/>
        </w:rPr>
      </w:pPr>
    </w:p>
    <w:p w:rsidR="00E75B55" w:rsidRDefault="00E75B55" w:rsidP="000E6D5F">
      <w:pPr>
        <w:spacing w:before="120" w:after="120" w:line="240" w:lineRule="auto"/>
        <w:jc w:val="both"/>
        <w:rPr>
          <w:b/>
        </w:rPr>
      </w:pPr>
    </w:p>
    <w:p w:rsidR="00E75B55" w:rsidRDefault="00E75B55" w:rsidP="00E75B55">
      <w:pPr>
        <w:tabs>
          <w:tab w:val="left" w:pos="3149"/>
        </w:tabs>
        <w:spacing w:before="120" w:after="120" w:line="240" w:lineRule="auto"/>
        <w:jc w:val="both"/>
      </w:pPr>
      <w:r>
        <w:tab/>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Sistemul permite ataşarea de documente, cu condiţia ca, pentru acel pas, să fi fost permisă ataşarea de documente la def</w:t>
      </w:r>
      <w:r>
        <w:rPr>
          <w:rFonts w:ascii="Times New Roman" w:eastAsia="Calibri" w:hAnsi="Times New Roman" w:cs="Times New Roman"/>
          <w:i/>
          <w:sz w:val="20"/>
          <w:szCs w:val="20"/>
        </w:rPr>
        <w:t>inirea apelului de către AM.</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introducerea informaţiilor în pasul respectiv este necesară salvarea acestora.</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p>
    <w:p w:rsidR="000E6D5F" w:rsidRPr="00674129" w:rsidRDefault="000E6D5F" w:rsidP="000E6D5F">
      <w:pPr>
        <w:spacing w:before="120" w:after="120" w:line="240" w:lineRule="auto"/>
        <w:jc w:val="both"/>
        <w:rPr>
          <w:rFonts w:ascii="Times New Roman" w:eastAsia="Calibri" w:hAnsi="Times New Roman" w:cs="Times New Roman"/>
          <w:b/>
          <w:i/>
          <w:sz w:val="20"/>
          <w:szCs w:val="20"/>
        </w:rPr>
      </w:pPr>
      <w:r w:rsidRPr="00674129">
        <w:rPr>
          <w:rFonts w:ascii="Times New Roman" w:eastAsia="Calibri" w:hAnsi="Times New Roman" w:cs="Times New Roman"/>
          <w:b/>
          <w:i/>
          <w:sz w:val="20"/>
          <w:szCs w:val="20"/>
        </w:rPr>
        <w:t xml:space="preserve">ATENŢIE! </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În cazul în care proiectul este finanţat din mai multe apeluri, componenta reprezintă proiectul pentru fiecare apel</w:t>
      </w:r>
    </w:p>
    <w:p w:rsidR="000E6D5F" w:rsidRPr="00674129" w:rsidRDefault="000E6D5F" w:rsidP="000E6D5F">
      <w:pPr>
        <w:rPr>
          <w:rFonts w:ascii="Times New Roman" w:eastAsia="Calibri" w:hAnsi="Times New Roman" w:cs="Times New Roman"/>
          <w:b/>
          <w:sz w:val="24"/>
          <w:szCs w:val="24"/>
        </w:rPr>
      </w:pPr>
      <w:r w:rsidRPr="00674129">
        <w:rPr>
          <w:rFonts w:ascii="Times New Roman" w:eastAsia="Calibri" w:hAnsi="Times New Roman" w:cs="Times New Roman"/>
          <w:b/>
          <w:sz w:val="24"/>
          <w:szCs w:val="24"/>
        </w:rPr>
        <w:br w:type="page"/>
      </w:r>
    </w:p>
    <w:p w:rsidR="00C650FD" w:rsidRPr="00755B03" w:rsidRDefault="00C650FD" w:rsidP="00EC5FFA">
      <w:pPr>
        <w:jc w:val="both"/>
        <w:rPr>
          <w:b/>
        </w:rPr>
      </w:pPr>
    </w:p>
    <w:p w:rsidR="00892D2F"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0" w:name="_Toc458505258"/>
      <w:r w:rsidRPr="00755B03">
        <w:rPr>
          <w:rFonts w:asciiTheme="minorHAnsi" w:hAnsiTheme="minorHAnsi"/>
          <w:color w:val="auto"/>
          <w:sz w:val="24"/>
          <w:szCs w:val="24"/>
        </w:rPr>
        <w:t xml:space="preserve">1. </w:t>
      </w:r>
      <w:r w:rsidR="00892D2F" w:rsidRPr="00755B03">
        <w:rPr>
          <w:rFonts w:asciiTheme="minorHAnsi" w:hAnsiTheme="minorHAnsi"/>
          <w:color w:val="auto"/>
          <w:sz w:val="24"/>
          <w:szCs w:val="24"/>
        </w:rPr>
        <w:t>Solicitant</w:t>
      </w:r>
      <w:bookmarkEnd w:id="0"/>
    </w:p>
    <w:p w:rsidR="00402370" w:rsidRPr="00755B03" w:rsidRDefault="00402370" w:rsidP="00EC5FFA">
      <w:pPr>
        <w:spacing w:after="0" w:line="240" w:lineRule="auto"/>
        <w:jc w:val="both"/>
        <w:rPr>
          <w:b/>
          <w:i/>
          <w:color w:val="FF0000"/>
          <w:sz w:val="20"/>
          <w:szCs w:val="20"/>
        </w:rPr>
      </w:pPr>
    </w:p>
    <w:p w:rsidR="008A643D" w:rsidRPr="00614AEE"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w:t>
      </w:r>
      <w:r w:rsidR="001C2C59" w:rsidRPr="00755B03">
        <w:rPr>
          <w:b/>
          <w:i/>
          <w:color w:val="FF0000"/>
          <w:sz w:val="20"/>
          <w:szCs w:val="20"/>
        </w:rPr>
        <w:t>ntității juridice, dreapta sus f</w:t>
      </w:r>
      <w:r w:rsidRPr="00755B03">
        <w:rPr>
          <w:b/>
          <w:i/>
          <w:color w:val="FF0000"/>
          <w:sz w:val="20"/>
          <w:szCs w:val="20"/>
        </w:rPr>
        <w:t xml:space="preserve">uncția Modificare persoană juridică. Se </w:t>
      </w:r>
      <w:r w:rsidRPr="00614AEE">
        <w:rPr>
          <w:b/>
          <w:i/>
          <w:color w:val="FF0000"/>
          <w:sz w:val="20"/>
          <w:szCs w:val="20"/>
        </w:rPr>
        <w:t>poate modifica doar de către reprezentantul legal/împuternicit</w:t>
      </w:r>
      <w:r w:rsidR="001C2C59" w:rsidRPr="00614AEE">
        <w:rPr>
          <w:b/>
          <w:i/>
          <w:color w:val="FF0000"/>
          <w:sz w:val="20"/>
          <w:szCs w:val="20"/>
        </w:rPr>
        <w:t>.</w:t>
      </w:r>
    </w:p>
    <w:p w:rsidR="001C2C59" w:rsidRPr="00614AEE" w:rsidRDefault="001C2C59" w:rsidP="00EC5FFA">
      <w:pPr>
        <w:spacing w:after="0" w:line="240" w:lineRule="auto"/>
        <w:jc w:val="both"/>
        <w:rPr>
          <w:b/>
          <w:i/>
          <w:color w:val="FF0000"/>
          <w:sz w:val="20"/>
          <w:szCs w:val="20"/>
        </w:rPr>
      </w:pPr>
      <w:r w:rsidRPr="00614AEE">
        <w:rPr>
          <w:b/>
          <w:i/>
          <w:color w:val="FF0000"/>
          <w:sz w:val="20"/>
          <w:szCs w:val="20"/>
        </w:rPr>
        <w:t xml:space="preserve">Se completează </w:t>
      </w:r>
      <w:r w:rsidR="00F06B13" w:rsidRPr="00614AEE">
        <w:rPr>
          <w:b/>
          <w:i/>
          <w:color w:val="FF0000"/>
          <w:sz w:val="20"/>
          <w:szCs w:val="20"/>
        </w:rPr>
        <w:t>de către</w:t>
      </w:r>
      <w:r w:rsidRPr="00614AEE">
        <w:rPr>
          <w:b/>
          <w:i/>
          <w:color w:val="FF0000"/>
          <w:sz w:val="20"/>
          <w:szCs w:val="20"/>
        </w:rPr>
        <w:t xml:space="preserve"> lider și fi</w:t>
      </w:r>
      <w:r w:rsidR="00E312CD" w:rsidRPr="00614AEE">
        <w:rPr>
          <w:b/>
          <w:i/>
          <w:color w:val="FF0000"/>
          <w:sz w:val="20"/>
          <w:szCs w:val="20"/>
        </w:rPr>
        <w:t>ecare membru al parteneriatului</w:t>
      </w:r>
      <w:r w:rsidR="00665ECE" w:rsidRPr="00614AEE">
        <w:rPr>
          <w:b/>
          <w:i/>
          <w:color w:val="FF0000"/>
          <w:sz w:val="20"/>
          <w:szCs w:val="20"/>
        </w:rPr>
        <w:t xml:space="preserve"> (de către reprezentanți sau împuterniciți NU de către persoanele înrolate).</w:t>
      </w:r>
    </w:p>
    <w:p w:rsidR="00F906FD" w:rsidRPr="00614AEE" w:rsidRDefault="00F906FD" w:rsidP="00EC5FFA">
      <w:pPr>
        <w:spacing w:after="0" w:line="240" w:lineRule="auto"/>
        <w:jc w:val="both"/>
        <w:rPr>
          <w:b/>
          <w:i/>
          <w:color w:val="FF0000"/>
          <w:sz w:val="20"/>
          <w:szCs w:val="20"/>
        </w:rPr>
      </w:pPr>
      <w:r w:rsidRPr="00614AEE">
        <w:rPr>
          <w:b/>
          <w:i/>
          <w:color w:val="FF0000"/>
          <w:sz w:val="20"/>
          <w:szCs w:val="20"/>
        </w:rPr>
        <w:t>Sistemul preia automat datele aferente profilului fiecărui membru al parteneriatului.</w:t>
      </w:r>
    </w:p>
    <w:p w:rsidR="00F906FD" w:rsidRPr="00755B03" w:rsidRDefault="00F906FD" w:rsidP="00EC5FFA">
      <w:pPr>
        <w:spacing w:after="0" w:line="240" w:lineRule="auto"/>
        <w:jc w:val="both"/>
        <w:rPr>
          <w:b/>
          <w:i/>
          <w:color w:val="FF0000"/>
          <w:sz w:val="20"/>
          <w:szCs w:val="20"/>
        </w:rPr>
      </w:pPr>
      <w:r w:rsidRPr="00614AEE">
        <w:rPr>
          <w:b/>
          <w:i/>
          <w:color w:val="FF0000"/>
          <w:sz w:val="20"/>
          <w:szCs w:val="20"/>
        </w:rPr>
        <w:t xml:space="preserve">Procedura de asociere se realizează utilizând funcția din dreapta sus Asociere </w:t>
      </w:r>
      <w:r w:rsidR="00F06B13" w:rsidRPr="00614AEE">
        <w:rPr>
          <w:b/>
          <w:i/>
          <w:color w:val="FF0000"/>
          <w:sz w:val="20"/>
          <w:szCs w:val="20"/>
        </w:rPr>
        <w:t xml:space="preserve">in </w:t>
      </w:r>
      <w:r w:rsidRPr="00614AEE">
        <w:rPr>
          <w:b/>
          <w:i/>
          <w:color w:val="FF0000"/>
          <w:sz w:val="20"/>
          <w:szCs w:val="20"/>
        </w:rPr>
        <w:t>proiect, cu ajutorul unui cod asociere proiect</w:t>
      </w:r>
      <w:r w:rsidR="00F06B13" w:rsidRPr="00614AEE">
        <w:rPr>
          <w:b/>
          <w:i/>
          <w:color w:val="FF0000"/>
          <w:sz w:val="20"/>
          <w:szCs w:val="20"/>
        </w:rPr>
        <w:t>,</w:t>
      </w:r>
      <w:r w:rsidRPr="00614AEE">
        <w:rPr>
          <w:b/>
          <w:i/>
          <w:color w:val="FF0000"/>
          <w:sz w:val="20"/>
          <w:szCs w:val="20"/>
        </w:rPr>
        <w:t xml:space="preserve"> furnizat de sistem (conform manualului </w:t>
      </w:r>
      <w:proofErr w:type="spellStart"/>
      <w:r w:rsidRPr="00614AEE">
        <w:rPr>
          <w:b/>
          <w:i/>
          <w:color w:val="FF0000"/>
          <w:sz w:val="20"/>
          <w:szCs w:val="20"/>
        </w:rPr>
        <w:t>MySMIS</w:t>
      </w:r>
      <w:proofErr w:type="spellEnd"/>
      <w:r w:rsidR="00665ECE" w:rsidRPr="00614AEE">
        <w:rPr>
          <w:b/>
          <w:i/>
          <w:color w:val="FF0000"/>
          <w:sz w:val="20"/>
          <w:szCs w:val="20"/>
        </w:rPr>
        <w:t xml:space="preserve"> - Identificarea electronică,  crearea contului entității juridice și asocierea la o entitate, secțiunea asocierea la o entitate juridică</w:t>
      </w:r>
      <w:r w:rsidRPr="00614AEE">
        <w:rPr>
          <w:b/>
          <w:i/>
          <w:color w:val="FF0000"/>
          <w:sz w:val="20"/>
          <w:szCs w:val="20"/>
        </w:rPr>
        <w:t>)</w:t>
      </w:r>
    </w:p>
    <w:p w:rsidR="00F906FD" w:rsidRPr="00755B03" w:rsidRDefault="00F906FD" w:rsidP="00EC5FFA">
      <w:pPr>
        <w:spacing w:after="0" w:line="240" w:lineRule="auto"/>
        <w:jc w:val="both"/>
        <w:rPr>
          <w:b/>
          <w:i/>
          <w:color w:val="FF0000"/>
          <w:sz w:val="20"/>
          <w:szCs w:val="20"/>
        </w:rPr>
      </w:pPr>
    </w:p>
    <w:p w:rsidR="00F906FD" w:rsidRPr="00755B03" w:rsidRDefault="00F906FD" w:rsidP="00EC5FFA">
      <w:pPr>
        <w:spacing w:after="0" w:line="240" w:lineRule="auto"/>
        <w:jc w:val="both"/>
        <w:rPr>
          <w:b/>
          <w:i/>
          <w:color w:val="FF0000"/>
          <w:sz w:val="20"/>
          <w:szCs w:val="20"/>
        </w:rPr>
      </w:pPr>
      <w:r w:rsidRPr="00755B03">
        <w:rPr>
          <w:b/>
          <w:i/>
          <w:color w:val="FF0000"/>
          <w:sz w:val="20"/>
          <w:szCs w:val="20"/>
        </w:rPr>
        <w:t xml:space="preserve">NOTĂ: </w:t>
      </w:r>
      <w:r w:rsidRPr="00755B03">
        <w:rPr>
          <w:b/>
          <w:i/>
          <w:color w:val="FF0000"/>
          <w:sz w:val="20"/>
          <w:szCs w:val="20"/>
        </w:rPr>
        <w:tab/>
        <w:t xml:space="preserve">Partenerul nu </w:t>
      </w:r>
      <w:r w:rsidR="00F06B13" w:rsidRPr="00755B03">
        <w:rPr>
          <w:b/>
          <w:i/>
          <w:color w:val="FF0000"/>
          <w:sz w:val="20"/>
          <w:szCs w:val="20"/>
        </w:rPr>
        <w:t xml:space="preserve">poate </w:t>
      </w:r>
      <w:r w:rsidRPr="00755B03">
        <w:rPr>
          <w:b/>
          <w:i/>
          <w:color w:val="FF0000"/>
          <w:sz w:val="20"/>
          <w:szCs w:val="20"/>
        </w:rPr>
        <w:t xml:space="preserve">introduce </w:t>
      </w:r>
      <w:r w:rsidR="00F06B13" w:rsidRPr="00755B03">
        <w:rPr>
          <w:b/>
          <w:i/>
          <w:color w:val="FF0000"/>
          <w:sz w:val="20"/>
          <w:szCs w:val="20"/>
        </w:rPr>
        <w:t>informații</w:t>
      </w:r>
      <w:r w:rsidRPr="00755B03">
        <w:rPr>
          <w:b/>
          <w:i/>
          <w:color w:val="FF0000"/>
          <w:sz w:val="20"/>
          <w:szCs w:val="20"/>
        </w:rPr>
        <w:t xml:space="preserve"> aferente cererii de finanțare create de liderul parteneriatului.</w:t>
      </w:r>
    </w:p>
    <w:p w:rsidR="00F906FD" w:rsidRDefault="00F906FD" w:rsidP="00EC5FFA">
      <w:pPr>
        <w:spacing w:after="0" w:line="240" w:lineRule="auto"/>
        <w:ind w:left="708"/>
        <w:jc w:val="both"/>
        <w:rPr>
          <w:b/>
          <w:i/>
          <w:color w:val="FF0000"/>
          <w:sz w:val="20"/>
          <w:szCs w:val="20"/>
        </w:rPr>
      </w:pPr>
      <w:r w:rsidRPr="00755B03">
        <w:rPr>
          <w:b/>
          <w:i/>
          <w:color w:val="FF0000"/>
          <w:sz w:val="20"/>
          <w:szCs w:val="20"/>
        </w:rPr>
        <w:t xml:space="preserve">Dacă se dorește ca și alți utilizatori având calitate de persoană fizică să introducă date aferente cererii de finanțare, se folosește funcția </w:t>
      </w:r>
      <w:r w:rsidRPr="00755B03">
        <w:rPr>
          <w:b/>
          <w:i/>
          <w:color w:val="FF0000"/>
        </w:rPr>
        <w:t>Drepturi acces utilizatori</w:t>
      </w:r>
      <w:r w:rsidRPr="00755B03">
        <w:rPr>
          <w:b/>
          <w:i/>
          <w:color w:val="FF0000"/>
          <w:sz w:val="20"/>
          <w:szCs w:val="20"/>
        </w:rPr>
        <w:t xml:space="preserve">, utilizând codul de înrolare al liderului. </w:t>
      </w:r>
    </w:p>
    <w:p w:rsidR="00E75B55" w:rsidRDefault="00E75B55" w:rsidP="00EC5FFA">
      <w:pPr>
        <w:spacing w:after="0" w:line="240" w:lineRule="auto"/>
        <w:ind w:left="708"/>
        <w:jc w:val="both"/>
        <w:rPr>
          <w:b/>
          <w:i/>
          <w:color w:val="FF0000"/>
          <w:sz w:val="20"/>
          <w:szCs w:val="20"/>
        </w:rPr>
      </w:pP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Registru și Cod CAEN, se completează selectând din nomenclatorul aferent.</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 pentru virarea sumelor aferente rambursărilor.</w:t>
      </w:r>
    </w:p>
    <w:p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 xml:space="preserve">În cazul în care se solicită </w:t>
      </w:r>
      <w:proofErr w:type="spellStart"/>
      <w:r w:rsidRPr="00FD46CE">
        <w:rPr>
          <w:rFonts w:ascii="Times New Roman" w:eastAsia="Times New Roman" w:hAnsi="Times New Roman"/>
          <w:sz w:val="20"/>
          <w:szCs w:val="20"/>
          <w:lang w:eastAsia="ro-RO"/>
        </w:rPr>
        <w:t>prefinanțare</w:t>
      </w:r>
      <w:proofErr w:type="spellEnd"/>
      <w:r w:rsidRPr="00FD46CE">
        <w:rPr>
          <w:rFonts w:ascii="Times New Roman" w:eastAsia="Times New Roman" w:hAnsi="Times New Roman"/>
          <w:sz w:val="20"/>
          <w:szCs w:val="20"/>
          <w:lang w:eastAsia="ro-RO"/>
        </w:rPr>
        <w:t xml:space="preserve"> sau se utilizează mecanismul cererilor de plată, se vor deschide conturi speciale atât pentru virarea sumelor aferente </w:t>
      </w:r>
      <w:proofErr w:type="spellStart"/>
      <w:r w:rsidRPr="00FD46CE">
        <w:rPr>
          <w:rFonts w:ascii="Times New Roman" w:eastAsia="Times New Roman" w:hAnsi="Times New Roman"/>
          <w:sz w:val="20"/>
          <w:szCs w:val="20"/>
          <w:lang w:eastAsia="ro-RO"/>
        </w:rPr>
        <w:t>prefinațării</w:t>
      </w:r>
      <w:proofErr w:type="spellEnd"/>
      <w:r w:rsidRPr="00FD46CE">
        <w:rPr>
          <w:rFonts w:ascii="Times New Roman" w:eastAsia="Times New Roman" w:hAnsi="Times New Roman"/>
          <w:sz w:val="20"/>
          <w:szCs w:val="20"/>
          <w:lang w:eastAsia="ro-RO"/>
        </w:rPr>
        <w:t>, cât și pentru virarea sumelor aferente cererilor de plată (conform prevederilor legale în vigoare). Conturile necesare mecanismului cererilor de plată pot fi deschise cu ocazia transmiterii primei cereri de plată.</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b/>
          <w:bCs/>
          <w:sz w:val="20"/>
          <w:szCs w:val="20"/>
          <w:lang w:eastAsia="ro-RO"/>
        </w:rPr>
        <w:t>Se poate modifica doar de către reprezentantul legal/împuternicit </w:t>
      </w:r>
      <w:r w:rsidRPr="00FD46C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Detalierea exercițiul financiar nu este obligatorie pentru acest apel de proiecte.</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 xml:space="preserve">Se vor menționa toate proiectele care prevăd finanțări din sectorul de biodiversitate, la secțiunea asistență acordată, informațiile vor fi </w:t>
      </w:r>
      <w:proofErr w:type="spellStart"/>
      <w:r w:rsidRPr="00FD46CE">
        <w:rPr>
          <w:rFonts w:ascii="Times New Roman" w:eastAsia="Times New Roman" w:hAnsi="Times New Roman"/>
          <w:sz w:val="20"/>
          <w:szCs w:val="20"/>
          <w:lang w:eastAsia="ro-RO"/>
        </w:rPr>
        <w:t>disponibille</w:t>
      </w:r>
      <w:proofErr w:type="spellEnd"/>
      <w:r w:rsidRPr="00FD46CE">
        <w:rPr>
          <w:rFonts w:ascii="Times New Roman" w:eastAsia="Times New Roman" w:hAnsi="Times New Roman"/>
          <w:sz w:val="20"/>
          <w:szCs w:val="20"/>
          <w:lang w:eastAsia="ro-RO"/>
        </w:rPr>
        <w:t> automat în secțiunea complementaritate.</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atașa în format .</w:t>
      </w:r>
      <w:proofErr w:type="spellStart"/>
      <w:r w:rsidRPr="00FD46CE">
        <w:rPr>
          <w:rFonts w:ascii="Times New Roman" w:eastAsia="Times New Roman" w:hAnsi="Times New Roman"/>
          <w:sz w:val="20"/>
          <w:szCs w:val="20"/>
          <w:lang w:eastAsia="ro-RO"/>
        </w:rPr>
        <w:t>pdf</w:t>
      </w:r>
      <w:proofErr w:type="spellEnd"/>
      <w:r w:rsidRPr="00FD46CE">
        <w:rPr>
          <w:rFonts w:ascii="Times New Roman" w:eastAsia="Times New Roman" w:hAnsi="Times New Roman"/>
          <w:sz w:val="20"/>
          <w:szCs w:val="20"/>
          <w:lang w:eastAsia="ro-RO"/>
        </w:rPr>
        <w:t xml:space="preserve"> semnate electronic de </w:t>
      </w:r>
      <w:proofErr w:type="spellStart"/>
      <w:r w:rsidRPr="00FD46CE">
        <w:rPr>
          <w:rFonts w:ascii="Times New Roman" w:eastAsia="Times New Roman" w:hAnsi="Times New Roman"/>
          <w:sz w:val="20"/>
          <w:szCs w:val="20"/>
          <w:lang w:eastAsia="ro-RO"/>
        </w:rPr>
        <w:t>catre</w:t>
      </w:r>
      <w:proofErr w:type="spellEnd"/>
      <w:r w:rsidRPr="00FD46CE">
        <w:rPr>
          <w:rFonts w:ascii="Times New Roman" w:eastAsia="Times New Roman" w:hAnsi="Times New Roman"/>
          <w:sz w:val="20"/>
          <w:szCs w:val="20"/>
          <w:lang w:eastAsia="ro-RO"/>
        </w:rPr>
        <w:t xml:space="preserve"> reprezentantul legal / împuternicit, </w:t>
      </w:r>
      <w:proofErr w:type="spellStart"/>
      <w:r w:rsidRPr="00FD46CE">
        <w:rPr>
          <w:rFonts w:ascii="Times New Roman" w:eastAsia="Times New Roman" w:hAnsi="Times New Roman"/>
          <w:sz w:val="20"/>
          <w:szCs w:val="20"/>
          <w:lang w:eastAsia="ro-RO"/>
        </w:rPr>
        <w:t>urmatoarele</w:t>
      </w:r>
      <w:proofErr w:type="spellEnd"/>
      <w:r w:rsidRPr="00FD46CE">
        <w:rPr>
          <w:rFonts w:ascii="Times New Roman" w:eastAsia="Times New Roman" w:hAnsi="Times New Roman"/>
          <w:sz w:val="20"/>
          <w:szCs w:val="20"/>
          <w:lang w:eastAsia="ro-RO"/>
        </w:rPr>
        <w:t xml:space="preserve"> declarații:</w:t>
      </w:r>
    </w:p>
    <w:p w:rsidR="00E75B55" w:rsidRPr="00FD46CE"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de eligibilitate</w:t>
      </w:r>
    </w:p>
    <w:p w:rsidR="00E75B55"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de angajament </w:t>
      </w:r>
    </w:p>
    <w:p w:rsidR="00E75B55" w:rsidRDefault="00E75B55"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Pr>
          <w:rFonts w:ascii="Times New Roman" w:eastAsia="Times New Roman" w:hAnsi="Times New Roman"/>
          <w:sz w:val="20"/>
          <w:szCs w:val="20"/>
          <w:lang w:eastAsia="ro-RO"/>
        </w:rPr>
        <w:t>Declarația privind conformitatea cu regulile de ajutor de stat</w:t>
      </w:r>
    </w:p>
    <w:p w:rsidR="00E75B55" w:rsidRPr="00FD46CE"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privind TVA</w:t>
      </w:r>
    </w:p>
    <w:p w:rsidR="00E75B55"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Declarația</w:t>
      </w:r>
      <w:r w:rsidR="00E75B55" w:rsidRPr="00FD46CE">
        <w:rPr>
          <w:rFonts w:ascii="Times New Roman" w:eastAsia="Times New Roman" w:hAnsi="Times New Roman"/>
          <w:sz w:val="20"/>
          <w:szCs w:val="20"/>
          <w:lang w:eastAsia="ro-RO"/>
        </w:rPr>
        <w:t xml:space="preserve"> privind conflictul de interese</w:t>
      </w:r>
    </w:p>
    <w:p w:rsidR="001B2A2B" w:rsidRPr="00E75B55" w:rsidRDefault="001B2A2B" w:rsidP="00E75B55">
      <w:pPr>
        <w:numPr>
          <w:ilvl w:val="0"/>
          <w:numId w:val="23"/>
        </w:numPr>
        <w:spacing w:before="100" w:beforeAutospacing="1" w:after="100" w:afterAutospacing="1" w:line="312" w:lineRule="atLeast"/>
        <w:rPr>
          <w:rFonts w:ascii="Times New Roman" w:eastAsia="Times New Roman" w:hAnsi="Times New Roman"/>
          <w:sz w:val="20"/>
          <w:szCs w:val="20"/>
          <w:lang w:eastAsia="ro-RO"/>
        </w:rPr>
      </w:pPr>
      <w:r>
        <w:t>Declarația privind neîncadrarea solicitantului de finanţare în cerinţa de întărire a rețelelor</w:t>
      </w:r>
    </w:p>
    <w:p w:rsidR="00E75B55" w:rsidRPr="00755B03" w:rsidRDefault="00E75B55" w:rsidP="00EC5FFA">
      <w:pPr>
        <w:spacing w:after="0" w:line="240" w:lineRule="auto"/>
        <w:ind w:left="708"/>
        <w:jc w:val="both"/>
        <w:rPr>
          <w:b/>
          <w:i/>
          <w:color w:val="FF0000"/>
          <w:sz w:val="20"/>
          <w:szCs w:val="20"/>
        </w:rPr>
      </w:pPr>
    </w:p>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DATE DE IDENTIFICARE</w:t>
      </w:r>
    </w:p>
    <w:p w:rsidR="00892D2F" w:rsidRPr="00755B03" w:rsidRDefault="00892D2F" w:rsidP="00EC5FFA">
      <w:pPr>
        <w:spacing w:after="0" w:line="240" w:lineRule="auto"/>
        <w:jc w:val="both"/>
        <w:rPr>
          <w:b/>
        </w:rPr>
      </w:pPr>
      <w:r w:rsidRPr="00755B03">
        <w:rPr>
          <w:b/>
        </w:rPr>
        <w:t>Denumire</w:t>
      </w:r>
      <w:r w:rsidR="00E40945">
        <w:rPr>
          <w:b/>
        </w:rPr>
        <w:t xml:space="preserve"> (obligatoriu)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Tipul </w:t>
      </w:r>
      <w:r w:rsidR="00355605" w:rsidRPr="00755B03">
        <w:rPr>
          <w:b/>
        </w:rPr>
        <w:t>organizației</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rPr>
            </w:pPr>
            <w:r w:rsidRPr="00755B03">
              <w:rPr>
                <w:b/>
                <w:i/>
                <w:color w:val="FF0000"/>
                <w:sz w:val="20"/>
                <w:szCs w:val="20"/>
              </w:rPr>
              <w:t xml:space="preserve">Se </w:t>
            </w:r>
            <w:r w:rsidR="001C2C59" w:rsidRPr="00755B03">
              <w:rPr>
                <w:b/>
                <w:i/>
                <w:color w:val="FF0000"/>
                <w:sz w:val="20"/>
                <w:szCs w:val="20"/>
              </w:rPr>
              <w:t>selectează din nomenclator</w:t>
            </w:r>
          </w:p>
        </w:tc>
      </w:tr>
    </w:tbl>
    <w:p w:rsidR="00892D2F" w:rsidRPr="00755B03" w:rsidRDefault="00892D2F" w:rsidP="00EC5FFA">
      <w:pPr>
        <w:spacing w:after="0" w:line="240" w:lineRule="auto"/>
        <w:jc w:val="both"/>
        <w:rPr>
          <w:b/>
        </w:rPr>
      </w:pPr>
      <w:r w:rsidRPr="00755B03">
        <w:rPr>
          <w:b/>
        </w:rPr>
        <w:t>Cod fiscal</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Nr. </w:t>
      </w:r>
      <w:r w:rsidR="00355605" w:rsidRPr="00755B03">
        <w:rPr>
          <w:b/>
        </w:rPr>
        <w:t>înregistrare</w:t>
      </w:r>
      <w:r w:rsidR="00ED31C2"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rPr>
            </w:pPr>
            <w:r w:rsidRPr="00E40945">
              <w:rPr>
                <w:b/>
                <w:i/>
                <w:color w:val="FF0000"/>
                <w:sz w:val="20"/>
                <w:szCs w:val="20"/>
              </w:rPr>
              <w:t>Se</w:t>
            </w:r>
            <w:r w:rsidRPr="00107C12">
              <w:rPr>
                <w:rFonts w:ascii="Times New Roman" w:hAnsi="Times New Roman" w:cs="Times New Roman"/>
                <w:i/>
                <w:color w:val="FF0000"/>
                <w:sz w:val="20"/>
                <w:szCs w:val="20"/>
              </w:rPr>
              <w:t xml:space="preserve"> </w:t>
            </w:r>
            <w:r w:rsidRPr="00E40945">
              <w:rPr>
                <w:b/>
                <w:i/>
                <w:color w:val="FF0000"/>
                <w:sz w:val="20"/>
                <w:szCs w:val="20"/>
              </w:rPr>
              <w:t xml:space="preserve">completează cu nr. de </w:t>
            </w:r>
            <w:proofErr w:type="spellStart"/>
            <w:r w:rsidRPr="00E40945">
              <w:rPr>
                <w:b/>
                <w:i/>
                <w:color w:val="FF0000"/>
                <w:sz w:val="20"/>
                <w:szCs w:val="20"/>
              </w:rPr>
              <w:t>înregsitrare</w:t>
            </w:r>
            <w:proofErr w:type="spellEnd"/>
            <w:r w:rsidRPr="00E40945">
              <w:rPr>
                <w:b/>
                <w:i/>
                <w:color w:val="FF0000"/>
                <w:sz w:val="20"/>
                <w:szCs w:val="20"/>
              </w:rPr>
              <w:t xml:space="preserve"> din registrele relevante pentru statutul juridic al solicitantului</w:t>
            </w:r>
          </w:p>
        </w:tc>
      </w:tr>
    </w:tbl>
    <w:p w:rsidR="00892D2F" w:rsidRPr="00755B03" w:rsidRDefault="00892D2F" w:rsidP="00EC5FFA">
      <w:pPr>
        <w:spacing w:after="0" w:line="240" w:lineRule="auto"/>
        <w:jc w:val="both"/>
        <w:rPr>
          <w:b/>
        </w:rPr>
      </w:pPr>
      <w:r w:rsidRPr="00755B03">
        <w:rPr>
          <w:b/>
        </w:rPr>
        <w:t>Registru</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i/>
                <w:color w:val="FF0000"/>
                <w:sz w:val="20"/>
                <w:szCs w:val="20"/>
              </w:rPr>
            </w:pPr>
            <w:r w:rsidRPr="00755B03">
              <w:rPr>
                <w:b/>
                <w:i/>
                <w:color w:val="FF0000"/>
                <w:sz w:val="20"/>
                <w:szCs w:val="20"/>
              </w:rPr>
              <w:t xml:space="preserve">Se </w:t>
            </w:r>
            <w:r w:rsidR="001C2C59" w:rsidRPr="00755B03">
              <w:rPr>
                <w:b/>
                <w:i/>
                <w:color w:val="FF0000"/>
                <w:sz w:val="20"/>
                <w:szCs w:val="20"/>
              </w:rPr>
              <w:t>selectează din nomenclator</w:t>
            </w:r>
          </w:p>
          <w:p w:rsidR="00037EE3" w:rsidRPr="00755B03" w:rsidRDefault="00037EE3" w:rsidP="00EC5FFA">
            <w:pPr>
              <w:pStyle w:val="ListParagraph"/>
              <w:numPr>
                <w:ilvl w:val="0"/>
                <w:numId w:val="15"/>
              </w:numPr>
              <w:jc w:val="both"/>
              <w:rPr>
                <w:b/>
                <w:i/>
                <w:color w:val="FF0000"/>
                <w:sz w:val="20"/>
                <w:szCs w:val="20"/>
              </w:rPr>
            </w:pPr>
            <w:r w:rsidRPr="00755B03">
              <w:rPr>
                <w:b/>
                <w:i/>
                <w:color w:val="FF0000"/>
                <w:sz w:val="20"/>
                <w:szCs w:val="20"/>
              </w:rPr>
              <w:t>Registrul Comerțului</w:t>
            </w:r>
          </w:p>
          <w:p w:rsidR="00037EE3" w:rsidRPr="00755B03" w:rsidRDefault="00037EE3" w:rsidP="00EC5FFA">
            <w:pPr>
              <w:pStyle w:val="ListParagraph"/>
              <w:numPr>
                <w:ilvl w:val="0"/>
                <w:numId w:val="15"/>
              </w:numPr>
              <w:jc w:val="both"/>
              <w:rPr>
                <w:b/>
                <w:i/>
                <w:color w:val="FF0000"/>
                <w:sz w:val="20"/>
                <w:szCs w:val="20"/>
              </w:rPr>
            </w:pPr>
            <w:r w:rsidRPr="00755B03">
              <w:rPr>
                <w:b/>
                <w:i/>
                <w:color w:val="FF0000"/>
                <w:sz w:val="20"/>
                <w:szCs w:val="20"/>
              </w:rPr>
              <w:t>Registrul Asociaților și Fundaților</w:t>
            </w:r>
          </w:p>
          <w:p w:rsidR="00037EE3" w:rsidRPr="00755B03" w:rsidRDefault="00037EE3" w:rsidP="00EC5FFA">
            <w:pPr>
              <w:pStyle w:val="ListParagraph"/>
              <w:numPr>
                <w:ilvl w:val="0"/>
                <w:numId w:val="15"/>
              </w:numPr>
              <w:jc w:val="both"/>
              <w:rPr>
                <w:b/>
                <w:i/>
                <w:color w:val="FF0000"/>
                <w:sz w:val="20"/>
                <w:szCs w:val="20"/>
              </w:rPr>
            </w:pPr>
            <w:r w:rsidRPr="00755B03">
              <w:rPr>
                <w:b/>
                <w:i/>
                <w:color w:val="FF0000"/>
                <w:sz w:val="20"/>
                <w:szCs w:val="20"/>
              </w:rPr>
              <w:t>Registrul de evidență a populației</w:t>
            </w:r>
          </w:p>
          <w:p w:rsidR="00037EE3" w:rsidRPr="00755B03" w:rsidRDefault="00037EE3" w:rsidP="00EC5FFA">
            <w:pPr>
              <w:pStyle w:val="ListParagraph"/>
              <w:numPr>
                <w:ilvl w:val="0"/>
                <w:numId w:val="15"/>
              </w:numPr>
              <w:jc w:val="both"/>
              <w:rPr>
                <w:b/>
              </w:rPr>
            </w:pPr>
            <w:r w:rsidRPr="00755B03">
              <w:rPr>
                <w:b/>
                <w:i/>
                <w:color w:val="FF0000"/>
                <w:sz w:val="20"/>
                <w:szCs w:val="20"/>
              </w:rPr>
              <w:t>Registrul Autorităților Publice</w:t>
            </w:r>
          </w:p>
        </w:tc>
      </w:tr>
    </w:tbl>
    <w:p w:rsidR="00892D2F" w:rsidRPr="00755B03" w:rsidRDefault="00892D2F" w:rsidP="00EC5FFA">
      <w:pPr>
        <w:spacing w:after="0" w:line="240" w:lineRule="auto"/>
        <w:jc w:val="both"/>
        <w:rPr>
          <w:b/>
        </w:rPr>
      </w:pPr>
      <w:r w:rsidRPr="00755B03">
        <w:rPr>
          <w:b/>
        </w:rPr>
        <w:t>Cod CAEN</w:t>
      </w:r>
      <w:r w:rsidR="001C2C59" w:rsidRPr="00755B03">
        <w:rPr>
          <w:b/>
        </w:rPr>
        <w:t xml:space="preserve"> </w:t>
      </w:r>
      <w:r w:rsidR="00E40945">
        <w:rPr>
          <w:b/>
        </w:rPr>
        <w:t xml:space="preserve">principal </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1C2C59" w:rsidP="00EC5FFA">
            <w:pPr>
              <w:jc w:val="both"/>
              <w:rPr>
                <w:b/>
              </w:rPr>
            </w:pPr>
            <w:r w:rsidRPr="00755B03">
              <w:rPr>
                <w:b/>
                <w:i/>
                <w:color w:val="FF0000"/>
                <w:sz w:val="20"/>
                <w:szCs w:val="20"/>
              </w:rPr>
              <w:t>se selectează din nomenclator</w:t>
            </w:r>
          </w:p>
        </w:tc>
      </w:tr>
    </w:tbl>
    <w:p w:rsidR="00892D2F" w:rsidRPr="00755B03" w:rsidRDefault="00ED31C2" w:rsidP="00EC5FFA">
      <w:pPr>
        <w:spacing w:after="0" w:line="240" w:lineRule="auto"/>
        <w:jc w:val="both"/>
        <w:rPr>
          <w:b/>
        </w:rPr>
      </w:pPr>
      <w:r w:rsidRPr="00755B03">
        <w:rPr>
          <w:b/>
        </w:rPr>
        <w:t xml:space="preserve">Data </w:t>
      </w:r>
      <w:r w:rsidR="001C2C59" w:rsidRPr="00755B03">
        <w:rPr>
          <w:b/>
        </w:rPr>
        <w:t>înființării</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E40945" w:rsidP="00EC5FFA">
      <w:pPr>
        <w:spacing w:after="0" w:line="240" w:lineRule="auto"/>
        <w:jc w:val="both"/>
        <w:rPr>
          <w:b/>
        </w:rPr>
      </w:pPr>
      <w:r>
        <w:rPr>
          <w:b/>
        </w:rPr>
        <w:t>Înregistrat în scopuri de TVA</w:t>
      </w:r>
      <w:r w:rsidR="00892D2F" w:rsidRPr="00755B03">
        <w:rPr>
          <w:b/>
        </w:rPr>
        <w:t>: Da/Nu</w:t>
      </w:r>
    </w:p>
    <w:p w:rsidR="00892D2F" w:rsidRPr="00755B03" w:rsidRDefault="00E40945" w:rsidP="00EC5FFA">
      <w:pPr>
        <w:spacing w:after="0" w:line="240" w:lineRule="auto"/>
        <w:jc w:val="both"/>
        <w:rPr>
          <w:b/>
        </w:rPr>
      </w:pPr>
      <w:r>
        <w:rPr>
          <w:b/>
        </w:rPr>
        <w:t>Entitate de drept p</w:t>
      </w:r>
      <w:r w:rsidR="00892D2F" w:rsidRPr="00755B03">
        <w:rPr>
          <w:b/>
        </w:rPr>
        <w:t>ublic: Da/Nu</w:t>
      </w:r>
    </w:p>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REPREZENTANT LEGAL</w:t>
      </w:r>
    </w:p>
    <w:p w:rsidR="00892D2F" w:rsidRPr="00755B03" w:rsidRDefault="00892D2F" w:rsidP="00EC5FFA">
      <w:pPr>
        <w:spacing w:after="0" w:line="240" w:lineRule="auto"/>
        <w:jc w:val="both"/>
        <w:rPr>
          <w:b/>
        </w:rPr>
      </w:pPr>
      <w:r w:rsidRPr="00755B03">
        <w:rPr>
          <w:b/>
        </w:rPr>
        <w:t>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Prenume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Data </w:t>
      </w:r>
      <w:r w:rsidR="006946FE" w:rsidRPr="00755B03">
        <w:rPr>
          <w:b/>
        </w:rPr>
        <w:t>nașterii</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CNP</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Telefon</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Fax</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Email</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SEDIU SOCIAL</w:t>
      </w:r>
    </w:p>
    <w:p w:rsidR="00892D2F" w:rsidRPr="00755B03" w:rsidRDefault="00892D2F" w:rsidP="00EC5FFA">
      <w:pPr>
        <w:spacing w:after="0" w:line="240" w:lineRule="auto"/>
        <w:jc w:val="both"/>
        <w:rPr>
          <w:b/>
        </w:rPr>
      </w:pPr>
      <w:r w:rsidRPr="00755B03">
        <w:rPr>
          <w:b/>
        </w:rPr>
        <w:t>Strada</w:t>
      </w:r>
    </w:p>
    <w:tbl>
      <w:tblPr>
        <w:tblStyle w:val="TableGrid"/>
        <w:tblW w:w="0" w:type="auto"/>
        <w:tblLook w:val="04A0" w:firstRow="1" w:lastRow="0" w:firstColumn="1" w:lastColumn="0" w:noHBand="0" w:noVBand="1"/>
      </w:tblPr>
      <w:tblGrid>
        <w:gridCol w:w="7621"/>
        <w:gridCol w:w="1667"/>
      </w:tblGrid>
      <w:tr w:rsidR="00892D2F" w:rsidRPr="00755B03" w:rsidTr="00892D2F">
        <w:tc>
          <w:tcPr>
            <w:tcW w:w="7621" w:type="dxa"/>
          </w:tcPr>
          <w:p w:rsidR="00892D2F" w:rsidRPr="00755B03" w:rsidRDefault="00E40945" w:rsidP="00EC5FFA">
            <w:pPr>
              <w:jc w:val="both"/>
              <w:rPr>
                <w:b/>
              </w:rPr>
            </w:pPr>
            <w:r w:rsidRPr="00E40945">
              <w:rPr>
                <w:b/>
              </w:rPr>
              <w:t>(obligatoriu)</w:t>
            </w:r>
          </w:p>
        </w:tc>
        <w:tc>
          <w:tcPr>
            <w:tcW w:w="1667" w:type="dxa"/>
          </w:tcPr>
          <w:p w:rsidR="00892D2F" w:rsidRPr="00755B03" w:rsidRDefault="00892D2F" w:rsidP="00EC5FFA">
            <w:pPr>
              <w:jc w:val="both"/>
              <w:rPr>
                <w:b/>
              </w:rPr>
            </w:pPr>
          </w:p>
        </w:tc>
      </w:tr>
    </w:tbl>
    <w:p w:rsidR="00892D2F" w:rsidRPr="00755B03" w:rsidRDefault="00A057F3" w:rsidP="00EC5FFA">
      <w:pPr>
        <w:spacing w:after="0" w:line="240" w:lineRule="auto"/>
        <w:jc w:val="both"/>
        <w:rPr>
          <w:b/>
        </w:rPr>
      </w:pPr>
      <w:r w:rsidRPr="00755B03">
        <w:rPr>
          <w:b/>
        </w:rPr>
        <w:t>Informații</w:t>
      </w:r>
      <w:r w:rsidR="00892D2F" w:rsidRPr="00755B03">
        <w:rPr>
          <w:b/>
        </w:rPr>
        <w:t xml:space="preserve"> extra</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Localitate</w:t>
            </w:r>
            <w:r w:rsidR="00E40945">
              <w:rPr>
                <w:b/>
              </w:rPr>
              <w:t xml:space="preserve"> </w:t>
            </w:r>
            <w:r w:rsidR="00E40945" w:rsidRPr="00E40945">
              <w:rPr>
                <w:b/>
              </w:rPr>
              <w:t>(obligatoriu)</w:t>
            </w:r>
          </w:p>
        </w:tc>
        <w:tc>
          <w:tcPr>
            <w:tcW w:w="4644" w:type="dxa"/>
          </w:tcPr>
          <w:p w:rsidR="00892D2F" w:rsidRPr="00755B03" w:rsidRDefault="00892D2F" w:rsidP="00EC5FFA">
            <w:pPr>
              <w:jc w:val="both"/>
              <w:rPr>
                <w:b/>
              </w:rPr>
            </w:pPr>
            <w:r w:rsidRPr="00755B03">
              <w:rPr>
                <w:b/>
              </w:rPr>
              <w:t>Cod Postal</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proofErr w:type="spellStart"/>
            <w:r w:rsidRPr="00755B03">
              <w:rPr>
                <w:b/>
              </w:rPr>
              <w:t>Judet</w:t>
            </w:r>
            <w:proofErr w:type="spellEnd"/>
          </w:p>
        </w:tc>
        <w:tc>
          <w:tcPr>
            <w:tcW w:w="4644" w:type="dxa"/>
          </w:tcPr>
          <w:p w:rsidR="00892D2F" w:rsidRPr="00755B03" w:rsidRDefault="00892D2F" w:rsidP="00EC5FFA">
            <w:pPr>
              <w:jc w:val="both"/>
              <w:rPr>
                <w:b/>
              </w:rPr>
            </w:pPr>
            <w:r w:rsidRPr="00755B03">
              <w:rPr>
                <w:b/>
              </w:rPr>
              <w:t>Tara</w:t>
            </w:r>
            <w:r w:rsidR="00E40945">
              <w:rPr>
                <w:b/>
              </w:rPr>
              <w:t xml:space="preserve"> </w:t>
            </w:r>
            <w:r w:rsidR="00E40945" w:rsidRPr="00E40945">
              <w:rPr>
                <w:b/>
              </w:rPr>
              <w:t>(obligatoriu)</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E40945" w:rsidP="00EC5FFA">
            <w:pPr>
              <w:jc w:val="both"/>
              <w:rPr>
                <w:b/>
              </w:rPr>
            </w:pPr>
            <w:r>
              <w:rPr>
                <w:b/>
              </w:rPr>
              <w:t xml:space="preserve">Se </w:t>
            </w:r>
            <w:proofErr w:type="spellStart"/>
            <w:r>
              <w:rPr>
                <w:b/>
              </w:rPr>
              <w:t>selecteaza</w:t>
            </w:r>
            <w:proofErr w:type="spellEnd"/>
            <w:r>
              <w:rPr>
                <w:b/>
              </w:rPr>
              <w:t xml:space="preserve"> din nomenclator</w:t>
            </w: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Telefon</w:t>
            </w:r>
          </w:p>
        </w:tc>
        <w:tc>
          <w:tcPr>
            <w:tcW w:w="4644" w:type="dxa"/>
          </w:tcPr>
          <w:p w:rsidR="00892D2F" w:rsidRPr="00755B03" w:rsidRDefault="00892D2F" w:rsidP="00EC5FFA">
            <w:pPr>
              <w:jc w:val="both"/>
              <w:rPr>
                <w:b/>
              </w:rPr>
            </w:pPr>
            <w:r w:rsidRPr="00755B03">
              <w:rPr>
                <w:b/>
              </w:rPr>
              <w:t>Fax</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Email</w:t>
            </w:r>
          </w:p>
        </w:tc>
        <w:tc>
          <w:tcPr>
            <w:tcW w:w="4644" w:type="dxa"/>
          </w:tcPr>
          <w:p w:rsidR="00892D2F" w:rsidRPr="00755B03" w:rsidRDefault="00892D2F" w:rsidP="00EC5FFA">
            <w:pPr>
              <w:jc w:val="both"/>
              <w:rPr>
                <w:b/>
              </w:rPr>
            </w:pPr>
            <w:r w:rsidRPr="00755B03">
              <w:rPr>
                <w:b/>
              </w:rPr>
              <w:t>Pagina Web</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DATE FINANCIARE</w:t>
      </w:r>
    </w:p>
    <w:p w:rsidR="00892D2F" w:rsidRPr="00755B03" w:rsidRDefault="00892D2F" w:rsidP="00EC5FFA">
      <w:pPr>
        <w:spacing w:after="0" w:line="240" w:lineRule="auto"/>
        <w:jc w:val="both"/>
        <w:rPr>
          <w:b/>
        </w:rPr>
      </w:pPr>
      <w:r w:rsidRPr="00755B03">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755B03" w:rsidTr="008A643D">
        <w:trPr>
          <w:tblHeader/>
        </w:trPr>
        <w:tc>
          <w:tcPr>
            <w:tcW w:w="1053"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IBAN</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Cont</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Banca</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Sucursala</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Adresa sucursala</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Swift</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 xml:space="preserve">Alte </w:t>
            </w:r>
            <w:proofErr w:type="spellStart"/>
            <w:r w:rsidRPr="00755B03">
              <w:rPr>
                <w:b/>
                <w:bCs/>
                <w:sz w:val="18"/>
                <w:szCs w:val="18"/>
              </w:rPr>
              <w:t>info</w:t>
            </w:r>
            <w:proofErr w:type="spellEnd"/>
          </w:p>
        </w:tc>
      </w:tr>
      <w:tr w:rsidR="00892D2F" w:rsidRPr="00755B03" w:rsidTr="003F1A1E">
        <w:tc>
          <w:tcPr>
            <w:tcW w:w="0" w:type="auto"/>
            <w:gridSpan w:val="7"/>
            <w:shd w:val="clear" w:color="auto" w:fill="FFFFFF"/>
            <w:tcMar>
              <w:top w:w="0" w:type="dxa"/>
              <w:left w:w="0" w:type="dxa"/>
              <w:bottom w:w="0" w:type="dxa"/>
              <w:right w:w="0" w:type="dxa"/>
            </w:tcMar>
            <w:vAlign w:val="center"/>
          </w:tcPr>
          <w:p w:rsidR="00892D2F" w:rsidRPr="00755B03" w:rsidRDefault="00892D2F" w:rsidP="00EC5FFA">
            <w:pPr>
              <w:spacing w:after="0" w:line="240" w:lineRule="auto"/>
              <w:jc w:val="both"/>
              <w:rPr>
                <w:b/>
                <w:sz w:val="18"/>
                <w:szCs w:val="18"/>
              </w:rPr>
            </w:pPr>
          </w:p>
        </w:tc>
      </w:tr>
    </w:tbl>
    <w:p w:rsidR="008A643D"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542791" w:rsidRPr="00755B03">
        <w:rPr>
          <w:b/>
          <w:i/>
          <w:color w:val="FF0000"/>
          <w:sz w:val="20"/>
          <w:szCs w:val="20"/>
        </w:rPr>
        <w:t>f</w:t>
      </w:r>
      <w:r w:rsidRPr="00755B03">
        <w:rPr>
          <w:b/>
          <w:i/>
          <w:color w:val="FF0000"/>
          <w:sz w:val="20"/>
          <w:szCs w:val="20"/>
        </w:rPr>
        <w:t>uncția Modificare persoană juridică. Se poate modifica doar de către reprezentantul legal/împuternicit</w:t>
      </w:r>
    </w:p>
    <w:p w:rsidR="00892D2F" w:rsidRPr="00755B03" w:rsidRDefault="00892D2F" w:rsidP="00EC5FFA">
      <w:pPr>
        <w:spacing w:after="0" w:line="240" w:lineRule="auto"/>
        <w:jc w:val="both"/>
        <w:rPr>
          <w:b/>
        </w:rPr>
      </w:pPr>
    </w:p>
    <w:p w:rsidR="00892D2F" w:rsidRPr="00755B03" w:rsidRDefault="00892D2F" w:rsidP="00EC5FFA">
      <w:pPr>
        <w:spacing w:after="0" w:line="240" w:lineRule="auto"/>
        <w:jc w:val="both"/>
        <w:rPr>
          <w:b/>
          <w:color w:val="7030A0"/>
        </w:rPr>
      </w:pPr>
      <w:r w:rsidRPr="00755B03">
        <w:rPr>
          <w:b/>
          <w:color w:val="7030A0"/>
        </w:rPr>
        <w:t>Exerciții financiare</w:t>
      </w:r>
    </w:p>
    <w:p w:rsidR="00892D2F" w:rsidRDefault="00892D2F" w:rsidP="00EC5FFA">
      <w:pPr>
        <w:spacing w:after="0" w:line="240" w:lineRule="auto"/>
        <w:jc w:val="both"/>
        <w:rPr>
          <w:b/>
        </w:rPr>
      </w:pPr>
      <w:r w:rsidRPr="00755B03">
        <w:rPr>
          <w:b/>
        </w:rPr>
        <w:t xml:space="preserve">Moneda: </w:t>
      </w:r>
    </w:p>
    <w:p w:rsidR="00EB35AD" w:rsidRDefault="00EB35AD" w:rsidP="00EC5FFA">
      <w:pPr>
        <w:spacing w:after="0" w:line="240" w:lineRule="auto"/>
        <w:jc w:val="both"/>
        <w:rPr>
          <w:b/>
        </w:rPr>
      </w:pPr>
      <w:r>
        <w:rPr>
          <w:b/>
        </w:rPr>
        <w:t xml:space="preserve">Se </w:t>
      </w:r>
      <w:r w:rsidR="00A057F3">
        <w:rPr>
          <w:b/>
        </w:rPr>
        <w:t>selectează</w:t>
      </w:r>
      <w:r>
        <w:rPr>
          <w:b/>
        </w:rPr>
        <w:t xml:space="preserve"> din nomenclator</w:t>
      </w:r>
    </w:p>
    <w:p w:rsidR="00EB35AD" w:rsidRDefault="00EB35AD" w:rsidP="00EC5FFA">
      <w:pPr>
        <w:spacing w:after="0" w:line="240" w:lineRule="auto"/>
        <w:jc w:val="both"/>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EB35AD" w:rsidTr="00A057F3">
        <w:tc>
          <w:tcPr>
            <w:tcW w:w="95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începere</w:t>
            </w:r>
          </w:p>
        </w:tc>
        <w:tc>
          <w:tcPr>
            <w:tcW w:w="992"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încheiere</w:t>
            </w:r>
          </w:p>
        </w:tc>
        <w:tc>
          <w:tcPr>
            <w:tcW w:w="992"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Număr mediu angajați</w:t>
            </w:r>
          </w:p>
        </w:tc>
        <w:tc>
          <w:tcPr>
            <w:tcW w:w="851"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Cifra de afaceri</w:t>
            </w:r>
          </w:p>
        </w:tc>
        <w:tc>
          <w:tcPr>
            <w:tcW w:w="850"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Active totale</w:t>
            </w:r>
          </w:p>
        </w:tc>
        <w:tc>
          <w:tcPr>
            <w:tcW w:w="851"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totale</w:t>
            </w:r>
          </w:p>
        </w:tc>
        <w:tc>
          <w:tcPr>
            <w:tcW w:w="103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subscris</w:t>
            </w:r>
          </w:p>
        </w:tc>
        <w:tc>
          <w:tcPr>
            <w:tcW w:w="916"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propriu</w:t>
            </w:r>
          </w:p>
        </w:tc>
        <w:tc>
          <w:tcPr>
            <w:tcW w:w="73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NET</w:t>
            </w:r>
          </w:p>
        </w:tc>
        <w:tc>
          <w:tcPr>
            <w:tcW w:w="850"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în exploatare</w:t>
            </w:r>
          </w:p>
        </w:tc>
        <w:tc>
          <w:tcPr>
            <w:tcW w:w="625"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cercetare</w:t>
            </w:r>
          </w:p>
        </w:tc>
        <w:tc>
          <w:tcPr>
            <w:tcW w:w="70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Cheltuieli cercetare</w:t>
            </w:r>
          </w:p>
        </w:tc>
      </w:tr>
      <w:tr w:rsidR="00E40945" w:rsidRPr="00EB35AD" w:rsidTr="00A057F3">
        <w:tc>
          <w:tcPr>
            <w:tcW w:w="959"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1039" w:type="dxa"/>
          </w:tcPr>
          <w:p w:rsidR="00E40945" w:rsidRPr="00A057F3" w:rsidRDefault="00E40945" w:rsidP="00EC5FFA">
            <w:pPr>
              <w:spacing w:after="200" w:line="276" w:lineRule="auto"/>
              <w:jc w:val="both"/>
              <w:rPr>
                <w:b/>
                <w:sz w:val="16"/>
                <w:szCs w:val="16"/>
              </w:rPr>
            </w:pPr>
          </w:p>
        </w:tc>
        <w:tc>
          <w:tcPr>
            <w:tcW w:w="916" w:type="dxa"/>
          </w:tcPr>
          <w:p w:rsidR="00E40945" w:rsidRPr="00A057F3" w:rsidRDefault="00E40945" w:rsidP="00EC5FFA">
            <w:pPr>
              <w:spacing w:after="200" w:line="276" w:lineRule="auto"/>
              <w:jc w:val="both"/>
              <w:rPr>
                <w:b/>
                <w:sz w:val="16"/>
                <w:szCs w:val="16"/>
              </w:rPr>
            </w:pPr>
          </w:p>
        </w:tc>
        <w:tc>
          <w:tcPr>
            <w:tcW w:w="739"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625" w:type="dxa"/>
          </w:tcPr>
          <w:p w:rsidR="00E40945" w:rsidRPr="00A057F3" w:rsidRDefault="00E40945" w:rsidP="00EC5FFA">
            <w:pPr>
              <w:spacing w:after="200" w:line="276" w:lineRule="auto"/>
              <w:jc w:val="both"/>
              <w:rPr>
                <w:b/>
                <w:sz w:val="16"/>
                <w:szCs w:val="16"/>
              </w:rPr>
            </w:pPr>
          </w:p>
        </w:tc>
        <w:tc>
          <w:tcPr>
            <w:tcW w:w="709" w:type="dxa"/>
          </w:tcPr>
          <w:p w:rsidR="00E40945" w:rsidRPr="00A057F3" w:rsidRDefault="00E40945" w:rsidP="00EC5FFA">
            <w:pPr>
              <w:spacing w:after="200" w:line="276" w:lineRule="auto"/>
              <w:jc w:val="both"/>
              <w:rPr>
                <w:b/>
                <w:sz w:val="16"/>
                <w:szCs w:val="16"/>
              </w:rPr>
            </w:pPr>
          </w:p>
        </w:tc>
      </w:tr>
      <w:tr w:rsidR="00E40945" w:rsidRPr="00EB35AD" w:rsidTr="00A057F3">
        <w:tc>
          <w:tcPr>
            <w:tcW w:w="959"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1039" w:type="dxa"/>
          </w:tcPr>
          <w:p w:rsidR="00E40945" w:rsidRPr="00A057F3" w:rsidRDefault="00E40945" w:rsidP="00EC5FFA">
            <w:pPr>
              <w:spacing w:after="200" w:line="276" w:lineRule="auto"/>
              <w:jc w:val="both"/>
              <w:rPr>
                <w:b/>
                <w:sz w:val="16"/>
                <w:szCs w:val="16"/>
              </w:rPr>
            </w:pPr>
          </w:p>
        </w:tc>
        <w:tc>
          <w:tcPr>
            <w:tcW w:w="916" w:type="dxa"/>
          </w:tcPr>
          <w:p w:rsidR="00E40945" w:rsidRPr="00A057F3" w:rsidRDefault="00E40945" w:rsidP="00EC5FFA">
            <w:pPr>
              <w:spacing w:after="200" w:line="276" w:lineRule="auto"/>
              <w:jc w:val="both"/>
              <w:rPr>
                <w:b/>
                <w:sz w:val="16"/>
                <w:szCs w:val="16"/>
              </w:rPr>
            </w:pPr>
          </w:p>
        </w:tc>
        <w:tc>
          <w:tcPr>
            <w:tcW w:w="739"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625" w:type="dxa"/>
          </w:tcPr>
          <w:p w:rsidR="00E40945" w:rsidRPr="00A057F3" w:rsidRDefault="00E40945" w:rsidP="00EC5FFA">
            <w:pPr>
              <w:spacing w:after="200" w:line="276" w:lineRule="auto"/>
              <w:jc w:val="both"/>
              <w:rPr>
                <w:b/>
                <w:sz w:val="16"/>
                <w:szCs w:val="16"/>
              </w:rPr>
            </w:pPr>
          </w:p>
        </w:tc>
        <w:tc>
          <w:tcPr>
            <w:tcW w:w="709" w:type="dxa"/>
          </w:tcPr>
          <w:p w:rsidR="00E40945" w:rsidRPr="00A057F3" w:rsidRDefault="00E40945" w:rsidP="00EC5FFA">
            <w:pPr>
              <w:spacing w:after="200" w:line="276" w:lineRule="auto"/>
              <w:jc w:val="both"/>
              <w:rPr>
                <w:b/>
                <w:sz w:val="16"/>
                <w:szCs w:val="16"/>
              </w:rPr>
            </w:pPr>
          </w:p>
        </w:tc>
      </w:tr>
    </w:tbl>
    <w:p w:rsidR="00E40945" w:rsidRDefault="00E40945" w:rsidP="00EC5FFA">
      <w:pPr>
        <w:spacing w:after="0" w:line="240" w:lineRule="auto"/>
        <w:jc w:val="both"/>
        <w:rPr>
          <w:b/>
        </w:rPr>
      </w:pPr>
    </w:p>
    <w:p w:rsidR="00892D2F"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8A2885" w:rsidRPr="00755B03">
        <w:rPr>
          <w:b/>
          <w:i/>
          <w:color w:val="FF0000"/>
          <w:sz w:val="20"/>
          <w:szCs w:val="20"/>
        </w:rPr>
        <w:t xml:space="preserve">funcția </w:t>
      </w:r>
      <w:r w:rsidRPr="00755B03">
        <w:rPr>
          <w:b/>
          <w:i/>
          <w:color w:val="FF0000"/>
          <w:sz w:val="20"/>
          <w:szCs w:val="20"/>
        </w:rPr>
        <w:t>Modificare persoană juridică. Se poate modifica doar de către reprezentantul legal/împuternicit</w:t>
      </w:r>
    </w:p>
    <w:p w:rsidR="008A643D" w:rsidRPr="00755B03" w:rsidRDefault="008A643D"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FINANTARI</w:t>
      </w:r>
      <w:r w:rsidR="008A643D" w:rsidRPr="00755B03">
        <w:rPr>
          <w:b/>
          <w:color w:val="31849B" w:themeColor="accent5" w:themeShade="BF"/>
        </w:rPr>
        <w:t xml:space="preserve"> </w:t>
      </w:r>
    </w:p>
    <w:p w:rsidR="00892D2F" w:rsidRPr="00755B03" w:rsidRDefault="0090520F" w:rsidP="00EC5FFA">
      <w:pPr>
        <w:spacing w:after="0" w:line="240" w:lineRule="auto"/>
        <w:jc w:val="both"/>
        <w:rPr>
          <w:b/>
          <w:color w:val="7030A0"/>
        </w:rPr>
      </w:pPr>
      <w:r w:rsidRPr="00755B03">
        <w:rPr>
          <w:b/>
          <w:color w:val="7030A0"/>
        </w:rPr>
        <w:t>Asisten</w:t>
      </w:r>
      <w:r>
        <w:rPr>
          <w:b/>
          <w:color w:val="7030A0"/>
        </w:rPr>
        <w:t>ță acordată anterior</w:t>
      </w:r>
    </w:p>
    <w:p w:rsidR="00892D2F" w:rsidRPr="00755B03" w:rsidRDefault="0090520F" w:rsidP="00EC5FFA">
      <w:pPr>
        <w:spacing w:after="0" w:line="240" w:lineRule="auto"/>
        <w:jc w:val="both"/>
        <w:rPr>
          <w:b/>
        </w:rPr>
      </w:pPr>
      <w:r w:rsidRPr="0090520F">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755B03" w:rsidTr="0090520F">
        <w:trPr>
          <w:tblHeader/>
        </w:trPr>
        <w:tc>
          <w:tcPr>
            <w:tcW w:w="248" w:type="pct"/>
            <w:shd w:val="clear" w:color="auto" w:fill="C4C4C4"/>
          </w:tcPr>
          <w:p w:rsidR="0090520F" w:rsidRPr="00755B03" w:rsidRDefault="0090520F" w:rsidP="00EC5FFA">
            <w:pPr>
              <w:spacing w:after="0" w:line="240" w:lineRule="auto"/>
              <w:jc w:val="both"/>
              <w:rPr>
                <w:b/>
                <w:bCs/>
                <w:sz w:val="16"/>
                <w:szCs w:val="16"/>
              </w:rPr>
            </w:pPr>
            <w:r>
              <w:rPr>
                <w:b/>
                <w:bCs/>
                <w:sz w:val="16"/>
                <w:szCs w:val="16"/>
              </w:rPr>
              <w:t>Cod SMIS</w:t>
            </w:r>
          </w:p>
        </w:tc>
        <w:tc>
          <w:tcPr>
            <w:tcW w:w="248"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Titlu</w:t>
            </w:r>
          </w:p>
        </w:tc>
        <w:tc>
          <w:tcPr>
            <w:tcW w:w="319"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proofErr w:type="spellStart"/>
            <w:r w:rsidRPr="00755B03">
              <w:rPr>
                <w:b/>
                <w:bCs/>
                <w:sz w:val="16"/>
                <w:szCs w:val="16"/>
              </w:rPr>
              <w:t>Nr.inreg</w:t>
            </w:r>
            <w:proofErr w:type="spellEnd"/>
            <w:r w:rsidRPr="00755B03">
              <w:rPr>
                <w:b/>
                <w:bCs/>
                <w:sz w:val="16"/>
                <w:szCs w:val="16"/>
              </w:rPr>
              <w:t>. contract</w:t>
            </w:r>
          </w:p>
        </w:tc>
        <w:tc>
          <w:tcPr>
            <w:tcW w:w="31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semnare</w:t>
            </w:r>
          </w:p>
        </w:tc>
        <w:tc>
          <w:tcPr>
            <w:tcW w:w="31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 xml:space="preserve">Data </w:t>
            </w:r>
            <w:proofErr w:type="spellStart"/>
            <w:r w:rsidRPr="00755B03">
              <w:rPr>
                <w:b/>
                <w:bCs/>
                <w:sz w:val="16"/>
                <w:szCs w:val="16"/>
              </w:rPr>
              <w:t>incepere</w:t>
            </w:r>
            <w:proofErr w:type="spellEnd"/>
          </w:p>
        </w:tc>
        <w:tc>
          <w:tcPr>
            <w:tcW w:w="33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finalizare</w:t>
            </w:r>
          </w:p>
        </w:tc>
        <w:tc>
          <w:tcPr>
            <w:tcW w:w="281"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Valoare Totala Proiect</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Eligibil Proiect</w:t>
            </w:r>
          </w:p>
        </w:tc>
        <w:tc>
          <w:tcPr>
            <w:tcW w:w="362"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Eligibil Beneficiar</w:t>
            </w:r>
          </w:p>
        </w:tc>
        <w:tc>
          <w:tcPr>
            <w:tcW w:w="362"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Sprijin Beneficiar</w:t>
            </w:r>
          </w:p>
        </w:tc>
        <w:tc>
          <w:tcPr>
            <w:tcW w:w="43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Rambursare Efectiva</w:t>
            </w:r>
          </w:p>
        </w:tc>
        <w:tc>
          <w:tcPr>
            <w:tcW w:w="654"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Pr>
                <w:b/>
                <w:bCs/>
                <w:sz w:val="16"/>
                <w:szCs w:val="16"/>
              </w:rPr>
              <w:t>Entitate finanțatoare</w:t>
            </w:r>
            <w:r w:rsidRPr="00755B03">
              <w:rPr>
                <w:b/>
                <w:bCs/>
                <w:color w:val="FF0000"/>
                <w:sz w:val="16"/>
                <w:szCs w:val="16"/>
              </w:rPr>
              <w:t>*</w:t>
            </w:r>
          </w:p>
        </w:tc>
        <w:tc>
          <w:tcPr>
            <w:tcW w:w="356"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Moneda</w:t>
            </w:r>
            <w:r w:rsidRPr="00755B03">
              <w:rPr>
                <w:b/>
                <w:i/>
                <w:color w:val="FF0000"/>
                <w:sz w:val="20"/>
                <w:szCs w:val="20"/>
              </w:rPr>
              <w:t>*</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Curs de schimb</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curs</w:t>
            </w:r>
            <w:r>
              <w:rPr>
                <w:b/>
                <w:bCs/>
                <w:sz w:val="16"/>
                <w:szCs w:val="16"/>
              </w:rPr>
              <w:t xml:space="preserve"> de schimb</w:t>
            </w:r>
          </w:p>
        </w:tc>
      </w:tr>
      <w:tr w:rsidR="00567692" w:rsidRPr="00755B03" w:rsidTr="0090520F">
        <w:tc>
          <w:tcPr>
            <w:tcW w:w="248" w:type="pct"/>
            <w:shd w:val="clear" w:color="auto" w:fill="FFFFFF"/>
          </w:tcPr>
          <w:p w:rsidR="0090520F" w:rsidRPr="00755B03" w:rsidRDefault="0090520F" w:rsidP="00EC5FFA">
            <w:pPr>
              <w:spacing w:after="0" w:line="240" w:lineRule="auto"/>
              <w:jc w:val="both"/>
              <w:rPr>
                <w:b/>
                <w:sz w:val="16"/>
                <w:szCs w:val="16"/>
              </w:rPr>
            </w:pPr>
          </w:p>
        </w:tc>
        <w:tc>
          <w:tcPr>
            <w:tcW w:w="248"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9"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3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81"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43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654"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56"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r>
    </w:tbl>
    <w:p w:rsidR="009103C2" w:rsidRDefault="008A643D" w:rsidP="00EC5FFA">
      <w:pPr>
        <w:spacing w:after="0" w:line="240" w:lineRule="auto"/>
        <w:jc w:val="both"/>
        <w:rPr>
          <w:b/>
          <w:i/>
          <w:color w:val="FF0000"/>
          <w:sz w:val="20"/>
          <w:szCs w:val="20"/>
        </w:rPr>
      </w:pPr>
      <w:r w:rsidRPr="00755B03">
        <w:rPr>
          <w:b/>
          <w:i/>
          <w:color w:val="FF0000"/>
          <w:sz w:val="20"/>
          <w:szCs w:val="20"/>
        </w:rPr>
        <w:t>* se selectează din nomenclator</w:t>
      </w:r>
    </w:p>
    <w:p w:rsidR="00E85A19" w:rsidRDefault="00E85A19" w:rsidP="00EC5FFA">
      <w:pPr>
        <w:shd w:val="clear" w:color="auto" w:fill="FFFFFF" w:themeFill="background1"/>
        <w:spacing w:after="0" w:line="240" w:lineRule="auto"/>
        <w:jc w:val="both"/>
        <w:rPr>
          <w:b/>
          <w:i/>
          <w:color w:val="FF0000"/>
          <w:sz w:val="20"/>
          <w:szCs w:val="20"/>
        </w:rPr>
      </w:pP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Proiect = contribuție finanțator + buget de stat + contribuție </w:t>
      </w:r>
      <w:r w:rsidR="00A80489" w:rsidRPr="00614AEE">
        <w:rPr>
          <w:b/>
          <w:i/>
          <w:color w:val="FF0000"/>
        </w:rPr>
        <w:t xml:space="preserve">eligibilă </w:t>
      </w:r>
      <w:r w:rsidRPr="00614AEE">
        <w:rPr>
          <w:b/>
          <w:i/>
          <w:color w:val="FF0000"/>
        </w:rPr>
        <w:t>beneficiar</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Beneficiar = contribuție finanțator + buget de stat + contribuție </w:t>
      </w:r>
      <w:r w:rsidR="00A80489" w:rsidRPr="00614AEE">
        <w:rPr>
          <w:b/>
          <w:i/>
          <w:color w:val="FF0000"/>
        </w:rPr>
        <w:t xml:space="preserve">eligibilă </w:t>
      </w:r>
      <w:r w:rsidRPr="00614AEE">
        <w:rPr>
          <w:b/>
          <w:i/>
          <w:color w:val="FF0000"/>
        </w:rPr>
        <w:t>beneficiar (aferentă membrului dacă proiectul a fost implementat in parteneriat)</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Sprijin Beneficiar = contribuție finanțator + buget de stat (aferentă membrului dacă proiectul a fost implementat in parteneriat sau aferentă beneficiarului, dacă a fost un singur beneficiar)</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Notă: in cazul in care proiectul a avut un singur beneficiar, se va introduce </w:t>
      </w:r>
      <w:r w:rsidR="006F48C6" w:rsidRPr="00614AEE">
        <w:rPr>
          <w:b/>
          <w:i/>
          <w:color w:val="FF0000"/>
        </w:rPr>
        <w:t>aceeași</w:t>
      </w:r>
      <w:r w:rsidRPr="00614AEE">
        <w:rPr>
          <w:b/>
          <w:i/>
          <w:color w:val="FF0000"/>
        </w:rPr>
        <w:t xml:space="preserve"> suma in coloanele  Eligibil Proiect și Eligibil Beneficiar</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Detalii proiect</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614AEE" w:rsidTr="009103C2">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614AEE" w:rsidTr="00D4777D">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614AEE" w:rsidTr="00D4777D">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r w:rsidRPr="00614AEE">
        <w:rPr>
          <w:rFonts w:ascii="Arial" w:eastAsia="Times New Roman" w:hAnsi="Arial" w:cs="Arial"/>
          <w:b/>
          <w:bCs/>
          <w:color w:val="4F4F4F"/>
          <w:sz w:val="17"/>
          <w:szCs w:val="17"/>
          <w:lang w:eastAsia="ro-RO"/>
        </w:rPr>
        <w:t>Măsura de ajutor de stat (se completează doar dacă este cazul)</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Baza legală </w:t>
      </w:r>
      <w:proofErr w:type="spellStart"/>
      <w:r w:rsidRPr="00614AEE">
        <w:rPr>
          <w:rFonts w:ascii="Arial" w:eastAsia="Times New Roman" w:hAnsi="Arial" w:cs="Arial"/>
          <w:b/>
          <w:bCs/>
          <w:color w:val="4F4F4F"/>
          <w:sz w:val="17"/>
          <w:szCs w:val="17"/>
          <w:lang w:eastAsia="ro-RO"/>
        </w:rPr>
        <w:t>nationala</w:t>
      </w:r>
      <w:proofErr w:type="spellEnd"/>
    </w:p>
    <w:tbl>
      <w:tblPr>
        <w:tblStyle w:val="TableGrid"/>
        <w:tblW w:w="0" w:type="auto"/>
        <w:tblLook w:val="04A0" w:firstRow="1" w:lastRow="0" w:firstColumn="1" w:lastColumn="0" w:noHBand="0" w:noVBand="1"/>
      </w:tblPr>
      <w:tblGrid>
        <w:gridCol w:w="2943"/>
        <w:gridCol w:w="2410"/>
        <w:gridCol w:w="1826"/>
        <w:gridCol w:w="2393"/>
      </w:tblGrid>
      <w:tr w:rsidR="009103C2" w:rsidRPr="00614AEE" w:rsidTr="009103C2">
        <w:tc>
          <w:tcPr>
            <w:tcW w:w="294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Denumirea măsurii de ajutor</w:t>
            </w:r>
          </w:p>
        </w:tc>
        <w:tc>
          <w:tcPr>
            <w:tcW w:w="2410"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 act juridic*</w:t>
            </w:r>
          </w:p>
        </w:tc>
        <w:tc>
          <w:tcPr>
            <w:tcW w:w="1826"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rsidTr="009103C2">
        <w:tc>
          <w:tcPr>
            <w:tcW w:w="294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410"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1826"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se selectează din nomenclator</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614AEE" w:rsidTr="00D4777D">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lastRenderedPageBreak/>
              <w:t>Baza legală comunitara</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roofErr w:type="spellStart"/>
            <w:r w:rsidRPr="00614AEE">
              <w:rPr>
                <w:rFonts w:ascii="Arial" w:eastAsia="Times New Roman" w:hAnsi="Arial" w:cs="Arial"/>
                <w:b/>
                <w:bCs/>
                <w:color w:val="4F4F4F"/>
                <w:sz w:val="17"/>
                <w:szCs w:val="17"/>
                <w:lang w:eastAsia="ro-RO"/>
              </w:rPr>
              <w:t>Masura</w:t>
            </w:r>
            <w:proofErr w:type="spellEnd"/>
            <w:r w:rsidRPr="00614AEE">
              <w:rPr>
                <w:rFonts w:ascii="Arial" w:eastAsia="Times New Roman" w:hAnsi="Arial" w:cs="Arial"/>
                <w:b/>
                <w:bCs/>
                <w:color w:val="4F4F4F"/>
                <w:sz w:val="17"/>
                <w:szCs w:val="17"/>
                <w:lang w:eastAsia="ro-RO"/>
              </w:rPr>
              <w:t xml:space="preserve"> CE</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rsidTr="00D4777D">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r>
    </w:tbl>
    <w:p w:rsidR="009103C2" w:rsidRPr="00614AEE" w:rsidRDefault="009103C2" w:rsidP="00EC5FFA">
      <w:pPr>
        <w:shd w:val="clear" w:color="auto" w:fill="FFFFFF" w:themeFill="background1"/>
        <w:spacing w:after="0" w:line="240" w:lineRule="auto"/>
        <w:jc w:val="both"/>
        <w:rPr>
          <w:b/>
          <w:i/>
          <w:color w:val="FF0000"/>
          <w:sz w:val="20"/>
          <w:szCs w:val="20"/>
        </w:rPr>
      </w:pPr>
    </w:p>
    <w:p w:rsidR="00892D2F" w:rsidRPr="00614AEE" w:rsidRDefault="00892D2F" w:rsidP="00EC5FFA">
      <w:pPr>
        <w:shd w:val="clear" w:color="auto" w:fill="FFFFFF" w:themeFill="background1"/>
        <w:spacing w:after="0" w:line="240" w:lineRule="auto"/>
        <w:jc w:val="both"/>
        <w:rPr>
          <w:b/>
          <w:color w:val="7030A0"/>
        </w:rPr>
      </w:pPr>
      <w:r w:rsidRPr="00614AEE">
        <w:rPr>
          <w:b/>
          <w:i/>
          <w:color w:val="FF0000"/>
          <w:sz w:val="20"/>
          <w:szCs w:val="20"/>
        </w:rPr>
        <w:br/>
      </w:r>
      <w:r w:rsidR="0090520F" w:rsidRPr="00614AEE">
        <w:rPr>
          <w:b/>
          <w:color w:val="7030A0"/>
        </w:rPr>
        <w:t>Asistența solicitată</w:t>
      </w:r>
    </w:p>
    <w:p w:rsidR="00892D2F" w:rsidRPr="00614AEE" w:rsidRDefault="0090520F" w:rsidP="00EC5FFA">
      <w:pPr>
        <w:shd w:val="clear" w:color="auto" w:fill="FFFFFF" w:themeFill="background1"/>
        <w:spacing w:after="0" w:line="240" w:lineRule="auto"/>
        <w:jc w:val="both"/>
        <w:rPr>
          <w:b/>
        </w:rPr>
      </w:pPr>
      <w:r w:rsidRPr="00614AEE">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892D2F" w:rsidRPr="00614AEE" w:rsidTr="008A643D">
        <w:trPr>
          <w:tblHeader/>
        </w:trPr>
        <w:tc>
          <w:tcPr>
            <w:tcW w:w="73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Titlu</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proofErr w:type="spellStart"/>
            <w:r w:rsidRPr="00614AEE">
              <w:rPr>
                <w:b/>
                <w:bCs/>
                <w:sz w:val="18"/>
                <w:szCs w:val="18"/>
              </w:rPr>
              <w:t>Informatii</w:t>
            </w:r>
            <w:proofErr w:type="spellEnd"/>
            <w:r w:rsidRPr="00614AEE">
              <w:rPr>
                <w:b/>
                <w:bCs/>
                <w:sz w:val="18"/>
                <w:szCs w:val="18"/>
              </w:rPr>
              <w:t xml:space="preserve"> </w:t>
            </w:r>
            <w:proofErr w:type="spellStart"/>
            <w:r w:rsidRPr="00614AEE">
              <w:rPr>
                <w:b/>
                <w:bCs/>
                <w:sz w:val="18"/>
                <w:szCs w:val="18"/>
              </w:rPr>
              <w:t>inregistrare</w:t>
            </w:r>
            <w:proofErr w:type="spellEnd"/>
            <w:r w:rsidRPr="00614AEE">
              <w:rPr>
                <w:b/>
                <w:bCs/>
                <w:sz w:val="18"/>
                <w:szCs w:val="18"/>
              </w:rPr>
              <w:t xml:space="preserve"> solicitare</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Valoare Totala Proiect</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Eligibil Proiect</w:t>
            </w:r>
          </w:p>
        </w:tc>
        <w:tc>
          <w:tcPr>
            <w:tcW w:w="48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Surse Financiare</w:t>
            </w:r>
            <w:r w:rsidR="008A643D" w:rsidRPr="00614AEE">
              <w:rPr>
                <w:b/>
                <w:bCs/>
                <w:color w:val="FF0000"/>
                <w:sz w:val="18"/>
                <w:szCs w:val="18"/>
              </w:rPr>
              <w:t>*</w:t>
            </w:r>
          </w:p>
        </w:tc>
        <w:tc>
          <w:tcPr>
            <w:tcW w:w="34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Moneda</w:t>
            </w:r>
            <w:r w:rsidR="0090520F" w:rsidRPr="00614AEE">
              <w:rPr>
                <w:b/>
                <w:bCs/>
                <w:color w:val="FF0000"/>
                <w:sz w:val="16"/>
                <w:szCs w:val="16"/>
              </w:rPr>
              <w:t>*</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Curs de schimb</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Data curs</w:t>
            </w:r>
          </w:p>
        </w:tc>
      </w:tr>
      <w:tr w:rsidR="00CA5B00" w:rsidRPr="00614AEE" w:rsidTr="008A643D">
        <w:trPr>
          <w:tblHeader/>
        </w:trPr>
        <w:tc>
          <w:tcPr>
            <w:tcW w:w="73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48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34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r>
    </w:tbl>
    <w:p w:rsidR="00BF6ED0" w:rsidRPr="00614AEE" w:rsidRDefault="008A643D" w:rsidP="00EC5FFA">
      <w:pPr>
        <w:shd w:val="clear" w:color="auto" w:fill="FFFFFF" w:themeFill="background1"/>
        <w:spacing w:after="0" w:line="240" w:lineRule="auto"/>
        <w:jc w:val="both"/>
        <w:rPr>
          <w:b/>
          <w:i/>
          <w:color w:val="FF0000"/>
          <w:sz w:val="20"/>
          <w:szCs w:val="20"/>
        </w:rPr>
      </w:pPr>
      <w:r w:rsidRPr="00614AEE">
        <w:rPr>
          <w:b/>
          <w:i/>
          <w:color w:val="FF0000"/>
          <w:sz w:val="20"/>
          <w:szCs w:val="20"/>
        </w:rPr>
        <w:t>* se selectează din nomenclator</w:t>
      </w:r>
    </w:p>
    <w:p w:rsidR="00BF6ED0" w:rsidRPr="00614AEE" w:rsidRDefault="00BF6ED0" w:rsidP="00EC5FFA">
      <w:pPr>
        <w:shd w:val="clear" w:color="auto" w:fill="FFFFFF" w:themeFill="background1"/>
        <w:spacing w:after="0" w:line="240" w:lineRule="auto"/>
        <w:jc w:val="both"/>
        <w:rPr>
          <w:b/>
          <w:i/>
          <w:color w:val="FF0000"/>
          <w:sz w:val="20"/>
          <w:szCs w:val="20"/>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Detalii proiect</w:t>
      </w: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BF6ED0"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Tr="00D4777D">
        <w:tc>
          <w:tcPr>
            <w:tcW w:w="9572" w:type="dxa"/>
          </w:tcPr>
          <w:p w:rsidR="00BF6ED0"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542791" w:rsidRDefault="00542791" w:rsidP="00EC5FFA">
      <w:pPr>
        <w:shd w:val="clear" w:color="auto" w:fill="FFFFFF" w:themeFill="background1"/>
        <w:spacing w:after="0" w:line="240" w:lineRule="auto"/>
        <w:jc w:val="both"/>
        <w:rPr>
          <w:b/>
        </w:rPr>
      </w:pPr>
    </w:p>
    <w:p w:rsidR="0090520F" w:rsidRDefault="0090520F" w:rsidP="00EC5FFA">
      <w:pPr>
        <w:shd w:val="clear" w:color="auto" w:fill="FFFFFF" w:themeFill="background1"/>
        <w:spacing w:after="0" w:line="240" w:lineRule="auto"/>
        <w:jc w:val="both"/>
        <w:rPr>
          <w:b/>
        </w:rPr>
      </w:pPr>
      <w:r>
        <w:rPr>
          <w:b/>
        </w:rPr>
        <w:t>Structura grupului</w:t>
      </w:r>
    </w:p>
    <w:p w:rsidR="0090520F" w:rsidRDefault="0090520F" w:rsidP="00EC5FFA">
      <w:pPr>
        <w:spacing w:after="0" w:line="240" w:lineRule="auto"/>
        <w:jc w:val="both"/>
        <w:rPr>
          <w:b/>
        </w:rPr>
      </w:pPr>
      <w:r>
        <w:rPr>
          <w:b/>
        </w:rPr>
        <w:t>Descrierea structurii grupului</w:t>
      </w:r>
    </w:p>
    <w:tbl>
      <w:tblPr>
        <w:tblStyle w:val="TableGrid"/>
        <w:tblW w:w="0" w:type="auto"/>
        <w:tblLook w:val="04A0" w:firstRow="1" w:lastRow="0" w:firstColumn="1" w:lastColumn="0" w:noHBand="0" w:noVBand="1"/>
      </w:tblPr>
      <w:tblGrid>
        <w:gridCol w:w="9572"/>
      </w:tblGrid>
      <w:tr w:rsidR="0090520F" w:rsidTr="0090520F">
        <w:tc>
          <w:tcPr>
            <w:tcW w:w="9572" w:type="dxa"/>
          </w:tcPr>
          <w:p w:rsidR="0090520F" w:rsidRDefault="0090520F" w:rsidP="00EC5FFA">
            <w:pPr>
              <w:jc w:val="both"/>
              <w:rPr>
                <w:b/>
              </w:rPr>
            </w:pPr>
          </w:p>
        </w:tc>
      </w:tr>
    </w:tbl>
    <w:p w:rsidR="00CB61A9" w:rsidRPr="006114AE" w:rsidRDefault="00CB61A9" w:rsidP="00CB61A9">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xml:space="preserve">Atenție! La </w:t>
      </w:r>
      <w:r>
        <w:rPr>
          <w:rFonts w:ascii="Times New Roman" w:eastAsia="Calibri" w:hAnsi="Times New Roman" w:cs="Times New Roman"/>
          <w:color w:val="0070C0"/>
          <w:sz w:val="20"/>
          <w:szCs w:val="20"/>
        </w:rPr>
        <w:t>s</w:t>
      </w:r>
      <w:r w:rsidRPr="006114AE">
        <w:rPr>
          <w:rFonts w:ascii="Times New Roman" w:eastAsia="Calibri" w:hAnsi="Times New Roman" w:cs="Times New Roman"/>
          <w:color w:val="0070C0"/>
          <w:sz w:val="20"/>
          <w:szCs w:val="20"/>
        </w:rPr>
        <w:t xml:space="preserve">ecțiunea ”Solicitant” se permite inserarea de ataşamente. Toate documentele de atașează în format </w:t>
      </w:r>
      <w:proofErr w:type="spellStart"/>
      <w:r w:rsidRPr="006114AE">
        <w:rPr>
          <w:rFonts w:ascii="Times New Roman" w:eastAsia="Calibri" w:hAnsi="Times New Roman" w:cs="Times New Roman"/>
          <w:color w:val="0070C0"/>
          <w:sz w:val="20"/>
          <w:szCs w:val="20"/>
        </w:rPr>
        <w:t>pdf</w:t>
      </w:r>
      <w:proofErr w:type="spellEnd"/>
      <w:r w:rsidRPr="006114AE">
        <w:rPr>
          <w:rFonts w:ascii="Times New Roman" w:eastAsia="Calibri" w:hAnsi="Times New Roman" w:cs="Times New Roman"/>
          <w:color w:val="0070C0"/>
          <w:sz w:val="20"/>
          <w:szCs w:val="20"/>
        </w:rPr>
        <w:t>. și sunt semnate electronic de reprezentantul legal sau împuternicit.</w:t>
      </w:r>
    </w:p>
    <w:p w:rsidR="0090520F" w:rsidRPr="00755B03" w:rsidRDefault="0090520F" w:rsidP="00EC5FFA">
      <w:pPr>
        <w:spacing w:after="0" w:line="240" w:lineRule="auto"/>
        <w:jc w:val="both"/>
        <w:rPr>
          <w:b/>
        </w:rPr>
      </w:pPr>
    </w:p>
    <w:p w:rsidR="003F1A1E" w:rsidRPr="00755B03" w:rsidRDefault="003F1A1E" w:rsidP="00EC5FFA">
      <w:pPr>
        <w:spacing w:after="0" w:line="240" w:lineRule="auto"/>
        <w:jc w:val="both"/>
        <w:rPr>
          <w:b/>
        </w:rPr>
      </w:pPr>
    </w:p>
    <w:p w:rsidR="003F1A1E"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 w:name="_Toc458505259"/>
      <w:r w:rsidRPr="00755B03">
        <w:rPr>
          <w:rFonts w:asciiTheme="minorHAnsi" w:hAnsiTheme="minorHAnsi"/>
          <w:color w:val="auto"/>
          <w:sz w:val="24"/>
          <w:szCs w:val="24"/>
        </w:rPr>
        <w:t>2.</w:t>
      </w:r>
      <w:r w:rsidR="003F1A1E" w:rsidRPr="00755B03">
        <w:rPr>
          <w:rFonts w:asciiTheme="minorHAnsi" w:hAnsiTheme="minorHAnsi"/>
          <w:color w:val="auto"/>
          <w:sz w:val="24"/>
          <w:szCs w:val="24"/>
        </w:rPr>
        <w:t xml:space="preserve"> Atribute proiect</w:t>
      </w:r>
      <w:bookmarkEnd w:id="1"/>
    </w:p>
    <w:p w:rsidR="003F1A1E" w:rsidRPr="00755B03" w:rsidRDefault="003F1A1E" w:rsidP="00EC5FFA">
      <w:pPr>
        <w:spacing w:after="0" w:line="240" w:lineRule="auto"/>
        <w:jc w:val="both"/>
        <w:rPr>
          <w:b/>
        </w:rPr>
      </w:pPr>
    </w:p>
    <w:p w:rsidR="00542791" w:rsidRPr="00755B03" w:rsidRDefault="00542791"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755B03" w:rsidTr="00542791">
        <w:tc>
          <w:tcPr>
            <w:tcW w:w="9572" w:type="dxa"/>
          </w:tcPr>
          <w:p w:rsidR="00542791" w:rsidRPr="00755B03" w:rsidRDefault="00542791" w:rsidP="00EC5FFA">
            <w:pPr>
              <w:jc w:val="both"/>
              <w:rPr>
                <w:rFonts w:eastAsia="Times New Roman" w:cs="Segoe UI"/>
                <w:b/>
                <w:bCs/>
                <w:color w:val="262626"/>
                <w:sz w:val="20"/>
                <w:szCs w:val="20"/>
                <w:lang w:eastAsia="ro-RO"/>
              </w:rPr>
            </w:pPr>
            <w:r w:rsidRPr="00755B03">
              <w:rPr>
                <w:rFonts w:eastAsia="Times New Roman" w:cs="Segoe UI"/>
                <w:b/>
                <w:bCs/>
                <w:color w:val="FF0000"/>
                <w:sz w:val="20"/>
                <w:szCs w:val="20"/>
                <w:lang w:eastAsia="ro-RO"/>
              </w:rPr>
              <w:t xml:space="preserve">Se selectează din nomenclator </w:t>
            </w:r>
          </w:p>
        </w:tc>
      </w:tr>
    </w:tbl>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major</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Pr>
          <w:rStyle w:val="Strong"/>
          <w:rFonts w:ascii="Segoe UI" w:hAnsi="Segoe UI" w:cs="Segoe UI"/>
          <w:color w:val="262626"/>
          <w:sz w:val="20"/>
          <w:szCs w:val="20"/>
          <w:shd w:val="clear" w:color="auto" w:fill="FBFBFB"/>
        </w:rPr>
        <w:t>Codul comun de identificare (</w:t>
      </w:r>
      <w:r w:rsidR="003F1A1E" w:rsidRPr="00755B03">
        <w:rPr>
          <w:rFonts w:eastAsia="Times New Roman" w:cs="Segoe UI"/>
          <w:b/>
          <w:bCs/>
          <w:color w:val="262626"/>
          <w:sz w:val="20"/>
          <w:szCs w:val="20"/>
          <w:lang w:eastAsia="ro-RO"/>
        </w:rPr>
        <w:t>CCI</w:t>
      </w:r>
      <w:r>
        <w:rPr>
          <w:rFonts w:eastAsia="Times New Roman" w:cs="Segoe UI"/>
          <w:b/>
          <w:bCs/>
          <w:color w:val="262626"/>
          <w:sz w:val="20"/>
          <w:szCs w:val="20"/>
          <w:lang w:eastAsia="ro-RO"/>
        </w:rPr>
        <w:t>)</w:t>
      </w:r>
      <w:r w:rsidR="003F1A1E" w:rsidRPr="00755B03">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755B03" w:rsidTr="003F1A1E">
        <w:tc>
          <w:tcPr>
            <w:tcW w:w="9288" w:type="dxa"/>
          </w:tcPr>
          <w:p w:rsidR="003F1A1E" w:rsidRPr="00755B03" w:rsidRDefault="003F1A1E" w:rsidP="00EC5FFA">
            <w:pPr>
              <w:jc w:val="both"/>
              <w:rPr>
                <w:rFonts w:eastAsia="Times New Roman" w:cs="Segoe UI"/>
                <w:b/>
                <w:bCs/>
                <w:color w:val="262626"/>
                <w:sz w:val="20"/>
                <w:szCs w:val="20"/>
                <w:lang w:eastAsia="ro-RO"/>
              </w:rPr>
            </w:pPr>
          </w:p>
        </w:tc>
      </w:tr>
    </w:tbl>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w:t>
      </w:r>
      <w:r w:rsidR="00503A87" w:rsidRPr="00755B03">
        <w:rPr>
          <w:rFonts w:eastAsia="Times New Roman" w:cs="Segoe UI"/>
          <w:b/>
          <w:bCs/>
          <w:color w:val="262626"/>
          <w:sz w:val="20"/>
          <w:szCs w:val="20"/>
          <w:lang w:eastAsia="ro-RO"/>
        </w:rPr>
        <w:t>figurează</w:t>
      </w:r>
      <w:r w:rsidRPr="00755B03">
        <w:rPr>
          <w:rFonts w:eastAsia="Times New Roman" w:cs="Segoe UI"/>
          <w:b/>
          <w:bCs/>
          <w:color w:val="262626"/>
          <w:sz w:val="20"/>
          <w:szCs w:val="20"/>
          <w:lang w:eastAsia="ro-RO"/>
        </w:rPr>
        <w:t xml:space="preserve"> in lista </w:t>
      </w:r>
      <w:r w:rsidR="00565AE4" w:rsidRPr="00755B03">
        <w:rPr>
          <w:rFonts w:eastAsia="Times New Roman" w:cs="Segoe UI"/>
          <w:b/>
          <w:bCs/>
          <w:color w:val="262626"/>
          <w:sz w:val="20"/>
          <w:szCs w:val="20"/>
          <w:lang w:eastAsia="ro-RO"/>
        </w:rPr>
        <w:t xml:space="preserve">Proiectelor Majore (PM) </w:t>
      </w:r>
      <w:r w:rsidRPr="00755B03">
        <w:rPr>
          <w:rFonts w:eastAsia="Times New Roman" w:cs="Segoe UI"/>
          <w:bCs/>
          <w:color w:val="262626"/>
          <w:sz w:val="20"/>
          <w:szCs w:val="20"/>
          <w:lang w:eastAsia="ro-RO"/>
        </w:rPr>
        <w:t>DA / NU</w:t>
      </w:r>
    </w:p>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 </w:t>
      </w:r>
      <w:proofErr w:type="spellStart"/>
      <w:r w:rsidRPr="00755B03">
        <w:rPr>
          <w:rFonts w:eastAsia="Times New Roman" w:cs="Segoe UI"/>
          <w:b/>
          <w:bCs/>
          <w:color w:val="262626"/>
          <w:sz w:val="20"/>
          <w:szCs w:val="20"/>
          <w:lang w:eastAsia="ro-RO"/>
        </w:rPr>
        <w:t>fazat</w:t>
      </w:r>
      <w:proofErr w:type="spellEnd"/>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503A87"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Numărul</w:t>
      </w:r>
      <w:r w:rsidR="003F1A1E" w:rsidRPr="00755B03">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755B03" w:rsidTr="003F1A1E">
        <w:tc>
          <w:tcPr>
            <w:tcW w:w="9288" w:type="dxa"/>
          </w:tcPr>
          <w:p w:rsidR="003F1A1E" w:rsidRPr="00755B03" w:rsidRDefault="003F1A1E" w:rsidP="00EC5FFA">
            <w:pPr>
              <w:jc w:val="both"/>
              <w:rPr>
                <w:rFonts w:eastAsia="Times New Roman" w:cs="Segoe UI"/>
                <w:b/>
                <w:bCs/>
                <w:color w:val="262626"/>
                <w:sz w:val="20"/>
                <w:szCs w:val="20"/>
                <w:lang w:eastAsia="ro-RO"/>
              </w:rPr>
            </w:pPr>
          </w:p>
        </w:tc>
      </w:tr>
    </w:tbl>
    <w:p w:rsidR="00565AE4" w:rsidRPr="00755B03" w:rsidRDefault="00565AE4"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face parte dintr-o </w:t>
      </w:r>
      <w:r w:rsidR="00503A87" w:rsidRPr="00755B03">
        <w:rPr>
          <w:rFonts w:eastAsia="Times New Roman" w:cs="Segoe UI"/>
          <w:b/>
          <w:bCs/>
          <w:color w:val="262626"/>
          <w:sz w:val="20"/>
          <w:szCs w:val="20"/>
          <w:lang w:eastAsia="ro-RO"/>
        </w:rPr>
        <w:t>rețea</w:t>
      </w:r>
      <w:r w:rsidRPr="00755B03">
        <w:rPr>
          <w:rFonts w:eastAsia="Times New Roman" w:cs="Segoe UI"/>
          <w:b/>
          <w:bCs/>
          <w:color w:val="262626"/>
          <w:sz w:val="20"/>
          <w:szCs w:val="20"/>
          <w:lang w:eastAsia="ro-RO"/>
        </w:rPr>
        <w:t xml:space="preserve"> transeuropeana</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503A87"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Operațiunea</w:t>
      </w:r>
      <w:r w:rsidR="003F1A1E" w:rsidRPr="00755B03">
        <w:rPr>
          <w:rFonts w:eastAsia="Times New Roman" w:cs="Segoe UI"/>
          <w:b/>
          <w:bCs/>
          <w:color w:val="262626"/>
          <w:sz w:val="20"/>
          <w:szCs w:val="20"/>
          <w:lang w:eastAsia="ro-RO"/>
        </w:rPr>
        <w:t xml:space="preserve"> este </w:t>
      </w:r>
      <w:r w:rsidR="00AE5279" w:rsidRPr="00755B03">
        <w:rPr>
          <w:rFonts w:eastAsia="Times New Roman" w:cs="Segoe UI"/>
          <w:b/>
          <w:bCs/>
          <w:color w:val="262626"/>
          <w:sz w:val="20"/>
          <w:szCs w:val="20"/>
          <w:lang w:eastAsia="ro-RO"/>
        </w:rPr>
        <w:t>Plan de Acțiune Comun (</w:t>
      </w:r>
      <w:r w:rsidR="003F1A1E" w:rsidRPr="00755B03">
        <w:rPr>
          <w:rFonts w:eastAsia="Times New Roman" w:cs="Segoe UI"/>
          <w:b/>
          <w:bCs/>
          <w:color w:val="262626"/>
          <w:sz w:val="20"/>
          <w:szCs w:val="20"/>
          <w:lang w:eastAsia="ro-RO"/>
        </w:rPr>
        <w:t>PAC</w:t>
      </w:r>
      <w:r w:rsidR="00AE5279" w:rsidRPr="00755B03">
        <w:rPr>
          <w:rFonts w:eastAsia="Times New Roman" w:cs="Segoe UI"/>
          <w:b/>
          <w:bCs/>
          <w:color w:val="262626"/>
          <w:sz w:val="20"/>
          <w:szCs w:val="20"/>
          <w:lang w:eastAsia="ro-RO"/>
        </w:rPr>
        <w:t xml:space="preserve">) </w:t>
      </w:r>
      <w:r w:rsidR="003F1A1E" w:rsidRPr="00755B03">
        <w:rPr>
          <w:rFonts w:eastAsia="Times New Roman" w:cs="Segoe UI"/>
          <w:bCs/>
          <w:color w:val="262626"/>
          <w:sz w:val="20"/>
          <w:szCs w:val="20"/>
          <w:lang w:eastAsia="ro-RO"/>
        </w:rPr>
        <w:t>DA / NU</w:t>
      </w:r>
    </w:p>
    <w:p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755B03" w:rsidTr="003F1A1E">
        <w:tc>
          <w:tcPr>
            <w:tcW w:w="9288" w:type="dxa"/>
          </w:tcPr>
          <w:p w:rsidR="003F1A1E" w:rsidRPr="00755B03" w:rsidRDefault="003F1A1E" w:rsidP="00EC5FFA">
            <w:pPr>
              <w:jc w:val="both"/>
              <w:rPr>
                <w:rFonts w:eastAsia="Times New Roman" w:cs="Segoe UI"/>
                <w:b/>
                <w:bCs/>
                <w:color w:val="262626"/>
                <w:sz w:val="20"/>
                <w:szCs w:val="20"/>
                <w:lang w:eastAsia="ro-RO"/>
              </w:rPr>
            </w:pPr>
          </w:p>
        </w:tc>
      </w:tr>
    </w:tbl>
    <w:p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include </w:t>
      </w:r>
      <w:r w:rsidR="00503A87" w:rsidRPr="00755B03">
        <w:rPr>
          <w:rFonts w:eastAsia="Times New Roman" w:cs="Segoe UI"/>
          <w:b/>
          <w:bCs/>
          <w:color w:val="262626"/>
          <w:sz w:val="20"/>
          <w:szCs w:val="20"/>
          <w:lang w:eastAsia="ro-RO"/>
        </w:rPr>
        <w:t>finanțare</w:t>
      </w:r>
      <w:r w:rsidRPr="00755B03">
        <w:rPr>
          <w:rFonts w:eastAsia="Times New Roman" w:cs="Segoe UI"/>
          <w:b/>
          <w:bCs/>
          <w:color w:val="262626"/>
          <w:sz w:val="20"/>
          <w:szCs w:val="20"/>
          <w:lang w:eastAsia="ro-RO"/>
        </w:rPr>
        <w:t xml:space="preserve"> </w:t>
      </w:r>
      <w:r w:rsidR="00565AE4" w:rsidRPr="00755B03">
        <w:rPr>
          <w:rFonts w:eastAsia="Times New Roman" w:cs="Segoe UI"/>
          <w:b/>
          <w:bCs/>
          <w:color w:val="262626"/>
          <w:sz w:val="20"/>
          <w:szCs w:val="20"/>
          <w:lang w:eastAsia="ro-RO"/>
        </w:rPr>
        <w:t>Inițiativa Locuri de Muncă pentru Tineri (</w:t>
      </w:r>
      <w:r w:rsidRPr="00755B03">
        <w:rPr>
          <w:rFonts w:eastAsia="Times New Roman" w:cs="Segoe UI"/>
          <w:b/>
          <w:bCs/>
          <w:color w:val="262626"/>
          <w:sz w:val="20"/>
          <w:szCs w:val="20"/>
          <w:lang w:eastAsia="ro-RO"/>
        </w:rPr>
        <w:t>ILMT</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xml:space="preserve">: Da/Nu </w:t>
      </w: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Sprijinul public va constitui ajutor de stat: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este in cadrul unei structuri </w:t>
      </w:r>
      <w:r w:rsidR="00565AE4" w:rsidRPr="00755B03">
        <w:rPr>
          <w:rFonts w:eastAsia="Times New Roman" w:cs="Segoe UI"/>
          <w:b/>
          <w:bCs/>
          <w:color w:val="262626"/>
          <w:sz w:val="20"/>
          <w:szCs w:val="20"/>
          <w:lang w:eastAsia="ro-RO"/>
        </w:rPr>
        <w:t>Parteneriat Public Privat (</w:t>
      </w:r>
      <w:r w:rsidRPr="00755B03">
        <w:rPr>
          <w:rFonts w:eastAsia="Times New Roman" w:cs="Segoe UI"/>
          <w:b/>
          <w:bCs/>
          <w:color w:val="262626"/>
          <w:sz w:val="20"/>
          <w:szCs w:val="20"/>
          <w:lang w:eastAsia="ro-RO"/>
        </w:rPr>
        <w:t>PPP</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Da/NU</w:t>
      </w: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este generator de venit: </w:t>
      </w:r>
      <w:r w:rsidRPr="00755B03">
        <w:rPr>
          <w:rFonts w:eastAsia="Times New Roman" w:cs="Segoe UI"/>
          <w:bCs/>
          <w:color w:val="262626"/>
          <w:sz w:val="20"/>
          <w:szCs w:val="20"/>
          <w:lang w:eastAsia="ro-RO"/>
        </w:rPr>
        <w:t>DA / NU</w:t>
      </w:r>
    </w:p>
    <w:p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Tr="0090520F">
        <w:tc>
          <w:tcPr>
            <w:tcW w:w="3190"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r>
      <w:tr w:rsidR="0090520F" w:rsidTr="0090520F">
        <w:tc>
          <w:tcPr>
            <w:tcW w:w="3190" w:type="dxa"/>
          </w:tcPr>
          <w:p w:rsidR="0090520F" w:rsidRDefault="0090520F" w:rsidP="00EC5FFA">
            <w:pPr>
              <w:jc w:val="both"/>
              <w:rPr>
                <w:rFonts w:eastAsia="Times New Roman" w:cs="Segoe UI"/>
                <w:bCs/>
                <w:color w:val="262626"/>
                <w:sz w:val="20"/>
                <w:szCs w:val="20"/>
                <w:lang w:eastAsia="ro-RO"/>
              </w:rPr>
            </w:pPr>
          </w:p>
        </w:tc>
        <w:tc>
          <w:tcPr>
            <w:tcW w:w="3191" w:type="dxa"/>
          </w:tcPr>
          <w:p w:rsidR="0090520F" w:rsidRDefault="0090520F" w:rsidP="00EC5FFA">
            <w:pPr>
              <w:jc w:val="both"/>
              <w:rPr>
                <w:rFonts w:eastAsia="Times New Roman" w:cs="Segoe UI"/>
                <w:bCs/>
                <w:color w:val="262626"/>
                <w:sz w:val="20"/>
                <w:szCs w:val="20"/>
                <w:lang w:eastAsia="ro-RO"/>
              </w:rPr>
            </w:pPr>
          </w:p>
        </w:tc>
        <w:tc>
          <w:tcPr>
            <w:tcW w:w="3191" w:type="dxa"/>
          </w:tcPr>
          <w:p w:rsidR="0090520F" w:rsidRDefault="0090520F" w:rsidP="00EC5FFA">
            <w:pPr>
              <w:jc w:val="both"/>
              <w:rPr>
                <w:rFonts w:eastAsia="Times New Roman" w:cs="Segoe UI"/>
                <w:bCs/>
                <w:color w:val="262626"/>
                <w:sz w:val="20"/>
                <w:szCs w:val="20"/>
                <w:lang w:eastAsia="ro-RO"/>
              </w:rPr>
            </w:pPr>
          </w:p>
        </w:tc>
      </w:tr>
    </w:tbl>
    <w:p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p w:rsidR="003F1A1E"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Proiectul este asociat cu sit-ul Natura2000</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90520F"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Relevant pentru mecanismul ITI Delta Dunării</w:t>
      </w:r>
      <w:r>
        <w:rPr>
          <w:rFonts w:eastAsia="Times New Roman" w:cs="Segoe UI"/>
          <w:b/>
          <w:bCs/>
          <w:color w:val="262626"/>
          <w:sz w:val="20"/>
          <w:szCs w:val="20"/>
          <w:lang w:eastAsia="ro-RO"/>
        </w:rPr>
        <w:t xml:space="preserve"> DA/NU</w:t>
      </w:r>
    </w:p>
    <w:p w:rsidR="002317DB" w:rsidRPr="00610321" w:rsidRDefault="002317DB" w:rsidP="002317DB">
      <w:pPr>
        <w:shd w:val="clear" w:color="auto" w:fill="FBFBFB"/>
        <w:spacing w:after="0" w:line="240" w:lineRule="auto"/>
        <w:rPr>
          <w:rFonts w:ascii="Times New Roman" w:hAnsi="Times New Roman"/>
          <w:b/>
          <w:bCs/>
          <w:color w:val="FF0000"/>
          <w:sz w:val="20"/>
          <w:szCs w:val="20"/>
          <w:lang w:val="fr-FR" w:eastAsia="ro-RO"/>
        </w:rPr>
      </w:pPr>
      <w:proofErr w:type="spellStart"/>
      <w:r w:rsidRPr="00610321">
        <w:rPr>
          <w:rFonts w:ascii="Times New Roman" w:hAnsi="Times New Roman"/>
          <w:b/>
          <w:bCs/>
          <w:color w:val="FF0000"/>
          <w:sz w:val="20"/>
          <w:szCs w:val="20"/>
          <w:lang w:val="fr-FR" w:eastAsia="ro-RO"/>
        </w:rPr>
        <w:lastRenderedPageBreak/>
        <w:t>Atentie</w:t>
      </w:r>
      <w:proofErr w:type="spellEnd"/>
      <w:r w:rsidRPr="00610321">
        <w:rPr>
          <w:rFonts w:ascii="Times New Roman" w:hAnsi="Times New Roman"/>
          <w:b/>
          <w:bCs/>
          <w:color w:val="FF0000"/>
          <w:sz w:val="20"/>
          <w:szCs w:val="20"/>
          <w:lang w:val="fr-FR" w:eastAsia="ro-RO"/>
        </w:rPr>
        <w:t xml:space="preserve">! </w:t>
      </w:r>
      <w:proofErr w:type="spellStart"/>
      <w:r w:rsidRPr="00610321">
        <w:rPr>
          <w:rFonts w:ascii="Times New Roman" w:hAnsi="Times New Roman"/>
          <w:b/>
          <w:bCs/>
          <w:color w:val="FF0000"/>
          <w:sz w:val="20"/>
          <w:szCs w:val="20"/>
          <w:lang w:val="fr-FR" w:eastAsia="ro-RO"/>
        </w:rPr>
        <w:t>Proiectele</w:t>
      </w:r>
      <w:proofErr w:type="spellEnd"/>
      <w:r w:rsidRPr="00610321">
        <w:rPr>
          <w:rFonts w:ascii="Times New Roman" w:hAnsi="Times New Roman"/>
          <w:b/>
          <w:bCs/>
          <w:color w:val="FF0000"/>
          <w:sz w:val="20"/>
          <w:szCs w:val="20"/>
          <w:lang w:val="fr-FR" w:eastAsia="ro-RO"/>
        </w:rPr>
        <w:t xml:space="preserve"> </w:t>
      </w:r>
      <w:proofErr w:type="spellStart"/>
      <w:r w:rsidRPr="00610321">
        <w:rPr>
          <w:rFonts w:ascii="Times New Roman" w:hAnsi="Times New Roman"/>
          <w:b/>
          <w:bCs/>
          <w:color w:val="FF0000"/>
          <w:sz w:val="20"/>
          <w:szCs w:val="20"/>
          <w:lang w:val="fr-FR" w:eastAsia="ro-RO"/>
        </w:rPr>
        <w:t>din</w:t>
      </w:r>
      <w:proofErr w:type="spellEnd"/>
      <w:r w:rsidRPr="00610321">
        <w:rPr>
          <w:rFonts w:ascii="Times New Roman" w:hAnsi="Times New Roman"/>
          <w:b/>
          <w:bCs/>
          <w:color w:val="FF0000"/>
          <w:sz w:val="20"/>
          <w:szCs w:val="20"/>
          <w:lang w:val="fr-FR" w:eastAsia="ro-RO"/>
        </w:rPr>
        <w:t xml:space="preserve"> </w:t>
      </w:r>
      <w:proofErr w:type="spellStart"/>
      <w:r w:rsidRPr="00610321">
        <w:rPr>
          <w:rFonts w:ascii="Times New Roman" w:hAnsi="Times New Roman"/>
          <w:b/>
          <w:bCs/>
          <w:color w:val="FF0000"/>
          <w:sz w:val="20"/>
          <w:szCs w:val="20"/>
          <w:lang w:val="fr-FR" w:eastAsia="ro-RO"/>
        </w:rPr>
        <w:t>cadrul</w:t>
      </w:r>
      <w:proofErr w:type="spellEnd"/>
      <w:r w:rsidRPr="00610321">
        <w:rPr>
          <w:rFonts w:ascii="Times New Roman" w:hAnsi="Times New Roman"/>
          <w:b/>
          <w:bCs/>
          <w:color w:val="FF0000"/>
          <w:sz w:val="20"/>
          <w:szCs w:val="20"/>
          <w:lang w:val="fr-FR" w:eastAsia="ro-RO"/>
        </w:rPr>
        <w:t xml:space="preserve"> </w:t>
      </w:r>
      <w:proofErr w:type="spellStart"/>
      <w:r w:rsidRPr="00610321">
        <w:rPr>
          <w:rFonts w:ascii="Times New Roman" w:hAnsi="Times New Roman"/>
          <w:b/>
          <w:bCs/>
          <w:color w:val="FF0000"/>
          <w:sz w:val="20"/>
          <w:szCs w:val="20"/>
          <w:lang w:val="fr-FR" w:eastAsia="ro-RO"/>
        </w:rPr>
        <w:t>apelului</w:t>
      </w:r>
      <w:proofErr w:type="spellEnd"/>
      <w:r w:rsidRPr="00610321">
        <w:rPr>
          <w:rFonts w:ascii="Times New Roman" w:hAnsi="Times New Roman"/>
          <w:b/>
          <w:bCs/>
          <w:color w:val="FF0000"/>
          <w:sz w:val="20"/>
          <w:szCs w:val="20"/>
          <w:lang w:val="fr-FR" w:eastAsia="ro-RO"/>
        </w:rPr>
        <w:t xml:space="preserve"> curent au </w:t>
      </w:r>
      <w:proofErr w:type="spellStart"/>
      <w:r w:rsidRPr="00610321">
        <w:rPr>
          <w:rFonts w:ascii="Times New Roman" w:hAnsi="Times New Roman"/>
          <w:b/>
          <w:bCs/>
          <w:color w:val="FF0000"/>
          <w:sz w:val="20"/>
          <w:szCs w:val="20"/>
          <w:lang w:val="fr-FR" w:eastAsia="ro-RO"/>
        </w:rPr>
        <w:t>urmatoarele</w:t>
      </w:r>
      <w:proofErr w:type="spellEnd"/>
      <w:r w:rsidRPr="00610321">
        <w:rPr>
          <w:rFonts w:ascii="Times New Roman" w:hAnsi="Times New Roman"/>
          <w:b/>
          <w:bCs/>
          <w:color w:val="FF0000"/>
          <w:sz w:val="20"/>
          <w:szCs w:val="20"/>
          <w:lang w:val="fr-FR" w:eastAsia="ro-RO"/>
        </w:rPr>
        <w:t xml:space="preserve"> </w:t>
      </w:r>
      <w:proofErr w:type="spellStart"/>
      <w:r w:rsidRPr="00610321">
        <w:rPr>
          <w:rFonts w:ascii="Times New Roman" w:hAnsi="Times New Roman"/>
          <w:b/>
          <w:bCs/>
          <w:color w:val="FF0000"/>
          <w:sz w:val="20"/>
          <w:szCs w:val="20"/>
          <w:lang w:val="fr-FR" w:eastAsia="ro-RO"/>
        </w:rPr>
        <w:t>atribute</w:t>
      </w:r>
      <w:proofErr w:type="spellEnd"/>
      <w:r w:rsidRPr="00610321">
        <w:rPr>
          <w:rFonts w:ascii="Times New Roman" w:hAnsi="Times New Roman"/>
          <w:b/>
          <w:bCs/>
          <w:color w:val="FF0000"/>
          <w:sz w:val="20"/>
          <w:szCs w:val="20"/>
          <w:lang w:val="fr-FR" w:eastAsia="ro-RO"/>
        </w:rPr>
        <w:t>:</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proofErr w:type="spellStart"/>
      <w:r w:rsidRPr="00F66469">
        <w:rPr>
          <w:rFonts w:ascii="Times New Roman" w:hAnsi="Times New Roman"/>
          <w:b/>
          <w:bCs/>
          <w:color w:val="FF0000"/>
          <w:sz w:val="20"/>
          <w:szCs w:val="20"/>
          <w:lang w:val="en-US" w:eastAsia="ro-RO"/>
        </w:rPr>
        <w:t>sunt</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proiecte</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majore</w:t>
      </w:r>
      <w:proofErr w:type="spellEnd"/>
      <w:r w:rsidRPr="00F66469">
        <w:rPr>
          <w:rFonts w:ascii="Times New Roman" w:hAnsi="Times New Roman"/>
          <w:b/>
          <w:bCs/>
          <w:color w:val="FF0000"/>
          <w:sz w:val="20"/>
          <w:szCs w:val="20"/>
          <w:lang w:val="en-US" w:eastAsia="ro-RO"/>
        </w:rPr>
        <w:t xml:space="preserve">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proofErr w:type="spellStart"/>
      <w:r w:rsidRPr="00F66469">
        <w:rPr>
          <w:rFonts w:ascii="Times New Roman" w:hAnsi="Times New Roman"/>
          <w:b/>
          <w:bCs/>
          <w:color w:val="FF0000"/>
          <w:sz w:val="20"/>
          <w:szCs w:val="20"/>
          <w:lang w:val="en-US" w:eastAsia="ro-RO"/>
        </w:rPr>
        <w:t>figurează</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în</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lista</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proiectelor</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majore</w:t>
      </w:r>
      <w:proofErr w:type="spellEnd"/>
      <w:r w:rsidRPr="00F66469">
        <w:rPr>
          <w:rFonts w:ascii="Times New Roman" w:hAnsi="Times New Roman"/>
          <w:b/>
          <w:bCs/>
          <w:color w:val="FF0000"/>
          <w:sz w:val="20"/>
          <w:szCs w:val="20"/>
          <w:lang w:val="en-US" w:eastAsia="ro-RO"/>
        </w:rPr>
        <w:t xml:space="preserve"> </w:t>
      </w:r>
    </w:p>
    <w:p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face parte </w:t>
      </w:r>
      <w:proofErr w:type="spellStart"/>
      <w:r w:rsidRPr="00610321">
        <w:rPr>
          <w:rFonts w:ascii="Times New Roman" w:hAnsi="Times New Roman"/>
          <w:b/>
          <w:bCs/>
          <w:color w:val="FF0000"/>
          <w:sz w:val="20"/>
          <w:szCs w:val="20"/>
          <w:lang w:val="fr-FR" w:eastAsia="ro-RO"/>
        </w:rPr>
        <w:t>dintr</w:t>
      </w:r>
      <w:proofErr w:type="spellEnd"/>
      <w:r w:rsidRPr="00610321">
        <w:rPr>
          <w:rFonts w:ascii="Times New Roman" w:hAnsi="Times New Roman"/>
          <w:b/>
          <w:bCs/>
          <w:color w:val="FF0000"/>
          <w:sz w:val="20"/>
          <w:szCs w:val="20"/>
          <w:lang w:val="fr-FR" w:eastAsia="ro-RO"/>
        </w:rPr>
        <w:t xml:space="preserve">-o </w:t>
      </w:r>
      <w:proofErr w:type="spellStart"/>
      <w:r w:rsidRPr="00610321">
        <w:rPr>
          <w:rFonts w:ascii="Times New Roman" w:hAnsi="Times New Roman"/>
          <w:b/>
          <w:bCs/>
          <w:color w:val="FF0000"/>
          <w:sz w:val="20"/>
          <w:szCs w:val="20"/>
          <w:lang w:val="fr-FR" w:eastAsia="ro-RO"/>
        </w:rPr>
        <w:t>retea</w:t>
      </w:r>
      <w:proofErr w:type="spellEnd"/>
      <w:r w:rsidRPr="00610321">
        <w:rPr>
          <w:rFonts w:ascii="Times New Roman" w:hAnsi="Times New Roman"/>
          <w:b/>
          <w:bCs/>
          <w:color w:val="FF0000"/>
          <w:sz w:val="20"/>
          <w:szCs w:val="20"/>
          <w:lang w:val="fr-FR" w:eastAsia="ro-RO"/>
        </w:rPr>
        <w:t xml:space="preserve"> </w:t>
      </w:r>
      <w:proofErr w:type="spellStart"/>
      <w:r w:rsidRPr="00610321">
        <w:rPr>
          <w:rFonts w:ascii="Times New Roman" w:hAnsi="Times New Roman"/>
          <w:b/>
          <w:bCs/>
          <w:color w:val="FF0000"/>
          <w:sz w:val="20"/>
          <w:szCs w:val="20"/>
          <w:lang w:val="fr-FR" w:eastAsia="ro-RO"/>
        </w:rPr>
        <w:t>transeuropeană</w:t>
      </w:r>
      <w:proofErr w:type="spellEnd"/>
      <w:r w:rsidRPr="00610321">
        <w:rPr>
          <w:rFonts w:ascii="Times New Roman" w:hAnsi="Times New Roman"/>
          <w:b/>
          <w:bCs/>
          <w:color w:val="FF0000"/>
          <w:sz w:val="20"/>
          <w:szCs w:val="20"/>
          <w:lang w:val="fr-FR" w:eastAsia="ro-RO"/>
        </w:rPr>
        <w:t xml:space="preserve">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proofErr w:type="spellStart"/>
      <w:r w:rsidRPr="00F66469">
        <w:rPr>
          <w:rFonts w:ascii="Times New Roman" w:hAnsi="Times New Roman"/>
          <w:b/>
          <w:bCs/>
          <w:color w:val="FF0000"/>
          <w:sz w:val="20"/>
          <w:szCs w:val="20"/>
          <w:lang w:val="en-US" w:eastAsia="ro-RO"/>
        </w:rPr>
        <w:t>sunt</w:t>
      </w:r>
      <w:proofErr w:type="spellEnd"/>
      <w:r w:rsidRPr="00F66469">
        <w:rPr>
          <w:rFonts w:ascii="Times New Roman" w:hAnsi="Times New Roman"/>
          <w:b/>
          <w:bCs/>
          <w:color w:val="FF0000"/>
          <w:sz w:val="20"/>
          <w:szCs w:val="20"/>
          <w:lang w:val="en-US" w:eastAsia="ro-RO"/>
        </w:rPr>
        <w:t xml:space="preserve"> PAC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include </w:t>
      </w:r>
      <w:proofErr w:type="spellStart"/>
      <w:r w:rsidRPr="00F66469">
        <w:rPr>
          <w:rFonts w:ascii="Times New Roman" w:hAnsi="Times New Roman"/>
          <w:b/>
          <w:bCs/>
          <w:color w:val="FF0000"/>
          <w:sz w:val="20"/>
          <w:szCs w:val="20"/>
          <w:lang w:val="en-US" w:eastAsia="ro-RO"/>
        </w:rPr>
        <w:t>finantare</w:t>
      </w:r>
      <w:proofErr w:type="spellEnd"/>
      <w:r w:rsidRPr="00F66469">
        <w:rPr>
          <w:rFonts w:ascii="Times New Roman" w:hAnsi="Times New Roman"/>
          <w:b/>
          <w:bCs/>
          <w:color w:val="FF0000"/>
          <w:sz w:val="20"/>
          <w:szCs w:val="20"/>
          <w:lang w:val="en-US" w:eastAsia="ro-RO"/>
        </w:rPr>
        <w:t xml:space="preserve"> ILMT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proofErr w:type="spellStart"/>
      <w:r>
        <w:rPr>
          <w:rFonts w:ascii="Times New Roman" w:hAnsi="Times New Roman"/>
          <w:b/>
          <w:bCs/>
          <w:color w:val="FF0000"/>
          <w:sz w:val="20"/>
          <w:szCs w:val="20"/>
          <w:lang w:val="en-US" w:eastAsia="ro-RO"/>
        </w:rPr>
        <w:t>C</w:t>
      </w:r>
      <w:r w:rsidRPr="00F66469">
        <w:rPr>
          <w:rFonts w:ascii="Times New Roman" w:hAnsi="Times New Roman"/>
          <w:b/>
          <w:bCs/>
          <w:color w:val="FF0000"/>
          <w:sz w:val="20"/>
          <w:szCs w:val="20"/>
          <w:lang w:val="en-US" w:eastAsia="ro-RO"/>
        </w:rPr>
        <w:t>onstituie</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ajutor</w:t>
      </w:r>
      <w:proofErr w:type="spellEnd"/>
      <w:r w:rsidRPr="00F66469">
        <w:rPr>
          <w:rFonts w:ascii="Times New Roman" w:hAnsi="Times New Roman"/>
          <w:b/>
          <w:bCs/>
          <w:color w:val="FF0000"/>
          <w:sz w:val="20"/>
          <w:szCs w:val="20"/>
          <w:lang w:val="en-US" w:eastAsia="ro-RO"/>
        </w:rPr>
        <w:t xml:space="preserve"> de stat</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 xml:space="preserve">NU </w:t>
      </w:r>
      <w:proofErr w:type="spellStart"/>
      <w:r>
        <w:rPr>
          <w:rFonts w:ascii="Times New Roman" w:hAnsi="Times New Roman"/>
          <w:b/>
          <w:bCs/>
          <w:color w:val="FF0000"/>
          <w:sz w:val="20"/>
          <w:szCs w:val="20"/>
          <w:lang w:val="en-US" w:eastAsia="ro-RO"/>
        </w:rPr>
        <w:t>este</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proiect</w:t>
      </w:r>
      <w:proofErr w:type="spellEnd"/>
      <w:r w:rsidRPr="00F66469">
        <w:rPr>
          <w:rFonts w:ascii="Times New Roman" w:hAnsi="Times New Roman"/>
          <w:b/>
          <w:bCs/>
          <w:color w:val="FF0000"/>
          <w:sz w:val="20"/>
          <w:szCs w:val="20"/>
          <w:lang w:val="en-US" w:eastAsia="ro-RO"/>
        </w:rPr>
        <w:t xml:space="preserve"> generator de </w:t>
      </w:r>
      <w:proofErr w:type="spellStart"/>
      <w:r w:rsidRPr="00F66469">
        <w:rPr>
          <w:rFonts w:ascii="Times New Roman" w:hAnsi="Times New Roman"/>
          <w:b/>
          <w:bCs/>
          <w:color w:val="FF0000"/>
          <w:sz w:val="20"/>
          <w:szCs w:val="20"/>
          <w:lang w:val="en-US" w:eastAsia="ro-RO"/>
        </w:rPr>
        <w:t>venit</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dacă</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este</w:t>
      </w:r>
      <w:proofErr w:type="spellEnd"/>
      <w:r w:rsidRPr="00F66469">
        <w:rPr>
          <w:rFonts w:ascii="Times New Roman" w:hAnsi="Times New Roman"/>
          <w:b/>
          <w:bCs/>
          <w:color w:val="FF0000"/>
          <w:sz w:val="20"/>
          <w:szCs w:val="20"/>
          <w:lang w:val="en-US" w:eastAsia="ro-RO"/>
        </w:rPr>
        <w:t xml:space="preserve"> generator de </w:t>
      </w:r>
      <w:proofErr w:type="spellStart"/>
      <w:r w:rsidRPr="00F66469">
        <w:rPr>
          <w:rFonts w:ascii="Times New Roman" w:hAnsi="Times New Roman"/>
          <w:b/>
          <w:bCs/>
          <w:color w:val="FF0000"/>
          <w:sz w:val="20"/>
          <w:szCs w:val="20"/>
          <w:lang w:val="en-US" w:eastAsia="ro-RO"/>
        </w:rPr>
        <w:t>venit</w:t>
      </w:r>
      <w:proofErr w:type="spellEnd"/>
      <w:r w:rsidRPr="00F66469">
        <w:rPr>
          <w:rFonts w:ascii="Times New Roman" w:hAnsi="Times New Roman"/>
          <w:b/>
          <w:bCs/>
          <w:color w:val="FF0000"/>
          <w:sz w:val="20"/>
          <w:szCs w:val="20"/>
          <w:lang w:val="en-US" w:eastAsia="ro-RO"/>
        </w:rPr>
        <w:t xml:space="preserve">, se </w:t>
      </w:r>
      <w:proofErr w:type="spellStart"/>
      <w:r w:rsidRPr="00F66469">
        <w:rPr>
          <w:rFonts w:ascii="Times New Roman" w:hAnsi="Times New Roman"/>
          <w:b/>
          <w:bCs/>
          <w:color w:val="FF0000"/>
          <w:sz w:val="20"/>
          <w:szCs w:val="20"/>
          <w:lang w:val="en-US" w:eastAsia="ro-RO"/>
        </w:rPr>
        <w:t>completează</w:t>
      </w:r>
      <w:proofErr w:type="spellEnd"/>
      <w:r w:rsidRPr="00F66469">
        <w:rPr>
          <w:rFonts w:ascii="Times New Roman" w:hAnsi="Times New Roman"/>
          <w:b/>
          <w:bCs/>
          <w:color w:val="FF0000"/>
          <w:sz w:val="20"/>
          <w:szCs w:val="20"/>
          <w:lang w:val="en-US" w:eastAsia="ro-RO"/>
        </w:rPr>
        <w:t xml:space="preserve"> cu pro-rata </w:t>
      </w:r>
      <w:proofErr w:type="spellStart"/>
      <w:r w:rsidRPr="00F66469">
        <w:rPr>
          <w:rFonts w:ascii="Times New Roman" w:hAnsi="Times New Roman"/>
          <w:b/>
          <w:bCs/>
          <w:color w:val="FF0000"/>
          <w:sz w:val="20"/>
          <w:szCs w:val="20"/>
          <w:lang w:val="en-US" w:eastAsia="ro-RO"/>
        </w:rPr>
        <w:t>venitului</w:t>
      </w:r>
      <w:proofErr w:type="spellEnd"/>
      <w:r w:rsidRPr="00F66469">
        <w:rPr>
          <w:rFonts w:ascii="Times New Roman" w:hAnsi="Times New Roman"/>
          <w:b/>
          <w:bCs/>
          <w:color w:val="FF0000"/>
          <w:sz w:val="20"/>
          <w:szCs w:val="20"/>
          <w:lang w:val="en-US" w:eastAsia="ro-RO"/>
        </w:rPr>
        <w:t xml:space="preserve"> </w:t>
      </w:r>
      <w:proofErr w:type="spellStart"/>
      <w:r w:rsidRPr="00F66469">
        <w:rPr>
          <w:rFonts w:ascii="Times New Roman" w:hAnsi="Times New Roman"/>
          <w:b/>
          <w:bCs/>
          <w:color w:val="FF0000"/>
          <w:sz w:val="20"/>
          <w:szCs w:val="20"/>
          <w:lang w:val="en-US" w:eastAsia="ro-RO"/>
        </w:rPr>
        <w:t>actualizat</w:t>
      </w:r>
      <w:proofErr w:type="spellEnd"/>
      <w:r w:rsidRPr="00F66469">
        <w:rPr>
          <w:rFonts w:ascii="Times New Roman" w:hAnsi="Times New Roman"/>
          <w:b/>
          <w:bCs/>
          <w:color w:val="FF0000"/>
          <w:sz w:val="20"/>
          <w:szCs w:val="20"/>
          <w:lang w:val="en-US" w:eastAsia="ro-RO"/>
        </w:rPr>
        <w:t xml:space="preserve"> net</w:t>
      </w:r>
      <w:r>
        <w:rPr>
          <w:rFonts w:ascii="Times New Roman" w:hAnsi="Times New Roman"/>
          <w:b/>
          <w:bCs/>
          <w:color w:val="FF0000"/>
          <w:sz w:val="20"/>
          <w:szCs w:val="20"/>
          <w:lang w:val="en-US" w:eastAsia="ro-RO"/>
        </w:rPr>
        <w:t xml:space="preserve"> (conform </w:t>
      </w:r>
      <w:proofErr w:type="spellStart"/>
      <w:r>
        <w:rPr>
          <w:rFonts w:ascii="Times New Roman" w:hAnsi="Times New Roman"/>
          <w:b/>
          <w:bCs/>
          <w:color w:val="FF0000"/>
          <w:sz w:val="20"/>
          <w:szCs w:val="20"/>
          <w:lang w:val="en-US" w:eastAsia="ro-RO"/>
        </w:rPr>
        <w:t>definiției</w:t>
      </w:r>
      <w:proofErr w:type="spellEnd"/>
      <w:r>
        <w:rPr>
          <w:rFonts w:ascii="Times New Roman" w:hAnsi="Times New Roman"/>
          <w:b/>
          <w:bCs/>
          <w:color w:val="FF0000"/>
          <w:sz w:val="20"/>
          <w:szCs w:val="20"/>
          <w:lang w:val="en-US" w:eastAsia="ro-RO"/>
        </w:rPr>
        <w:t xml:space="preserve"> din art. 61 din </w:t>
      </w:r>
      <w:proofErr w:type="spellStart"/>
      <w:r>
        <w:rPr>
          <w:rFonts w:ascii="Times New Roman" w:hAnsi="Times New Roman"/>
          <w:b/>
          <w:bCs/>
          <w:color w:val="FF0000"/>
          <w:sz w:val="20"/>
          <w:szCs w:val="20"/>
          <w:lang w:val="en-US" w:eastAsia="ro-RO"/>
        </w:rPr>
        <w:t>Regulamentul</w:t>
      </w:r>
      <w:proofErr w:type="spellEnd"/>
      <w:r>
        <w:rPr>
          <w:rFonts w:ascii="Times New Roman" w:hAnsi="Times New Roman"/>
          <w:b/>
          <w:bCs/>
          <w:color w:val="FF0000"/>
          <w:sz w:val="20"/>
          <w:szCs w:val="20"/>
          <w:lang w:val="en-US" w:eastAsia="ro-RO"/>
        </w:rPr>
        <w:t xml:space="preserve"> UE nr. 1303/2013)</w:t>
      </w:r>
    </w:p>
    <w:p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este </w:t>
      </w:r>
      <w:proofErr w:type="spellStart"/>
      <w:r w:rsidRPr="00610321">
        <w:rPr>
          <w:rFonts w:ascii="Times New Roman" w:hAnsi="Times New Roman"/>
          <w:b/>
          <w:bCs/>
          <w:color w:val="FF0000"/>
          <w:sz w:val="20"/>
          <w:szCs w:val="20"/>
          <w:lang w:val="fr-FR" w:eastAsia="ro-RO"/>
        </w:rPr>
        <w:t>asociat</w:t>
      </w:r>
      <w:proofErr w:type="spellEnd"/>
      <w:r w:rsidRPr="00610321">
        <w:rPr>
          <w:rFonts w:ascii="Times New Roman" w:hAnsi="Times New Roman"/>
          <w:b/>
          <w:bCs/>
          <w:color w:val="FF0000"/>
          <w:sz w:val="20"/>
          <w:szCs w:val="20"/>
          <w:lang w:val="fr-FR" w:eastAsia="ro-RO"/>
        </w:rPr>
        <w:t xml:space="preserve"> </w:t>
      </w:r>
      <w:proofErr w:type="spellStart"/>
      <w:r w:rsidRPr="00610321">
        <w:rPr>
          <w:rFonts w:ascii="Times New Roman" w:hAnsi="Times New Roman"/>
          <w:b/>
          <w:bCs/>
          <w:color w:val="FF0000"/>
          <w:sz w:val="20"/>
          <w:szCs w:val="20"/>
          <w:lang w:val="fr-FR" w:eastAsia="ro-RO"/>
        </w:rPr>
        <w:t>cu</w:t>
      </w:r>
      <w:proofErr w:type="spellEnd"/>
      <w:r w:rsidRPr="00610321">
        <w:rPr>
          <w:rFonts w:ascii="Times New Roman" w:hAnsi="Times New Roman"/>
          <w:b/>
          <w:bCs/>
          <w:color w:val="FF0000"/>
          <w:sz w:val="20"/>
          <w:szCs w:val="20"/>
          <w:lang w:val="fr-FR" w:eastAsia="ro-RO"/>
        </w:rPr>
        <w:t xml:space="preserve"> </w:t>
      </w:r>
      <w:proofErr w:type="spellStart"/>
      <w:r w:rsidRPr="00610321">
        <w:rPr>
          <w:rFonts w:ascii="Times New Roman" w:hAnsi="Times New Roman"/>
          <w:b/>
          <w:bCs/>
          <w:color w:val="FF0000"/>
          <w:sz w:val="20"/>
          <w:szCs w:val="20"/>
          <w:lang w:val="fr-FR" w:eastAsia="ro-RO"/>
        </w:rPr>
        <w:t>sit</w:t>
      </w:r>
      <w:proofErr w:type="spellEnd"/>
      <w:r w:rsidRPr="00610321">
        <w:rPr>
          <w:rFonts w:ascii="Times New Roman" w:hAnsi="Times New Roman"/>
          <w:b/>
          <w:bCs/>
          <w:color w:val="FF0000"/>
          <w:sz w:val="20"/>
          <w:szCs w:val="20"/>
          <w:lang w:val="fr-FR" w:eastAsia="ro-RO"/>
        </w:rPr>
        <w:t xml:space="preserve"> </w:t>
      </w:r>
      <w:proofErr w:type="spellStart"/>
      <w:r w:rsidRPr="00610321">
        <w:rPr>
          <w:rFonts w:ascii="Times New Roman" w:hAnsi="Times New Roman"/>
          <w:b/>
          <w:bCs/>
          <w:color w:val="FF0000"/>
          <w:sz w:val="20"/>
          <w:szCs w:val="20"/>
          <w:lang w:val="fr-FR" w:eastAsia="ro-RO"/>
        </w:rPr>
        <w:t>Natura</w:t>
      </w:r>
      <w:proofErr w:type="spellEnd"/>
      <w:r w:rsidRPr="00610321">
        <w:rPr>
          <w:rFonts w:ascii="Times New Roman" w:hAnsi="Times New Roman"/>
          <w:b/>
          <w:bCs/>
          <w:color w:val="FF0000"/>
          <w:sz w:val="20"/>
          <w:szCs w:val="20"/>
          <w:lang w:val="fr-FR" w:eastAsia="ro-RO"/>
        </w:rPr>
        <w:t xml:space="preserve"> 2000 </w:t>
      </w:r>
    </w:p>
    <w:p w:rsidR="002317DB" w:rsidRDefault="002317DB" w:rsidP="002317DB">
      <w:pPr>
        <w:numPr>
          <w:ilvl w:val="0"/>
          <w:numId w:val="24"/>
        </w:numPr>
        <w:shd w:val="clear" w:color="auto" w:fill="FBFBFB"/>
        <w:spacing w:after="0" w:line="240" w:lineRule="auto"/>
        <w:rPr>
          <w:rFonts w:eastAsia="Times New Roman" w:cs="Segoe UI"/>
          <w:b/>
          <w:bCs/>
          <w:color w:val="262626"/>
          <w:sz w:val="20"/>
          <w:szCs w:val="20"/>
          <w:lang w:eastAsia="ro-RO"/>
        </w:rPr>
      </w:pPr>
      <w:r w:rsidRPr="006114AE">
        <w:rPr>
          <w:rFonts w:ascii="Times New Roman" w:hAnsi="Times New Roman"/>
          <w:b/>
          <w:bCs/>
          <w:color w:val="FF0000"/>
          <w:sz w:val="20"/>
          <w:szCs w:val="20"/>
          <w:lang w:val="fr-FR" w:eastAsia="ro-RO"/>
        </w:rPr>
        <w:t xml:space="preserve">NU este  relevant </w:t>
      </w:r>
      <w:proofErr w:type="spellStart"/>
      <w:r w:rsidRPr="006114AE">
        <w:rPr>
          <w:rFonts w:ascii="Times New Roman" w:hAnsi="Times New Roman"/>
          <w:b/>
          <w:bCs/>
          <w:color w:val="FF0000"/>
          <w:sz w:val="20"/>
          <w:szCs w:val="20"/>
          <w:lang w:val="fr-FR" w:eastAsia="ro-RO"/>
        </w:rPr>
        <w:t>pentru</w:t>
      </w:r>
      <w:proofErr w:type="spellEnd"/>
      <w:r w:rsidRPr="006114AE">
        <w:rPr>
          <w:rFonts w:ascii="Times New Roman" w:hAnsi="Times New Roman"/>
          <w:b/>
          <w:bCs/>
          <w:color w:val="FF0000"/>
          <w:sz w:val="20"/>
          <w:szCs w:val="20"/>
          <w:lang w:val="fr-FR" w:eastAsia="ro-RO"/>
        </w:rPr>
        <w:t xml:space="preserve"> </w:t>
      </w:r>
      <w:proofErr w:type="spellStart"/>
      <w:r w:rsidRPr="006114AE">
        <w:rPr>
          <w:rFonts w:ascii="Times New Roman" w:hAnsi="Times New Roman"/>
          <w:b/>
          <w:bCs/>
          <w:color w:val="FF0000"/>
          <w:sz w:val="20"/>
          <w:szCs w:val="20"/>
          <w:lang w:val="fr-FR" w:eastAsia="ro-RO"/>
        </w:rPr>
        <w:t>mecanismul</w:t>
      </w:r>
      <w:proofErr w:type="spellEnd"/>
      <w:r w:rsidRPr="006114AE">
        <w:rPr>
          <w:rFonts w:ascii="Times New Roman" w:hAnsi="Times New Roman"/>
          <w:b/>
          <w:bCs/>
          <w:color w:val="FF0000"/>
          <w:sz w:val="20"/>
          <w:szCs w:val="20"/>
          <w:lang w:val="fr-FR" w:eastAsia="ro-RO"/>
        </w:rPr>
        <w:t xml:space="preserve"> ITI </w:t>
      </w:r>
    </w:p>
    <w:p w:rsidR="0090520F" w:rsidRDefault="0090520F" w:rsidP="00EC5FFA">
      <w:pPr>
        <w:shd w:val="clear" w:color="auto" w:fill="FBFBFB"/>
        <w:spacing w:after="0" w:line="240" w:lineRule="auto"/>
        <w:jc w:val="both"/>
        <w:rPr>
          <w:rFonts w:eastAsia="Times New Roman" w:cs="Segoe UI"/>
          <w:b/>
          <w:bCs/>
          <w:color w:val="262626"/>
          <w:sz w:val="20"/>
          <w:szCs w:val="20"/>
          <w:lang w:eastAsia="ro-RO"/>
        </w:rPr>
      </w:pPr>
    </w:p>
    <w:p w:rsidR="00DB0367" w:rsidRDefault="00DB0367" w:rsidP="00EC5FFA">
      <w:pPr>
        <w:shd w:val="clear" w:color="auto" w:fill="FBFBFB"/>
        <w:spacing w:after="0" w:line="240" w:lineRule="auto"/>
        <w:jc w:val="both"/>
        <w:rPr>
          <w:rFonts w:eastAsia="Times New Roman" w:cs="Segoe UI"/>
          <w:b/>
          <w:bCs/>
          <w:color w:val="262626"/>
          <w:sz w:val="20"/>
          <w:szCs w:val="20"/>
          <w:lang w:eastAsia="ro-RO"/>
        </w:rPr>
      </w:pPr>
    </w:p>
    <w:p w:rsidR="0090520F" w:rsidRPr="00A057F3" w:rsidRDefault="00181AE8" w:rsidP="00EC5FFA">
      <w:pPr>
        <w:pStyle w:val="Heading1"/>
        <w:shd w:val="clear" w:color="auto" w:fill="8DB3E2" w:themeFill="text2" w:themeFillTint="66"/>
        <w:spacing w:before="0" w:line="240" w:lineRule="auto"/>
        <w:jc w:val="both"/>
        <w:rPr>
          <w:bCs w:val="0"/>
          <w:color w:val="auto"/>
          <w:sz w:val="24"/>
          <w:szCs w:val="24"/>
        </w:rPr>
      </w:pPr>
      <w:bookmarkStart w:id="2" w:name="_Toc458505260"/>
      <w:r>
        <w:rPr>
          <w:rFonts w:asciiTheme="minorHAnsi" w:hAnsiTheme="minorHAnsi"/>
          <w:color w:val="auto"/>
          <w:sz w:val="24"/>
          <w:szCs w:val="24"/>
        </w:rPr>
        <w:t>3</w:t>
      </w:r>
      <w:r w:rsidR="00DB0367" w:rsidRPr="00A057F3">
        <w:rPr>
          <w:rFonts w:asciiTheme="minorHAnsi" w:hAnsiTheme="minorHAnsi"/>
          <w:color w:val="auto"/>
          <w:sz w:val="24"/>
          <w:szCs w:val="24"/>
        </w:rPr>
        <w:t>. Complementaritatea finanțării anterioare</w:t>
      </w:r>
      <w:bookmarkEnd w:id="2"/>
    </w:p>
    <w:p w:rsidR="00DB0367" w:rsidRDefault="00DB0367" w:rsidP="00EC5FFA">
      <w:pPr>
        <w:shd w:val="clear" w:color="auto" w:fill="FBFBFB"/>
        <w:spacing w:after="0" w:line="240" w:lineRule="auto"/>
        <w:jc w:val="both"/>
        <w:rPr>
          <w:rFonts w:eastAsia="Times New Roman" w:cs="Segoe UI"/>
          <w:bCs/>
          <w:color w:val="262626"/>
          <w:sz w:val="20"/>
          <w:szCs w:val="20"/>
          <w:lang w:eastAsia="ro-RO"/>
        </w:rPr>
      </w:pPr>
    </w:p>
    <w:p w:rsidR="002317DB" w:rsidRPr="00DB0367" w:rsidRDefault="002317DB" w:rsidP="002317DB">
      <w:pPr>
        <w:shd w:val="clear" w:color="auto" w:fill="FBFBFB"/>
        <w:tabs>
          <w:tab w:val="left" w:pos="0"/>
        </w:tabs>
        <w:spacing w:after="0" w:line="240" w:lineRule="auto"/>
        <w:rPr>
          <w:rFonts w:eastAsia="Times New Roman" w:cs="Segoe UI"/>
          <w:bCs/>
          <w:color w:val="262626"/>
          <w:sz w:val="20"/>
          <w:szCs w:val="20"/>
          <w:lang w:eastAsia="ro-RO"/>
        </w:rPr>
      </w:pPr>
      <w:r w:rsidRPr="00DB0367">
        <w:rPr>
          <w:rFonts w:eastAsia="Times New Roman" w:cs="Segoe UI"/>
          <w:bCs/>
          <w:color w:val="262626"/>
          <w:sz w:val="20"/>
          <w:szCs w:val="20"/>
          <w:lang w:eastAsia="ro-RO"/>
        </w:rPr>
        <w:t>Datele sunt completate automat de sistem, informațiile fiind preluate din funcția ”Solicitant”, Finanțări;</w:t>
      </w:r>
    </w:p>
    <w:p w:rsidR="002317DB" w:rsidRPr="00755B03" w:rsidRDefault="002317DB" w:rsidP="002317DB">
      <w:pPr>
        <w:shd w:val="clear" w:color="auto" w:fill="FBFBFB"/>
        <w:spacing w:after="0" w:line="240" w:lineRule="auto"/>
        <w:rPr>
          <w:rFonts w:eastAsia="Times New Roman" w:cs="Segoe UI"/>
          <w:bCs/>
          <w:color w:val="262626"/>
          <w:sz w:val="20"/>
          <w:szCs w:val="20"/>
          <w:lang w:eastAsia="ro-RO"/>
        </w:rPr>
      </w:pPr>
    </w:p>
    <w:p w:rsidR="002317DB" w:rsidRPr="006114AE" w:rsidRDefault="002317DB" w:rsidP="002317DB">
      <w:pPr>
        <w:rPr>
          <w:rFonts w:ascii="Times New Roman" w:eastAsia="Calibri" w:hAnsi="Times New Roman" w:cs="Times New Roman"/>
          <w:i/>
          <w:color w:val="FF0000"/>
          <w:sz w:val="20"/>
          <w:szCs w:val="20"/>
          <w:lang w:eastAsia="ro-RO"/>
        </w:rPr>
      </w:pPr>
      <w:r w:rsidRPr="006114AE">
        <w:rPr>
          <w:rFonts w:ascii="Times New Roman" w:eastAsia="Calibri" w:hAnsi="Times New Roman" w:cs="Times New Roman"/>
          <w:i/>
          <w:color w:val="FF0000"/>
          <w:sz w:val="20"/>
          <w:szCs w:val="20"/>
          <w:lang w:eastAsia="ro-RO"/>
        </w:rPr>
        <w:t xml:space="preserve">După caz, dacă proiectul propus este complementar cu un alt proiect promovat de către un alt beneficiar </w:t>
      </w:r>
      <w:proofErr w:type="spellStart"/>
      <w:r w:rsidRPr="006114AE">
        <w:rPr>
          <w:rFonts w:ascii="Times New Roman" w:eastAsia="Calibri" w:hAnsi="Times New Roman" w:cs="Times New Roman"/>
          <w:i/>
          <w:color w:val="FF0000"/>
          <w:sz w:val="20"/>
          <w:szCs w:val="20"/>
          <w:lang w:eastAsia="ro-RO"/>
        </w:rPr>
        <w:t>decîât</w:t>
      </w:r>
      <w:proofErr w:type="spellEnd"/>
      <w:r w:rsidRPr="006114AE">
        <w:rPr>
          <w:rFonts w:ascii="Times New Roman" w:eastAsia="Calibri" w:hAnsi="Times New Roman" w:cs="Times New Roman"/>
          <w:i/>
          <w:color w:val="FF0000"/>
          <w:sz w:val="20"/>
          <w:szCs w:val="20"/>
          <w:lang w:eastAsia="ro-RO"/>
        </w:rPr>
        <w:t xml:space="preserve"> solicitantul cererii de finanţare, se completează o anexă cu aceste proiecte.</w:t>
      </w:r>
    </w:p>
    <w:p w:rsidR="002317DB" w:rsidRPr="006114AE" w:rsidRDefault="002317DB" w:rsidP="002317DB">
      <w:pPr>
        <w:rPr>
          <w:rFonts w:ascii="Times New Roman" w:eastAsia="Calibri" w:hAnsi="Times New Roman" w:cs="Times New Roman"/>
          <w:bCs/>
          <w:i/>
          <w:iCs/>
          <w:color w:val="FF0000"/>
          <w:sz w:val="20"/>
          <w:szCs w:val="20"/>
          <w:lang w:eastAsia="ro-RO"/>
        </w:rPr>
      </w:pPr>
      <w:r w:rsidRPr="006114AE">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6114AE">
        <w:rPr>
          <w:rFonts w:ascii="Times New Roman" w:eastAsia="Calibri" w:hAnsi="Times New Roman" w:cs="Times New Roman"/>
          <w:bCs/>
          <w:i/>
          <w:iCs/>
          <w:color w:val="FF0000"/>
          <w:sz w:val="20"/>
          <w:szCs w:val="20"/>
          <w:lang w:eastAsia="ro-RO"/>
        </w:rPr>
        <w:t xml:space="preserve">complementaritatea priorităţilor de investiţii în cadrul POIM cu </w:t>
      </w:r>
      <w:r>
        <w:rPr>
          <w:rFonts w:ascii="Times New Roman" w:eastAsia="Calibri" w:hAnsi="Times New Roman" w:cs="Times New Roman"/>
          <w:bCs/>
          <w:i/>
          <w:iCs/>
          <w:color w:val="FF0000"/>
          <w:sz w:val="20"/>
          <w:szCs w:val="20"/>
          <w:lang w:eastAsia="ro-RO"/>
        </w:rPr>
        <w:t>alte PO 2014-2020 şi alte surse.</w:t>
      </w:r>
    </w:p>
    <w:p w:rsidR="002317DB" w:rsidRPr="006114AE" w:rsidRDefault="002317DB" w:rsidP="002317DB">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rsidR="002317DB" w:rsidRDefault="002317DB" w:rsidP="002317DB">
      <w:pPr>
        <w:shd w:val="clear" w:color="auto" w:fill="FBFBFB"/>
        <w:spacing w:after="0" w:line="240" w:lineRule="auto"/>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xml:space="preserve">Toate documentele de atașează în format </w:t>
      </w:r>
      <w:proofErr w:type="spellStart"/>
      <w:r w:rsidRPr="006114AE">
        <w:rPr>
          <w:rFonts w:ascii="Times New Roman" w:eastAsia="Calibri" w:hAnsi="Times New Roman" w:cs="Times New Roman"/>
          <w:color w:val="0070C0"/>
          <w:sz w:val="20"/>
          <w:szCs w:val="20"/>
        </w:rPr>
        <w:t>pdf</w:t>
      </w:r>
      <w:proofErr w:type="spellEnd"/>
      <w:r w:rsidRPr="006114AE">
        <w:rPr>
          <w:rFonts w:ascii="Times New Roman" w:eastAsia="Calibri" w:hAnsi="Times New Roman" w:cs="Times New Roman"/>
          <w:color w:val="0070C0"/>
          <w:sz w:val="20"/>
          <w:szCs w:val="20"/>
        </w:rPr>
        <w:t>. și sunt semnate electronic de reprezentantul legal sau împuternicit.</w:t>
      </w:r>
    </w:p>
    <w:p w:rsidR="00DB0367" w:rsidRPr="00755B03" w:rsidRDefault="00DB0367" w:rsidP="00EC5FFA">
      <w:pPr>
        <w:shd w:val="clear" w:color="auto" w:fill="FBFBFB"/>
        <w:spacing w:after="0" w:line="240" w:lineRule="auto"/>
        <w:jc w:val="both"/>
        <w:rPr>
          <w:rFonts w:eastAsia="Times New Roman" w:cs="Segoe UI"/>
          <w:bCs/>
          <w:color w:val="262626"/>
          <w:sz w:val="20"/>
          <w:szCs w:val="20"/>
          <w:lang w:eastAsia="ro-RO"/>
        </w:rPr>
      </w:pPr>
    </w:p>
    <w:p w:rsidR="00542791" w:rsidRPr="00755B03" w:rsidRDefault="00542791" w:rsidP="00EC5FFA">
      <w:pPr>
        <w:shd w:val="clear" w:color="auto" w:fill="FBFBFB"/>
        <w:spacing w:after="0" w:line="240" w:lineRule="auto"/>
        <w:jc w:val="both"/>
        <w:rPr>
          <w:rFonts w:eastAsia="Times New Roman" w:cs="Segoe UI"/>
          <w:bCs/>
          <w:color w:val="262626"/>
          <w:sz w:val="20"/>
          <w:szCs w:val="20"/>
          <w:lang w:eastAsia="ro-RO"/>
        </w:rPr>
      </w:pPr>
    </w:p>
    <w:p w:rsidR="003F1A1E"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 w:name="_Toc458505261"/>
      <w:r>
        <w:rPr>
          <w:rFonts w:asciiTheme="minorHAnsi" w:hAnsiTheme="minorHAnsi"/>
          <w:color w:val="auto"/>
          <w:sz w:val="24"/>
          <w:szCs w:val="24"/>
        </w:rPr>
        <w:t>4</w:t>
      </w:r>
      <w:r w:rsidR="006E49CF" w:rsidRPr="00755B03">
        <w:rPr>
          <w:rFonts w:asciiTheme="minorHAnsi" w:hAnsiTheme="minorHAnsi"/>
          <w:color w:val="auto"/>
          <w:sz w:val="24"/>
          <w:szCs w:val="24"/>
        </w:rPr>
        <w:t>.</w:t>
      </w:r>
      <w:r w:rsidR="003F1A1E" w:rsidRPr="00755B03">
        <w:rPr>
          <w:rFonts w:asciiTheme="minorHAnsi" w:hAnsiTheme="minorHAnsi"/>
          <w:color w:val="auto"/>
          <w:sz w:val="24"/>
          <w:szCs w:val="24"/>
        </w:rPr>
        <w:t xml:space="preserve"> Responsabil de proiect</w:t>
      </w:r>
      <w:bookmarkEnd w:id="3"/>
    </w:p>
    <w:p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3F1A1E" w:rsidRPr="00755B03" w:rsidTr="003F1A1E">
        <w:tc>
          <w:tcPr>
            <w:tcW w:w="3096" w:type="dxa"/>
          </w:tcPr>
          <w:p w:rsidR="003F1A1E" w:rsidRPr="00755B03" w:rsidRDefault="003F1A1E" w:rsidP="00EC5FFA">
            <w:pPr>
              <w:jc w:val="both"/>
              <w:rPr>
                <w:b/>
              </w:rPr>
            </w:pPr>
            <w:r w:rsidRPr="00755B03">
              <w:rPr>
                <w:b/>
              </w:rPr>
              <w:t>Nume</w:t>
            </w:r>
          </w:p>
        </w:tc>
        <w:tc>
          <w:tcPr>
            <w:tcW w:w="3096" w:type="dxa"/>
          </w:tcPr>
          <w:p w:rsidR="003F1A1E" w:rsidRPr="00755B03" w:rsidRDefault="003F1A1E" w:rsidP="00EC5FFA">
            <w:pPr>
              <w:jc w:val="both"/>
              <w:rPr>
                <w:b/>
              </w:rPr>
            </w:pPr>
            <w:r w:rsidRPr="00755B03">
              <w:rPr>
                <w:b/>
              </w:rPr>
              <w:t>Prenume</w:t>
            </w:r>
          </w:p>
        </w:tc>
        <w:tc>
          <w:tcPr>
            <w:tcW w:w="3096" w:type="dxa"/>
          </w:tcPr>
          <w:p w:rsidR="003F1A1E" w:rsidRPr="00755B03" w:rsidRDefault="00503A87" w:rsidP="00EC5FFA">
            <w:pPr>
              <w:jc w:val="both"/>
              <w:rPr>
                <w:b/>
              </w:rPr>
            </w:pPr>
            <w:r w:rsidRPr="00755B03">
              <w:rPr>
                <w:b/>
              </w:rPr>
              <w:t>Funcție</w:t>
            </w:r>
          </w:p>
        </w:tc>
      </w:tr>
      <w:tr w:rsidR="000C4756" w:rsidRPr="00755B03" w:rsidTr="00A43DE6">
        <w:tc>
          <w:tcPr>
            <w:tcW w:w="6192" w:type="dxa"/>
            <w:gridSpan w:val="2"/>
          </w:tcPr>
          <w:p w:rsidR="000C4756" w:rsidRPr="00755B03" w:rsidRDefault="000C4756" w:rsidP="00EC5FFA">
            <w:pPr>
              <w:jc w:val="both"/>
              <w:rPr>
                <w:color w:val="FF0000"/>
                <w:sz w:val="20"/>
                <w:szCs w:val="20"/>
              </w:rPr>
            </w:pPr>
            <w:r w:rsidRPr="00755B03">
              <w:rPr>
                <w:i/>
                <w:color w:val="FF0000"/>
                <w:sz w:val="20"/>
                <w:szCs w:val="20"/>
              </w:rPr>
              <w:t>Se completează cu numele și prenumele managerului de proiect</w:t>
            </w:r>
          </w:p>
        </w:tc>
        <w:tc>
          <w:tcPr>
            <w:tcW w:w="3096" w:type="dxa"/>
          </w:tcPr>
          <w:p w:rsidR="000C4756" w:rsidRPr="00755B03" w:rsidRDefault="000C4756" w:rsidP="00EC5FFA">
            <w:pPr>
              <w:jc w:val="both"/>
              <w:rPr>
                <w:b/>
              </w:rPr>
            </w:pPr>
            <w:r w:rsidRPr="00755B03">
              <w:rPr>
                <w:i/>
                <w:color w:val="FF0000"/>
                <w:sz w:val="20"/>
                <w:szCs w:val="20"/>
              </w:rPr>
              <w:t>manager de proiect</w:t>
            </w:r>
          </w:p>
        </w:tc>
      </w:tr>
    </w:tbl>
    <w:p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8A643D" w:rsidRPr="00755B03" w:rsidTr="009D6626">
        <w:tc>
          <w:tcPr>
            <w:tcW w:w="3096" w:type="dxa"/>
          </w:tcPr>
          <w:p w:rsidR="008A643D" w:rsidRPr="00755B03" w:rsidRDefault="008A643D" w:rsidP="00EC5FFA">
            <w:pPr>
              <w:jc w:val="both"/>
              <w:rPr>
                <w:b/>
              </w:rPr>
            </w:pPr>
            <w:r w:rsidRPr="00755B03">
              <w:rPr>
                <w:b/>
              </w:rPr>
              <w:t>Telefon</w:t>
            </w:r>
          </w:p>
        </w:tc>
        <w:tc>
          <w:tcPr>
            <w:tcW w:w="3096" w:type="dxa"/>
          </w:tcPr>
          <w:p w:rsidR="008A643D" w:rsidRPr="00755B03" w:rsidRDefault="008A643D" w:rsidP="00EC5FFA">
            <w:pPr>
              <w:jc w:val="both"/>
              <w:rPr>
                <w:b/>
              </w:rPr>
            </w:pPr>
            <w:r w:rsidRPr="00755B03">
              <w:rPr>
                <w:b/>
              </w:rPr>
              <w:t>Fax</w:t>
            </w:r>
          </w:p>
        </w:tc>
        <w:tc>
          <w:tcPr>
            <w:tcW w:w="3096" w:type="dxa"/>
          </w:tcPr>
          <w:p w:rsidR="008A643D" w:rsidRPr="00755B03" w:rsidRDefault="008A643D" w:rsidP="00EC5FFA">
            <w:pPr>
              <w:jc w:val="both"/>
              <w:rPr>
                <w:b/>
              </w:rPr>
            </w:pPr>
            <w:r w:rsidRPr="00755B03">
              <w:rPr>
                <w:b/>
              </w:rPr>
              <w:t>Email</w:t>
            </w:r>
          </w:p>
        </w:tc>
      </w:tr>
      <w:tr w:rsidR="008A643D" w:rsidRPr="00755B03" w:rsidTr="009D6626">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r>
    </w:tbl>
    <w:p w:rsidR="008A643D" w:rsidRPr="00755B03" w:rsidRDefault="008A643D" w:rsidP="00EC5FFA">
      <w:pPr>
        <w:spacing w:after="0" w:line="240" w:lineRule="auto"/>
        <w:jc w:val="both"/>
        <w:rPr>
          <w:b/>
        </w:rPr>
      </w:pPr>
    </w:p>
    <w:p w:rsidR="00010939" w:rsidRPr="00755B03" w:rsidRDefault="00010939" w:rsidP="00EC5FFA">
      <w:pPr>
        <w:spacing w:after="0" w:line="240" w:lineRule="auto"/>
        <w:jc w:val="both"/>
        <w:rPr>
          <w:b/>
        </w:rPr>
      </w:pPr>
    </w:p>
    <w:p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 w:name="_Toc458505262"/>
      <w:r>
        <w:rPr>
          <w:rFonts w:asciiTheme="minorHAnsi" w:hAnsiTheme="minorHAnsi"/>
          <w:color w:val="auto"/>
          <w:sz w:val="24"/>
          <w:szCs w:val="24"/>
        </w:rPr>
        <w:t>5</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Persoana de contact</w:t>
      </w:r>
      <w:bookmarkEnd w:id="4"/>
    </w:p>
    <w:p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F864D5" w:rsidRPr="00755B03" w:rsidTr="0055254C">
        <w:tc>
          <w:tcPr>
            <w:tcW w:w="3096" w:type="dxa"/>
          </w:tcPr>
          <w:p w:rsidR="00F864D5" w:rsidRPr="00755B03" w:rsidRDefault="00F864D5" w:rsidP="00EC5FFA">
            <w:pPr>
              <w:jc w:val="both"/>
              <w:rPr>
                <w:b/>
              </w:rPr>
            </w:pPr>
            <w:r w:rsidRPr="00755B03">
              <w:rPr>
                <w:b/>
              </w:rPr>
              <w:t>Nume</w:t>
            </w:r>
          </w:p>
        </w:tc>
        <w:tc>
          <w:tcPr>
            <w:tcW w:w="3096" w:type="dxa"/>
          </w:tcPr>
          <w:p w:rsidR="00F864D5" w:rsidRPr="00755B03" w:rsidRDefault="00F864D5" w:rsidP="00EC5FFA">
            <w:pPr>
              <w:jc w:val="both"/>
              <w:rPr>
                <w:b/>
              </w:rPr>
            </w:pPr>
            <w:r w:rsidRPr="00755B03">
              <w:rPr>
                <w:b/>
              </w:rPr>
              <w:t>Prenume</w:t>
            </w:r>
          </w:p>
        </w:tc>
        <w:tc>
          <w:tcPr>
            <w:tcW w:w="3096" w:type="dxa"/>
          </w:tcPr>
          <w:p w:rsidR="00F864D5" w:rsidRPr="00755B03" w:rsidRDefault="000C4756" w:rsidP="00EC5FFA">
            <w:pPr>
              <w:jc w:val="both"/>
              <w:rPr>
                <w:b/>
              </w:rPr>
            </w:pPr>
            <w:r w:rsidRPr="00755B03">
              <w:rPr>
                <w:b/>
              </w:rPr>
              <w:t>Funcție</w:t>
            </w:r>
          </w:p>
        </w:tc>
      </w:tr>
      <w:tr w:rsidR="000C4756" w:rsidRPr="00755B03" w:rsidTr="00A43DE6">
        <w:tc>
          <w:tcPr>
            <w:tcW w:w="6192" w:type="dxa"/>
            <w:gridSpan w:val="2"/>
          </w:tcPr>
          <w:p w:rsidR="000C4756" w:rsidRPr="00755B03" w:rsidRDefault="000C4756" w:rsidP="00EC5FFA">
            <w:pPr>
              <w:jc w:val="both"/>
              <w:rPr>
                <w:i/>
                <w:color w:val="FF0000"/>
                <w:sz w:val="20"/>
                <w:szCs w:val="20"/>
              </w:rPr>
            </w:pPr>
            <w:r w:rsidRPr="00755B03">
              <w:rPr>
                <w:i/>
                <w:color w:val="FF0000"/>
                <w:sz w:val="20"/>
                <w:szCs w:val="20"/>
              </w:rPr>
              <w:t>Persoana de contact este persoana desemnată de Solicitant să menţină contactul cu Autoritatea de Management în procesul de evaluare şi selecţie a Cererii de finanţare.</w:t>
            </w:r>
          </w:p>
          <w:p w:rsidR="000C4756" w:rsidRPr="00755B03" w:rsidRDefault="000C4756" w:rsidP="00EC5FFA">
            <w:pPr>
              <w:jc w:val="both"/>
              <w:rPr>
                <w:b/>
              </w:rPr>
            </w:pPr>
            <w:r w:rsidRPr="00755B03">
              <w:rPr>
                <w:i/>
                <w:color w:val="FF0000"/>
                <w:sz w:val="20"/>
                <w:szCs w:val="20"/>
              </w:rPr>
              <w:t>Persoana de contact poate fi ace</w:t>
            </w:r>
            <w:r w:rsidR="00542791" w:rsidRPr="00755B03">
              <w:rPr>
                <w:i/>
                <w:color w:val="FF0000"/>
                <w:sz w:val="20"/>
                <w:szCs w:val="20"/>
              </w:rPr>
              <w:t>e</w:t>
            </w:r>
            <w:r w:rsidRPr="00755B03">
              <w:rPr>
                <w:i/>
                <w:color w:val="FF0000"/>
                <w:sz w:val="20"/>
                <w:szCs w:val="20"/>
              </w:rPr>
              <w:t>ași cu reprezentantul legal sau Managerul de Proiect</w:t>
            </w:r>
          </w:p>
        </w:tc>
        <w:tc>
          <w:tcPr>
            <w:tcW w:w="3096" w:type="dxa"/>
          </w:tcPr>
          <w:p w:rsidR="000C4756" w:rsidRPr="00755B03" w:rsidRDefault="000C4756" w:rsidP="00EC5FFA">
            <w:pPr>
              <w:jc w:val="both"/>
              <w:rPr>
                <w:i/>
                <w:color w:val="FF0000"/>
                <w:sz w:val="20"/>
                <w:szCs w:val="20"/>
              </w:rPr>
            </w:pPr>
            <w:r w:rsidRPr="00755B03">
              <w:rPr>
                <w:i/>
                <w:color w:val="FF0000"/>
                <w:sz w:val="20"/>
                <w:szCs w:val="20"/>
              </w:rPr>
              <w:t>Se completează cu denumirea funcției pe care o deține persoana de contact desemnată, în cadrul proiectului.</w:t>
            </w:r>
          </w:p>
        </w:tc>
      </w:tr>
    </w:tbl>
    <w:p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8A643D" w:rsidRPr="00755B03" w:rsidTr="009D6626">
        <w:tc>
          <w:tcPr>
            <w:tcW w:w="3096" w:type="dxa"/>
          </w:tcPr>
          <w:p w:rsidR="008A643D" w:rsidRPr="00755B03" w:rsidRDefault="008A643D" w:rsidP="00EC5FFA">
            <w:pPr>
              <w:jc w:val="both"/>
              <w:rPr>
                <w:b/>
              </w:rPr>
            </w:pPr>
            <w:r w:rsidRPr="00755B03">
              <w:rPr>
                <w:b/>
              </w:rPr>
              <w:t>Telefon</w:t>
            </w:r>
          </w:p>
        </w:tc>
        <w:tc>
          <w:tcPr>
            <w:tcW w:w="3096" w:type="dxa"/>
          </w:tcPr>
          <w:p w:rsidR="008A643D" w:rsidRPr="00755B03" w:rsidRDefault="008A643D" w:rsidP="00EC5FFA">
            <w:pPr>
              <w:jc w:val="both"/>
              <w:rPr>
                <w:b/>
              </w:rPr>
            </w:pPr>
            <w:r w:rsidRPr="00755B03">
              <w:rPr>
                <w:b/>
              </w:rPr>
              <w:t>Fax</w:t>
            </w:r>
          </w:p>
        </w:tc>
        <w:tc>
          <w:tcPr>
            <w:tcW w:w="3096" w:type="dxa"/>
          </w:tcPr>
          <w:p w:rsidR="008A643D" w:rsidRPr="00755B03" w:rsidRDefault="008A643D" w:rsidP="00EC5FFA">
            <w:pPr>
              <w:jc w:val="both"/>
              <w:rPr>
                <w:b/>
              </w:rPr>
            </w:pPr>
            <w:r w:rsidRPr="00755B03">
              <w:rPr>
                <w:b/>
              </w:rPr>
              <w:t>Email</w:t>
            </w:r>
          </w:p>
        </w:tc>
      </w:tr>
      <w:tr w:rsidR="008A643D" w:rsidRPr="00755B03" w:rsidTr="009D6626">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r>
    </w:tbl>
    <w:p w:rsidR="00F864D5" w:rsidRPr="00755B03" w:rsidRDefault="00F864D5" w:rsidP="00EC5FFA">
      <w:pPr>
        <w:spacing w:after="0" w:line="240" w:lineRule="auto"/>
        <w:jc w:val="both"/>
        <w:rPr>
          <w:b/>
        </w:rPr>
      </w:pPr>
    </w:p>
    <w:p w:rsidR="00DB0367" w:rsidRPr="00755B03" w:rsidRDefault="00DB0367" w:rsidP="00EC5FFA">
      <w:pPr>
        <w:pStyle w:val="z-BottomofForm"/>
        <w:jc w:val="both"/>
      </w:pPr>
      <w:r w:rsidRPr="00755B03">
        <w:t>Bottom of Form</w:t>
      </w:r>
    </w:p>
    <w:p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5" w:name="_Toc458505263"/>
      <w:r>
        <w:rPr>
          <w:rFonts w:asciiTheme="minorHAnsi" w:hAnsiTheme="minorHAnsi"/>
          <w:color w:val="auto"/>
          <w:sz w:val="24"/>
          <w:szCs w:val="24"/>
        </w:rPr>
        <w:t>6</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Capacitate solicitant</w:t>
      </w:r>
      <w:bookmarkEnd w:id="5"/>
    </w:p>
    <w:p w:rsidR="00F864D5" w:rsidRPr="00755B03" w:rsidRDefault="00CC4DB3" w:rsidP="00EC5FFA">
      <w:pPr>
        <w:spacing w:after="0" w:line="240" w:lineRule="auto"/>
        <w:jc w:val="both"/>
        <w:rPr>
          <w:bCs/>
          <w:i/>
          <w:color w:val="FF0000"/>
          <w:sz w:val="20"/>
          <w:szCs w:val="20"/>
        </w:rPr>
      </w:pPr>
      <w:r w:rsidRPr="00755B03">
        <w:rPr>
          <w:bCs/>
          <w:i/>
          <w:color w:val="FF0000"/>
          <w:sz w:val="20"/>
          <w:szCs w:val="20"/>
        </w:rPr>
        <w:t xml:space="preserve">Se completează atât pentru lider, cât și pentru </w:t>
      </w:r>
      <w:r w:rsidR="00FB1707" w:rsidRPr="00755B03">
        <w:rPr>
          <w:bCs/>
          <w:i/>
          <w:color w:val="FF0000"/>
          <w:sz w:val="20"/>
          <w:szCs w:val="20"/>
        </w:rPr>
        <w:t>fiecare membru al</w:t>
      </w:r>
      <w:r w:rsidRPr="00755B03">
        <w:rPr>
          <w:bCs/>
          <w:i/>
          <w:color w:val="FF0000"/>
          <w:sz w:val="20"/>
          <w:szCs w:val="20"/>
        </w:rPr>
        <w:t xml:space="preserve"> </w:t>
      </w:r>
      <w:r w:rsidR="00F15649" w:rsidRPr="00755B03">
        <w:rPr>
          <w:bCs/>
          <w:i/>
          <w:color w:val="FF0000"/>
          <w:sz w:val="20"/>
          <w:szCs w:val="20"/>
        </w:rPr>
        <w:t>parteneriatului</w:t>
      </w:r>
    </w:p>
    <w:p w:rsidR="00AE5279" w:rsidRPr="00755B03" w:rsidRDefault="00AE5279" w:rsidP="00EC5FFA">
      <w:pPr>
        <w:spacing w:after="0" w:line="240" w:lineRule="auto"/>
        <w:jc w:val="both"/>
        <w:rPr>
          <w:b/>
          <w:bCs/>
        </w:rPr>
      </w:pPr>
    </w:p>
    <w:p w:rsidR="00F864D5" w:rsidRPr="00755B03" w:rsidRDefault="00F864D5" w:rsidP="00EC5FFA">
      <w:pPr>
        <w:spacing w:after="0" w:line="240" w:lineRule="auto"/>
        <w:jc w:val="both"/>
        <w:rPr>
          <w:b/>
          <w:bCs/>
        </w:rPr>
      </w:pPr>
      <w:r w:rsidRPr="00755B03">
        <w:rPr>
          <w:b/>
          <w:bCs/>
        </w:rPr>
        <w:t>Sursa de cofinanțare</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355605" w:rsidRPr="00755B03" w:rsidRDefault="00542791" w:rsidP="00EC5FFA">
            <w:pPr>
              <w:jc w:val="both"/>
              <w:rPr>
                <w:bCs/>
                <w:i/>
                <w:color w:val="FF0000"/>
                <w:sz w:val="20"/>
                <w:szCs w:val="20"/>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p>
          <w:p w:rsidR="000544F0" w:rsidRPr="00755B03" w:rsidRDefault="000544F0" w:rsidP="00EC5FFA">
            <w:pPr>
              <w:pStyle w:val="ListParagraph"/>
              <w:numPr>
                <w:ilvl w:val="0"/>
                <w:numId w:val="16"/>
              </w:numPr>
              <w:jc w:val="both"/>
              <w:rPr>
                <w:b/>
              </w:rPr>
            </w:pPr>
            <w:r w:rsidRPr="00755B03">
              <w:rPr>
                <w:bCs/>
                <w:i/>
                <w:color w:val="FF0000"/>
                <w:sz w:val="20"/>
                <w:szCs w:val="20"/>
              </w:rPr>
              <w:t>Contribuție privată</w:t>
            </w:r>
          </w:p>
        </w:tc>
      </w:tr>
    </w:tbl>
    <w:p w:rsidR="000544F0" w:rsidRDefault="000544F0" w:rsidP="00EC5FFA">
      <w:pPr>
        <w:spacing w:after="0" w:line="240" w:lineRule="auto"/>
        <w:jc w:val="both"/>
        <w:rPr>
          <w:b/>
          <w:bCs/>
        </w:rPr>
      </w:pPr>
    </w:p>
    <w:p w:rsidR="00DB0367" w:rsidRDefault="00DB0367" w:rsidP="00EC5FFA">
      <w:pPr>
        <w:spacing w:after="0" w:line="240" w:lineRule="auto"/>
        <w:jc w:val="both"/>
        <w:rPr>
          <w:b/>
          <w:bCs/>
        </w:rPr>
      </w:pPr>
      <w:r>
        <w:rPr>
          <w:b/>
          <w:bCs/>
        </w:rPr>
        <w:t>Calitatea entității în proiect</w:t>
      </w:r>
    </w:p>
    <w:tbl>
      <w:tblPr>
        <w:tblStyle w:val="TableGrid"/>
        <w:tblW w:w="0" w:type="auto"/>
        <w:tblLook w:val="04A0" w:firstRow="1" w:lastRow="0" w:firstColumn="1" w:lastColumn="0" w:noHBand="0" w:noVBand="1"/>
      </w:tblPr>
      <w:tblGrid>
        <w:gridCol w:w="9572"/>
      </w:tblGrid>
      <w:tr w:rsidR="00DB0367" w:rsidTr="00DB0367">
        <w:tc>
          <w:tcPr>
            <w:tcW w:w="9572" w:type="dxa"/>
          </w:tcPr>
          <w:p w:rsidR="00DB0367" w:rsidRPr="00A057F3" w:rsidRDefault="00DB0367" w:rsidP="00EC5FFA">
            <w:pPr>
              <w:spacing w:after="200" w:line="276" w:lineRule="auto"/>
              <w:jc w:val="both"/>
              <w:rPr>
                <w:bCs/>
                <w:i/>
                <w:color w:val="FF0000"/>
                <w:sz w:val="20"/>
                <w:szCs w:val="20"/>
              </w:rPr>
            </w:pPr>
            <w:r w:rsidRPr="00755B03">
              <w:rPr>
                <w:bCs/>
                <w:i/>
                <w:color w:val="FF0000"/>
                <w:sz w:val="20"/>
                <w:szCs w:val="20"/>
              </w:rPr>
              <w:lastRenderedPageBreak/>
              <w:t>Se selectează din nomenclator</w:t>
            </w:r>
          </w:p>
        </w:tc>
      </w:tr>
    </w:tbl>
    <w:p w:rsidR="00DB0367" w:rsidRDefault="00DB0367" w:rsidP="00EC5FFA">
      <w:pPr>
        <w:spacing w:after="0" w:line="240" w:lineRule="auto"/>
        <w:jc w:val="both"/>
        <w:rPr>
          <w:b/>
          <w:bCs/>
        </w:rPr>
      </w:pPr>
    </w:p>
    <w:p w:rsidR="00F864D5" w:rsidRPr="00755B03" w:rsidRDefault="000C4756" w:rsidP="00EC5FFA">
      <w:pPr>
        <w:spacing w:after="0" w:line="240" w:lineRule="auto"/>
        <w:jc w:val="both"/>
        <w:rPr>
          <w:b/>
          <w:bCs/>
        </w:rPr>
      </w:pPr>
      <w:r w:rsidRPr="00755B03">
        <w:rPr>
          <w:b/>
          <w:bCs/>
        </w:rPr>
        <w:t>Alegeți</w:t>
      </w:r>
      <w:r w:rsidR="00F864D5" w:rsidRPr="00755B03">
        <w:rPr>
          <w:b/>
          <w:bCs/>
        </w:rPr>
        <w:t xml:space="preserve"> cod CAEN relevant</w:t>
      </w:r>
    </w:p>
    <w:tbl>
      <w:tblPr>
        <w:tblStyle w:val="TableGrid"/>
        <w:tblW w:w="0" w:type="auto"/>
        <w:tblLook w:val="04A0" w:firstRow="1" w:lastRow="0" w:firstColumn="1" w:lastColumn="0" w:noHBand="0" w:noVBand="1"/>
      </w:tblPr>
      <w:tblGrid>
        <w:gridCol w:w="9288"/>
      </w:tblGrid>
      <w:tr w:rsidR="00F864D5" w:rsidRPr="00755B03" w:rsidTr="0055254C">
        <w:tc>
          <w:tcPr>
            <w:tcW w:w="9288" w:type="dxa"/>
          </w:tcPr>
          <w:p w:rsidR="00F864D5" w:rsidRPr="00755B03" w:rsidRDefault="00542791" w:rsidP="00EC5FFA">
            <w:pPr>
              <w:jc w:val="both"/>
              <w:rPr>
                <w:b/>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r w:rsidR="00355605" w:rsidRPr="00755B03">
              <w:rPr>
                <w:bCs/>
                <w:i/>
                <w:color w:val="FF0000"/>
                <w:sz w:val="20"/>
                <w:szCs w:val="20"/>
              </w:rPr>
              <w:t xml:space="preserve"> </w:t>
            </w:r>
          </w:p>
        </w:tc>
      </w:tr>
    </w:tbl>
    <w:p w:rsidR="00F864D5" w:rsidRPr="00755B03" w:rsidRDefault="00F864D5" w:rsidP="00EC5FFA">
      <w:pPr>
        <w:spacing w:after="0" w:line="240" w:lineRule="auto"/>
        <w:jc w:val="both"/>
        <w:rPr>
          <w:b/>
        </w:rPr>
      </w:pPr>
    </w:p>
    <w:p w:rsidR="00F864D5" w:rsidRPr="00755B03" w:rsidRDefault="00F864D5" w:rsidP="00EC5FFA">
      <w:pPr>
        <w:spacing w:after="0" w:line="240" w:lineRule="auto"/>
        <w:jc w:val="both"/>
        <w:rPr>
          <w:b/>
          <w:bCs/>
        </w:rPr>
      </w:pPr>
      <w:r w:rsidRPr="00755B03">
        <w:rPr>
          <w:b/>
          <w:bCs/>
        </w:rPr>
        <w:t>Capacitate administrativa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Default="00F864D5" w:rsidP="00EC5FFA">
            <w:pPr>
              <w:jc w:val="both"/>
              <w:rPr>
                <w:bCs/>
                <w:i/>
                <w:color w:val="FF0000"/>
                <w:sz w:val="20"/>
                <w:szCs w:val="20"/>
              </w:rPr>
            </w:pPr>
            <w:r w:rsidRPr="00755B03">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rsidR="000115E3" w:rsidRPr="00F66469" w:rsidRDefault="000115E3" w:rsidP="000115E3">
            <w:pPr>
              <w:jc w:val="both"/>
              <w:rPr>
                <w:rFonts w:ascii="Times New Roman" w:hAnsi="Times New Roman"/>
                <w:b/>
                <w:bCs/>
                <w:i/>
                <w:color w:val="FF0000"/>
                <w:sz w:val="20"/>
                <w:szCs w:val="20"/>
              </w:rPr>
            </w:pPr>
            <w:r w:rsidRPr="00F66469">
              <w:rPr>
                <w:rFonts w:ascii="Times New Roman" w:hAnsi="Times New Roman"/>
                <w:b/>
                <w:bCs/>
                <w:i/>
                <w:color w:val="FF0000"/>
                <w:sz w:val="20"/>
                <w:szCs w:val="20"/>
              </w:rPr>
              <w:t>Vor fi descrise/detaliate:</w:t>
            </w:r>
          </w:p>
          <w:p w:rsidR="000115E3" w:rsidRDefault="000115E3" w:rsidP="000115E3">
            <w:pPr>
              <w:numPr>
                <w:ilvl w:val="0"/>
                <w:numId w:val="5"/>
              </w:numPr>
              <w:jc w:val="both"/>
              <w:rPr>
                <w:rFonts w:ascii="Times New Roman" w:hAnsi="Times New Roman"/>
                <w:bCs/>
                <w:i/>
                <w:color w:val="FF0000"/>
                <w:sz w:val="20"/>
                <w:szCs w:val="20"/>
              </w:rPr>
            </w:pPr>
            <w:r w:rsidRPr="00F66469">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rsidR="000115E3" w:rsidRPr="000115E3" w:rsidRDefault="000115E3" w:rsidP="00EC5FFA">
            <w:pPr>
              <w:numPr>
                <w:ilvl w:val="0"/>
                <w:numId w:val="5"/>
              </w:numPr>
              <w:jc w:val="both"/>
              <w:rPr>
                <w:rFonts w:ascii="Times New Roman" w:hAnsi="Times New Roman"/>
                <w:bCs/>
                <w:i/>
                <w:color w:val="FF0000"/>
                <w:sz w:val="20"/>
                <w:szCs w:val="20"/>
              </w:rPr>
            </w:pPr>
            <w:r w:rsidRPr="006114AE">
              <w:rPr>
                <w:rFonts w:ascii="Times New Roman" w:hAnsi="Times New Roman"/>
                <w:bCs/>
                <w:i/>
                <w:color w:val="FF0000"/>
                <w:sz w:val="20"/>
                <w:szCs w:val="20"/>
              </w:rPr>
              <w:t>Se va anexa componenţa UIP în format tabelar.</w:t>
            </w:r>
          </w:p>
        </w:tc>
      </w:tr>
    </w:tbl>
    <w:p w:rsidR="00F864D5" w:rsidRPr="00755B03" w:rsidRDefault="00F864D5" w:rsidP="00EC5FFA">
      <w:pPr>
        <w:spacing w:after="0" w:line="240" w:lineRule="auto"/>
        <w:jc w:val="both"/>
        <w:rPr>
          <w:b/>
          <w:bCs/>
        </w:rPr>
      </w:pPr>
    </w:p>
    <w:p w:rsidR="00F864D5" w:rsidRPr="00755B03" w:rsidRDefault="00F864D5" w:rsidP="00EC5FFA">
      <w:pPr>
        <w:spacing w:after="0" w:line="240" w:lineRule="auto"/>
        <w:jc w:val="both"/>
        <w:rPr>
          <w:b/>
          <w:bCs/>
        </w:rPr>
      </w:pPr>
      <w:r w:rsidRPr="00755B03">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755B03" w:rsidTr="00355605">
        <w:tc>
          <w:tcPr>
            <w:tcW w:w="9356" w:type="dxa"/>
          </w:tcPr>
          <w:p w:rsidR="00F864D5" w:rsidRPr="00755B03" w:rsidRDefault="00F864D5" w:rsidP="00EC5FFA">
            <w:pPr>
              <w:jc w:val="both"/>
              <w:rPr>
                <w:bCs/>
                <w:i/>
                <w:color w:val="FF0000"/>
                <w:sz w:val="20"/>
                <w:szCs w:val="20"/>
              </w:rPr>
            </w:pPr>
            <w:r w:rsidRPr="00755B03">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F864D5" w:rsidRPr="00755B03" w:rsidRDefault="00F864D5" w:rsidP="00EC5FFA">
      <w:pPr>
        <w:spacing w:after="0" w:line="240" w:lineRule="auto"/>
        <w:jc w:val="both"/>
        <w:rPr>
          <w:b/>
        </w:rPr>
      </w:pPr>
    </w:p>
    <w:p w:rsidR="00F864D5" w:rsidRPr="00755B03" w:rsidRDefault="00F864D5" w:rsidP="00EC5FFA">
      <w:pPr>
        <w:spacing w:after="0" w:line="240" w:lineRule="auto"/>
        <w:jc w:val="both"/>
        <w:rPr>
          <w:b/>
          <w:bCs/>
        </w:rPr>
      </w:pPr>
      <w:r w:rsidRPr="00755B03">
        <w:rPr>
          <w:b/>
          <w:bCs/>
        </w:rPr>
        <w:t>Capacitate tehnica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Pr="00755B03" w:rsidRDefault="00F864D5" w:rsidP="00EC5FFA">
            <w:pPr>
              <w:jc w:val="both"/>
              <w:rPr>
                <w:bCs/>
                <w:i/>
                <w:color w:val="FF0000"/>
                <w:sz w:val="20"/>
                <w:szCs w:val="20"/>
              </w:rPr>
            </w:pPr>
            <w:r w:rsidRPr="00755B03">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F864D5" w:rsidRPr="00755B03" w:rsidRDefault="00F864D5" w:rsidP="00EC5FFA">
            <w:pPr>
              <w:jc w:val="both"/>
              <w:rPr>
                <w:b/>
                <w:bCs/>
              </w:rPr>
            </w:pPr>
            <w:r w:rsidRPr="00755B03">
              <w:rPr>
                <w:bCs/>
                <w:i/>
                <w:color w:val="FF0000"/>
                <w:sz w:val="20"/>
                <w:szCs w:val="20"/>
              </w:rPr>
              <w:t>Se va descrie succint solicitantul (personalul angajat, servicii oferite, alte informații relevante)</w:t>
            </w:r>
          </w:p>
        </w:tc>
      </w:tr>
    </w:tbl>
    <w:p w:rsidR="00F864D5" w:rsidRPr="00755B03" w:rsidRDefault="00F864D5" w:rsidP="00EC5FFA">
      <w:pPr>
        <w:spacing w:after="0" w:line="240" w:lineRule="auto"/>
        <w:jc w:val="both"/>
        <w:rPr>
          <w:b/>
          <w:bCs/>
        </w:rPr>
      </w:pPr>
      <w:r w:rsidRPr="00755B03">
        <w:rPr>
          <w:b/>
          <w:bCs/>
        </w:rPr>
        <w:t>Capacitate juridica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Pr="00755B03" w:rsidRDefault="00F864D5" w:rsidP="00EC5FFA">
            <w:pPr>
              <w:jc w:val="both"/>
              <w:rPr>
                <w:b/>
              </w:rPr>
            </w:pPr>
            <w:r w:rsidRPr="00755B03">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rsidR="002317DB" w:rsidRDefault="002317DB" w:rsidP="00EC5FFA">
      <w:pPr>
        <w:pStyle w:val="z-BottomofForm"/>
        <w:jc w:val="both"/>
        <w:rPr>
          <w:vanish w:val="0"/>
        </w:rPr>
      </w:pPr>
    </w:p>
    <w:p w:rsidR="002317DB" w:rsidRPr="006114AE" w:rsidRDefault="002317DB" w:rsidP="002317DB">
      <w:pPr>
        <w:spacing w:after="0" w:line="240" w:lineRule="auto"/>
        <w:jc w:val="both"/>
        <w:rPr>
          <w:rFonts w:ascii="Times New Roman" w:eastAsia="Calibri" w:hAnsi="Times New Roman" w:cs="Times New Roman"/>
          <w:bCs/>
          <w:color w:val="FF0000"/>
          <w:sz w:val="20"/>
          <w:szCs w:val="20"/>
        </w:rPr>
      </w:pPr>
      <w:r w:rsidRPr="006114AE">
        <w:rPr>
          <w:rFonts w:ascii="Times New Roman" w:eastAsia="Calibri" w:hAnsi="Times New Roman" w:cs="Times New Roman"/>
          <w:color w:val="0070C0"/>
          <w:sz w:val="20"/>
          <w:szCs w:val="20"/>
        </w:rPr>
        <w:t xml:space="preserve">!!!Se permite inserarea de ataşamente. Toate documentele de atașează în format </w:t>
      </w:r>
      <w:proofErr w:type="spellStart"/>
      <w:r w:rsidRPr="006114AE">
        <w:rPr>
          <w:rFonts w:ascii="Times New Roman" w:eastAsia="Calibri" w:hAnsi="Times New Roman" w:cs="Times New Roman"/>
          <w:color w:val="0070C0"/>
          <w:sz w:val="20"/>
          <w:szCs w:val="20"/>
        </w:rPr>
        <w:t>pdf</w:t>
      </w:r>
      <w:proofErr w:type="spellEnd"/>
      <w:r w:rsidRPr="006114AE">
        <w:rPr>
          <w:rFonts w:ascii="Times New Roman" w:eastAsia="Calibri" w:hAnsi="Times New Roman" w:cs="Times New Roman"/>
          <w:color w:val="0070C0"/>
          <w:sz w:val="20"/>
          <w:szCs w:val="20"/>
        </w:rPr>
        <w:t>. și sunt semnate electronic de reprezentantul legal sau împuternicit.</w:t>
      </w:r>
    </w:p>
    <w:p w:rsidR="002317DB" w:rsidRDefault="002317DB" w:rsidP="00EC5FFA">
      <w:pPr>
        <w:pStyle w:val="z-BottomofForm"/>
        <w:jc w:val="both"/>
        <w:rPr>
          <w:vanish w:val="0"/>
        </w:rPr>
      </w:pPr>
    </w:p>
    <w:p w:rsidR="00010939" w:rsidRPr="00755B03" w:rsidRDefault="00010939" w:rsidP="00EC5FFA">
      <w:pPr>
        <w:pStyle w:val="z-BottomofForm"/>
        <w:jc w:val="both"/>
      </w:pPr>
      <w:r w:rsidRPr="00755B03">
        <w:t>Bottom of Form</w:t>
      </w:r>
    </w:p>
    <w:p w:rsidR="00010939" w:rsidRPr="00755B03" w:rsidRDefault="00010939" w:rsidP="00EC5FFA">
      <w:pPr>
        <w:spacing w:after="0" w:line="240" w:lineRule="auto"/>
        <w:jc w:val="both"/>
        <w:rPr>
          <w:b/>
        </w:rPr>
      </w:pPr>
    </w:p>
    <w:p w:rsidR="00B032B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6" w:name="_Toc458505264"/>
      <w:r>
        <w:rPr>
          <w:rFonts w:asciiTheme="minorHAnsi" w:hAnsiTheme="minorHAnsi"/>
          <w:color w:val="auto"/>
          <w:sz w:val="24"/>
          <w:szCs w:val="24"/>
        </w:rPr>
        <w:t>7</w:t>
      </w:r>
      <w:r w:rsidR="006E49CF" w:rsidRPr="00755B03">
        <w:rPr>
          <w:rFonts w:asciiTheme="minorHAnsi" w:hAnsiTheme="minorHAnsi"/>
          <w:color w:val="auto"/>
          <w:sz w:val="24"/>
          <w:szCs w:val="24"/>
        </w:rPr>
        <w:t>.</w:t>
      </w:r>
      <w:r w:rsidR="00B032BF" w:rsidRPr="00755B03">
        <w:rPr>
          <w:rFonts w:asciiTheme="minorHAnsi" w:hAnsiTheme="minorHAnsi"/>
          <w:color w:val="auto"/>
          <w:sz w:val="24"/>
          <w:szCs w:val="24"/>
        </w:rPr>
        <w:t xml:space="preserve"> Localizare proiect</w:t>
      </w:r>
      <w:bookmarkEnd w:id="6"/>
    </w:p>
    <w:p w:rsidR="00F864D5" w:rsidRDefault="00F864D5" w:rsidP="00EC5FFA">
      <w:pPr>
        <w:spacing w:after="0" w:line="240" w:lineRule="auto"/>
        <w:jc w:val="both"/>
        <w:rPr>
          <w:b/>
        </w:rPr>
      </w:pPr>
    </w:p>
    <w:p w:rsidR="00DB0367" w:rsidRPr="00755B03" w:rsidRDefault="00DB0367" w:rsidP="00EC5FFA">
      <w:pPr>
        <w:spacing w:after="0" w:line="240" w:lineRule="auto"/>
        <w:jc w:val="both"/>
        <w:rPr>
          <w:b/>
        </w:rPr>
      </w:pPr>
      <w:r>
        <w:rPr>
          <w:b/>
        </w:rPr>
        <w:t xml:space="preserve">Se completează pentru fiecare componentă </w:t>
      </w:r>
    </w:p>
    <w:tbl>
      <w:tblPr>
        <w:tblW w:w="5058" w:type="pct"/>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755B03" w:rsidTr="00665ECE">
        <w:trPr>
          <w:tblHeader/>
          <w:jc w:val="center"/>
        </w:trPr>
        <w:tc>
          <w:tcPr>
            <w:tcW w:w="2052"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Regiune</w:t>
            </w:r>
          </w:p>
        </w:tc>
        <w:tc>
          <w:tcPr>
            <w:tcW w:w="1240"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proofErr w:type="spellStart"/>
            <w:r w:rsidRPr="00755B03">
              <w:rPr>
                <w:b/>
                <w:bCs/>
                <w:sz w:val="18"/>
                <w:szCs w:val="18"/>
              </w:rPr>
              <w:t>Judet</w:t>
            </w:r>
            <w:proofErr w:type="spellEnd"/>
          </w:p>
        </w:tc>
        <w:tc>
          <w:tcPr>
            <w:tcW w:w="599"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Localitate</w:t>
            </w:r>
          </w:p>
        </w:tc>
        <w:tc>
          <w:tcPr>
            <w:tcW w:w="1109"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Informații proiect</w:t>
            </w:r>
          </w:p>
        </w:tc>
      </w:tr>
      <w:tr w:rsidR="00A057F3" w:rsidRPr="00755B03" w:rsidTr="00614AEE">
        <w:trPr>
          <w:tblHeader/>
          <w:jc w:val="center"/>
        </w:trPr>
        <w:tc>
          <w:tcPr>
            <w:tcW w:w="2052"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rPr>
            </w:pPr>
            <w:r w:rsidRPr="00755B03">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755B03">
              <w:rPr>
                <w:rFonts w:eastAsia="Times New Roman" w:cs="Times New Roman"/>
                <w:i/>
                <w:color w:val="FF0000"/>
                <w:sz w:val="20"/>
                <w:szCs w:val="20"/>
              </w:rPr>
              <w:t>.</w:t>
            </w:r>
          </w:p>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FFFFFF" w:themeFill="background1"/>
            <w:tcMar>
              <w:top w:w="0" w:type="dxa"/>
              <w:left w:w="0" w:type="dxa"/>
              <w:bottom w:w="0" w:type="dxa"/>
              <w:right w:w="0" w:type="dxa"/>
            </w:tcMar>
            <w:vAlign w:val="center"/>
          </w:tcPr>
          <w:p w:rsidR="00A057F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va/vor selecta județul/județele </w:t>
            </w:r>
          </w:p>
          <w:p w:rsidR="00665ECE" w:rsidRDefault="00665ECE" w:rsidP="00EC5FFA">
            <w:pPr>
              <w:spacing w:after="0" w:line="240" w:lineRule="auto"/>
              <w:ind w:left="147" w:right="163"/>
              <w:jc w:val="both"/>
              <w:rPr>
                <w:rFonts w:eastAsia="Times New Roman" w:cs="Times New Roman"/>
                <w:i/>
                <w:color w:val="FF0000"/>
                <w:sz w:val="20"/>
                <w:szCs w:val="20"/>
                <w:lang w:eastAsia="sk-SK"/>
              </w:rPr>
            </w:pPr>
          </w:p>
          <w:p w:rsidR="00665ECE" w:rsidRPr="00755B03" w:rsidRDefault="00665ECE" w:rsidP="00EC5FFA">
            <w:pPr>
              <w:spacing w:after="0" w:line="240" w:lineRule="auto"/>
              <w:ind w:left="147" w:right="163"/>
              <w:jc w:val="both"/>
              <w:rPr>
                <w:rFonts w:eastAsia="Times New Roman" w:cs="Times New Roman"/>
                <w:i/>
                <w:color w:val="FF0000"/>
                <w:sz w:val="20"/>
                <w:szCs w:val="20"/>
                <w:lang w:eastAsia="sk-SK"/>
              </w:rPr>
            </w:pPr>
            <w:r w:rsidRPr="00614AEE">
              <w:rPr>
                <w:rFonts w:eastAsia="Times New Roman" w:cs="Times New Roman"/>
                <w:i/>
                <w:color w:val="FF0000"/>
                <w:sz w:val="20"/>
                <w:szCs w:val="20"/>
                <w:lang w:eastAsia="sk-SK"/>
              </w:rPr>
              <w:t>În cazul in care proiectul se implementează la nivel național se vor selecta toate județele.</w:t>
            </w:r>
          </w:p>
        </w:tc>
        <w:tc>
          <w:tcPr>
            <w:tcW w:w="599"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va/vor selecta localitatea/localitățile</w:t>
            </w:r>
          </w:p>
        </w:tc>
        <w:tc>
          <w:tcPr>
            <w:tcW w:w="1109"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rsidR="00010939" w:rsidRPr="00755B03" w:rsidRDefault="00010939" w:rsidP="00EC5FFA">
      <w:pPr>
        <w:pStyle w:val="z-BottomofForm"/>
        <w:jc w:val="both"/>
      </w:pPr>
      <w:r w:rsidRPr="00755B03">
        <w:t>Bottom of Form</w:t>
      </w:r>
    </w:p>
    <w:p w:rsidR="00010939" w:rsidRPr="00755B03" w:rsidRDefault="00010939" w:rsidP="00EC5FFA">
      <w:pPr>
        <w:spacing w:after="0" w:line="240" w:lineRule="auto"/>
        <w:jc w:val="both"/>
        <w:rPr>
          <w:b/>
        </w:rPr>
      </w:pPr>
    </w:p>
    <w:p w:rsidR="00010939" w:rsidRPr="00755B03" w:rsidRDefault="00010939" w:rsidP="00EC5FFA">
      <w:pPr>
        <w:spacing w:after="0" w:line="240" w:lineRule="auto"/>
        <w:jc w:val="both"/>
        <w:rPr>
          <w:b/>
        </w:rPr>
      </w:pPr>
    </w:p>
    <w:p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7" w:name="_Toc458505265"/>
      <w:r>
        <w:rPr>
          <w:rFonts w:asciiTheme="minorHAnsi" w:hAnsiTheme="minorHAnsi"/>
          <w:color w:val="auto"/>
          <w:sz w:val="24"/>
          <w:szCs w:val="24"/>
        </w:rPr>
        <w:t>8</w:t>
      </w:r>
      <w:r w:rsidR="006E49CF" w:rsidRPr="00755B03">
        <w:rPr>
          <w:rFonts w:asciiTheme="minorHAnsi" w:hAnsiTheme="minorHAnsi"/>
          <w:color w:val="auto"/>
          <w:sz w:val="24"/>
          <w:szCs w:val="24"/>
        </w:rPr>
        <w:t xml:space="preserve">. </w:t>
      </w:r>
      <w:r w:rsidR="00992C2F" w:rsidRPr="00755B03">
        <w:rPr>
          <w:rFonts w:asciiTheme="minorHAnsi" w:hAnsiTheme="minorHAnsi"/>
          <w:color w:val="auto"/>
          <w:sz w:val="24"/>
          <w:szCs w:val="24"/>
        </w:rPr>
        <w:t>Obiective proiect</w:t>
      </w:r>
      <w:bookmarkEnd w:id="7"/>
    </w:p>
    <w:p w:rsidR="00992C2F" w:rsidRPr="00755B03" w:rsidRDefault="00992C2F" w:rsidP="00EC5FFA">
      <w:pPr>
        <w:spacing w:after="0" w:line="240" w:lineRule="auto"/>
        <w:jc w:val="both"/>
        <w:rPr>
          <w:b/>
        </w:rPr>
      </w:pPr>
    </w:p>
    <w:p w:rsidR="00992C2F" w:rsidRPr="00755B03" w:rsidRDefault="00992C2F" w:rsidP="00EC5FFA">
      <w:pPr>
        <w:spacing w:after="0" w:line="240" w:lineRule="auto"/>
        <w:jc w:val="both"/>
        <w:rPr>
          <w:b/>
        </w:rPr>
      </w:pPr>
      <w:r w:rsidRPr="00755B03">
        <w:rPr>
          <w:b/>
          <w:bCs/>
        </w:rPr>
        <w:t>Obiectiv</w:t>
      </w:r>
      <w:r w:rsidR="00DB0367">
        <w:rPr>
          <w:b/>
          <w:bCs/>
        </w:rPr>
        <w:t>ul</w:t>
      </w:r>
      <w:r w:rsidRPr="00755B03">
        <w:rPr>
          <w:b/>
          <w:bCs/>
        </w:rPr>
        <w:t xml:space="preserve"> general al proiectului/Scopul proiectului</w:t>
      </w:r>
    </w:p>
    <w:tbl>
      <w:tblPr>
        <w:tblStyle w:val="TableGrid"/>
        <w:tblW w:w="0" w:type="auto"/>
        <w:tblLook w:val="04A0" w:firstRow="1" w:lastRow="0" w:firstColumn="1" w:lastColumn="0" w:noHBand="0" w:noVBand="1"/>
      </w:tblPr>
      <w:tblGrid>
        <w:gridCol w:w="9288"/>
      </w:tblGrid>
      <w:tr w:rsidR="00992C2F" w:rsidRPr="00755B03" w:rsidTr="00992C2F">
        <w:tc>
          <w:tcPr>
            <w:tcW w:w="9288" w:type="dxa"/>
          </w:tcPr>
          <w:p w:rsidR="00992C2F" w:rsidRPr="00755B03" w:rsidRDefault="00992C2F" w:rsidP="00EC5FFA">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w:t>
            </w:r>
            <w:r w:rsidR="00355605" w:rsidRPr="00755B03">
              <w:rPr>
                <w:rFonts w:eastAsia="Times New Roman" w:cs="Times New Roman"/>
                <w:i/>
                <w:color w:val="FF0000"/>
                <w:sz w:val="20"/>
                <w:szCs w:val="20"/>
                <w:lang w:eastAsia="sk-SK"/>
              </w:rPr>
              <w:t>a</w:t>
            </w:r>
            <w:r w:rsidRPr="00755B03">
              <w:rPr>
                <w:rFonts w:eastAsia="Times New Roman" w:cs="Times New Roman"/>
                <w:i/>
                <w:color w:val="FF0000"/>
                <w:sz w:val="20"/>
                <w:szCs w:val="20"/>
                <w:lang w:eastAsia="sk-SK"/>
              </w:rPr>
              <w:t xml:space="preserve"> prezenta si descrie obiectiv</w:t>
            </w:r>
            <w:r w:rsidR="00355605" w:rsidRPr="00755B03">
              <w:rPr>
                <w:rFonts w:eastAsia="Times New Roman" w:cs="Times New Roman"/>
                <w:i/>
                <w:color w:val="FF0000"/>
                <w:sz w:val="20"/>
                <w:szCs w:val="20"/>
                <w:lang w:eastAsia="sk-SK"/>
              </w:rPr>
              <w:t>ul</w:t>
            </w:r>
            <w:r w:rsidRPr="00755B03">
              <w:rPr>
                <w:rFonts w:eastAsia="Times New Roman" w:cs="Times New Roman"/>
                <w:i/>
                <w:color w:val="FF0000"/>
                <w:sz w:val="20"/>
                <w:szCs w:val="20"/>
                <w:lang w:eastAsia="sk-SK"/>
              </w:rPr>
              <w:t xml:space="preserve"> </w:t>
            </w:r>
            <w:r w:rsidR="00355605" w:rsidRPr="00755B03">
              <w:rPr>
                <w:rFonts w:eastAsia="Times New Roman" w:cs="Times New Roman"/>
                <w:i/>
                <w:color w:val="FF0000"/>
                <w:sz w:val="20"/>
                <w:szCs w:val="20"/>
                <w:lang w:eastAsia="sk-SK"/>
              </w:rPr>
              <w:t>general</w:t>
            </w:r>
            <w:r w:rsidRPr="00755B03">
              <w:rPr>
                <w:rFonts w:eastAsia="Times New Roman" w:cs="Times New Roman"/>
                <w:i/>
                <w:color w:val="FF0000"/>
                <w:sz w:val="20"/>
                <w:szCs w:val="20"/>
                <w:lang w:eastAsia="sk-SK"/>
              </w:rPr>
              <w:t xml:space="preserve"> ale proiectului; de asemenea</w:t>
            </w:r>
            <w:r w:rsidR="00355605" w:rsidRPr="00755B03">
              <w:rPr>
                <w:rFonts w:eastAsia="Times New Roman" w:cs="Times New Roman"/>
                <w:i/>
                <w:color w:val="FF0000"/>
                <w:sz w:val="20"/>
                <w:szCs w:val="20"/>
                <w:lang w:eastAsia="sk-SK"/>
              </w:rPr>
              <w:t>,</w:t>
            </w:r>
            <w:r w:rsidRPr="00755B03">
              <w:rPr>
                <w:rFonts w:eastAsia="Times New Roman" w:cs="Times New Roman"/>
                <w:i/>
                <w:color w:val="FF0000"/>
                <w:sz w:val="20"/>
                <w:szCs w:val="20"/>
                <w:lang w:eastAsia="sk-SK"/>
              </w:rPr>
              <w:t xml:space="preserve"> se va explica cum contribuie proiectul la r</w:t>
            </w:r>
            <w:r w:rsidR="00355605" w:rsidRPr="00755B03">
              <w:rPr>
                <w:rFonts w:eastAsia="Times New Roman" w:cs="Times New Roman"/>
                <w:i/>
                <w:color w:val="FF0000"/>
                <w:sz w:val="20"/>
                <w:szCs w:val="20"/>
                <w:lang w:eastAsia="sk-SK"/>
              </w:rPr>
              <w:t xml:space="preserve">ealizarea obiectivului specific </w:t>
            </w:r>
            <w:r w:rsidRPr="00755B03">
              <w:rPr>
                <w:rFonts w:eastAsia="Times New Roman" w:cs="Times New Roman"/>
                <w:i/>
                <w:color w:val="FF0000"/>
                <w:sz w:val="20"/>
                <w:szCs w:val="20"/>
                <w:lang w:eastAsia="sk-SK"/>
              </w:rPr>
              <w:t xml:space="preserve">al Programului  </w:t>
            </w:r>
          </w:p>
        </w:tc>
      </w:tr>
    </w:tbl>
    <w:p w:rsidR="00992C2F" w:rsidRPr="00755B03" w:rsidRDefault="00992C2F" w:rsidP="00EC5FFA">
      <w:pPr>
        <w:spacing w:after="0" w:line="240" w:lineRule="auto"/>
        <w:ind w:left="147" w:right="163"/>
        <w:jc w:val="both"/>
        <w:rPr>
          <w:rFonts w:eastAsia="Times New Roman" w:cs="Times New Roman"/>
          <w:i/>
          <w:color w:val="FF0000"/>
          <w:sz w:val="20"/>
          <w:szCs w:val="20"/>
          <w:lang w:eastAsia="sk-SK"/>
        </w:rPr>
      </w:pPr>
    </w:p>
    <w:p w:rsidR="00992C2F" w:rsidRPr="00755B03" w:rsidRDefault="00992C2F" w:rsidP="00EC5FFA">
      <w:pPr>
        <w:spacing w:after="0" w:line="240" w:lineRule="auto"/>
        <w:jc w:val="both"/>
        <w:rPr>
          <w:b/>
          <w:bCs/>
        </w:rPr>
      </w:pPr>
      <w:r w:rsidRPr="00755B03">
        <w:rPr>
          <w:b/>
          <w:bCs/>
        </w:rPr>
        <w:t>Obiective</w:t>
      </w:r>
      <w:r w:rsidR="00FA3D4F">
        <w:rPr>
          <w:b/>
          <w:bCs/>
        </w:rPr>
        <w:t>le</w:t>
      </w:r>
      <w:r w:rsidRPr="00755B03">
        <w:rPr>
          <w:b/>
          <w:bCs/>
        </w:rPr>
        <w:t xml:space="preserve"> specifice ale proiectului</w:t>
      </w:r>
    </w:p>
    <w:tbl>
      <w:tblPr>
        <w:tblStyle w:val="TableGrid"/>
        <w:tblW w:w="0" w:type="auto"/>
        <w:tblLook w:val="04A0" w:firstRow="1" w:lastRow="0" w:firstColumn="1" w:lastColumn="0" w:noHBand="0" w:noVBand="1"/>
      </w:tblPr>
      <w:tblGrid>
        <w:gridCol w:w="959"/>
        <w:gridCol w:w="8329"/>
      </w:tblGrid>
      <w:tr w:rsidR="00992C2F" w:rsidRPr="00755B03" w:rsidTr="00992C2F">
        <w:tc>
          <w:tcPr>
            <w:tcW w:w="959" w:type="dxa"/>
            <w:vAlign w:val="center"/>
          </w:tcPr>
          <w:p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Descriere obiective specifice ale proiectului</w:t>
            </w:r>
          </w:p>
        </w:tc>
      </w:tr>
      <w:tr w:rsidR="00992C2F" w:rsidRPr="00755B03" w:rsidTr="00992C2F">
        <w:tc>
          <w:tcPr>
            <w:tcW w:w="959" w:type="dxa"/>
            <w:vAlign w:val="center"/>
          </w:tcPr>
          <w:p w:rsidR="00992C2F" w:rsidRPr="00755B03" w:rsidRDefault="00992C2F" w:rsidP="00EC5FFA">
            <w:pPr>
              <w:jc w:val="both"/>
              <w:rPr>
                <w:rStyle w:val="ui-column-title1"/>
                <w:rFonts w:cs="Segoe UI"/>
                <w:b/>
                <w:bCs/>
                <w:color w:val="4F4F4F"/>
                <w:sz w:val="20"/>
                <w:szCs w:val="20"/>
              </w:rPr>
            </w:pPr>
          </w:p>
        </w:tc>
        <w:tc>
          <w:tcPr>
            <w:tcW w:w="8329" w:type="dxa"/>
            <w:vAlign w:val="center"/>
          </w:tcPr>
          <w:p w:rsidR="00992C2F" w:rsidRPr="00755B03" w:rsidRDefault="00992C2F" w:rsidP="00EC5FFA">
            <w:pPr>
              <w:ind w:left="147" w:right="163"/>
              <w:jc w:val="both"/>
              <w:rPr>
                <w:rStyle w:val="ui-column-title1"/>
                <w:rFonts w:cs="Segoe UI"/>
                <w:b/>
                <w:bCs/>
                <w:color w:val="4F4F4F"/>
                <w:sz w:val="20"/>
                <w:szCs w:val="20"/>
              </w:rPr>
            </w:pPr>
            <w:r w:rsidRPr="00755B03">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755B03">
              <w:rPr>
                <w:rFonts w:eastAsia="Times New Roman" w:cs="Times New Roman"/>
                <w:i/>
                <w:color w:val="FF0000"/>
                <w:sz w:val="20"/>
                <w:szCs w:val="20"/>
                <w:lang w:eastAsia="sk-SK"/>
              </w:rPr>
              <w:t>) prevăzute a se realiza/obţine</w:t>
            </w:r>
          </w:p>
        </w:tc>
      </w:tr>
    </w:tbl>
    <w:p w:rsidR="00992C2F" w:rsidRDefault="00992C2F" w:rsidP="00EC5FFA">
      <w:pPr>
        <w:spacing w:after="0" w:line="240" w:lineRule="auto"/>
        <w:jc w:val="both"/>
        <w:rPr>
          <w:b/>
        </w:rPr>
      </w:pPr>
    </w:p>
    <w:p w:rsidR="004F1A6A" w:rsidRPr="006114AE" w:rsidRDefault="004F1A6A" w:rsidP="004F1A6A">
      <w:pPr>
        <w:spacing w:after="0" w:line="240" w:lineRule="auto"/>
        <w:jc w:val="both"/>
        <w:rPr>
          <w:rFonts w:ascii="Times New Roman" w:eastAsia="Calibri" w:hAnsi="Times New Roman" w:cs="Times New Roman"/>
          <w:i/>
          <w:color w:val="FF0000"/>
          <w:sz w:val="20"/>
          <w:szCs w:val="20"/>
          <w:lang w:eastAsia="sk-SK"/>
        </w:rPr>
      </w:pPr>
      <w:r w:rsidRPr="006114AE">
        <w:rPr>
          <w:rFonts w:ascii="Times New Roman" w:eastAsia="Calibri" w:hAnsi="Times New Roman" w:cs="Times New Roman"/>
          <w:color w:val="0070C0"/>
          <w:sz w:val="20"/>
          <w:szCs w:val="20"/>
        </w:rPr>
        <w:t xml:space="preserve">Se permite inserarea de ataşamente. Toate documentele de atașează în format </w:t>
      </w:r>
      <w:proofErr w:type="spellStart"/>
      <w:r w:rsidRPr="006114AE">
        <w:rPr>
          <w:rFonts w:ascii="Times New Roman" w:eastAsia="Calibri" w:hAnsi="Times New Roman" w:cs="Times New Roman"/>
          <w:color w:val="0070C0"/>
          <w:sz w:val="20"/>
          <w:szCs w:val="20"/>
        </w:rPr>
        <w:t>pdf</w:t>
      </w:r>
      <w:proofErr w:type="spellEnd"/>
      <w:r w:rsidRPr="006114AE">
        <w:rPr>
          <w:rFonts w:ascii="Times New Roman" w:eastAsia="Calibri" w:hAnsi="Times New Roman" w:cs="Times New Roman"/>
          <w:color w:val="0070C0"/>
          <w:sz w:val="20"/>
          <w:szCs w:val="20"/>
        </w:rPr>
        <w:t>. și sunt semnate electronic de reprezentantul legal sau împuternicit</w:t>
      </w:r>
    </w:p>
    <w:p w:rsidR="004F1A6A" w:rsidRPr="00755B03" w:rsidRDefault="004F1A6A" w:rsidP="00EC5FFA">
      <w:pPr>
        <w:spacing w:after="0" w:line="240" w:lineRule="auto"/>
        <w:jc w:val="both"/>
        <w:rPr>
          <w:b/>
        </w:rPr>
      </w:pPr>
    </w:p>
    <w:p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8" w:name="_Toc458505266"/>
      <w:r>
        <w:rPr>
          <w:rFonts w:asciiTheme="minorHAnsi" w:hAnsiTheme="minorHAnsi"/>
          <w:color w:val="auto"/>
          <w:sz w:val="24"/>
          <w:szCs w:val="24"/>
        </w:rPr>
        <w:t>9</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Rezultate așteptate</w:t>
      </w:r>
      <w:bookmarkEnd w:id="8"/>
    </w:p>
    <w:p w:rsidR="00992C2F" w:rsidRPr="00755B03" w:rsidRDefault="00F15649"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completează pentru fiecare componentă.</w:t>
      </w:r>
    </w:p>
    <w:p w:rsidR="00F15649" w:rsidRPr="00755B03" w:rsidRDefault="00F15649" w:rsidP="00EC5FFA">
      <w:pPr>
        <w:spacing w:after="0" w:line="240" w:lineRule="auto"/>
        <w:jc w:val="both"/>
        <w:rPr>
          <w:b/>
        </w:rPr>
      </w:pPr>
    </w:p>
    <w:tbl>
      <w:tblPr>
        <w:tblStyle w:val="TableGrid"/>
        <w:tblW w:w="0" w:type="auto"/>
        <w:tblLook w:val="04A0" w:firstRow="1" w:lastRow="0" w:firstColumn="1" w:lastColumn="0" w:noHBand="0" w:noVBand="1"/>
      </w:tblPr>
      <w:tblGrid>
        <w:gridCol w:w="959"/>
        <w:gridCol w:w="8329"/>
      </w:tblGrid>
      <w:tr w:rsidR="00992C2F" w:rsidRPr="00755B03" w:rsidTr="0055254C">
        <w:tc>
          <w:tcPr>
            <w:tcW w:w="959" w:type="dxa"/>
            <w:vAlign w:val="center"/>
          </w:tcPr>
          <w:p w:rsidR="00992C2F" w:rsidRPr="00755B03" w:rsidRDefault="00992C2F" w:rsidP="00EC5FFA">
            <w:pPr>
              <w:jc w:val="both"/>
              <w:rPr>
                <w:rStyle w:val="ui-column-title1"/>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rsidR="00992C2F" w:rsidRPr="00755B03" w:rsidRDefault="00355605" w:rsidP="00EC5FFA">
            <w:pPr>
              <w:jc w:val="both"/>
              <w:rPr>
                <w:rStyle w:val="ui-column-title1"/>
                <w:rFonts w:cs="Segoe UI"/>
                <w:b/>
                <w:bCs/>
                <w:color w:val="4F4F4F"/>
                <w:sz w:val="20"/>
                <w:szCs w:val="20"/>
              </w:rPr>
            </w:pPr>
            <w:r w:rsidRPr="00755B03">
              <w:rPr>
                <w:rStyle w:val="ui-column-title1"/>
                <w:rFonts w:cs="Segoe UI"/>
                <w:b/>
                <w:bCs/>
                <w:color w:val="4F4F4F"/>
                <w:sz w:val="20"/>
                <w:szCs w:val="20"/>
              </w:rPr>
              <w:t>Detalii rezultat</w:t>
            </w:r>
          </w:p>
        </w:tc>
      </w:tr>
      <w:tr w:rsidR="00992C2F" w:rsidRPr="00755B03" w:rsidTr="0055254C">
        <w:tc>
          <w:tcPr>
            <w:tcW w:w="959" w:type="dxa"/>
            <w:vAlign w:val="center"/>
          </w:tcPr>
          <w:p w:rsidR="00992C2F" w:rsidRPr="00755B03" w:rsidRDefault="00992C2F" w:rsidP="00EC5FFA">
            <w:pPr>
              <w:jc w:val="both"/>
              <w:rPr>
                <w:b/>
                <w:bCs/>
              </w:rPr>
            </w:pPr>
          </w:p>
        </w:tc>
        <w:tc>
          <w:tcPr>
            <w:tcW w:w="8329" w:type="dxa"/>
            <w:vAlign w:val="center"/>
          </w:tcPr>
          <w:p w:rsidR="004C6BD5" w:rsidRPr="00CC3401" w:rsidRDefault="00992C2F" w:rsidP="00EC5FFA">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completează cu formularea </w:t>
            </w:r>
            <w:r w:rsidR="00355605" w:rsidRPr="00755B03">
              <w:rPr>
                <w:rFonts w:eastAsia="Times New Roman" w:cs="Times New Roman"/>
                <w:i/>
                <w:color w:val="FF0000"/>
                <w:sz w:val="20"/>
                <w:szCs w:val="20"/>
                <w:lang w:eastAsia="sk-SK"/>
              </w:rPr>
              <w:t xml:space="preserve">și descrierea fiecărui </w:t>
            </w:r>
            <w:r w:rsidRPr="00755B03">
              <w:rPr>
                <w:rFonts w:eastAsia="Times New Roman" w:cs="Times New Roman"/>
                <w:i/>
                <w:color w:val="FF0000"/>
                <w:sz w:val="20"/>
                <w:szCs w:val="20"/>
                <w:lang w:eastAsia="sk-SK"/>
              </w:rPr>
              <w:t>rezultat</w:t>
            </w:r>
            <w:r w:rsidR="004C6BD5">
              <w:rPr>
                <w:rFonts w:eastAsia="Times New Roman" w:cs="Times New Roman"/>
                <w:i/>
                <w:color w:val="FF0000"/>
                <w:sz w:val="20"/>
                <w:szCs w:val="20"/>
                <w:lang w:eastAsia="sk-SK"/>
              </w:rPr>
              <w:t xml:space="preserve"> care sa contribuie la rezultatele proiectului</w:t>
            </w:r>
            <w:r w:rsidR="00CD6BA8">
              <w:rPr>
                <w:rFonts w:eastAsia="Times New Roman" w:cs="Times New Roman"/>
                <w:i/>
                <w:color w:val="FF0000"/>
                <w:sz w:val="20"/>
                <w:szCs w:val="20"/>
                <w:lang w:eastAsia="sk-SK"/>
              </w:rPr>
              <w:t>, respectiv</w:t>
            </w:r>
            <w:r w:rsidR="00CC3401">
              <w:rPr>
                <w:rFonts w:eastAsia="Times New Roman" w:cs="Times New Roman"/>
                <w:i/>
                <w:color w:val="FF0000"/>
                <w:sz w:val="20"/>
                <w:szCs w:val="20"/>
                <w:lang w:eastAsia="sk-SK"/>
              </w:rPr>
              <w:t>,</w:t>
            </w:r>
            <w:r w:rsidR="00CD6BA8">
              <w:rPr>
                <w:rFonts w:eastAsia="Times New Roman" w:cs="Times New Roman"/>
                <w:i/>
                <w:color w:val="FF0000"/>
                <w:sz w:val="20"/>
                <w:szCs w:val="20"/>
                <w:lang w:eastAsia="sk-SK"/>
              </w:rPr>
              <w:t xml:space="preserve"> </w:t>
            </w:r>
            <w:r w:rsidR="004C6BD5" w:rsidRPr="00CC3401">
              <w:rPr>
                <w:rFonts w:eastAsia="Times New Roman" w:cs="Times New Roman"/>
                <w:i/>
                <w:color w:val="FF0000"/>
                <w:sz w:val="20"/>
                <w:szCs w:val="20"/>
                <w:lang w:eastAsia="sk-SK"/>
              </w:rPr>
              <w:t>capacități de producție suplimentare racordate la rețelele deținute de operatorii de distribuție crearea condiţiilor tehnice necesare racordării centralelor de producere a energiei electrice din surse regenerabile prin întărirea reţelei electrice</w:t>
            </w:r>
            <w:r w:rsidR="00CC3401">
              <w:rPr>
                <w:rFonts w:eastAsia="Times New Roman" w:cs="Times New Roman"/>
                <w:i/>
                <w:color w:val="FF0000"/>
                <w:sz w:val="20"/>
                <w:szCs w:val="20"/>
                <w:lang w:eastAsia="sk-SK"/>
              </w:rPr>
              <w:t xml:space="preserve">, </w:t>
            </w:r>
            <w:r w:rsidR="004C6BD5" w:rsidRPr="00CC3401">
              <w:rPr>
                <w:rFonts w:eastAsia="Times New Roman" w:cs="Times New Roman"/>
                <w:i/>
                <w:color w:val="FF0000"/>
                <w:sz w:val="20"/>
                <w:szCs w:val="20"/>
                <w:lang w:eastAsia="sk-SK"/>
              </w:rPr>
              <w:t>creşterea gradului de continuitate în alimentare cu energie electrică a consumatorilor</w:t>
            </w:r>
          </w:p>
        </w:tc>
      </w:tr>
    </w:tbl>
    <w:p w:rsidR="004F1A6A" w:rsidRPr="006114AE" w:rsidRDefault="004F1A6A" w:rsidP="004F1A6A">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Atenţie! Nu se permite inserarea de tabele şi figuri direct în text!</w:t>
      </w:r>
    </w:p>
    <w:p w:rsidR="004F1A6A" w:rsidRDefault="004F1A6A" w:rsidP="004F1A6A">
      <w:pPr>
        <w:spacing w:after="0" w:line="240" w:lineRule="auto"/>
        <w:rPr>
          <w:b/>
        </w:rPr>
      </w:pPr>
      <w:r w:rsidRPr="006114AE">
        <w:rPr>
          <w:rFonts w:ascii="Times New Roman" w:eastAsia="Calibri" w:hAnsi="Times New Roman" w:cs="Times New Roman"/>
          <w:color w:val="0070C0"/>
          <w:sz w:val="20"/>
          <w:szCs w:val="20"/>
        </w:rPr>
        <w:t xml:space="preserve">!!!Se permite inserarea de ataşamente. Toate documentele de atașează în format </w:t>
      </w:r>
      <w:proofErr w:type="spellStart"/>
      <w:r w:rsidRPr="006114AE">
        <w:rPr>
          <w:rFonts w:ascii="Times New Roman" w:eastAsia="Calibri" w:hAnsi="Times New Roman" w:cs="Times New Roman"/>
          <w:color w:val="0070C0"/>
          <w:sz w:val="20"/>
          <w:szCs w:val="20"/>
        </w:rPr>
        <w:t>pdf</w:t>
      </w:r>
      <w:proofErr w:type="spellEnd"/>
      <w:r w:rsidRPr="006114AE">
        <w:rPr>
          <w:rFonts w:ascii="Times New Roman" w:eastAsia="Calibri" w:hAnsi="Times New Roman" w:cs="Times New Roman"/>
          <w:color w:val="0070C0"/>
          <w:sz w:val="20"/>
          <w:szCs w:val="20"/>
        </w:rPr>
        <w:t>. și sunt semnate electronic de reprezentantul legal sau împuternicit</w:t>
      </w:r>
    </w:p>
    <w:p w:rsidR="004F1A6A" w:rsidRPr="00755B03" w:rsidRDefault="004F1A6A" w:rsidP="00EC5FFA">
      <w:pPr>
        <w:spacing w:after="0" w:line="240" w:lineRule="auto"/>
        <w:jc w:val="both"/>
        <w:rPr>
          <w:b/>
        </w:rPr>
      </w:pPr>
    </w:p>
    <w:p w:rsidR="00992C2F"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9" w:name="_Toc458505267"/>
      <w:r>
        <w:rPr>
          <w:rFonts w:asciiTheme="minorHAnsi" w:hAnsiTheme="minorHAnsi"/>
          <w:color w:val="auto"/>
          <w:sz w:val="24"/>
          <w:szCs w:val="24"/>
        </w:rPr>
        <w:t>1</w:t>
      </w:r>
      <w:r w:rsidR="00181AE8">
        <w:rPr>
          <w:rFonts w:asciiTheme="minorHAnsi" w:hAnsiTheme="minorHAnsi"/>
          <w:color w:val="auto"/>
          <w:sz w:val="24"/>
          <w:szCs w:val="24"/>
        </w:rPr>
        <w:t>0</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Context</w:t>
      </w:r>
      <w:bookmarkEnd w:id="9"/>
    </w:p>
    <w:p w:rsidR="00992C2F" w:rsidRPr="00755B03" w:rsidRDefault="00992C2F"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992C2F" w:rsidRPr="00755B03" w:rsidTr="00992C2F">
        <w:tc>
          <w:tcPr>
            <w:tcW w:w="9288" w:type="dxa"/>
          </w:tcPr>
          <w:p w:rsidR="00992C2F" w:rsidRPr="00755B03" w:rsidRDefault="00992C2F" w:rsidP="00EC5FFA">
            <w:pPr>
              <w:jc w:val="both"/>
              <w:rPr>
                <w:i/>
                <w:color w:val="FF0000"/>
                <w:sz w:val="20"/>
                <w:szCs w:val="20"/>
              </w:rPr>
            </w:pPr>
            <w:r w:rsidRPr="00755B03">
              <w:rPr>
                <w:i/>
                <w:color w:val="FF0000"/>
                <w:sz w:val="20"/>
                <w:szCs w:val="20"/>
              </w:rPr>
              <w:t xml:space="preserve">În cadrul acestei secțiuni se vor </w:t>
            </w:r>
            <w:r w:rsidR="00565AE4" w:rsidRPr="00755B03">
              <w:rPr>
                <w:i/>
                <w:color w:val="FF0000"/>
                <w:sz w:val="20"/>
                <w:szCs w:val="20"/>
              </w:rPr>
              <w:t>prezenta, cu titlu de exemplu</w:t>
            </w:r>
            <w:r w:rsidRPr="00755B03">
              <w:rPr>
                <w:i/>
                <w:color w:val="FF0000"/>
                <w:sz w:val="20"/>
                <w:szCs w:val="20"/>
              </w:rPr>
              <w:t>, următoarele:</w:t>
            </w:r>
          </w:p>
          <w:p w:rsidR="00992C2F" w:rsidRPr="00755B03" w:rsidRDefault="00992C2F" w:rsidP="00EC5FFA">
            <w:pPr>
              <w:numPr>
                <w:ilvl w:val="0"/>
                <w:numId w:val="2"/>
              </w:numPr>
              <w:jc w:val="both"/>
              <w:rPr>
                <w:i/>
                <w:color w:val="FF0000"/>
                <w:sz w:val="20"/>
                <w:szCs w:val="20"/>
              </w:rPr>
            </w:pPr>
            <w:r w:rsidRPr="00755B03">
              <w:rPr>
                <w:i/>
                <w:color w:val="FF0000"/>
                <w:sz w:val="20"/>
                <w:szCs w:val="20"/>
              </w:rPr>
              <w:t>Contextul promovării proiectului, precum și complementaritatea cu alte proiecte finanțate din fonduri europene sau alte surse</w:t>
            </w:r>
          </w:p>
          <w:p w:rsidR="00992C2F" w:rsidRPr="00755B03" w:rsidRDefault="00992C2F" w:rsidP="00EC5FFA">
            <w:pPr>
              <w:numPr>
                <w:ilvl w:val="0"/>
                <w:numId w:val="2"/>
              </w:numPr>
              <w:jc w:val="both"/>
              <w:rPr>
                <w:i/>
                <w:color w:val="FF0000"/>
                <w:sz w:val="20"/>
                <w:szCs w:val="20"/>
              </w:rPr>
            </w:pPr>
            <w:r w:rsidRPr="00755B03">
              <w:rPr>
                <w:i/>
                <w:color w:val="FF0000"/>
                <w:sz w:val="20"/>
                <w:szCs w:val="20"/>
              </w:rPr>
              <w:t>Date generale privind investiția propusă</w:t>
            </w:r>
          </w:p>
          <w:p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Componentele și activitățile investiției, și modul în care adresează problemele identificate în  </w:t>
            </w:r>
            <w:r w:rsidR="00565AE4" w:rsidRPr="00755B03">
              <w:rPr>
                <w:i/>
                <w:color w:val="FF0000"/>
                <w:sz w:val="20"/>
                <w:szCs w:val="20"/>
              </w:rPr>
              <w:t>secțiunea</w:t>
            </w:r>
            <w:r w:rsidRPr="00755B03">
              <w:rPr>
                <w:i/>
                <w:color w:val="FF0000"/>
                <w:sz w:val="20"/>
                <w:szCs w:val="20"/>
              </w:rPr>
              <w:t xml:space="preserve"> Justificarea proiectului</w:t>
            </w:r>
          </w:p>
          <w:p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Aspecte detaliate legate de </w:t>
            </w:r>
            <w:r w:rsidR="00F15649" w:rsidRPr="00755B03">
              <w:rPr>
                <w:i/>
                <w:color w:val="FF0000"/>
                <w:sz w:val="20"/>
                <w:szCs w:val="20"/>
              </w:rPr>
              <w:t>localizarea</w:t>
            </w:r>
            <w:r w:rsidRPr="00755B03">
              <w:rPr>
                <w:i/>
                <w:color w:val="FF0000"/>
                <w:sz w:val="20"/>
                <w:szCs w:val="20"/>
              </w:rPr>
              <w:t xml:space="preserve"> proiectului</w:t>
            </w:r>
          </w:p>
        </w:tc>
      </w:tr>
    </w:tbl>
    <w:p w:rsidR="00992C2F" w:rsidRPr="00755B03" w:rsidRDefault="00992C2F" w:rsidP="00EC5FFA">
      <w:pPr>
        <w:spacing w:after="0" w:line="240" w:lineRule="auto"/>
        <w:jc w:val="both"/>
        <w:rPr>
          <w:b/>
        </w:rPr>
      </w:pPr>
    </w:p>
    <w:p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0" w:name="_Toc458505268"/>
      <w:r w:rsidRPr="00755B03">
        <w:rPr>
          <w:rFonts w:asciiTheme="minorHAnsi" w:hAnsiTheme="minorHAnsi"/>
          <w:color w:val="auto"/>
          <w:sz w:val="24"/>
          <w:szCs w:val="24"/>
        </w:rPr>
        <w:t>1</w:t>
      </w:r>
      <w:r w:rsidR="00A60D30">
        <w:rPr>
          <w:rFonts w:asciiTheme="minorHAnsi" w:hAnsiTheme="minorHAnsi"/>
          <w:color w:val="auto"/>
          <w:sz w:val="24"/>
          <w:szCs w:val="24"/>
        </w:rPr>
        <w:t>1</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Justificare</w:t>
      </w:r>
      <w:bookmarkEnd w:id="10"/>
    </w:p>
    <w:p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shd w:val="clear" w:color="auto" w:fill="FFFFFF" w:themeFill="background1"/>
              <w:jc w:val="both"/>
              <w:rPr>
                <w:i/>
                <w:color w:val="FF0000"/>
                <w:sz w:val="20"/>
                <w:szCs w:val="20"/>
              </w:rPr>
            </w:pPr>
            <w:r w:rsidRPr="00755B03">
              <w:rPr>
                <w:i/>
                <w:color w:val="FF0000"/>
                <w:sz w:val="20"/>
                <w:szCs w:val="20"/>
              </w:rPr>
              <w:t>În vederea justificării proiectului, se vor prezenta elemente</w:t>
            </w:r>
            <w:r w:rsidR="006F6218">
              <w:rPr>
                <w:i/>
                <w:color w:val="FF0000"/>
                <w:sz w:val="20"/>
                <w:szCs w:val="20"/>
              </w:rPr>
              <w:t xml:space="preserve"> </w:t>
            </w:r>
            <w:r w:rsidR="006F6218" w:rsidRPr="00614AEE">
              <w:rPr>
                <w:i/>
                <w:color w:val="FF0000"/>
                <w:sz w:val="20"/>
                <w:szCs w:val="20"/>
              </w:rPr>
              <w:t>precum</w:t>
            </w:r>
            <w:r w:rsidRPr="00755B03">
              <w:rPr>
                <w:i/>
                <w:color w:val="FF0000"/>
                <w:sz w:val="20"/>
                <w:szCs w:val="20"/>
              </w:rPr>
              <w:t>:</w:t>
            </w:r>
          </w:p>
          <w:p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principalele probleme care justifică intervențiile </w:t>
            </w:r>
          </w:p>
          <w:p w:rsidR="0055254C" w:rsidRPr="008D685F" w:rsidRDefault="0055254C" w:rsidP="00EC5FFA">
            <w:pPr>
              <w:numPr>
                <w:ilvl w:val="0"/>
                <w:numId w:val="3"/>
              </w:numPr>
              <w:jc w:val="both"/>
              <w:rPr>
                <w:b/>
                <w:i/>
              </w:rPr>
            </w:pPr>
            <w:r w:rsidRPr="00755B03">
              <w:rPr>
                <w:i/>
                <w:color w:val="FF0000"/>
                <w:sz w:val="20"/>
                <w:szCs w:val="20"/>
              </w:rPr>
              <w:t xml:space="preserve">probleme legate de guvernanța în domeniu care justifică </w:t>
            </w:r>
            <w:r w:rsidR="00F15649" w:rsidRPr="00755B03">
              <w:rPr>
                <w:i/>
                <w:color w:val="FF0000"/>
                <w:sz w:val="20"/>
                <w:szCs w:val="20"/>
              </w:rPr>
              <w:t>necesitatea</w:t>
            </w:r>
            <w:r w:rsidR="000544F0" w:rsidRPr="00755B03">
              <w:rPr>
                <w:i/>
                <w:color w:val="FF0000"/>
                <w:sz w:val="20"/>
                <w:szCs w:val="20"/>
              </w:rPr>
              <w:t>/oportunitatea</w:t>
            </w:r>
            <w:r w:rsidRPr="00755B03">
              <w:rPr>
                <w:i/>
                <w:color w:val="FF0000"/>
                <w:sz w:val="20"/>
                <w:szCs w:val="20"/>
              </w:rPr>
              <w:t xml:space="preserve"> proiectului</w:t>
            </w:r>
          </w:p>
          <w:p w:rsidR="008D685F" w:rsidRPr="00822C89" w:rsidRDefault="008D685F" w:rsidP="008D685F">
            <w:pPr>
              <w:pStyle w:val="Caption"/>
              <w:rPr>
                <w:rFonts w:ascii="Times New Roman" w:eastAsiaTheme="minorHAnsi" w:hAnsi="Times New Roman" w:cstheme="minorBidi"/>
                <w:b w:val="0"/>
                <w:bCs w:val="0"/>
                <w:color w:val="0070C0"/>
                <w:sz w:val="20"/>
                <w:szCs w:val="20"/>
              </w:rPr>
            </w:pPr>
            <w:r w:rsidRPr="00822C89">
              <w:rPr>
                <w:rFonts w:ascii="Times New Roman" w:eastAsiaTheme="minorHAnsi" w:hAnsi="Times New Roman" w:cstheme="minorBidi"/>
                <w:b w:val="0"/>
                <w:bCs w:val="0"/>
                <w:color w:val="0070C0"/>
                <w:sz w:val="20"/>
                <w:szCs w:val="20"/>
              </w:rPr>
              <w:t>Nu se permite inserarea de tabele şi figuri.</w:t>
            </w:r>
          </w:p>
          <w:p w:rsidR="008D685F" w:rsidRPr="00F66469" w:rsidRDefault="008D685F" w:rsidP="008D685F">
            <w:pPr>
              <w:jc w:val="both"/>
              <w:rPr>
                <w:rFonts w:ascii="Times New Roman" w:hAnsi="Times New Roman"/>
                <w:color w:val="0070C0"/>
                <w:sz w:val="20"/>
                <w:szCs w:val="20"/>
              </w:rPr>
            </w:pPr>
            <w:r w:rsidRPr="00822C89">
              <w:rPr>
                <w:rFonts w:ascii="Times New Roman" w:hAnsi="Times New Roman"/>
                <w:color w:val="0070C0"/>
                <w:sz w:val="20"/>
                <w:szCs w:val="20"/>
              </w:rPr>
              <w:t xml:space="preserve">!!! Se permite inserarea de ataşamente. </w:t>
            </w:r>
          </w:p>
          <w:p w:rsidR="008D685F" w:rsidRPr="00755B03" w:rsidRDefault="008D685F" w:rsidP="008D685F">
            <w:pPr>
              <w:ind w:left="720"/>
              <w:jc w:val="both"/>
              <w:rPr>
                <w:b/>
                <w:i/>
              </w:rPr>
            </w:pPr>
            <w:r w:rsidRPr="00F66469">
              <w:rPr>
                <w:rFonts w:ascii="Times New Roman" w:hAnsi="Times New Roman"/>
                <w:color w:val="0070C0"/>
                <w:sz w:val="20"/>
                <w:szCs w:val="20"/>
              </w:rPr>
              <w:t xml:space="preserve">Toate documentele de atașează în format </w:t>
            </w:r>
            <w:proofErr w:type="spellStart"/>
            <w:r w:rsidRPr="00F66469">
              <w:rPr>
                <w:rFonts w:ascii="Times New Roman" w:hAnsi="Times New Roman"/>
                <w:color w:val="0070C0"/>
                <w:sz w:val="20"/>
                <w:szCs w:val="20"/>
              </w:rPr>
              <w:t>pdf</w:t>
            </w:r>
            <w:proofErr w:type="spellEnd"/>
            <w:r w:rsidRPr="00F66469">
              <w:rPr>
                <w:rFonts w:ascii="Times New Roman" w:hAnsi="Times New Roman"/>
                <w:color w:val="0070C0"/>
                <w:sz w:val="20"/>
                <w:szCs w:val="20"/>
              </w:rPr>
              <w:t>. și sunt semnate electronic de reprezentantul legal sau împuternicit</w:t>
            </w:r>
          </w:p>
        </w:tc>
      </w:tr>
    </w:tbl>
    <w:p w:rsidR="0055254C" w:rsidRPr="00755B03" w:rsidRDefault="0055254C" w:rsidP="00EC5FFA">
      <w:pPr>
        <w:spacing w:after="0" w:line="240" w:lineRule="auto"/>
        <w:jc w:val="both"/>
        <w:rPr>
          <w:b/>
        </w:rPr>
      </w:pPr>
    </w:p>
    <w:p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1" w:name="_Toc458505269"/>
      <w:r w:rsidRPr="00755B03">
        <w:rPr>
          <w:rFonts w:asciiTheme="minorHAnsi" w:hAnsiTheme="minorHAnsi"/>
          <w:color w:val="auto"/>
          <w:sz w:val="24"/>
          <w:szCs w:val="24"/>
        </w:rPr>
        <w:t>1</w:t>
      </w:r>
      <w:r w:rsidR="00A60D30">
        <w:rPr>
          <w:rFonts w:asciiTheme="minorHAnsi" w:hAnsiTheme="minorHAnsi"/>
          <w:color w:val="auto"/>
          <w:sz w:val="24"/>
          <w:szCs w:val="24"/>
        </w:rPr>
        <w:t>2</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Grup țintă</w:t>
      </w:r>
      <w:bookmarkEnd w:id="11"/>
    </w:p>
    <w:p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jc w:val="both"/>
              <w:rPr>
                <w:i/>
                <w:color w:val="FF0000"/>
                <w:sz w:val="20"/>
                <w:szCs w:val="20"/>
              </w:rPr>
            </w:pPr>
            <w:r w:rsidRPr="00755B03">
              <w:rPr>
                <w:i/>
                <w:color w:val="FF0000"/>
                <w:sz w:val="20"/>
                <w:szCs w:val="20"/>
              </w:rPr>
              <w:t>Se va completa cu descrierea grupului/grupurilor ţintă, cuantificarea grupului ţintă (cu menţionarea sursei de informaţii) precum şi informaţii referitoare la efectul proiectului asupra grupului ţintă.</w:t>
            </w:r>
          </w:p>
          <w:p w:rsidR="0055254C" w:rsidRPr="00755B03" w:rsidRDefault="0055254C" w:rsidP="00EC5FFA">
            <w:pPr>
              <w:jc w:val="both"/>
              <w:rPr>
                <w:b/>
                <w:i/>
              </w:rPr>
            </w:pPr>
            <w:r w:rsidRPr="00755B03">
              <w:rPr>
                <w:i/>
                <w:color w:val="FF0000"/>
                <w:sz w:val="20"/>
                <w:szCs w:val="20"/>
              </w:rPr>
              <w:t>Se vor indica grupurile/entităţile care vor beneficia sau care sunt  vizate de rezultatele proiectului, direct sau indirect</w:t>
            </w:r>
          </w:p>
        </w:tc>
      </w:tr>
    </w:tbl>
    <w:p w:rsidR="0055254C" w:rsidRPr="00755B03" w:rsidRDefault="0055254C" w:rsidP="00EC5FFA">
      <w:pPr>
        <w:spacing w:after="0" w:line="240" w:lineRule="auto"/>
        <w:jc w:val="both"/>
        <w:rPr>
          <w:b/>
        </w:rPr>
      </w:pPr>
    </w:p>
    <w:p w:rsidR="00AE5279" w:rsidRPr="00755B03" w:rsidRDefault="00AE5279" w:rsidP="00EC5FFA">
      <w:pPr>
        <w:spacing w:after="0" w:line="240" w:lineRule="auto"/>
        <w:jc w:val="both"/>
        <w:rPr>
          <w:b/>
        </w:rPr>
      </w:pPr>
    </w:p>
    <w:p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2" w:name="_Toc458505270"/>
      <w:r w:rsidRPr="00755B03">
        <w:rPr>
          <w:rFonts w:asciiTheme="minorHAnsi" w:hAnsiTheme="minorHAnsi"/>
          <w:color w:val="auto"/>
          <w:sz w:val="24"/>
          <w:szCs w:val="24"/>
        </w:rPr>
        <w:t>1</w:t>
      </w:r>
      <w:r w:rsidR="00A60D30">
        <w:rPr>
          <w:rFonts w:asciiTheme="minorHAnsi" w:hAnsiTheme="minorHAnsi"/>
          <w:color w:val="auto"/>
          <w:sz w:val="24"/>
          <w:szCs w:val="24"/>
        </w:rPr>
        <w:t>3</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Sustenabilitate</w:t>
      </w:r>
      <w:bookmarkEnd w:id="12"/>
    </w:p>
    <w:p w:rsidR="0055254C" w:rsidRPr="00755B03" w:rsidRDefault="0055254C" w:rsidP="00EC5FFA">
      <w:pPr>
        <w:spacing w:after="0" w:line="240" w:lineRule="auto"/>
        <w:jc w:val="both"/>
        <w:rPr>
          <w:b/>
        </w:rPr>
      </w:pPr>
    </w:p>
    <w:p w:rsidR="0055254C" w:rsidRPr="00755B03" w:rsidRDefault="0055254C" w:rsidP="00EC5FFA">
      <w:pPr>
        <w:spacing w:after="0" w:line="240" w:lineRule="auto"/>
        <w:jc w:val="both"/>
        <w:rPr>
          <w:b/>
        </w:rPr>
      </w:pPr>
      <w:r w:rsidRPr="00755B03">
        <w:rPr>
          <w:b/>
        </w:rPr>
        <w:t>Descriere</w:t>
      </w:r>
      <w:r w:rsidR="001E34B6">
        <w:rPr>
          <w:b/>
        </w:rPr>
        <w:t>/valorificarea rezultatelor</w:t>
      </w:r>
      <w:r w:rsidRPr="00755B03">
        <w:rPr>
          <w:b/>
        </w:rPr>
        <w:t>:</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614AEE" w:rsidP="00EC5FFA">
            <w:pPr>
              <w:jc w:val="both"/>
              <w:rPr>
                <w:i/>
                <w:color w:val="FF0000"/>
                <w:sz w:val="20"/>
                <w:szCs w:val="20"/>
              </w:rPr>
            </w:pPr>
            <w:r>
              <w:rPr>
                <w:i/>
                <w:color w:val="FF0000"/>
                <w:sz w:val="20"/>
                <w:szCs w:val="20"/>
              </w:rPr>
              <w:t>Se va preciza modul î</w:t>
            </w:r>
            <w:r w:rsidR="0055254C" w:rsidRPr="00755B03">
              <w:rPr>
                <w:i/>
                <w:color w:val="FF0000"/>
                <w:sz w:val="20"/>
                <w:szCs w:val="20"/>
              </w:rPr>
              <w:t xml:space="preserve">n care proiectul se va </w:t>
            </w:r>
            <w:proofErr w:type="spellStart"/>
            <w:r w:rsidR="0055254C" w:rsidRPr="00755B03">
              <w:rPr>
                <w:i/>
                <w:color w:val="FF0000"/>
                <w:sz w:val="20"/>
                <w:szCs w:val="20"/>
              </w:rPr>
              <w:t>autosusţine</w:t>
            </w:r>
            <w:proofErr w:type="spellEnd"/>
            <w:r w:rsidR="0055254C" w:rsidRPr="00755B03">
              <w:rPr>
                <w:i/>
                <w:color w:val="FF0000"/>
                <w:sz w:val="20"/>
                <w:szCs w:val="20"/>
              </w:rPr>
              <w:t xml:space="preserv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w:t>
            </w:r>
            <w:r w:rsidR="0055254C" w:rsidRPr="00755B03">
              <w:rPr>
                <w:i/>
                <w:color w:val="FF0000"/>
                <w:sz w:val="20"/>
                <w:szCs w:val="20"/>
              </w:rPr>
              <w:lastRenderedPageBreak/>
              <w:t>proiectul va evalua/cuantifica şi estima impactul pe care îl au activităţile de diseminare/conştientizare, atât în perioada de implementare, cât şi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Ce acţiuni/activităţi vor trebui realizate şi/sau continuate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Cum vor fi realizate aceste acţiuni/activităţi şi ce resurse vor fi necesare</w:t>
            </w:r>
          </w:p>
          <w:p w:rsidR="0055254C" w:rsidRPr="00755B03" w:rsidRDefault="0055254C" w:rsidP="00EC5FFA">
            <w:pPr>
              <w:numPr>
                <w:ilvl w:val="0"/>
                <w:numId w:val="4"/>
              </w:numPr>
              <w:jc w:val="both"/>
              <w:rPr>
                <w:i/>
                <w:color w:val="FF0000"/>
                <w:sz w:val="20"/>
                <w:szCs w:val="20"/>
              </w:rPr>
            </w:pPr>
            <w:r w:rsidRPr="00755B03">
              <w:rPr>
                <w:i/>
                <w:color w:val="FF0000"/>
                <w:sz w:val="20"/>
                <w:szCs w:val="20"/>
              </w:rPr>
              <w:t>Posibilitatea de a obţine alte fonduri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 xml:space="preserve">Nivelul/Statutul de protecţie vizat conform legislaţiei naţionale cu privire la </w:t>
            </w:r>
            <w:r w:rsidR="00614AEE">
              <w:rPr>
                <w:i/>
                <w:color w:val="FF0000"/>
                <w:sz w:val="20"/>
                <w:szCs w:val="20"/>
              </w:rPr>
              <w:t>rețelele de distribuție</w:t>
            </w:r>
            <w:r w:rsidRPr="00755B03">
              <w:rPr>
                <w:i/>
                <w:color w:val="FF0000"/>
                <w:sz w:val="20"/>
                <w:szCs w:val="20"/>
              </w:rPr>
              <w:t>(dacă este relevant)</w:t>
            </w:r>
          </w:p>
          <w:p w:rsidR="0055254C" w:rsidRPr="00755B03" w:rsidRDefault="0055254C" w:rsidP="00EC5FFA">
            <w:pPr>
              <w:numPr>
                <w:ilvl w:val="0"/>
                <w:numId w:val="4"/>
              </w:numPr>
              <w:jc w:val="both"/>
              <w:rPr>
                <w:i/>
                <w:color w:val="FF0000"/>
                <w:sz w:val="20"/>
                <w:szCs w:val="20"/>
              </w:rPr>
            </w:pPr>
            <w:r w:rsidRPr="00755B03">
              <w:rPr>
                <w:i/>
                <w:color w:val="FF0000"/>
                <w:sz w:val="20"/>
                <w:szCs w:val="20"/>
              </w:rPr>
              <w:t>Cum, unde şi de cine va fi utilizat echipamentul/</w:t>
            </w:r>
            <w:r w:rsidR="00B836C6" w:rsidRPr="00755B03">
              <w:rPr>
                <w:i/>
                <w:color w:val="FF0000"/>
                <w:sz w:val="20"/>
                <w:szCs w:val="20"/>
              </w:rPr>
              <w:t>locația</w:t>
            </w:r>
            <w:r w:rsidRPr="00755B03">
              <w:rPr>
                <w:i/>
                <w:color w:val="FF0000"/>
                <w:sz w:val="20"/>
                <w:szCs w:val="20"/>
              </w:rPr>
              <w:t>/etc.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rsidR="0055254C" w:rsidRPr="00755B03" w:rsidRDefault="0055254C" w:rsidP="00EC5FFA">
            <w:pPr>
              <w:jc w:val="both"/>
              <w:rPr>
                <w:b/>
                <w:i/>
              </w:rPr>
            </w:pPr>
            <w:r w:rsidRPr="00755B03">
              <w:rPr>
                <w:i/>
                <w:color w:val="FF0000"/>
                <w:sz w:val="20"/>
                <w:szCs w:val="20"/>
              </w:rPr>
              <w:t>Alte aspecte relevante</w:t>
            </w:r>
          </w:p>
        </w:tc>
      </w:tr>
    </w:tbl>
    <w:p w:rsidR="0055254C" w:rsidRPr="00755B03" w:rsidRDefault="0055254C" w:rsidP="00EC5FFA">
      <w:pPr>
        <w:spacing w:after="0" w:line="240" w:lineRule="auto"/>
        <w:jc w:val="both"/>
        <w:rPr>
          <w:b/>
        </w:rPr>
      </w:pPr>
    </w:p>
    <w:p w:rsidR="0055254C" w:rsidRPr="00755B03" w:rsidRDefault="000C4756" w:rsidP="00EC5FFA">
      <w:pPr>
        <w:spacing w:after="0" w:line="240" w:lineRule="auto"/>
        <w:jc w:val="both"/>
        <w:rPr>
          <w:b/>
        </w:rPr>
      </w:pPr>
      <w:r w:rsidRPr="00755B03">
        <w:rPr>
          <w:b/>
        </w:rPr>
        <w:t>Furnizați</w:t>
      </w:r>
      <w:r w:rsidR="0055254C" w:rsidRPr="00755B03">
        <w:rPr>
          <w:b/>
        </w:rPr>
        <w:t xml:space="preserve"> </w:t>
      </w:r>
      <w:r w:rsidRPr="00755B03">
        <w:rPr>
          <w:b/>
        </w:rPr>
        <w:t>informații</w:t>
      </w:r>
      <w:r w:rsidR="0055254C" w:rsidRPr="00755B03">
        <w:rPr>
          <w:b/>
        </w:rPr>
        <w:t xml:space="preserve"> cu privire la toate acordurile </w:t>
      </w:r>
      <w:r w:rsidRPr="00755B03">
        <w:rPr>
          <w:b/>
        </w:rPr>
        <w:t>instituționale</w:t>
      </w:r>
      <w:r w:rsidR="0055254C" w:rsidRPr="00755B03">
        <w:rPr>
          <w:b/>
        </w:rPr>
        <w:t xml:space="preserve"> relevante cu</w:t>
      </w:r>
      <w:r w:rsidRPr="00755B03">
        <w:rPr>
          <w:b/>
        </w:rPr>
        <w:t xml:space="preserve"> părți terț</w:t>
      </w:r>
      <w:r w:rsidR="0055254C" w:rsidRPr="00755B03">
        <w:rPr>
          <w:b/>
        </w:rPr>
        <w:t xml:space="preserve">e pentru implementarea proiectului si </w:t>
      </w:r>
      <w:r w:rsidRPr="00755B03">
        <w:rPr>
          <w:b/>
        </w:rPr>
        <w:t>exploatarea cu succes a facilităț</w:t>
      </w:r>
      <w:r w:rsidR="0055254C" w:rsidRPr="00755B03">
        <w:rPr>
          <w:b/>
        </w:rPr>
        <w:t xml:space="preserve">ilor care au fost planificate si eventual </w:t>
      </w:r>
      <w:r w:rsidRPr="00755B03">
        <w:rPr>
          <w:b/>
        </w:rPr>
        <w:t>încheiate</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jc w:val="both"/>
              <w:rPr>
                <w:b/>
              </w:rPr>
            </w:pPr>
          </w:p>
        </w:tc>
      </w:tr>
    </w:tbl>
    <w:p w:rsidR="0055254C" w:rsidRPr="00755B03" w:rsidRDefault="0055254C" w:rsidP="00EC5FFA">
      <w:pPr>
        <w:spacing w:after="0" w:line="240" w:lineRule="auto"/>
        <w:jc w:val="both"/>
        <w:rPr>
          <w:b/>
        </w:rPr>
      </w:pPr>
    </w:p>
    <w:p w:rsidR="0055254C" w:rsidRPr="00755B03" w:rsidRDefault="000C4756" w:rsidP="00EC5FFA">
      <w:pPr>
        <w:spacing w:after="0" w:line="240" w:lineRule="auto"/>
        <w:jc w:val="both"/>
        <w:rPr>
          <w:b/>
        </w:rPr>
      </w:pPr>
      <w:r w:rsidRPr="00755B03">
        <w:rPr>
          <w:b/>
        </w:rPr>
        <w:t>Oferiți</w:t>
      </w:r>
      <w:r w:rsidR="0055254C" w:rsidRPr="00755B03">
        <w:rPr>
          <w:b/>
        </w:rPr>
        <w:t xml:space="preserve"> detalii cu privire la modul in care va fi gestionata infrastructura </w:t>
      </w:r>
      <w:r w:rsidRPr="00755B03">
        <w:rPr>
          <w:b/>
        </w:rPr>
        <w:t>după</w:t>
      </w:r>
      <w:r w:rsidR="0055254C" w:rsidRPr="00755B03">
        <w:rPr>
          <w:b/>
        </w:rPr>
        <w:t xml:space="preserve"> </w:t>
      </w:r>
      <w:r w:rsidRPr="00755B03">
        <w:rPr>
          <w:b/>
        </w:rPr>
        <w:t>încheierea</w:t>
      </w:r>
      <w:r w:rsidR="0055254C" w:rsidRPr="00755B03">
        <w:rPr>
          <w:b/>
        </w:rPr>
        <w:t xml:space="preserve"> proiectului (si anume, numele operatorului; metode de </w:t>
      </w:r>
      <w:r w:rsidRPr="00755B03">
        <w:rPr>
          <w:b/>
        </w:rPr>
        <w:t>selecție</w:t>
      </w:r>
      <w:r w:rsidR="0055254C" w:rsidRPr="00755B03">
        <w:rPr>
          <w:b/>
        </w:rPr>
        <w:t xml:space="preserve"> - administrare publica sau concesiune; tip de contract etc.</w:t>
      </w:r>
      <w:r w:rsidR="008B755C">
        <w:rPr>
          <w:b/>
        </w:rPr>
        <w:t>)</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numPr>
                <w:ilvl w:val="0"/>
                <w:numId w:val="4"/>
              </w:numPr>
              <w:jc w:val="both"/>
              <w:rPr>
                <w:i/>
                <w:color w:val="FF0000"/>
                <w:sz w:val="20"/>
                <w:szCs w:val="20"/>
              </w:rPr>
            </w:pPr>
            <w:r w:rsidRPr="00755B03">
              <w:rPr>
                <w:i/>
                <w:color w:val="FF0000"/>
                <w:sz w:val="20"/>
                <w:szCs w:val="20"/>
              </w:rPr>
              <w:t>Cum va fi asigurată operarea infrastructurii, unde este cazul</w:t>
            </w:r>
          </w:p>
        </w:tc>
      </w:tr>
    </w:tbl>
    <w:p w:rsidR="0055254C" w:rsidRDefault="0055254C" w:rsidP="00EC5FFA">
      <w:pPr>
        <w:spacing w:after="0" w:line="240" w:lineRule="auto"/>
        <w:jc w:val="both"/>
        <w:rPr>
          <w:b/>
        </w:rPr>
      </w:pPr>
    </w:p>
    <w:p w:rsidR="008B755C" w:rsidRDefault="008B755C" w:rsidP="00EC5FFA">
      <w:pPr>
        <w:spacing w:after="0" w:line="240" w:lineRule="auto"/>
        <w:jc w:val="both"/>
        <w:rPr>
          <w:b/>
        </w:rPr>
      </w:pPr>
      <w:r>
        <w:rPr>
          <w:b/>
        </w:rPr>
        <w:t>Transferabilitatea rezultatelor</w:t>
      </w:r>
    </w:p>
    <w:tbl>
      <w:tblPr>
        <w:tblStyle w:val="TableGrid"/>
        <w:tblW w:w="0" w:type="auto"/>
        <w:tblLook w:val="04A0" w:firstRow="1" w:lastRow="0" w:firstColumn="1" w:lastColumn="0" w:noHBand="0" w:noVBand="1"/>
      </w:tblPr>
      <w:tblGrid>
        <w:gridCol w:w="9572"/>
      </w:tblGrid>
      <w:tr w:rsidR="008B755C" w:rsidTr="008B755C">
        <w:tc>
          <w:tcPr>
            <w:tcW w:w="9572" w:type="dxa"/>
          </w:tcPr>
          <w:p w:rsidR="008B755C" w:rsidRDefault="00420AD7" w:rsidP="00420AD7">
            <w:pPr>
              <w:jc w:val="both"/>
              <w:rPr>
                <w:b/>
              </w:rPr>
            </w:pPr>
            <w:r w:rsidRPr="00EC157E">
              <w:rPr>
                <w:b/>
                <w:color w:val="FF0000"/>
              </w:rPr>
              <w:t>NA pentru OS 6.</w:t>
            </w:r>
            <w:r>
              <w:rPr>
                <w:b/>
                <w:color w:val="FF0000"/>
              </w:rPr>
              <w:t>1-distributie</w:t>
            </w:r>
          </w:p>
        </w:tc>
      </w:tr>
    </w:tbl>
    <w:p w:rsidR="008B755C" w:rsidRDefault="008B755C" w:rsidP="00EC5FFA">
      <w:pPr>
        <w:spacing w:after="0" w:line="240" w:lineRule="auto"/>
        <w:jc w:val="both"/>
        <w:rPr>
          <w:b/>
        </w:rPr>
      </w:pPr>
    </w:p>
    <w:p w:rsidR="008B755C" w:rsidRPr="00755B03" w:rsidRDefault="008B755C" w:rsidP="00EC5FFA">
      <w:pPr>
        <w:spacing w:after="0" w:line="240" w:lineRule="auto"/>
        <w:jc w:val="both"/>
        <w:rPr>
          <w:b/>
        </w:rPr>
      </w:pPr>
    </w:p>
    <w:p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3" w:name="_Toc458505271"/>
      <w:r w:rsidRPr="00755B03">
        <w:rPr>
          <w:rFonts w:asciiTheme="minorHAnsi" w:hAnsiTheme="minorHAnsi"/>
          <w:color w:val="auto"/>
          <w:sz w:val="24"/>
          <w:szCs w:val="24"/>
        </w:rPr>
        <w:t>1</w:t>
      </w:r>
      <w:r w:rsidR="00A60D30">
        <w:rPr>
          <w:rFonts w:asciiTheme="minorHAnsi" w:hAnsiTheme="minorHAnsi"/>
          <w:color w:val="auto"/>
          <w:sz w:val="24"/>
          <w:szCs w:val="24"/>
        </w:rPr>
        <w:t>4</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Relevanță</w:t>
      </w:r>
      <w:bookmarkEnd w:id="13"/>
    </w:p>
    <w:p w:rsidR="008B755C" w:rsidRDefault="008B755C" w:rsidP="00EC5FFA">
      <w:pPr>
        <w:spacing w:after="0" w:line="240" w:lineRule="auto"/>
        <w:jc w:val="both"/>
        <w:rPr>
          <w:b/>
        </w:rPr>
      </w:pPr>
    </w:p>
    <w:p w:rsidR="008B755C" w:rsidRPr="008B755C" w:rsidRDefault="008B755C" w:rsidP="00EC5FFA">
      <w:pPr>
        <w:spacing w:after="0" w:line="240" w:lineRule="auto"/>
        <w:jc w:val="both"/>
        <w:rPr>
          <w:b/>
        </w:rPr>
      </w:pPr>
      <w:r>
        <w:rPr>
          <w:b/>
        </w:rPr>
        <w:t>Referitoare la</w:t>
      </w:r>
      <w:r w:rsidRPr="008B755C">
        <w:rPr>
          <w:b/>
        </w:rPr>
        <w:t xml:space="preserve"> proiect</w:t>
      </w:r>
    </w:p>
    <w:tbl>
      <w:tblPr>
        <w:tblStyle w:val="TableGrid"/>
        <w:tblW w:w="0" w:type="auto"/>
        <w:tblLook w:val="04A0" w:firstRow="1" w:lastRow="0" w:firstColumn="1" w:lastColumn="0" w:noHBand="0" w:noVBand="1"/>
      </w:tblPr>
      <w:tblGrid>
        <w:gridCol w:w="9288"/>
      </w:tblGrid>
      <w:tr w:rsidR="008B755C" w:rsidRPr="008B755C" w:rsidTr="008B755C">
        <w:tc>
          <w:tcPr>
            <w:tcW w:w="9288" w:type="dxa"/>
          </w:tcPr>
          <w:p w:rsidR="008B755C" w:rsidRPr="008B755C" w:rsidRDefault="008B755C" w:rsidP="00EC5FFA">
            <w:pPr>
              <w:jc w:val="both"/>
              <w:rPr>
                <w:b/>
                <w:i/>
              </w:rPr>
            </w:pPr>
            <w:r w:rsidRPr="008B755C">
              <w:rPr>
                <w:b/>
                <w:i/>
              </w:rPr>
              <w:t>Se va completa cu informații despre relevanța proiectului</w:t>
            </w:r>
          </w:p>
        </w:tc>
      </w:tr>
    </w:tbl>
    <w:p w:rsidR="008B755C" w:rsidRDefault="008B755C" w:rsidP="00EC5FFA">
      <w:pPr>
        <w:spacing w:after="0" w:line="240" w:lineRule="auto"/>
        <w:jc w:val="both"/>
        <w:rPr>
          <w:b/>
        </w:rPr>
      </w:pPr>
    </w:p>
    <w:p w:rsidR="0055254C" w:rsidRPr="00755B03" w:rsidRDefault="0055254C" w:rsidP="00EC5FFA">
      <w:pPr>
        <w:spacing w:after="0" w:line="240" w:lineRule="auto"/>
        <w:jc w:val="both"/>
        <w:rPr>
          <w:b/>
        </w:rPr>
      </w:pPr>
    </w:p>
    <w:p w:rsidR="0055254C" w:rsidRPr="00755B03" w:rsidRDefault="0055254C" w:rsidP="00EC5FFA">
      <w:pPr>
        <w:spacing w:after="0" w:line="240" w:lineRule="auto"/>
        <w:jc w:val="both"/>
        <w:rPr>
          <w:b/>
        </w:rPr>
      </w:pPr>
      <w:r w:rsidRPr="00755B03">
        <w:rPr>
          <w:b/>
        </w:rPr>
        <w:t>Referitoare la alte strategii</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65AE4" w:rsidP="00EC5FFA">
            <w:pPr>
              <w:jc w:val="both"/>
              <w:rPr>
                <w:i/>
                <w:color w:val="FF0000"/>
                <w:sz w:val="20"/>
                <w:szCs w:val="20"/>
              </w:rPr>
            </w:pPr>
            <w:r w:rsidRPr="00755B03">
              <w:rPr>
                <w:i/>
                <w:color w:val="FF0000"/>
                <w:sz w:val="20"/>
                <w:szCs w:val="20"/>
              </w:rPr>
              <w:t>După caz</w:t>
            </w:r>
            <w:r w:rsidR="004514FA" w:rsidRPr="00755B03">
              <w:rPr>
                <w:i/>
                <w:color w:val="FF0000"/>
                <w:sz w:val="20"/>
                <w:szCs w:val="20"/>
              </w:rPr>
              <w:t xml:space="preserve">, se selectează </w:t>
            </w:r>
            <w:r w:rsidR="00385E36" w:rsidRPr="00755B03">
              <w:rPr>
                <w:i/>
                <w:color w:val="FF0000"/>
                <w:sz w:val="20"/>
                <w:szCs w:val="20"/>
              </w:rPr>
              <w:t xml:space="preserve">una </w:t>
            </w:r>
            <w:r w:rsidR="004514FA" w:rsidRPr="00755B03">
              <w:rPr>
                <w:i/>
                <w:color w:val="FF0000"/>
                <w:sz w:val="20"/>
                <w:szCs w:val="20"/>
              </w:rPr>
              <w:t>din</w:t>
            </w:r>
            <w:r w:rsidR="00385E36" w:rsidRPr="00755B03">
              <w:rPr>
                <w:i/>
                <w:color w:val="FF0000"/>
                <w:sz w:val="20"/>
                <w:szCs w:val="20"/>
              </w:rPr>
              <w:t>tre opțiuni</w:t>
            </w:r>
            <w:r w:rsidR="004514FA" w:rsidRPr="00755B03">
              <w:rPr>
                <w:i/>
                <w:color w:val="FF0000"/>
                <w:sz w:val="20"/>
                <w:szCs w:val="20"/>
              </w:rPr>
              <w:t xml:space="preserve"> </w:t>
            </w:r>
            <w:r w:rsidR="00385E36" w:rsidRPr="00755B03">
              <w:rPr>
                <w:i/>
                <w:color w:val="FF0000"/>
                <w:sz w:val="20"/>
                <w:szCs w:val="20"/>
              </w:rPr>
              <w:t>(</w:t>
            </w:r>
            <w:r w:rsidR="004514FA" w:rsidRPr="00755B03">
              <w:rPr>
                <w:i/>
                <w:color w:val="FF0000"/>
                <w:sz w:val="20"/>
                <w:szCs w:val="20"/>
              </w:rPr>
              <w:t>nomenclator</w:t>
            </w:r>
            <w:r w:rsidR="00385E36" w:rsidRPr="00755B03">
              <w:rPr>
                <w:i/>
                <w:color w:val="FF0000"/>
                <w:sz w:val="20"/>
                <w:szCs w:val="20"/>
              </w:rPr>
              <w:t xml:space="preserve">) </w:t>
            </w:r>
          </w:p>
          <w:p w:rsidR="008D685F" w:rsidRPr="008D685F" w:rsidRDefault="008D685F" w:rsidP="008D685F">
            <w:pPr>
              <w:pStyle w:val="ListParagraph"/>
              <w:numPr>
                <w:ilvl w:val="0"/>
                <w:numId w:val="14"/>
              </w:numPr>
              <w:jc w:val="both"/>
              <w:rPr>
                <w:i/>
                <w:color w:val="FF0000"/>
                <w:sz w:val="20"/>
                <w:szCs w:val="20"/>
              </w:rPr>
            </w:pPr>
            <w:r w:rsidRPr="008D685F">
              <w:rPr>
                <w:i/>
                <w:color w:val="FF0000"/>
                <w:sz w:val="20"/>
                <w:szCs w:val="20"/>
              </w:rPr>
              <w:t xml:space="preserve">Contribuţia la Planul Naţional de Acţiune în Domeniul Energiei din Surse Regenerabile </w:t>
            </w:r>
          </w:p>
          <w:p w:rsidR="004514FA" w:rsidRPr="008D685F" w:rsidRDefault="008D685F" w:rsidP="008D685F">
            <w:pPr>
              <w:pStyle w:val="ListParagraph"/>
              <w:numPr>
                <w:ilvl w:val="0"/>
                <w:numId w:val="14"/>
              </w:numPr>
              <w:jc w:val="both"/>
              <w:rPr>
                <w:i/>
                <w:color w:val="FF0000"/>
                <w:sz w:val="20"/>
                <w:szCs w:val="20"/>
              </w:rPr>
            </w:pPr>
            <w:r w:rsidRPr="008D685F">
              <w:rPr>
                <w:i/>
                <w:color w:val="FF0000"/>
                <w:sz w:val="20"/>
                <w:szCs w:val="20"/>
              </w:rPr>
              <w:t>Corelările cu legislaţia naţională în domeniu şi Directiva 2009/72/CE a Parlamentului European şi a Consiliului din 13 iulie 2009 privind normele comune pentru piaţa internă a energiei electrice şi de abrogare a Directivei 2003/54/CE</w:t>
            </w:r>
          </w:p>
        </w:tc>
      </w:tr>
    </w:tbl>
    <w:p w:rsidR="00385E36" w:rsidRPr="00755B03" w:rsidRDefault="00385E36" w:rsidP="00EC5FFA">
      <w:pPr>
        <w:spacing w:after="0" w:line="240" w:lineRule="auto"/>
        <w:jc w:val="both"/>
        <w:rPr>
          <w:b/>
        </w:rPr>
      </w:pPr>
    </w:p>
    <w:tbl>
      <w:tblPr>
        <w:tblStyle w:val="TableGrid"/>
        <w:tblW w:w="0" w:type="auto"/>
        <w:tblLook w:val="04A0" w:firstRow="1" w:lastRow="0" w:firstColumn="1" w:lastColumn="0" w:noHBand="0" w:noVBand="1"/>
      </w:tblPr>
      <w:tblGrid>
        <w:gridCol w:w="9572"/>
      </w:tblGrid>
      <w:tr w:rsidR="00711F46" w:rsidRPr="00614AEE" w:rsidTr="00711F46">
        <w:tc>
          <w:tcPr>
            <w:tcW w:w="9572" w:type="dxa"/>
          </w:tcPr>
          <w:p w:rsidR="00711F46" w:rsidRPr="00755B03" w:rsidRDefault="00711F46" w:rsidP="00EC5FFA">
            <w:pPr>
              <w:jc w:val="both"/>
              <w:rPr>
                <w:i/>
                <w:color w:val="FF0000"/>
                <w:sz w:val="20"/>
                <w:szCs w:val="20"/>
              </w:rPr>
            </w:pPr>
            <w:r w:rsidRPr="00755B03">
              <w:rPr>
                <w:i/>
                <w:color w:val="FF0000"/>
                <w:sz w:val="20"/>
                <w:szCs w:val="20"/>
              </w:rPr>
              <w:t xml:space="preserve">Se completează </w:t>
            </w:r>
            <w:r w:rsidR="00614AEE" w:rsidRPr="00614AEE">
              <w:rPr>
                <w:i/>
                <w:color w:val="FF0000"/>
                <w:sz w:val="20"/>
                <w:szCs w:val="20"/>
              </w:rPr>
              <w:t>cu</w:t>
            </w:r>
            <w:r w:rsidR="006F6218" w:rsidRPr="00614AEE">
              <w:rPr>
                <w:i/>
                <w:color w:val="FF0000"/>
                <w:sz w:val="20"/>
                <w:szCs w:val="20"/>
              </w:rPr>
              <w:t xml:space="preserve"> informații relevante privind strategiile relevante selectate.</w:t>
            </w:r>
          </w:p>
        </w:tc>
      </w:tr>
    </w:tbl>
    <w:p w:rsidR="00AE5279" w:rsidRPr="00614AEE" w:rsidRDefault="00AE5279" w:rsidP="00EC5FFA">
      <w:pPr>
        <w:spacing w:after="0" w:line="240" w:lineRule="auto"/>
        <w:jc w:val="both"/>
        <w:rPr>
          <w:i/>
          <w:color w:val="FF0000"/>
          <w:sz w:val="20"/>
          <w:szCs w:val="20"/>
        </w:rPr>
      </w:pPr>
    </w:p>
    <w:p w:rsidR="00A35BC5"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4" w:name="_Toc458505272"/>
      <w:r w:rsidRPr="00755B03">
        <w:rPr>
          <w:rFonts w:asciiTheme="minorHAnsi" w:hAnsiTheme="minorHAnsi"/>
          <w:color w:val="auto"/>
          <w:sz w:val="24"/>
          <w:szCs w:val="24"/>
        </w:rPr>
        <w:t>1</w:t>
      </w:r>
      <w:r w:rsidR="00D4777D">
        <w:rPr>
          <w:rFonts w:asciiTheme="minorHAnsi" w:hAnsiTheme="minorHAnsi"/>
          <w:color w:val="auto"/>
          <w:sz w:val="24"/>
          <w:szCs w:val="24"/>
        </w:rPr>
        <w:t>5</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Riscuri</w:t>
      </w:r>
      <w:bookmarkEnd w:id="14"/>
    </w:p>
    <w:p w:rsidR="0055254C" w:rsidRPr="00755B03" w:rsidRDefault="0055254C" w:rsidP="00EC5FFA">
      <w:pPr>
        <w:spacing w:after="0" w:line="240" w:lineRule="auto"/>
        <w:jc w:val="both"/>
        <w:rPr>
          <w:b/>
        </w:rPr>
      </w:pPr>
    </w:p>
    <w:p w:rsidR="00A35BC5" w:rsidRPr="00755B03" w:rsidRDefault="00A35BC5" w:rsidP="00EC5FFA">
      <w:pPr>
        <w:spacing w:after="0" w:line="240" w:lineRule="auto"/>
        <w:jc w:val="both"/>
        <w:rPr>
          <w:b/>
        </w:rPr>
      </w:pPr>
      <w:r w:rsidRPr="00755B03">
        <w:rPr>
          <w:b/>
        </w:rPr>
        <w:t xml:space="preserve">Descriere: </w:t>
      </w:r>
    </w:p>
    <w:tbl>
      <w:tblPr>
        <w:tblStyle w:val="TableGrid"/>
        <w:tblW w:w="0" w:type="auto"/>
        <w:tblLook w:val="04A0" w:firstRow="1" w:lastRow="0" w:firstColumn="1" w:lastColumn="0" w:noHBand="0" w:noVBand="1"/>
      </w:tblPr>
      <w:tblGrid>
        <w:gridCol w:w="9288"/>
      </w:tblGrid>
      <w:tr w:rsidR="00A35BC5" w:rsidRPr="00755B03" w:rsidTr="00A35BC5">
        <w:tc>
          <w:tcPr>
            <w:tcW w:w="9288" w:type="dxa"/>
          </w:tcPr>
          <w:p w:rsidR="00A35BC5" w:rsidRPr="00755B03" w:rsidRDefault="000C4756" w:rsidP="00EC5FFA">
            <w:pPr>
              <w:jc w:val="both"/>
              <w:rPr>
                <w:b/>
              </w:rPr>
            </w:pPr>
            <w:r w:rsidRPr="00755B03">
              <w:rPr>
                <w:i/>
                <w:color w:val="FF0000"/>
                <w:sz w:val="20"/>
                <w:szCs w:val="20"/>
              </w:rPr>
              <w:t>Se vor descrie principalele constrângeri şi riscuri identificate pentru implementarea proiectului</w:t>
            </w:r>
          </w:p>
        </w:tc>
      </w:tr>
    </w:tbl>
    <w:p w:rsidR="00A35BC5" w:rsidRPr="00755B03" w:rsidRDefault="00A35BC5" w:rsidP="00EC5FFA">
      <w:pPr>
        <w:spacing w:after="0" w:line="240" w:lineRule="auto"/>
        <w:jc w:val="both"/>
        <w:rPr>
          <w:b/>
        </w:rPr>
      </w:pPr>
    </w:p>
    <w:p w:rsidR="00A35BC5" w:rsidRPr="00755B03" w:rsidRDefault="00A35BC5" w:rsidP="00EC5FFA">
      <w:pPr>
        <w:spacing w:after="0" w:line="240" w:lineRule="auto"/>
        <w:jc w:val="both"/>
        <w:rPr>
          <w:b/>
        </w:rPr>
      </w:pPr>
      <w:r w:rsidRPr="00755B03">
        <w:rPr>
          <w:b/>
        </w:rPr>
        <w:t xml:space="preserve">Detaliere riscuri: </w:t>
      </w:r>
    </w:p>
    <w:p w:rsidR="00A35BC5" w:rsidRPr="00755B03" w:rsidRDefault="00A35BC5" w:rsidP="00EC5FFA">
      <w:pPr>
        <w:spacing w:after="0" w:line="240" w:lineRule="auto"/>
        <w:jc w:val="both"/>
        <w:rPr>
          <w:b/>
        </w:rPr>
      </w:pPr>
    </w:p>
    <w:tbl>
      <w:tblPr>
        <w:tblStyle w:val="TableGrid"/>
        <w:tblW w:w="0" w:type="auto"/>
        <w:tblLook w:val="04A0" w:firstRow="1" w:lastRow="0" w:firstColumn="1" w:lastColumn="0" w:noHBand="0" w:noVBand="1"/>
      </w:tblPr>
      <w:tblGrid>
        <w:gridCol w:w="959"/>
        <w:gridCol w:w="3118"/>
        <w:gridCol w:w="5211"/>
      </w:tblGrid>
      <w:tr w:rsidR="00A35BC5" w:rsidRPr="00755B03" w:rsidTr="00A35BC5">
        <w:tc>
          <w:tcPr>
            <w:tcW w:w="959" w:type="dxa"/>
          </w:tcPr>
          <w:p w:rsidR="00A35BC5" w:rsidRPr="00755B03" w:rsidRDefault="00A35BC5" w:rsidP="00EC5FFA">
            <w:pPr>
              <w:jc w:val="both"/>
              <w:rPr>
                <w:b/>
              </w:rPr>
            </w:pPr>
            <w:r w:rsidRPr="00755B03">
              <w:rPr>
                <w:b/>
              </w:rPr>
              <w:t>Nr. crt.</w:t>
            </w:r>
          </w:p>
        </w:tc>
        <w:tc>
          <w:tcPr>
            <w:tcW w:w="3118" w:type="dxa"/>
          </w:tcPr>
          <w:p w:rsidR="00A35BC5" w:rsidRPr="00755B03" w:rsidRDefault="00A35BC5" w:rsidP="00EC5FFA">
            <w:pPr>
              <w:jc w:val="both"/>
              <w:rPr>
                <w:b/>
              </w:rPr>
            </w:pPr>
            <w:r w:rsidRPr="00755B03">
              <w:rPr>
                <w:b/>
              </w:rPr>
              <w:t>Risc identificat</w:t>
            </w:r>
          </w:p>
        </w:tc>
        <w:tc>
          <w:tcPr>
            <w:tcW w:w="5211" w:type="dxa"/>
          </w:tcPr>
          <w:p w:rsidR="00A35BC5" w:rsidRPr="00755B03" w:rsidRDefault="00A35BC5" w:rsidP="00EC5FFA">
            <w:pPr>
              <w:jc w:val="both"/>
              <w:rPr>
                <w:b/>
              </w:rPr>
            </w:pPr>
            <w:r w:rsidRPr="00755B03">
              <w:rPr>
                <w:b/>
              </w:rPr>
              <w:t>Masuri de atenuare ale riscului</w:t>
            </w:r>
          </w:p>
        </w:tc>
      </w:tr>
      <w:tr w:rsidR="00A35BC5" w:rsidRPr="00755B03" w:rsidTr="00A35BC5">
        <w:tc>
          <w:tcPr>
            <w:tcW w:w="959" w:type="dxa"/>
          </w:tcPr>
          <w:p w:rsidR="00A35BC5" w:rsidRPr="00755B03" w:rsidRDefault="00A35BC5" w:rsidP="00EC5FFA">
            <w:pPr>
              <w:jc w:val="both"/>
              <w:rPr>
                <w:b/>
              </w:rPr>
            </w:pPr>
          </w:p>
        </w:tc>
        <w:tc>
          <w:tcPr>
            <w:tcW w:w="3118" w:type="dxa"/>
          </w:tcPr>
          <w:p w:rsidR="00A35BC5" w:rsidRPr="00755B03" w:rsidRDefault="00A35BC5" w:rsidP="00EC5FFA">
            <w:pPr>
              <w:jc w:val="both"/>
              <w:rPr>
                <w:i/>
                <w:color w:val="FF0000"/>
                <w:sz w:val="20"/>
                <w:szCs w:val="20"/>
              </w:rPr>
            </w:pPr>
            <w:r w:rsidRPr="00755B03">
              <w:rPr>
                <w:i/>
                <w:color w:val="FF0000"/>
                <w:sz w:val="20"/>
                <w:szCs w:val="20"/>
              </w:rPr>
              <w:t xml:space="preserve">Se </w:t>
            </w:r>
            <w:r w:rsidR="000C4756" w:rsidRPr="00755B03">
              <w:rPr>
                <w:i/>
                <w:color w:val="FF0000"/>
                <w:sz w:val="20"/>
                <w:szCs w:val="20"/>
              </w:rPr>
              <w:t>va completa pentru fiecare</w:t>
            </w:r>
            <w:r w:rsidRPr="00755B03">
              <w:rPr>
                <w:i/>
                <w:color w:val="FF0000"/>
                <w:sz w:val="20"/>
                <w:szCs w:val="20"/>
              </w:rPr>
              <w:t xml:space="preserve"> risc identificat pentru implementarea proiectului</w:t>
            </w:r>
          </w:p>
        </w:tc>
        <w:tc>
          <w:tcPr>
            <w:tcW w:w="5211" w:type="dxa"/>
          </w:tcPr>
          <w:p w:rsidR="00A35BC5" w:rsidRPr="00755B03" w:rsidRDefault="00A35BC5" w:rsidP="00EC5FFA">
            <w:pPr>
              <w:jc w:val="both"/>
              <w:rPr>
                <w:i/>
                <w:color w:val="FF0000"/>
                <w:sz w:val="20"/>
                <w:szCs w:val="20"/>
              </w:rPr>
            </w:pPr>
            <w:r w:rsidRPr="00755B03">
              <w:rPr>
                <w:i/>
                <w:color w:val="FF0000"/>
                <w:sz w:val="20"/>
                <w:szCs w:val="20"/>
              </w:rPr>
              <w:t>Se vor descrie măsurile de diminuare/remediere cu precizarea impactul pentru fiecare risc identificat – semnificativ/mediu/mic.</w:t>
            </w:r>
          </w:p>
        </w:tc>
      </w:tr>
    </w:tbl>
    <w:p w:rsidR="00A35BC5" w:rsidRPr="00755B03" w:rsidRDefault="00A35BC5" w:rsidP="00EC5FFA">
      <w:pPr>
        <w:spacing w:after="0" w:line="240" w:lineRule="auto"/>
        <w:jc w:val="both"/>
        <w:rPr>
          <w:b/>
        </w:rPr>
      </w:pPr>
    </w:p>
    <w:p w:rsidR="00A35BC5"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5" w:name="_Toc458505273"/>
      <w:r w:rsidRPr="00755B03">
        <w:rPr>
          <w:rFonts w:asciiTheme="minorHAnsi" w:hAnsiTheme="minorHAnsi"/>
          <w:color w:val="auto"/>
          <w:sz w:val="24"/>
          <w:szCs w:val="24"/>
        </w:rPr>
        <w:t>1</w:t>
      </w:r>
      <w:r w:rsidR="00D4777D">
        <w:rPr>
          <w:rFonts w:asciiTheme="minorHAnsi" w:hAnsiTheme="minorHAnsi"/>
          <w:color w:val="auto"/>
          <w:sz w:val="24"/>
          <w:szCs w:val="24"/>
        </w:rPr>
        <w:t>6</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Principii orizontale</w:t>
      </w:r>
      <w:bookmarkEnd w:id="15"/>
    </w:p>
    <w:p w:rsidR="00A35BC5" w:rsidRPr="00755B03" w:rsidRDefault="00A35BC5" w:rsidP="00EC5FFA">
      <w:pPr>
        <w:spacing w:after="0" w:line="240" w:lineRule="auto"/>
        <w:jc w:val="both"/>
        <w:rPr>
          <w:b/>
        </w:rPr>
      </w:pPr>
    </w:p>
    <w:p w:rsidR="00A35BC5" w:rsidRPr="00755B03" w:rsidRDefault="008B755C" w:rsidP="00EC5FFA">
      <w:pPr>
        <w:spacing w:after="0" w:line="240" w:lineRule="auto"/>
        <w:jc w:val="both"/>
        <w:rPr>
          <w:b/>
        </w:rPr>
      </w:pPr>
      <w:r>
        <w:rPr>
          <w:b/>
        </w:rPr>
        <w:lastRenderedPageBreak/>
        <w:t>Egalitate de șanse</w:t>
      </w:r>
    </w:p>
    <w:p w:rsidR="00A057F3"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recomandările din </w:t>
      </w:r>
      <w:r w:rsidR="008B755C" w:rsidRPr="008B755C">
        <w:rPr>
          <w:i/>
          <w:color w:val="FF0000"/>
          <w:sz w:val="20"/>
          <w:szCs w:val="20"/>
        </w:rPr>
        <w:t xml:space="preserve">Ghidul privind integrarea </w:t>
      </w:r>
      <w:r w:rsidR="008B755C" w:rsidRPr="00614AEE">
        <w:rPr>
          <w:i/>
          <w:color w:val="FF0000"/>
          <w:sz w:val="20"/>
          <w:szCs w:val="20"/>
        </w:rPr>
        <w:t>principiilor orizontale în cadrul proiectelor finanţate din Fondurile Europene Structurale şi de Investiţii 2014-2020</w:t>
      </w:r>
      <w:r w:rsidR="006F6218" w:rsidRPr="00614AEE">
        <w:rPr>
          <w:i/>
          <w:color w:val="FF0000"/>
          <w:sz w:val="20"/>
          <w:szCs w:val="20"/>
        </w:rPr>
        <w:t>, și, dacă este cazul  măsurile minime impuse prin Ghidul solicitantului.</w:t>
      </w:r>
    </w:p>
    <w:p w:rsidR="00A35BC5" w:rsidRPr="00755B03" w:rsidRDefault="00A35BC5" w:rsidP="00EC5FFA">
      <w:pPr>
        <w:spacing w:after="0" w:line="240" w:lineRule="auto"/>
        <w:jc w:val="both"/>
        <w:rPr>
          <w:b/>
        </w:rPr>
      </w:pPr>
      <w:r w:rsidRPr="00614AEE">
        <w:rPr>
          <w:b/>
        </w:rPr>
        <w:t>Egalitatea de gen</w:t>
      </w:r>
    </w:p>
    <w:tbl>
      <w:tblPr>
        <w:tblStyle w:val="TableGrid"/>
        <w:tblW w:w="9606" w:type="dxa"/>
        <w:tblLook w:val="04A0" w:firstRow="1" w:lastRow="0" w:firstColumn="1" w:lastColumn="0" w:noHBand="0" w:noVBand="1"/>
      </w:tblPr>
      <w:tblGrid>
        <w:gridCol w:w="9606"/>
      </w:tblGrid>
      <w:tr w:rsidR="00A35BC5" w:rsidRPr="00755B03" w:rsidTr="00A057F3">
        <w:tc>
          <w:tcPr>
            <w:tcW w:w="9606" w:type="dxa"/>
          </w:tcPr>
          <w:p w:rsidR="00A35BC5" w:rsidRPr="00755B03" w:rsidRDefault="00A35BC5" w:rsidP="00EC5FFA">
            <w:pPr>
              <w:jc w:val="both"/>
              <w:rPr>
                <w:i/>
                <w:color w:val="FF0000"/>
                <w:sz w:val="20"/>
                <w:szCs w:val="20"/>
              </w:rPr>
            </w:pPr>
            <w:r w:rsidRPr="00755B03">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rsidR="00A35BC5" w:rsidRPr="00755B03" w:rsidRDefault="00A35BC5" w:rsidP="00EC5FFA">
            <w:pPr>
              <w:jc w:val="both"/>
              <w:rPr>
                <w:i/>
                <w:color w:val="FF0000"/>
                <w:sz w:val="20"/>
                <w:szCs w:val="20"/>
              </w:rPr>
            </w:pPr>
            <w:r w:rsidRPr="00755B03">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19234F" w:rsidRPr="00755B03" w:rsidRDefault="00A35BC5" w:rsidP="00EC5FFA">
            <w:pPr>
              <w:jc w:val="both"/>
              <w:rPr>
                <w:i/>
                <w:color w:val="FF0000"/>
                <w:sz w:val="20"/>
                <w:szCs w:val="20"/>
              </w:rPr>
            </w:pPr>
            <w:r w:rsidRPr="00755B03">
              <w:rPr>
                <w:i/>
                <w:color w:val="FF0000"/>
                <w:sz w:val="20"/>
                <w:szCs w:val="20"/>
              </w:rPr>
              <w:t xml:space="preserve">Se vor prezenta. după caz, acele măsuri specifice prin care se asigură respectarea  prevederilor legale în domeniul egalității de gen. </w:t>
            </w:r>
          </w:p>
          <w:p w:rsidR="00A35BC5" w:rsidRPr="00755B03" w:rsidRDefault="00A35BC5" w:rsidP="00EC5FFA">
            <w:pPr>
              <w:jc w:val="both"/>
              <w:rPr>
                <w:b/>
              </w:rPr>
            </w:pPr>
            <w:r w:rsidRPr="00755B03">
              <w:rPr>
                <w:i/>
                <w:color w:val="FF0000"/>
                <w:sz w:val="20"/>
                <w:szCs w:val="20"/>
              </w:rPr>
              <w:t>Se completează cu o prezentare a modului în care beneficiarul va asigura egalitatea de şanse şi de tratament între angajaţi, femei şi bărbaţi, în cadrul relaţiilor de muncă de orice fel.</w:t>
            </w:r>
          </w:p>
        </w:tc>
      </w:tr>
    </w:tbl>
    <w:p w:rsidR="00A35BC5" w:rsidRPr="00755B03" w:rsidRDefault="00A35BC5" w:rsidP="00EC5FFA">
      <w:pPr>
        <w:spacing w:after="0" w:line="240" w:lineRule="auto"/>
        <w:jc w:val="both"/>
        <w:rPr>
          <w:b/>
        </w:rPr>
      </w:pPr>
      <w:r w:rsidRPr="00755B03">
        <w:rPr>
          <w:b/>
        </w:rPr>
        <w:t>Nediscriminare</w:t>
      </w:r>
    </w:p>
    <w:tbl>
      <w:tblPr>
        <w:tblStyle w:val="TableGrid"/>
        <w:tblW w:w="9606" w:type="dxa"/>
        <w:tblLook w:val="04A0" w:firstRow="1" w:lastRow="0" w:firstColumn="1" w:lastColumn="0" w:noHBand="0" w:noVBand="1"/>
      </w:tblPr>
      <w:tblGrid>
        <w:gridCol w:w="9606"/>
      </w:tblGrid>
      <w:tr w:rsidR="00A35BC5" w:rsidRPr="00755B03" w:rsidTr="00A057F3">
        <w:tc>
          <w:tcPr>
            <w:tcW w:w="9606" w:type="dxa"/>
          </w:tcPr>
          <w:p w:rsidR="00A35BC5" w:rsidRPr="00755B03" w:rsidRDefault="00A35BC5" w:rsidP="00EC5FFA">
            <w:pPr>
              <w:jc w:val="both"/>
              <w:rPr>
                <w:i/>
                <w:color w:val="FF0000"/>
                <w:sz w:val="20"/>
                <w:szCs w:val="20"/>
              </w:rPr>
            </w:pPr>
            <w:r w:rsidRPr="00755B03">
              <w:rPr>
                <w:i/>
                <w:color w:val="FF0000"/>
                <w:sz w:val="20"/>
                <w:szCs w:val="20"/>
              </w:rPr>
              <w:t>Pentru a asigura respectarea principiului nediscriminării, proiectul trebuie să ofere o descriere a modului în care activităţile desfăşurate se supun  reglementărilor care interzic discriminarea.</w:t>
            </w:r>
          </w:p>
          <w:p w:rsidR="00A35BC5" w:rsidRPr="00755B03" w:rsidRDefault="00A35BC5" w:rsidP="00EC5FFA">
            <w:pPr>
              <w:jc w:val="both"/>
              <w:rPr>
                <w:i/>
                <w:color w:val="FF0000"/>
                <w:sz w:val="20"/>
                <w:szCs w:val="20"/>
              </w:rPr>
            </w:pPr>
            <w:r w:rsidRPr="00755B03">
              <w:rPr>
                <w:i/>
                <w:color w:val="FF0000"/>
                <w:sz w:val="20"/>
                <w:szCs w:val="20"/>
              </w:rPr>
              <w:t>Se completează cu o prezentare a modului în care beneficiarul</w:t>
            </w:r>
            <w:r w:rsidR="00711F46" w:rsidRPr="00755B03">
              <w:rPr>
                <w:i/>
                <w:color w:val="FF0000"/>
                <w:sz w:val="20"/>
                <w:szCs w:val="20"/>
              </w:rPr>
              <w:t xml:space="preserve"> va asigura condițiile pentru prevenirea oricărei forme de discriminare în implementarea proiectului.</w:t>
            </w:r>
            <w:r w:rsidR="0019234F" w:rsidRPr="00755B03">
              <w:rPr>
                <w:i/>
                <w:color w:val="FF0000"/>
                <w:sz w:val="20"/>
                <w:szCs w:val="20"/>
              </w:rPr>
              <w:t xml:space="preserve"> </w:t>
            </w:r>
          </w:p>
          <w:p w:rsidR="00A35BC5" w:rsidRPr="00755B03" w:rsidRDefault="00A35BC5" w:rsidP="00EC5FFA">
            <w:pPr>
              <w:jc w:val="both"/>
              <w:rPr>
                <w:i/>
                <w:color w:val="FF0000"/>
                <w:sz w:val="20"/>
                <w:szCs w:val="20"/>
              </w:rPr>
            </w:pPr>
            <w:r w:rsidRPr="00755B03">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755B03">
              <w:rPr>
                <w:i/>
                <w:color w:val="FF0000"/>
                <w:sz w:val="20"/>
                <w:szCs w:val="20"/>
              </w:rPr>
              <w:t>” (</w:t>
            </w:r>
            <w:r w:rsidR="00980D4A" w:rsidRPr="00755B03">
              <w:rPr>
                <w:b/>
                <w:i/>
                <w:color w:val="FF0000"/>
                <w:sz w:val="20"/>
                <w:szCs w:val="20"/>
              </w:rPr>
              <w:t xml:space="preserve">Ordonanța de Guvern nr. 137/2000 privind prevenirea și sancționarea tuturor formelor de discriminare, </w:t>
            </w:r>
            <w:r w:rsidR="00980D4A" w:rsidRPr="00755B03">
              <w:rPr>
                <w:b/>
                <w:bCs/>
                <w:i/>
                <w:color w:val="FF0000"/>
                <w:sz w:val="20"/>
                <w:szCs w:val="20"/>
              </w:rPr>
              <w:t>Art. 2.1</w:t>
            </w:r>
            <w:r w:rsidR="00980D4A" w:rsidRPr="00755B03">
              <w:rPr>
                <w:i/>
                <w:color w:val="FF0000"/>
                <w:sz w:val="20"/>
                <w:szCs w:val="20"/>
              </w:rPr>
              <w:t>)</w:t>
            </w:r>
            <w:r w:rsidRPr="00755B03">
              <w:rPr>
                <w:i/>
                <w:color w:val="FF0000"/>
                <w:sz w:val="20"/>
                <w:szCs w:val="20"/>
              </w:rPr>
              <w:t>.</w:t>
            </w:r>
          </w:p>
        </w:tc>
      </w:tr>
    </w:tbl>
    <w:p w:rsidR="00A35BC5" w:rsidRPr="00755B03" w:rsidRDefault="00A35BC5" w:rsidP="00EC5FFA">
      <w:pPr>
        <w:spacing w:after="0" w:line="240" w:lineRule="auto"/>
        <w:jc w:val="both"/>
        <w:rPr>
          <w:b/>
        </w:rPr>
      </w:pPr>
      <w:r w:rsidRPr="00755B03">
        <w:rPr>
          <w:b/>
        </w:rPr>
        <w:t xml:space="preserve">Accesibilitate persoane cu </w:t>
      </w:r>
      <w:proofErr w:type="spellStart"/>
      <w:r w:rsidRPr="00755B03">
        <w:rPr>
          <w:b/>
        </w:rPr>
        <w:t>dizabilități</w:t>
      </w:r>
      <w:proofErr w:type="spellEnd"/>
    </w:p>
    <w:tbl>
      <w:tblPr>
        <w:tblStyle w:val="TableGrid"/>
        <w:tblW w:w="9606" w:type="dxa"/>
        <w:tblLook w:val="04A0" w:firstRow="1" w:lastRow="0" w:firstColumn="1" w:lastColumn="0" w:noHBand="0" w:noVBand="1"/>
      </w:tblPr>
      <w:tblGrid>
        <w:gridCol w:w="9606"/>
      </w:tblGrid>
      <w:tr w:rsidR="00A35BC5" w:rsidRPr="00755B03" w:rsidTr="00A057F3">
        <w:tc>
          <w:tcPr>
            <w:tcW w:w="9606" w:type="dxa"/>
          </w:tcPr>
          <w:p w:rsidR="00980D4A" w:rsidRPr="00755B03" w:rsidRDefault="00980D4A" w:rsidP="00EC5FFA">
            <w:pPr>
              <w:autoSpaceDE w:val="0"/>
              <w:autoSpaceDN w:val="0"/>
              <w:adjustRightInd w:val="0"/>
              <w:jc w:val="both"/>
              <w:rPr>
                <w:i/>
                <w:color w:val="FF0000"/>
                <w:sz w:val="20"/>
                <w:szCs w:val="20"/>
              </w:rPr>
            </w:pPr>
            <w:r w:rsidRPr="00755B03">
              <w:rPr>
                <w:i/>
                <w:color w:val="FF0000"/>
                <w:sz w:val="20"/>
                <w:szCs w:val="20"/>
              </w:rPr>
              <w:t xml:space="preserve">Conceptul de accesibilitate este definit în „Strategia europeană a </w:t>
            </w:r>
            <w:proofErr w:type="spellStart"/>
            <w:r w:rsidRPr="00755B03">
              <w:rPr>
                <w:i/>
                <w:color w:val="FF0000"/>
                <w:sz w:val="20"/>
                <w:szCs w:val="20"/>
              </w:rPr>
              <w:t>dizabilității</w:t>
            </w:r>
            <w:proofErr w:type="spellEnd"/>
            <w:r w:rsidRPr="00755B03">
              <w:rPr>
                <w:i/>
                <w:color w:val="FF0000"/>
                <w:sz w:val="20"/>
                <w:szCs w:val="20"/>
              </w:rPr>
              <w:t xml:space="preserve"> 2010 - 2020 - Reînnoirea angajamentului către o Europă fără bariere” ca “posibilitatea asigurată persoanelor cu </w:t>
            </w:r>
            <w:proofErr w:type="spellStart"/>
            <w:r w:rsidRPr="00755B03">
              <w:rPr>
                <w:i/>
                <w:color w:val="FF0000"/>
                <w:sz w:val="20"/>
                <w:szCs w:val="20"/>
              </w:rPr>
              <w:t>dizabilități</w:t>
            </w:r>
            <w:proofErr w:type="spellEnd"/>
            <w:r w:rsidRPr="00755B03">
              <w:rPr>
                <w:i/>
                <w:color w:val="FF0000"/>
                <w:sz w:val="20"/>
                <w:szCs w:val="20"/>
              </w:rPr>
              <w:t xml:space="preserve"> de a avea acces, în condiții de egalitate cu ceilalți cetățeni, la mediul fizic, transport, tehnologii și sisteme de informații și comunicare, precum și la alte facilități și servicii “.</w:t>
            </w:r>
          </w:p>
          <w:p w:rsidR="00A35BC5" w:rsidRPr="00755B03" w:rsidRDefault="00A35BC5" w:rsidP="00EC5FFA">
            <w:pPr>
              <w:autoSpaceDE w:val="0"/>
              <w:autoSpaceDN w:val="0"/>
              <w:adjustRightInd w:val="0"/>
              <w:jc w:val="both"/>
              <w:rPr>
                <w:i/>
                <w:color w:val="FF0000"/>
                <w:sz w:val="20"/>
                <w:szCs w:val="20"/>
              </w:rPr>
            </w:pPr>
            <w:r w:rsidRPr="00755B03">
              <w:rPr>
                <w:i/>
                <w:color w:val="FF0000"/>
                <w:sz w:val="20"/>
                <w:szCs w:val="20"/>
              </w:rPr>
              <w:t xml:space="preserve">Se completează cu o prezentare a modului în care solicitantul se va asigura că </w:t>
            </w:r>
            <w:r w:rsidRPr="00755B03">
              <w:rPr>
                <w:i/>
                <w:color w:val="FF0000"/>
                <w:sz w:val="20"/>
                <w:szCs w:val="20"/>
                <w:u w:val="single"/>
              </w:rPr>
              <w:t xml:space="preserve">principiul accesibilității </w:t>
            </w:r>
            <w:r w:rsidRPr="00755B03">
              <w:rPr>
                <w:i/>
                <w:color w:val="FF0000"/>
                <w:sz w:val="20"/>
                <w:szCs w:val="20"/>
              </w:rPr>
              <w:t>va fi respectat. (în cadrul tuturor investiţiilor</w:t>
            </w:r>
            <w:r w:rsidR="00711F46" w:rsidRPr="00755B03">
              <w:rPr>
                <w:i/>
                <w:color w:val="FF0000"/>
                <w:sz w:val="20"/>
                <w:szCs w:val="20"/>
              </w:rPr>
              <w:t xml:space="preserve"> în infrastructură</w:t>
            </w:r>
            <w:r w:rsidRPr="00755B03">
              <w:rPr>
                <w:i/>
                <w:color w:val="FF0000"/>
                <w:sz w:val="20"/>
                <w:szCs w:val="20"/>
              </w:rPr>
              <w:t xml:space="preserve">, se va avea în vedere ca toate obstacolele fizice să fie înlăturate / ameliorate, vor fi prevăzute spaţii speciale de acces în vederea asigurării accesibilităţii pentru persoanele cu </w:t>
            </w:r>
            <w:proofErr w:type="spellStart"/>
            <w:r w:rsidRPr="00755B03">
              <w:rPr>
                <w:i/>
                <w:color w:val="FF0000"/>
                <w:sz w:val="20"/>
                <w:szCs w:val="20"/>
              </w:rPr>
              <w:t>dizabilităţi</w:t>
            </w:r>
            <w:proofErr w:type="spellEnd"/>
            <w:r w:rsidRPr="00755B03">
              <w:rPr>
                <w:i/>
                <w:color w:val="FF0000"/>
                <w:sz w:val="20"/>
                <w:szCs w:val="20"/>
              </w:rPr>
              <w:t>, îndeplinind astfel prevederile legislaţiei în vigoare cu privire la accesul în clădirile şi structurile de utilitate publică).</w:t>
            </w:r>
          </w:p>
        </w:tc>
      </w:tr>
    </w:tbl>
    <w:p w:rsidR="00817C7C" w:rsidRDefault="00644455" w:rsidP="00EC5FFA">
      <w:pPr>
        <w:spacing w:after="0" w:line="240" w:lineRule="auto"/>
        <w:jc w:val="both"/>
        <w:rPr>
          <w:b/>
        </w:rPr>
      </w:pPr>
      <w:r>
        <w:rPr>
          <w:b/>
        </w:rPr>
        <w:t>Schimbări demografice</w:t>
      </w:r>
    </w:p>
    <w:tbl>
      <w:tblPr>
        <w:tblStyle w:val="TableGrid"/>
        <w:tblW w:w="0" w:type="auto"/>
        <w:tblLook w:val="04A0" w:firstRow="1" w:lastRow="0" w:firstColumn="1" w:lastColumn="0" w:noHBand="0" w:noVBand="1"/>
      </w:tblPr>
      <w:tblGrid>
        <w:gridCol w:w="9572"/>
      </w:tblGrid>
      <w:tr w:rsidR="00644455" w:rsidTr="00644455">
        <w:tc>
          <w:tcPr>
            <w:tcW w:w="9572" w:type="dxa"/>
          </w:tcPr>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Conceptul de „</w:t>
            </w:r>
            <w:r w:rsidRPr="00A057F3">
              <w:rPr>
                <w:rFonts w:ascii="Calibri" w:eastAsia="Calibri" w:hAnsi="Calibri" w:cs="Arial"/>
                <w:b/>
                <w:color w:val="FF0000"/>
                <w:sz w:val="20"/>
                <w:szCs w:val="20"/>
              </w:rPr>
              <w:t>schimbări demografice</w:t>
            </w:r>
            <w:r w:rsidRPr="00A057F3">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Uniunea Europeană se confruntă cu schimbări demografice majore, reprezentate de: </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Îmbătrânirea populației;</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Rate scăzute ale natalității; </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Structuri familiale modificate;</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Migrație. </w:t>
            </w:r>
          </w:p>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Schimbările demografice impun o serie măsuri </w:t>
            </w:r>
            <w:proofErr w:type="spellStart"/>
            <w:r w:rsidRPr="00A057F3">
              <w:rPr>
                <w:rFonts w:ascii="Calibri" w:eastAsia="Calibri" w:hAnsi="Calibri" w:cs="Arial"/>
                <w:color w:val="FF0000"/>
                <w:sz w:val="20"/>
                <w:szCs w:val="20"/>
              </w:rPr>
              <w:t>proactive</w:t>
            </w:r>
            <w:proofErr w:type="spellEnd"/>
            <w:r w:rsidRPr="00A057F3">
              <w:rPr>
                <w:rFonts w:ascii="Calibri" w:eastAsia="Calibri" w:hAnsi="Calibri" w:cs="Arial"/>
                <w:color w:val="FF0000"/>
                <w:sz w:val="20"/>
                <w:szCs w:val="20"/>
              </w:rPr>
              <w:t>, cum ar fi:</w:t>
            </w:r>
          </w:p>
          <w:p w:rsidR="00644455" w:rsidRPr="00A057F3" w:rsidRDefault="00644455" w:rsidP="00EC5FFA">
            <w:pPr>
              <w:numPr>
                <w:ilvl w:val="0"/>
                <w:numId w:val="12"/>
              </w:numPr>
              <w:ind w:left="708"/>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îmbunătățirea condițiilor de muncă și a posibilităților de angajare a persoanelor în vârstă;</w:t>
            </w:r>
          </w:p>
          <w:p w:rsidR="00644455" w:rsidRPr="00A057F3"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rsidR="00644455"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furnizarea de servicii sociale de interes general care să ajute familiile și copii, să ofere facilități și îngrijire persoanelor în vârstă;</w:t>
            </w:r>
          </w:p>
        </w:tc>
      </w:tr>
    </w:tbl>
    <w:p w:rsidR="00644455" w:rsidRPr="00755B03" w:rsidRDefault="00644455" w:rsidP="00EC5FFA">
      <w:pPr>
        <w:spacing w:after="0" w:line="240" w:lineRule="auto"/>
        <w:jc w:val="both"/>
        <w:rPr>
          <w:b/>
        </w:rPr>
      </w:pPr>
    </w:p>
    <w:p w:rsidR="00817C7C" w:rsidRPr="00755B03" w:rsidRDefault="00817C7C" w:rsidP="00EC5FFA">
      <w:pPr>
        <w:spacing w:after="0" w:line="240" w:lineRule="auto"/>
        <w:jc w:val="both"/>
        <w:rPr>
          <w:b/>
        </w:rPr>
      </w:pPr>
      <w:r w:rsidRPr="00755B03">
        <w:rPr>
          <w:b/>
        </w:rPr>
        <w:t>DEZVOLTARE DURABILĂ</w:t>
      </w:r>
    </w:p>
    <w:p w:rsidR="006F6218"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w:t>
      </w:r>
      <w:r w:rsidRPr="00614AEE">
        <w:rPr>
          <w:i/>
          <w:color w:val="FF0000"/>
          <w:sz w:val="20"/>
          <w:szCs w:val="20"/>
        </w:rPr>
        <w:t xml:space="preserve">recomandările </w:t>
      </w:r>
      <w:r w:rsidR="006F6218" w:rsidRPr="00614AEE">
        <w:rPr>
          <w:i/>
          <w:color w:val="FF0000"/>
          <w:sz w:val="20"/>
          <w:szCs w:val="20"/>
        </w:rPr>
        <w:t>din Ghidul privind integrarea principiilor orizontale în cadrul proiectelor finanţate din Fondurile Europene Structurale şi de Investiţii 2014-2020, și, dacă este cazul  măsurile minime impuse prin Ghidul solicitantului.</w:t>
      </w:r>
    </w:p>
    <w:p w:rsidR="00817C7C" w:rsidRPr="00755B03" w:rsidRDefault="00817C7C" w:rsidP="00EC5FFA">
      <w:pPr>
        <w:spacing w:after="0" w:line="240" w:lineRule="auto"/>
        <w:jc w:val="both"/>
        <w:rPr>
          <w:b/>
        </w:rPr>
      </w:pPr>
      <w:r w:rsidRPr="00614AEE">
        <w:rPr>
          <w:b/>
        </w:rPr>
        <w:t>Poluatorul plătește</w:t>
      </w:r>
      <w:r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jc w:val="both"/>
              <w:rPr>
                <w:b/>
                <w:color w:val="FF0000"/>
                <w:sz w:val="20"/>
                <w:szCs w:val="20"/>
              </w:rPr>
            </w:pPr>
            <w:r w:rsidRPr="00755B03">
              <w:rPr>
                <w:i/>
                <w:color w:val="FF0000"/>
                <w:sz w:val="20"/>
                <w:szCs w:val="20"/>
              </w:rPr>
              <w:t>Se completează prin referirea la modul în care proiectul va aduce o contribuţie la respectarea principiului</w:t>
            </w:r>
            <w:r w:rsidR="00980D4A" w:rsidRPr="00755B03">
              <w:rPr>
                <w:i/>
                <w:color w:val="FF0000"/>
                <w:sz w:val="20"/>
                <w:szCs w:val="20"/>
              </w:rPr>
              <w:t xml:space="preserve"> care prevede ca plata costurilor cauzate de poluare să fie suportată de cei care o generează</w:t>
            </w:r>
          </w:p>
        </w:tc>
      </w:tr>
    </w:tbl>
    <w:p w:rsidR="00817C7C" w:rsidRPr="00755B03" w:rsidRDefault="00817C7C" w:rsidP="00EC5FFA">
      <w:pPr>
        <w:spacing w:after="0" w:line="240" w:lineRule="auto"/>
        <w:jc w:val="both"/>
        <w:rPr>
          <w:b/>
        </w:rPr>
      </w:pPr>
      <w:r w:rsidRPr="00755B03">
        <w:rPr>
          <w:b/>
        </w:rPr>
        <w:lastRenderedPageBreak/>
        <w:t>Protecția biodiversității</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A464A" w:rsidRPr="00755B03" w:rsidRDefault="008A464A" w:rsidP="00EC5FFA">
            <w:pPr>
              <w:jc w:val="both"/>
              <w:rPr>
                <w:bCs/>
                <w:i/>
                <w:iCs/>
                <w:color w:val="FF0000"/>
                <w:sz w:val="20"/>
                <w:szCs w:val="20"/>
              </w:rPr>
            </w:pPr>
            <w:r w:rsidRPr="00755B03">
              <w:rPr>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rsidR="008A464A" w:rsidRPr="00755B03" w:rsidRDefault="008A464A" w:rsidP="00EC5FFA">
            <w:pPr>
              <w:jc w:val="both"/>
              <w:rPr>
                <w:i/>
                <w:color w:val="FF0000"/>
                <w:sz w:val="20"/>
                <w:szCs w:val="20"/>
              </w:rPr>
            </w:pPr>
            <w:r w:rsidRPr="00755B03">
              <w:rPr>
                <w:i/>
                <w:color w:val="FF0000"/>
                <w:sz w:val="20"/>
                <w:szCs w:val="20"/>
              </w:rPr>
              <w:t xml:space="preserve">Biodiversitatea implică patru nivele de abordare, respectiv diversitatea ecosistemelor,  diversitatea speciilor, diversitatea genetică şi diversitatea etnoculturală. </w:t>
            </w:r>
          </w:p>
          <w:p w:rsidR="008A464A" w:rsidRPr="00755B03" w:rsidRDefault="008A464A" w:rsidP="00EC5FFA">
            <w:pPr>
              <w:jc w:val="both"/>
              <w:rPr>
                <w:i/>
                <w:color w:val="FF0000"/>
                <w:sz w:val="20"/>
                <w:szCs w:val="20"/>
              </w:rPr>
            </w:pPr>
            <w:r w:rsidRPr="00755B03">
              <w:rPr>
                <w:i/>
                <w:color w:val="FF0000"/>
                <w:sz w:val="20"/>
                <w:szCs w:val="20"/>
              </w:rPr>
              <w:t>Se completează, spre exemplu, prin referirea la modul în care proiectul va aduce o contribuţie la implementarea legislației privind managementul ariilor naturale protejate</w:t>
            </w:r>
            <w:r w:rsidR="0019234F" w:rsidRPr="00755B03">
              <w:rPr>
                <w:i/>
                <w:color w:val="FF0000"/>
                <w:sz w:val="20"/>
                <w:szCs w:val="20"/>
              </w:rPr>
              <w:t>, conservarea zonelor umede etc..</w:t>
            </w:r>
            <w:r w:rsidRPr="00755B03">
              <w:rPr>
                <w:i/>
                <w:color w:val="FF0000"/>
                <w:sz w:val="20"/>
                <w:szCs w:val="20"/>
              </w:rPr>
              <w:t>.</w:t>
            </w:r>
          </w:p>
        </w:tc>
      </w:tr>
    </w:tbl>
    <w:p w:rsidR="008A464A" w:rsidRPr="00755B03" w:rsidRDefault="00817C7C" w:rsidP="00EC5FFA">
      <w:pPr>
        <w:spacing w:after="0" w:line="240" w:lineRule="auto"/>
        <w:jc w:val="both"/>
        <w:rPr>
          <w:b/>
        </w:rPr>
      </w:pPr>
      <w:r w:rsidRPr="00755B03">
        <w:rPr>
          <w:b/>
        </w:rPr>
        <w:t>Utilizarea eficientă a resurselor</w:t>
      </w:r>
      <w:r w:rsidR="008A464A"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autoSpaceDE w:val="0"/>
              <w:autoSpaceDN w:val="0"/>
              <w:adjustRightInd w:val="0"/>
              <w:jc w:val="both"/>
              <w:rPr>
                <w:i/>
              </w:rPr>
            </w:pPr>
            <w:r w:rsidRPr="00755B03">
              <w:rPr>
                <w:i/>
                <w:color w:val="FF0000"/>
                <w:sz w:val="20"/>
                <w:szCs w:val="20"/>
              </w:rPr>
              <w:t xml:space="preserve">Se va completa cu descrierea efectivă a activităţilor din proiect orientate către direcționarea investițiilor spre </w:t>
            </w:r>
            <w:r w:rsidRPr="00755B03">
              <w:rPr>
                <w:b/>
                <w:bCs/>
                <w:i/>
                <w:color w:val="FF0000"/>
                <w:sz w:val="20"/>
                <w:szCs w:val="20"/>
              </w:rPr>
              <w:t>opțiunile cele mai economice din punct de vedere al utilizării resurselor și cele mai durabile</w:t>
            </w:r>
            <w:r w:rsidR="008A464A" w:rsidRPr="00755B03">
              <w:rPr>
                <w:i/>
                <w:color w:val="FF0000"/>
                <w:sz w:val="20"/>
                <w:szCs w:val="20"/>
              </w:rPr>
              <w:t xml:space="preserve">, </w:t>
            </w:r>
            <w:r w:rsidRPr="00755B03">
              <w:rPr>
                <w:b/>
                <w:bCs/>
                <w:i/>
                <w:color w:val="FF0000"/>
                <w:sz w:val="20"/>
                <w:szCs w:val="20"/>
              </w:rPr>
              <w:t xml:space="preserve">evitarea investițiilor care pot avea un impact negativ semnificativ </w:t>
            </w:r>
            <w:r w:rsidRPr="00755B03">
              <w:rPr>
                <w:i/>
                <w:color w:val="FF0000"/>
                <w:sz w:val="20"/>
                <w:szCs w:val="20"/>
              </w:rPr>
              <w:t xml:space="preserve">asupra mediului sau climatului și sprijinirea acțiunilor de atenuare a altor eventuale impacturi, </w:t>
            </w:r>
            <w:r w:rsidRPr="00755B03">
              <w:rPr>
                <w:b/>
                <w:bCs/>
                <w:i/>
                <w:color w:val="FF0000"/>
                <w:sz w:val="20"/>
                <w:szCs w:val="20"/>
              </w:rPr>
              <w:t xml:space="preserve">adoptarea unei perspective pe termen lung </w:t>
            </w:r>
            <w:r w:rsidRPr="00755B03">
              <w:rPr>
                <w:i/>
                <w:color w:val="FF0000"/>
                <w:sz w:val="20"/>
                <w:szCs w:val="20"/>
              </w:rPr>
              <w:t xml:space="preserve">pentru compararea costului diferitelor opțiuni de investiții asupra </w:t>
            </w:r>
            <w:r w:rsidRPr="00755B03">
              <w:rPr>
                <w:b/>
                <w:bCs/>
                <w:i/>
                <w:color w:val="FF0000"/>
                <w:sz w:val="20"/>
                <w:szCs w:val="20"/>
              </w:rPr>
              <w:t xml:space="preserve">ciclului de viață </w:t>
            </w:r>
            <w:r w:rsidRPr="00755B03">
              <w:rPr>
                <w:i/>
                <w:color w:val="FF0000"/>
                <w:sz w:val="20"/>
                <w:szCs w:val="20"/>
              </w:rPr>
              <w:t xml:space="preserve">sau  creșterea utilizării </w:t>
            </w:r>
            <w:r w:rsidRPr="00755B03">
              <w:rPr>
                <w:b/>
                <w:bCs/>
                <w:i/>
                <w:color w:val="FF0000"/>
                <w:sz w:val="20"/>
                <w:szCs w:val="20"/>
              </w:rPr>
              <w:t>achizițiilor publice ecologice</w:t>
            </w:r>
            <w:r w:rsidRPr="00755B03">
              <w:rPr>
                <w:i/>
                <w:color w:val="FF0000"/>
                <w:sz w:val="20"/>
                <w:szCs w:val="20"/>
              </w:rPr>
              <w:t>.</w:t>
            </w:r>
            <w:r w:rsidRPr="00755B03">
              <w:rPr>
                <w:i/>
                <w:color w:val="FF0000"/>
              </w:rPr>
              <w:t xml:space="preserve"> </w:t>
            </w:r>
          </w:p>
        </w:tc>
      </w:tr>
    </w:tbl>
    <w:p w:rsidR="00817C7C" w:rsidRPr="00755B03" w:rsidRDefault="00817C7C" w:rsidP="00EC5FFA">
      <w:pPr>
        <w:spacing w:after="0" w:line="240" w:lineRule="auto"/>
        <w:jc w:val="both"/>
        <w:rPr>
          <w:b/>
        </w:rPr>
      </w:pPr>
      <w:r w:rsidRPr="00755B03">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A464A" w:rsidRPr="00755B03" w:rsidRDefault="008A464A" w:rsidP="00EC5FFA">
            <w:pPr>
              <w:jc w:val="both"/>
              <w:rPr>
                <w:i/>
                <w:color w:val="FF0000"/>
                <w:sz w:val="20"/>
                <w:szCs w:val="20"/>
              </w:rPr>
            </w:pPr>
            <w:r w:rsidRPr="00755B03">
              <w:rPr>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rsidR="008A464A" w:rsidRPr="00755B03" w:rsidRDefault="008A464A" w:rsidP="00EC5FFA">
            <w:pPr>
              <w:snapToGrid w:val="0"/>
              <w:jc w:val="both"/>
              <w:rPr>
                <w:i/>
                <w:color w:val="FF0000"/>
                <w:sz w:val="20"/>
                <w:szCs w:val="20"/>
              </w:rPr>
            </w:pPr>
            <w:r w:rsidRPr="00755B03">
              <w:rPr>
                <w:i/>
                <w:color w:val="FF0000"/>
                <w:sz w:val="20"/>
                <w:szCs w:val="20"/>
              </w:rPr>
              <w:t>Adaptarea înseamnă luarea de măsuri pentru a consolida rezistența societății la schimbările climatice și pentru a reduce la minimum impactul efectelor negative ale acestora.</w:t>
            </w:r>
          </w:p>
          <w:p w:rsidR="008A464A" w:rsidRPr="00755B03" w:rsidRDefault="008A464A" w:rsidP="00EC5FFA">
            <w:pPr>
              <w:jc w:val="both"/>
              <w:rPr>
                <w:i/>
                <w:color w:val="FF0000"/>
                <w:sz w:val="20"/>
                <w:szCs w:val="20"/>
              </w:rPr>
            </w:pPr>
            <w:r w:rsidRPr="00755B03">
              <w:rPr>
                <w:i/>
                <w:color w:val="FF0000"/>
                <w:sz w:val="20"/>
                <w:szCs w:val="20"/>
              </w:rPr>
              <w:t>Atenuarea înseamnă reducerea sau limitarea emisiilor de gaze cu efect de seră.</w:t>
            </w:r>
          </w:p>
          <w:p w:rsidR="00817C7C" w:rsidRPr="00755B03" w:rsidRDefault="00817C7C" w:rsidP="00EC5FFA">
            <w:pPr>
              <w:jc w:val="both"/>
              <w:rPr>
                <w:i/>
                <w:color w:val="FF0000"/>
                <w:sz w:val="20"/>
                <w:szCs w:val="20"/>
              </w:rPr>
            </w:pPr>
            <w:r w:rsidRPr="00755B03">
              <w:rPr>
                <w:i/>
                <w:color w:val="FF0000"/>
                <w:sz w:val="20"/>
                <w:szCs w:val="20"/>
              </w:rPr>
              <w:t>Se completează</w:t>
            </w:r>
            <w:r w:rsidR="008A464A" w:rsidRPr="00755B03">
              <w:rPr>
                <w:i/>
                <w:color w:val="FF0000"/>
                <w:sz w:val="20"/>
                <w:szCs w:val="20"/>
              </w:rPr>
              <w:t xml:space="preserve">, spre exemplu, </w:t>
            </w:r>
            <w:r w:rsidRPr="00755B03">
              <w:rPr>
                <w:i/>
                <w:color w:val="FF0000"/>
                <w:sz w:val="20"/>
                <w:szCs w:val="20"/>
              </w:rPr>
              <w:t xml:space="preserve">cu descrierea modului în care activităţile proiectului, prin măsurile dedicate ariilor naturale protejate, în special zonele împădurite, zonele umede sau  alte tipuri de infrastructură verde, contribuie direct sau indirect la  sechestrarea carbonului, </w:t>
            </w:r>
            <w:proofErr w:type="spellStart"/>
            <w:r w:rsidRPr="00755B03">
              <w:rPr>
                <w:i/>
                <w:color w:val="FF0000"/>
                <w:sz w:val="20"/>
                <w:szCs w:val="20"/>
              </w:rPr>
              <w:t>etc</w:t>
            </w:r>
            <w:proofErr w:type="spellEnd"/>
            <w:r w:rsidRPr="00755B03">
              <w:rPr>
                <w:i/>
                <w:color w:val="FF0000"/>
                <w:sz w:val="20"/>
                <w:szCs w:val="20"/>
              </w:rPr>
              <w:t>;</w:t>
            </w:r>
          </w:p>
        </w:tc>
      </w:tr>
    </w:tbl>
    <w:p w:rsidR="00817C7C" w:rsidRPr="00755B03" w:rsidRDefault="00817C7C" w:rsidP="00EC5FFA">
      <w:pPr>
        <w:spacing w:after="0" w:line="240" w:lineRule="auto"/>
        <w:jc w:val="both"/>
        <w:rPr>
          <w:b/>
        </w:rPr>
      </w:pPr>
      <w:r w:rsidRPr="00755B03">
        <w:rPr>
          <w:b/>
        </w:rPr>
        <w:t>Reziliența la dezastre</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jc w:val="both"/>
              <w:rPr>
                <w:i/>
                <w:color w:val="FF0000"/>
                <w:sz w:val="20"/>
                <w:szCs w:val="20"/>
              </w:rPr>
            </w:pPr>
            <w:r w:rsidRPr="00755B03">
              <w:rPr>
                <w:i/>
                <w:color w:val="FF0000"/>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w:t>
            </w:r>
            <w:r w:rsidR="0019234F" w:rsidRPr="00755B03">
              <w:rPr>
                <w:i/>
                <w:color w:val="FF0000"/>
                <w:sz w:val="20"/>
                <w:szCs w:val="20"/>
              </w:rPr>
              <w:t>, prevenirea și reducerea riscurilor de inundații și incendii de pădure</w:t>
            </w:r>
            <w:r w:rsidRPr="00755B03">
              <w:rPr>
                <w:i/>
                <w:color w:val="FF0000"/>
                <w:sz w:val="20"/>
                <w:szCs w:val="20"/>
              </w:rPr>
              <w:t>.</w:t>
            </w:r>
          </w:p>
        </w:tc>
      </w:tr>
    </w:tbl>
    <w:p w:rsidR="00817C7C" w:rsidRPr="00755B03" w:rsidRDefault="00817C7C" w:rsidP="00EC5FFA">
      <w:pPr>
        <w:spacing w:after="0" w:line="240" w:lineRule="auto"/>
        <w:jc w:val="both"/>
        <w:rPr>
          <w:b/>
        </w:rPr>
      </w:pPr>
    </w:p>
    <w:p w:rsidR="00E843CB" w:rsidRPr="00755B03" w:rsidRDefault="00E843CB" w:rsidP="00EC5FFA">
      <w:pPr>
        <w:spacing w:after="0" w:line="240" w:lineRule="auto"/>
        <w:jc w:val="both"/>
        <w:rPr>
          <w:b/>
        </w:rPr>
      </w:pPr>
    </w:p>
    <w:p w:rsidR="00E843CB"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6" w:name="_Toc458505274"/>
      <w:r w:rsidRPr="00755B03">
        <w:rPr>
          <w:rFonts w:asciiTheme="minorHAnsi" w:hAnsiTheme="minorHAnsi"/>
          <w:color w:val="auto"/>
          <w:sz w:val="24"/>
          <w:szCs w:val="24"/>
        </w:rPr>
        <w:t>1</w:t>
      </w:r>
      <w:r w:rsidR="00D4777D">
        <w:rPr>
          <w:rFonts w:asciiTheme="minorHAnsi" w:hAnsiTheme="minorHAnsi"/>
          <w:color w:val="auto"/>
          <w:sz w:val="24"/>
          <w:szCs w:val="24"/>
        </w:rPr>
        <w:t>7</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Specializare inteligentă</w:t>
      </w:r>
      <w:bookmarkEnd w:id="16"/>
    </w:p>
    <w:p w:rsidR="00E843CB" w:rsidRPr="00755B03" w:rsidRDefault="00E843CB" w:rsidP="00EC5FFA">
      <w:pPr>
        <w:spacing w:after="0" w:line="240" w:lineRule="auto"/>
        <w:jc w:val="both"/>
        <w:rPr>
          <w:b/>
        </w:rPr>
      </w:pPr>
    </w:p>
    <w:p w:rsidR="00E843CB" w:rsidRPr="00755B03" w:rsidRDefault="00E843CB" w:rsidP="00EC5FFA">
      <w:pPr>
        <w:spacing w:after="0" w:line="240" w:lineRule="auto"/>
        <w:jc w:val="both"/>
        <w:rPr>
          <w:b/>
        </w:rPr>
      </w:pPr>
      <w:r w:rsidRPr="00755B03">
        <w:rPr>
          <w:b/>
        </w:rPr>
        <w:t>Specializare inteligenta:</w:t>
      </w:r>
    </w:p>
    <w:p w:rsidR="00E843CB" w:rsidRPr="00755B03" w:rsidRDefault="00E843CB" w:rsidP="00EC5FFA">
      <w:pPr>
        <w:spacing w:after="0" w:line="240" w:lineRule="auto"/>
        <w:jc w:val="both"/>
        <w:rPr>
          <w:b/>
        </w:rPr>
      </w:pPr>
      <w:r w:rsidRPr="00755B03">
        <w:rPr>
          <w:b/>
        </w:rPr>
        <w:t xml:space="preserve"> </w:t>
      </w:r>
    </w:p>
    <w:p w:rsidR="00E843CB" w:rsidRPr="00755B03" w:rsidRDefault="00E843CB" w:rsidP="00EC5FFA">
      <w:pPr>
        <w:spacing w:after="0" w:line="240" w:lineRule="auto"/>
        <w:jc w:val="both"/>
        <w:rPr>
          <w:b/>
        </w:rPr>
      </w:pPr>
      <w:r w:rsidRPr="00755B03">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755B03" w:rsidTr="00E843CB">
        <w:tc>
          <w:tcPr>
            <w:tcW w:w="1951" w:type="dxa"/>
          </w:tcPr>
          <w:p w:rsidR="00E843CB" w:rsidRPr="00755B03" w:rsidRDefault="00A43DE6" w:rsidP="00EC5FFA">
            <w:pPr>
              <w:jc w:val="both"/>
              <w:rPr>
                <w:b/>
              </w:rPr>
            </w:pPr>
            <w:r w:rsidRPr="00755B03">
              <w:rPr>
                <w:b/>
              </w:rPr>
              <w:t>Selectați</w:t>
            </w:r>
            <w:r w:rsidR="00E843CB" w:rsidRPr="00755B03">
              <w:rPr>
                <w:b/>
              </w:rPr>
              <w:t xml:space="preserve"> grupul </w:t>
            </w:r>
          </w:p>
          <w:p w:rsidR="00E843CB" w:rsidRPr="00755B03" w:rsidRDefault="00E843CB" w:rsidP="00EC5FFA">
            <w:pPr>
              <w:jc w:val="both"/>
              <w:rPr>
                <w:b/>
              </w:rPr>
            </w:pPr>
          </w:p>
        </w:tc>
        <w:tc>
          <w:tcPr>
            <w:tcW w:w="7337" w:type="dxa"/>
          </w:tcPr>
          <w:p w:rsidR="00E843CB" w:rsidRPr="00755B03" w:rsidRDefault="00E843CB" w:rsidP="00EC5FFA">
            <w:pPr>
              <w:jc w:val="both"/>
              <w:rPr>
                <w:i/>
                <w:color w:val="FF0000"/>
              </w:rPr>
            </w:pPr>
            <w:r w:rsidRPr="00755B03">
              <w:rPr>
                <w:i/>
                <w:color w:val="FF0000"/>
              </w:rPr>
              <w:t>Bioenergie</w:t>
            </w:r>
          </w:p>
          <w:p w:rsidR="00E843CB" w:rsidRPr="00755B03" w:rsidRDefault="00E843CB" w:rsidP="00EC5FFA">
            <w:pPr>
              <w:jc w:val="both"/>
              <w:rPr>
                <w:i/>
                <w:color w:val="FF0000"/>
              </w:rPr>
            </w:pPr>
            <w:r w:rsidRPr="00755B03">
              <w:rPr>
                <w:i/>
                <w:color w:val="FF0000"/>
              </w:rPr>
              <w:t xml:space="preserve">TIC, </w:t>
            </w:r>
            <w:r w:rsidR="00A43DE6" w:rsidRPr="00755B03">
              <w:rPr>
                <w:i/>
                <w:color w:val="FF0000"/>
              </w:rPr>
              <w:t>spațiu</w:t>
            </w:r>
            <w:r w:rsidRPr="00755B03">
              <w:rPr>
                <w:i/>
                <w:color w:val="FF0000"/>
              </w:rPr>
              <w:t xml:space="preserve"> şi securitate</w:t>
            </w:r>
          </w:p>
          <w:p w:rsidR="00E843CB" w:rsidRPr="00755B03" w:rsidRDefault="00E843CB" w:rsidP="00EC5FFA">
            <w:pPr>
              <w:jc w:val="both"/>
              <w:rPr>
                <w:i/>
                <w:color w:val="FF0000"/>
              </w:rPr>
            </w:pPr>
            <w:r w:rsidRPr="00755B03">
              <w:rPr>
                <w:i/>
                <w:color w:val="FF0000"/>
              </w:rPr>
              <w:t>Energie</w:t>
            </w:r>
            <w:r w:rsidR="0019234F" w:rsidRPr="00755B03">
              <w:rPr>
                <w:i/>
                <w:color w:val="FF0000"/>
              </w:rPr>
              <w:t>,</w:t>
            </w:r>
            <w:r w:rsidRPr="00755B03">
              <w:rPr>
                <w:i/>
                <w:color w:val="FF0000"/>
              </w:rPr>
              <w:t xml:space="preserve"> mediu</w:t>
            </w:r>
            <w:r w:rsidR="0019234F" w:rsidRPr="00755B03">
              <w:rPr>
                <w:i/>
                <w:color w:val="FF0000"/>
              </w:rPr>
              <w:t>,</w:t>
            </w:r>
            <w:r w:rsidRPr="00755B03">
              <w:rPr>
                <w:i/>
                <w:color w:val="FF0000"/>
              </w:rPr>
              <w:t xml:space="preserve"> </w:t>
            </w:r>
            <w:r w:rsidR="00A43DE6" w:rsidRPr="00755B03">
              <w:rPr>
                <w:i/>
                <w:color w:val="FF0000"/>
              </w:rPr>
              <w:t>schimbări</w:t>
            </w:r>
            <w:r w:rsidRPr="00755B03">
              <w:rPr>
                <w:i/>
                <w:color w:val="FF0000"/>
              </w:rPr>
              <w:t xml:space="preserve"> clim</w:t>
            </w:r>
            <w:r w:rsidR="00A43DE6" w:rsidRPr="00755B03">
              <w:rPr>
                <w:i/>
                <w:color w:val="FF0000"/>
              </w:rPr>
              <w:t>atice</w:t>
            </w:r>
          </w:p>
          <w:p w:rsidR="00E843CB" w:rsidRPr="00755B03" w:rsidRDefault="00E843CB" w:rsidP="00EC5FFA">
            <w:pPr>
              <w:jc w:val="both"/>
              <w:rPr>
                <w:i/>
                <w:color w:val="FF0000"/>
              </w:rPr>
            </w:pPr>
            <w:proofErr w:type="spellStart"/>
            <w:r w:rsidRPr="00755B03">
              <w:rPr>
                <w:i/>
                <w:color w:val="FF0000"/>
              </w:rPr>
              <w:t>Eco-nanotech</w:t>
            </w:r>
            <w:proofErr w:type="spellEnd"/>
            <w:r w:rsidRPr="00755B03">
              <w:rPr>
                <w:i/>
                <w:color w:val="FF0000"/>
              </w:rPr>
              <w:t xml:space="preserve"> şi mat</w:t>
            </w:r>
            <w:r w:rsidR="00A43DE6" w:rsidRPr="00755B03">
              <w:rPr>
                <w:i/>
                <w:color w:val="FF0000"/>
              </w:rPr>
              <w:t>eriale</w:t>
            </w:r>
            <w:r w:rsidRPr="00755B03">
              <w:rPr>
                <w:i/>
                <w:color w:val="FF0000"/>
              </w:rPr>
              <w:t xml:space="preserve"> avansate</w:t>
            </w:r>
          </w:p>
          <w:p w:rsidR="00E843CB" w:rsidRPr="00755B03" w:rsidRDefault="00E843CB" w:rsidP="00EC5FFA">
            <w:pPr>
              <w:jc w:val="both"/>
              <w:rPr>
                <w:i/>
                <w:color w:val="FF0000"/>
              </w:rPr>
            </w:pPr>
            <w:r w:rsidRPr="00755B03">
              <w:rPr>
                <w:i/>
                <w:color w:val="FF0000"/>
              </w:rPr>
              <w:t>Sănătate</w:t>
            </w:r>
          </w:p>
        </w:tc>
      </w:tr>
    </w:tbl>
    <w:p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1951"/>
        <w:gridCol w:w="7337"/>
      </w:tblGrid>
      <w:tr w:rsidR="00E843CB" w:rsidRPr="00755B03" w:rsidTr="00E843CB">
        <w:tc>
          <w:tcPr>
            <w:tcW w:w="1951" w:type="dxa"/>
          </w:tcPr>
          <w:p w:rsidR="00E843CB" w:rsidRPr="00755B03" w:rsidRDefault="00A43DE6" w:rsidP="00EC5FFA">
            <w:pPr>
              <w:jc w:val="both"/>
              <w:rPr>
                <w:b/>
              </w:rPr>
            </w:pPr>
            <w:r w:rsidRPr="00755B03">
              <w:rPr>
                <w:b/>
              </w:rPr>
              <w:t>Selectați</w:t>
            </w:r>
            <w:r w:rsidR="00E843CB" w:rsidRPr="00755B03">
              <w:rPr>
                <w:b/>
              </w:rPr>
              <w:t xml:space="preserve"> domeniul</w:t>
            </w:r>
          </w:p>
        </w:tc>
        <w:tc>
          <w:tcPr>
            <w:tcW w:w="7337" w:type="dxa"/>
          </w:tcPr>
          <w:p w:rsidR="00E843CB" w:rsidRPr="00755B03" w:rsidRDefault="00E843CB" w:rsidP="00EC5FFA">
            <w:pPr>
              <w:jc w:val="both"/>
              <w:rPr>
                <w:i/>
                <w:color w:val="FF0000"/>
                <w:sz w:val="20"/>
                <w:szCs w:val="20"/>
              </w:rPr>
            </w:pPr>
            <w:r w:rsidRPr="00755B03">
              <w:rPr>
                <w:i/>
                <w:color w:val="FF0000"/>
                <w:sz w:val="20"/>
                <w:szCs w:val="20"/>
              </w:rPr>
              <w:t>Conform grupului selectat</w:t>
            </w:r>
          </w:p>
        </w:tc>
      </w:tr>
    </w:tbl>
    <w:p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2376"/>
        <w:gridCol w:w="6912"/>
      </w:tblGrid>
      <w:tr w:rsidR="00E843CB" w:rsidRPr="00755B03" w:rsidTr="00E843CB">
        <w:tc>
          <w:tcPr>
            <w:tcW w:w="2376" w:type="dxa"/>
          </w:tcPr>
          <w:p w:rsidR="00E843CB" w:rsidRPr="00755B03" w:rsidRDefault="00A43DE6" w:rsidP="00EC5FFA">
            <w:pPr>
              <w:jc w:val="both"/>
              <w:rPr>
                <w:b/>
              </w:rPr>
            </w:pPr>
            <w:r w:rsidRPr="00755B03">
              <w:rPr>
                <w:b/>
              </w:rPr>
              <w:t>Selectați</w:t>
            </w:r>
            <w:r w:rsidR="00E843CB" w:rsidRPr="00755B03">
              <w:rPr>
                <w:b/>
              </w:rPr>
              <w:t xml:space="preserve"> subdomeniul</w:t>
            </w:r>
          </w:p>
        </w:tc>
        <w:tc>
          <w:tcPr>
            <w:tcW w:w="6912" w:type="dxa"/>
          </w:tcPr>
          <w:p w:rsidR="00E843CB" w:rsidRPr="00755B03" w:rsidRDefault="000C4756" w:rsidP="00EC5FFA">
            <w:pPr>
              <w:jc w:val="both"/>
              <w:rPr>
                <w:i/>
                <w:color w:val="FF0000"/>
                <w:sz w:val="20"/>
                <w:szCs w:val="20"/>
              </w:rPr>
            </w:pPr>
            <w:r w:rsidRPr="00755B03">
              <w:rPr>
                <w:i/>
                <w:color w:val="FF0000"/>
                <w:sz w:val="20"/>
                <w:szCs w:val="20"/>
              </w:rPr>
              <w:t>Conform domeniului selectat</w:t>
            </w:r>
          </w:p>
        </w:tc>
      </w:tr>
    </w:tbl>
    <w:p w:rsidR="00E843CB" w:rsidRPr="00755B03" w:rsidRDefault="00E843CB" w:rsidP="00EC5FFA">
      <w:pPr>
        <w:spacing w:after="0" w:line="240" w:lineRule="auto"/>
        <w:ind w:firstLine="708"/>
        <w:jc w:val="both"/>
        <w:rPr>
          <w:b/>
        </w:rPr>
      </w:pPr>
    </w:p>
    <w:p w:rsidR="005A6BE9" w:rsidRPr="00755B03" w:rsidRDefault="005A6BE9" w:rsidP="00EC5FFA">
      <w:pPr>
        <w:spacing w:after="0" w:line="240" w:lineRule="auto"/>
        <w:ind w:firstLine="708"/>
        <w:jc w:val="both"/>
        <w:rPr>
          <w:b/>
        </w:rPr>
      </w:pPr>
    </w:p>
    <w:p w:rsidR="00E843CB"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7" w:name="_Toc458505275"/>
      <w:r>
        <w:rPr>
          <w:rFonts w:asciiTheme="minorHAnsi" w:hAnsiTheme="minorHAnsi"/>
          <w:color w:val="auto"/>
          <w:sz w:val="24"/>
          <w:szCs w:val="24"/>
        </w:rPr>
        <w:t>18</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w:t>
      </w:r>
      <w:r w:rsidR="009327CA" w:rsidRPr="00755B03">
        <w:rPr>
          <w:rFonts w:asciiTheme="minorHAnsi" w:hAnsiTheme="minorHAnsi"/>
          <w:color w:val="auto"/>
          <w:sz w:val="24"/>
          <w:szCs w:val="24"/>
        </w:rPr>
        <w:t>Descrierea investiției</w:t>
      </w:r>
      <w:bookmarkEnd w:id="17"/>
    </w:p>
    <w:p w:rsidR="00E843CB" w:rsidRPr="00755B03" w:rsidRDefault="00E843CB" w:rsidP="00EC5FFA">
      <w:pPr>
        <w:spacing w:after="0" w:line="240" w:lineRule="auto"/>
        <w:jc w:val="both"/>
        <w:rPr>
          <w:b/>
        </w:rPr>
      </w:pPr>
    </w:p>
    <w:p w:rsidR="00E843CB" w:rsidRPr="00755B03" w:rsidRDefault="009327CA" w:rsidP="00EC5FFA">
      <w:pPr>
        <w:spacing w:after="0" w:line="240" w:lineRule="auto"/>
        <w:jc w:val="both"/>
        <w:rPr>
          <w:b/>
        </w:rPr>
      </w:pPr>
      <w:r w:rsidRPr="00755B03">
        <w:rPr>
          <w:b/>
        </w:rPr>
        <w:t>Descrierea investiției</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Pr="00755B03" w:rsidRDefault="00A43DE6" w:rsidP="00EC5FFA">
            <w:pPr>
              <w:jc w:val="both"/>
              <w:rPr>
                <w:i/>
                <w:color w:val="FF0000"/>
                <w:sz w:val="20"/>
                <w:szCs w:val="20"/>
              </w:rPr>
            </w:pPr>
            <w:r w:rsidRPr="00755B03">
              <w:rPr>
                <w:i/>
                <w:color w:val="FF0000"/>
                <w:sz w:val="20"/>
                <w:szCs w:val="20"/>
              </w:rPr>
              <w:t>După caz</w:t>
            </w:r>
          </w:p>
        </w:tc>
      </w:tr>
    </w:tbl>
    <w:p w:rsidR="009327CA" w:rsidRPr="00755B03" w:rsidRDefault="009327CA" w:rsidP="00EC5FFA">
      <w:pPr>
        <w:spacing w:after="0" w:line="240" w:lineRule="auto"/>
        <w:jc w:val="both"/>
        <w:rPr>
          <w:b/>
        </w:rPr>
      </w:pPr>
    </w:p>
    <w:p w:rsidR="004E4E95" w:rsidRPr="004E4E95" w:rsidRDefault="004E4E95" w:rsidP="00EC5FFA">
      <w:pPr>
        <w:spacing w:after="0" w:line="240" w:lineRule="auto"/>
        <w:jc w:val="both"/>
        <w:rPr>
          <w:rStyle w:val="ui-panel-title2"/>
          <w:rFonts w:cs="Segoe UI"/>
          <w:color w:val="262626"/>
          <w:sz w:val="20"/>
          <w:szCs w:val="20"/>
        </w:rPr>
      </w:pPr>
    </w:p>
    <w:p w:rsidR="009327CA"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8" w:name="_Toc458505276"/>
      <w:r>
        <w:rPr>
          <w:rFonts w:asciiTheme="minorHAnsi" w:hAnsiTheme="minorHAnsi"/>
          <w:color w:val="auto"/>
          <w:sz w:val="24"/>
          <w:szCs w:val="24"/>
        </w:rPr>
        <w:t>19</w:t>
      </w:r>
      <w:r w:rsidR="006E49CF" w:rsidRPr="00755B03">
        <w:rPr>
          <w:rFonts w:asciiTheme="minorHAnsi" w:hAnsiTheme="minorHAnsi"/>
          <w:color w:val="auto"/>
          <w:sz w:val="24"/>
          <w:szCs w:val="24"/>
        </w:rPr>
        <w:t>.</w:t>
      </w:r>
      <w:r w:rsidR="009327CA" w:rsidRPr="00755B03">
        <w:rPr>
          <w:rFonts w:asciiTheme="minorHAnsi" w:hAnsiTheme="minorHAnsi"/>
          <w:color w:val="auto"/>
          <w:sz w:val="24"/>
          <w:szCs w:val="24"/>
        </w:rPr>
        <w:t xml:space="preserve"> Directiva EIM</w:t>
      </w:r>
      <w:bookmarkEnd w:id="18"/>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lastRenderedPageBreak/>
        <w:t xml:space="preserve">In cazul </w:t>
      </w:r>
      <w:r w:rsidR="00405011" w:rsidRPr="00755B03">
        <w:rPr>
          <w:b/>
        </w:rPr>
        <w:t>neîndeplinirii condiționalității</w:t>
      </w:r>
      <w:r w:rsidRPr="00755B03">
        <w:rPr>
          <w:b/>
        </w:rPr>
        <w:t xml:space="preserve"> ex-ante privind </w:t>
      </w:r>
      <w:r w:rsidR="00405011" w:rsidRPr="00755B03">
        <w:rPr>
          <w:b/>
        </w:rPr>
        <w:t>legislația</w:t>
      </w:r>
      <w:r w:rsidRPr="00755B03">
        <w:rPr>
          <w:b/>
        </w:rPr>
        <w:t xml:space="preserve"> din domeniul mediului (Directiva 2011/92/UE si Directiva 2001/42/CE), in conformitate cu articolul 19 din Regulamentul (UE) nr. 1303.2013, </w:t>
      </w:r>
      <w:r w:rsidR="00405011" w:rsidRPr="00755B03">
        <w:rPr>
          <w:b/>
        </w:rPr>
        <w:t>demonstrați</w:t>
      </w:r>
      <w:r w:rsidRPr="00755B03">
        <w:rPr>
          <w:b/>
        </w:rPr>
        <w:t xml:space="preserve"> </w:t>
      </w:r>
      <w:r w:rsidR="00405011" w:rsidRPr="00755B03">
        <w:rPr>
          <w:b/>
        </w:rPr>
        <w:t>legătura</w:t>
      </w:r>
      <w:r w:rsidRPr="00755B03">
        <w:rPr>
          <w:b/>
        </w:rPr>
        <w:t xml:space="preserve"> cu planul de </w:t>
      </w:r>
      <w:r w:rsidR="00405011" w:rsidRPr="00755B03">
        <w:rPr>
          <w:b/>
        </w:rPr>
        <w:t>acțiune</w:t>
      </w:r>
      <w:r w:rsidRPr="00755B03">
        <w:rPr>
          <w:b/>
        </w:rPr>
        <w:t xml:space="preserve"> convenit:</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Pr="00755B03" w:rsidRDefault="009327CA" w:rsidP="00EC5FFA">
            <w:pPr>
              <w:jc w:val="both"/>
              <w:rPr>
                <w:b/>
              </w:rPr>
            </w:pPr>
          </w:p>
        </w:tc>
      </w:tr>
    </w:tbl>
    <w:p w:rsidR="009327CA" w:rsidRPr="00755B03" w:rsidRDefault="009327CA" w:rsidP="00EC5FFA">
      <w:pPr>
        <w:spacing w:after="0" w:line="240" w:lineRule="auto"/>
        <w:jc w:val="both"/>
        <w:rPr>
          <w:b/>
        </w:rPr>
      </w:pPr>
      <w:r w:rsidRPr="00755B03">
        <w:rPr>
          <w:b/>
        </w:rPr>
        <w:t>Proiectul este inclus in anexele la Directiva EIM?</w:t>
      </w:r>
    </w:p>
    <w:p w:rsidR="004E4E95" w:rsidRDefault="009327CA" w:rsidP="00EC5FFA">
      <w:pPr>
        <w:spacing w:after="0" w:line="240" w:lineRule="auto"/>
        <w:jc w:val="both"/>
      </w:pPr>
      <w:r w:rsidRPr="00755B03">
        <w:t>Anexa I la Directiva EIM (</w:t>
      </w:r>
      <w:proofErr w:type="spellStart"/>
      <w:r w:rsidRPr="00755B03">
        <w:t>treceti</w:t>
      </w:r>
      <w:proofErr w:type="spellEnd"/>
      <w:r w:rsidRPr="00755B03">
        <w:t xml:space="preserve"> la </w:t>
      </w:r>
      <w:proofErr w:type="spellStart"/>
      <w:r w:rsidRPr="00755B03">
        <w:t>intrebarea</w:t>
      </w:r>
      <w:proofErr w:type="spellEnd"/>
      <w:r w:rsidRPr="00755B03">
        <w:t xml:space="preserve"> F.3.3) </w:t>
      </w:r>
    </w:p>
    <w:p w:rsidR="004E4E95" w:rsidRPr="004E4E95" w:rsidRDefault="004E4E95" w:rsidP="00EC5FFA">
      <w:pPr>
        <w:spacing w:after="0" w:line="240" w:lineRule="auto"/>
        <w:jc w:val="both"/>
      </w:pPr>
      <w:r w:rsidRPr="004E4E95">
        <w:rPr>
          <w:b/>
          <w:bCs/>
        </w:rPr>
        <w:t>Include următoarele documente (ca apendicele 6) și foloseşte caseta text de mai jos pentru informații și explicații suplimentare:</w:t>
      </w:r>
    </w:p>
    <w:p w:rsidR="004E4E95" w:rsidRPr="004E4E95" w:rsidRDefault="004E4E95" w:rsidP="00EC5FFA">
      <w:pPr>
        <w:spacing w:after="0" w:line="240" w:lineRule="auto"/>
        <w:jc w:val="both"/>
      </w:pPr>
      <w:r w:rsidRPr="004E4E95">
        <w:rPr>
          <w:b/>
          <w:bCs/>
        </w:rPr>
        <w:t>(a) rezumatul fără caracter tehnic al raportului EIM.</w:t>
      </w:r>
    </w:p>
    <w:p w:rsidR="004E4E95" w:rsidRPr="004E4E95" w:rsidRDefault="004E4E95" w:rsidP="00EC5FFA">
      <w:pPr>
        <w:spacing w:after="0" w:line="240" w:lineRule="auto"/>
        <w:jc w:val="both"/>
      </w:pPr>
      <w:r w:rsidRPr="004E4E95">
        <w:rPr>
          <w:b/>
          <w:bCs/>
        </w:rPr>
        <w:t>(b) informații privind consultările cu autoritățile de mediu, cu publicul și, dacă este cazul, cu alte state membre, efectuate în conformitate cu articolele 6 și 7 din Directiva EIM.</w:t>
      </w:r>
    </w:p>
    <w:p w:rsidR="004E4E95" w:rsidRPr="004E4E95" w:rsidRDefault="004E4E95" w:rsidP="00EC5FFA">
      <w:pPr>
        <w:spacing w:after="0" w:line="240" w:lineRule="auto"/>
        <w:jc w:val="both"/>
      </w:pPr>
      <w:r w:rsidRPr="004E4E95">
        <w:rPr>
          <w:b/>
          <w:bCs/>
        </w:rPr>
        <w:t>(c) decizia autorității competente emise în conformitate cu articolele 8 și 9 din Directiva EIM, inclusiv informații cu privire la modul în care aceasta a fost pusă la dispoziția publicului.</w:t>
      </w:r>
    </w:p>
    <w:p w:rsidR="004E4E95" w:rsidRDefault="004E4E95" w:rsidP="00EC5FFA">
      <w:pPr>
        <w:spacing w:after="0" w:line="240" w:lineRule="auto"/>
        <w:jc w:val="both"/>
      </w:pPr>
    </w:p>
    <w:p w:rsidR="004E4E95" w:rsidRDefault="009327CA" w:rsidP="00EC5FFA">
      <w:pPr>
        <w:spacing w:after="0" w:line="240" w:lineRule="auto"/>
        <w:jc w:val="both"/>
      </w:pPr>
      <w:r w:rsidRPr="00755B03">
        <w:t>/ Anexa II la Directiva EIM (</w:t>
      </w:r>
      <w:proofErr w:type="spellStart"/>
      <w:r w:rsidRPr="00755B03">
        <w:t>treceti</w:t>
      </w:r>
      <w:proofErr w:type="spellEnd"/>
      <w:r w:rsidRPr="00755B03">
        <w:t xml:space="preserve"> la </w:t>
      </w:r>
      <w:proofErr w:type="spellStart"/>
      <w:r w:rsidRPr="00755B03">
        <w:t>intrebarea</w:t>
      </w:r>
      <w:proofErr w:type="spellEnd"/>
      <w:r w:rsidRPr="00755B03">
        <w:t xml:space="preserve"> F.3.4) </w:t>
      </w:r>
    </w:p>
    <w:p w:rsidR="004E4E95" w:rsidRDefault="004E4E95" w:rsidP="00EC5FFA">
      <w:pPr>
        <w:spacing w:after="0" w:line="240" w:lineRule="auto"/>
        <w:jc w:val="both"/>
      </w:pPr>
      <w:r>
        <w:t>A fost realizată o evaluare a impactului asupra mediului? Da/Nu</w:t>
      </w:r>
    </w:p>
    <w:p w:rsidR="004E4E95" w:rsidRDefault="004E4E95" w:rsidP="00EC5FFA">
      <w:pPr>
        <w:spacing w:after="0" w:line="240" w:lineRule="auto"/>
        <w:jc w:val="both"/>
      </w:pPr>
    </w:p>
    <w:p w:rsidR="004E4E95" w:rsidRDefault="004E4E95" w:rsidP="00EC5FFA">
      <w:pPr>
        <w:spacing w:after="0" w:line="240" w:lineRule="auto"/>
        <w:jc w:val="both"/>
      </w:pPr>
      <w:r>
        <w:t>Include următoarele documente (ca apendicele 6):</w:t>
      </w:r>
    </w:p>
    <w:p w:rsidR="004E4E95" w:rsidRDefault="004E4E95" w:rsidP="00EC5FFA">
      <w:pPr>
        <w:spacing w:after="0" w:line="240" w:lineRule="auto"/>
        <w:jc w:val="both"/>
      </w:pPr>
      <w:r>
        <w:t>(a) rezumatul fără caracter tehnic al raportului EIM.</w:t>
      </w:r>
    </w:p>
    <w:p w:rsidR="004E4E95" w:rsidRDefault="004E4E95" w:rsidP="00EC5FFA">
      <w:pPr>
        <w:spacing w:after="0" w:line="240" w:lineRule="auto"/>
        <w:jc w:val="both"/>
      </w:pPr>
      <w:r>
        <w:t>(b) informații privind consultările cu autoritățile de mediu, cu publicul și, dacă este cazul, cu alte state membre, efectuate în conformitate cu articolele 6 și 7 din Directiva EIM.</w:t>
      </w:r>
    </w:p>
    <w:p w:rsidR="004E4E95" w:rsidRDefault="004E4E95" w:rsidP="00EC5FFA">
      <w:pPr>
        <w:spacing w:after="0" w:line="240" w:lineRule="auto"/>
        <w:jc w:val="both"/>
      </w:pPr>
    </w:p>
    <w:p w:rsidR="004E4E95" w:rsidRDefault="004E4E95" w:rsidP="00EC5FFA">
      <w:pPr>
        <w:spacing w:after="0" w:line="240" w:lineRule="auto"/>
        <w:jc w:val="both"/>
      </w:pPr>
      <w:r>
        <w:t>(c) decizia autorității competente emise în conformitate cu articolele 8 și 9 din Directiva EIM, inclusiv informații cu privire la modul în care aceasta a fost pusă la dispoziția publicului.</w:t>
      </w:r>
    </w:p>
    <w:p w:rsidR="009327CA" w:rsidRDefault="009327CA" w:rsidP="00EC5FFA">
      <w:pPr>
        <w:spacing w:after="0" w:line="240" w:lineRule="auto"/>
        <w:jc w:val="both"/>
      </w:pPr>
      <w:r w:rsidRPr="00755B03">
        <w:t>/ Niciuna</w:t>
      </w:r>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 xml:space="preserve">Proiectul nu este inclus in niciuna dintre cele doua anexe. </w:t>
      </w:r>
      <w:r w:rsidR="009A31DC">
        <w:rPr>
          <w:b/>
        </w:rPr>
        <w:t>Te</w:t>
      </w:r>
      <w:r w:rsidR="009A31DC" w:rsidRPr="00755B03">
        <w:rPr>
          <w:b/>
        </w:rPr>
        <w:t xml:space="preserve"> </w:t>
      </w:r>
      <w:r w:rsidRPr="00755B03">
        <w:rPr>
          <w:b/>
        </w:rPr>
        <w:t xml:space="preserve">rugam sa </w:t>
      </w:r>
      <w:r w:rsidR="00A43DE6" w:rsidRPr="00755B03">
        <w:rPr>
          <w:b/>
        </w:rPr>
        <w:t>oferi</w:t>
      </w:r>
      <w:r w:rsidRPr="00755B03">
        <w:rPr>
          <w:b/>
        </w:rPr>
        <w:t xml:space="preserve"> </w:t>
      </w:r>
      <w:r w:rsidR="00A43DE6" w:rsidRPr="00755B03">
        <w:rPr>
          <w:b/>
        </w:rPr>
        <w:t>explicații</w:t>
      </w:r>
      <w:r w:rsidRPr="00755B03">
        <w:rPr>
          <w:b/>
        </w:rPr>
        <w:t>:</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4A14F6" w:rsidRPr="000F0FCD" w:rsidRDefault="004A14F6" w:rsidP="004A14F6">
            <w:pPr>
              <w:jc w:val="both"/>
              <w:rPr>
                <w:i/>
                <w:color w:val="FF0000"/>
                <w:sz w:val="20"/>
                <w:szCs w:val="20"/>
              </w:rPr>
            </w:pPr>
            <w:r w:rsidRPr="000F0FCD">
              <w:rPr>
                <w:i/>
                <w:color w:val="FF0000"/>
                <w:sz w:val="20"/>
                <w:szCs w:val="20"/>
              </w:rPr>
              <w:t>Se va completa cu informaţiile din decizia de încadrare, după caz</w:t>
            </w:r>
          </w:p>
          <w:p w:rsidR="009327CA" w:rsidRPr="00755B03" w:rsidRDefault="009327CA" w:rsidP="00EC5FFA">
            <w:pPr>
              <w:jc w:val="both"/>
              <w:rPr>
                <w:b/>
              </w:rPr>
            </w:pPr>
          </w:p>
        </w:tc>
      </w:tr>
    </w:tbl>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w:t>
      </w:r>
      <w:r w:rsidR="00405011" w:rsidRPr="00755B03">
        <w:rPr>
          <w:b/>
        </w:rPr>
        <w:t>după</w:t>
      </w:r>
      <w:r w:rsidRPr="00755B03">
        <w:rPr>
          <w:b/>
        </w:rPr>
        <w:t xml:space="preserve"> caz):.</w:t>
      </w:r>
    </w:p>
    <w:p w:rsidR="009327CA" w:rsidRPr="00755B03" w:rsidRDefault="009327CA" w:rsidP="00EC5FFA">
      <w:pPr>
        <w:spacing w:after="0" w:line="240" w:lineRule="auto"/>
        <w:jc w:val="both"/>
        <w:rPr>
          <w:b/>
        </w:rPr>
      </w:pPr>
      <w:r w:rsidRPr="00755B03">
        <w:rPr>
          <w:b/>
        </w:rPr>
        <w:t xml:space="preserve">Proiectul se afla deja in faza de </w:t>
      </w:r>
      <w:r w:rsidR="00405011" w:rsidRPr="00755B03">
        <w:rPr>
          <w:b/>
        </w:rPr>
        <w:t>construcție</w:t>
      </w:r>
      <w:r w:rsidRPr="00755B03">
        <w:rPr>
          <w:b/>
        </w:rPr>
        <w:t xml:space="preserve"> (exista cel </w:t>
      </w:r>
      <w:r w:rsidR="00405011" w:rsidRPr="00755B03">
        <w:rPr>
          <w:b/>
        </w:rPr>
        <w:t>puțin</w:t>
      </w:r>
      <w:r w:rsidRPr="00755B03">
        <w:rPr>
          <w:b/>
        </w:rPr>
        <w:t xml:space="preserve"> un contract de </w:t>
      </w:r>
      <w:r w:rsidR="00405011" w:rsidRPr="00755B03">
        <w:rPr>
          <w:b/>
        </w:rPr>
        <w:t>lucrări</w:t>
      </w:r>
      <w:r w:rsidRPr="00755B03">
        <w:rPr>
          <w:b/>
        </w:rPr>
        <w:t>) F.3.5.1?</w:t>
      </w:r>
    </w:p>
    <w:p w:rsidR="009327CA" w:rsidRPr="00755B03" w:rsidRDefault="009327CA" w:rsidP="00EC5FFA">
      <w:pPr>
        <w:spacing w:after="0" w:line="240" w:lineRule="auto"/>
        <w:jc w:val="both"/>
      </w:pPr>
      <w:r w:rsidRPr="00755B03">
        <w:t>Da / Nu</w:t>
      </w:r>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a fost deja acordata pentru acest proiect (pentru cel </w:t>
      </w:r>
      <w:r w:rsidR="00405011" w:rsidRPr="00755B03">
        <w:rPr>
          <w:b/>
        </w:rPr>
        <w:t>puțin</w:t>
      </w:r>
      <w:r w:rsidRPr="00755B03">
        <w:rPr>
          <w:b/>
        </w:rPr>
        <w:t xml:space="preserve"> un contract de </w:t>
      </w:r>
      <w:r w:rsidR="00405011" w:rsidRPr="00755B03">
        <w:rPr>
          <w:b/>
        </w:rPr>
        <w:t>lucrări</w:t>
      </w:r>
      <w:r w:rsidRPr="00755B03">
        <w:rPr>
          <w:b/>
        </w:rPr>
        <w:t>) F.3.5.2?.</w:t>
      </w:r>
    </w:p>
    <w:p w:rsidR="009327CA" w:rsidRDefault="009327CA" w:rsidP="00EC5FFA">
      <w:pPr>
        <w:spacing w:after="0" w:line="240" w:lineRule="auto"/>
        <w:jc w:val="both"/>
      </w:pPr>
      <w:r w:rsidRPr="00755B03">
        <w:t>Da / Nu</w:t>
      </w:r>
    </w:p>
    <w:p w:rsidR="004E4E95" w:rsidRDefault="004E4E95" w:rsidP="00EC5FFA">
      <w:pPr>
        <w:spacing w:after="0" w:line="240" w:lineRule="auto"/>
        <w:jc w:val="both"/>
      </w:pPr>
      <w:r>
        <w:t>La data</w:t>
      </w:r>
    </w:p>
    <w:tbl>
      <w:tblPr>
        <w:tblStyle w:val="TableGrid"/>
        <w:tblW w:w="0" w:type="auto"/>
        <w:tblLook w:val="04A0" w:firstRow="1" w:lastRow="0" w:firstColumn="1" w:lastColumn="0" w:noHBand="0" w:noVBand="1"/>
      </w:tblPr>
      <w:tblGrid>
        <w:gridCol w:w="9572"/>
      </w:tblGrid>
      <w:tr w:rsidR="004E4E95" w:rsidTr="004E4E95">
        <w:tc>
          <w:tcPr>
            <w:tcW w:w="9572" w:type="dxa"/>
          </w:tcPr>
          <w:p w:rsidR="004E4E95" w:rsidRDefault="004E4E95" w:rsidP="00EC5FFA">
            <w:pPr>
              <w:jc w:val="both"/>
            </w:pPr>
          </w:p>
        </w:tc>
      </w:tr>
    </w:tbl>
    <w:p w:rsidR="009327CA" w:rsidRPr="00755B03" w:rsidRDefault="009327CA" w:rsidP="00EC5FFA">
      <w:pPr>
        <w:spacing w:after="0" w:line="240" w:lineRule="auto"/>
        <w:jc w:val="both"/>
        <w:rPr>
          <w:b/>
        </w:rPr>
      </w:pPr>
    </w:p>
    <w:p w:rsidR="009327CA" w:rsidRPr="00755B03" w:rsidRDefault="009A31DC" w:rsidP="00EC5FFA">
      <w:pPr>
        <w:spacing w:after="0" w:line="240" w:lineRule="auto"/>
        <w:jc w:val="both"/>
        <w:rPr>
          <w:b/>
        </w:rPr>
      </w:pPr>
      <w:r w:rsidRPr="00755B03">
        <w:rPr>
          <w:b/>
        </w:rPr>
        <w:t>Mențion</w:t>
      </w:r>
      <w:r>
        <w:rPr>
          <w:b/>
        </w:rPr>
        <w:t>ează</w:t>
      </w:r>
      <w:r w:rsidRPr="00755B03">
        <w:rPr>
          <w:b/>
        </w:rPr>
        <w:t xml:space="preserve"> </w:t>
      </w:r>
      <w:r w:rsidR="009327CA" w:rsidRPr="00755B03">
        <w:rPr>
          <w:b/>
        </w:rPr>
        <w:t xml:space="preserve">autoritatea sau </w:t>
      </w:r>
      <w:r w:rsidR="00405011" w:rsidRPr="00755B03">
        <w:rPr>
          <w:b/>
        </w:rPr>
        <w:t>autoritățile</w:t>
      </w:r>
      <w:r w:rsidR="009327CA" w:rsidRPr="00755B03">
        <w:rPr>
          <w:b/>
        </w:rPr>
        <w:t xml:space="preserve"> competente care au acordat sau vor acorda aprobarea de dezvoltare:</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Pr="00755B03" w:rsidRDefault="009327CA" w:rsidP="00EC5FFA">
            <w:pPr>
              <w:jc w:val="both"/>
              <w:rPr>
                <w:b/>
              </w:rPr>
            </w:pPr>
          </w:p>
        </w:tc>
      </w:tr>
    </w:tbl>
    <w:p w:rsidR="00465FE3" w:rsidRPr="00755B03" w:rsidRDefault="00465FE3" w:rsidP="00EC5FFA">
      <w:pPr>
        <w:spacing w:after="0" w:line="240" w:lineRule="auto"/>
        <w:jc w:val="both"/>
        <w:rPr>
          <w:b/>
          <w:bCs/>
        </w:rPr>
      </w:pPr>
    </w:p>
    <w:p w:rsidR="00465FE3" w:rsidRPr="00755B03" w:rsidRDefault="00465FE3" w:rsidP="00EC5FFA">
      <w:pPr>
        <w:spacing w:after="0" w:line="240" w:lineRule="auto"/>
        <w:jc w:val="both"/>
        <w:rPr>
          <w:b/>
          <w:bCs/>
        </w:rPr>
      </w:pPr>
    </w:p>
    <w:p w:rsidR="00465FE3" w:rsidRPr="00755B03" w:rsidRDefault="009C39C0"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9" w:name="_Toc458505277"/>
      <w:r w:rsidRPr="00755B03">
        <w:rPr>
          <w:rFonts w:asciiTheme="minorHAnsi" w:hAnsiTheme="minorHAnsi"/>
          <w:color w:val="auto"/>
          <w:sz w:val="24"/>
          <w:szCs w:val="24"/>
        </w:rPr>
        <w:t>2</w:t>
      </w:r>
      <w:r w:rsidR="00D4777D">
        <w:rPr>
          <w:rFonts w:asciiTheme="minorHAnsi" w:hAnsiTheme="minorHAnsi"/>
          <w:color w:val="auto"/>
          <w:sz w:val="24"/>
          <w:szCs w:val="24"/>
        </w:rPr>
        <w:t>0</w:t>
      </w:r>
      <w:r w:rsidR="006E49CF" w:rsidRPr="00755B03">
        <w:rPr>
          <w:rFonts w:asciiTheme="minorHAnsi" w:hAnsiTheme="minorHAnsi"/>
          <w:color w:val="auto"/>
          <w:sz w:val="24"/>
          <w:szCs w:val="24"/>
        </w:rPr>
        <w:t>.</w:t>
      </w:r>
      <w:r w:rsidR="00465FE3" w:rsidRPr="00755B03">
        <w:rPr>
          <w:rFonts w:asciiTheme="minorHAnsi" w:hAnsiTheme="minorHAnsi"/>
          <w:color w:val="auto"/>
          <w:sz w:val="24"/>
          <w:szCs w:val="24"/>
        </w:rPr>
        <w:t xml:space="preserve"> Descrierea tehnică a proiectului</w:t>
      </w:r>
      <w:bookmarkEnd w:id="19"/>
      <w:r w:rsidR="00465FE3" w:rsidRPr="00755B03">
        <w:rPr>
          <w:rFonts w:asciiTheme="minorHAnsi" w:hAnsiTheme="minorHAnsi"/>
          <w:color w:val="auto"/>
          <w:sz w:val="24"/>
          <w:szCs w:val="24"/>
        </w:rPr>
        <w:t xml:space="preserve"> </w:t>
      </w:r>
    </w:p>
    <w:p w:rsidR="00465FE3" w:rsidRPr="00755B03" w:rsidRDefault="00465FE3" w:rsidP="00EC5FFA">
      <w:pPr>
        <w:spacing w:after="0" w:line="240" w:lineRule="auto"/>
        <w:jc w:val="both"/>
        <w:rPr>
          <w:b/>
          <w:bCs/>
        </w:rPr>
      </w:pPr>
    </w:p>
    <w:p w:rsidR="00465FE3" w:rsidRPr="00755B03" w:rsidRDefault="00465FE3" w:rsidP="00EC5FFA">
      <w:pPr>
        <w:spacing w:after="0" w:line="240" w:lineRule="auto"/>
        <w:jc w:val="both"/>
        <w:rPr>
          <w:b/>
          <w:bCs/>
        </w:rPr>
      </w:pPr>
      <w:r w:rsidRPr="00755B03">
        <w:rPr>
          <w:b/>
          <w:bCs/>
        </w:rPr>
        <w:t>Descrierea tehnică a proiectului</w:t>
      </w:r>
    </w:p>
    <w:tbl>
      <w:tblPr>
        <w:tblStyle w:val="TableGrid"/>
        <w:tblW w:w="0" w:type="auto"/>
        <w:tblLook w:val="04A0" w:firstRow="1" w:lastRow="0" w:firstColumn="1" w:lastColumn="0" w:noHBand="0" w:noVBand="1"/>
      </w:tblPr>
      <w:tblGrid>
        <w:gridCol w:w="9288"/>
      </w:tblGrid>
      <w:tr w:rsidR="00465FE3" w:rsidRPr="00755B03" w:rsidTr="00465FE3">
        <w:tc>
          <w:tcPr>
            <w:tcW w:w="9288" w:type="dxa"/>
          </w:tcPr>
          <w:p w:rsidR="00465FE3" w:rsidRPr="00755B03" w:rsidRDefault="00A43DE6" w:rsidP="00EC5FFA">
            <w:pPr>
              <w:jc w:val="both"/>
              <w:rPr>
                <w:b/>
                <w:bCs/>
              </w:rPr>
            </w:pPr>
            <w:r w:rsidRPr="00755B03">
              <w:rPr>
                <w:i/>
                <w:color w:val="FF0000"/>
                <w:sz w:val="20"/>
                <w:szCs w:val="20"/>
              </w:rPr>
              <w:t>După caz</w:t>
            </w:r>
          </w:p>
        </w:tc>
      </w:tr>
    </w:tbl>
    <w:p w:rsidR="00465FE3" w:rsidRPr="00755B03" w:rsidRDefault="00465FE3" w:rsidP="00EC5FFA">
      <w:pPr>
        <w:spacing w:after="0" w:line="240" w:lineRule="auto"/>
        <w:jc w:val="both"/>
        <w:rPr>
          <w:b/>
          <w:bCs/>
        </w:rPr>
      </w:pPr>
    </w:p>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0" w:name="_Toc458505278"/>
      <w:r>
        <w:rPr>
          <w:rFonts w:asciiTheme="minorHAnsi" w:hAnsiTheme="minorHAnsi"/>
          <w:color w:val="auto"/>
          <w:sz w:val="24"/>
          <w:szCs w:val="24"/>
        </w:rPr>
        <w:t>21</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Exploatare infrastructură</w:t>
      </w:r>
      <w:bookmarkEnd w:id="20"/>
    </w:p>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755B03" w:rsidTr="00411278">
        <w:tc>
          <w:tcPr>
            <w:tcW w:w="9288" w:type="dxa"/>
          </w:tcPr>
          <w:p w:rsidR="00411278" w:rsidRPr="00755B03" w:rsidRDefault="00A43DE6" w:rsidP="00EC5FFA">
            <w:pPr>
              <w:jc w:val="both"/>
              <w:rPr>
                <w:b/>
                <w:bCs/>
              </w:rPr>
            </w:pPr>
            <w:r w:rsidRPr="00755B03">
              <w:rPr>
                <w:i/>
                <w:color w:val="FF0000"/>
                <w:sz w:val="20"/>
                <w:szCs w:val="20"/>
              </w:rPr>
              <w:t>După caz</w:t>
            </w:r>
          </w:p>
        </w:tc>
      </w:tr>
    </w:tbl>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1" w:name="_Toc458505279"/>
      <w:r>
        <w:rPr>
          <w:rFonts w:asciiTheme="minorHAnsi" w:hAnsiTheme="minorHAnsi"/>
          <w:color w:val="auto"/>
          <w:sz w:val="24"/>
          <w:szCs w:val="24"/>
        </w:rPr>
        <w:t>22</w:t>
      </w:r>
      <w:r w:rsidR="00411278" w:rsidRPr="00755B03">
        <w:rPr>
          <w:rFonts w:asciiTheme="minorHAnsi" w:hAnsiTheme="minorHAnsi"/>
          <w:color w:val="auto"/>
          <w:sz w:val="24"/>
          <w:szCs w:val="24"/>
        </w:rPr>
        <w:t xml:space="preserve"> Studii de fezabilitate</w:t>
      </w:r>
      <w:bookmarkEnd w:id="21"/>
      <w:r w:rsidR="00411278" w:rsidRPr="00755B03">
        <w:rPr>
          <w:rFonts w:asciiTheme="minorHAnsi" w:hAnsiTheme="minorHAnsi"/>
          <w:color w:val="auto"/>
          <w:sz w:val="24"/>
          <w:szCs w:val="24"/>
        </w:rPr>
        <w:t xml:space="preserve"> </w:t>
      </w:r>
    </w:p>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Analiza cererii</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Descriere</w:t>
            </w:r>
          </w:p>
        </w:tc>
        <w:tc>
          <w:tcPr>
            <w:tcW w:w="1809" w:type="dxa"/>
          </w:tcPr>
          <w:p w:rsidR="00411278" w:rsidRPr="00755B03" w:rsidRDefault="00F05639" w:rsidP="00EC5FFA">
            <w:pPr>
              <w:jc w:val="both"/>
              <w:rPr>
                <w:b/>
                <w:bCs/>
              </w:rPr>
            </w:pPr>
            <w:r w:rsidRPr="00755B03">
              <w:rPr>
                <w:b/>
                <w:bCs/>
              </w:rPr>
              <w:t>Referința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 xml:space="preserve">Analiza </w:t>
      </w:r>
      <w:r w:rsidR="00F05639" w:rsidRPr="00755B03">
        <w:rPr>
          <w:b/>
          <w:bCs/>
        </w:rPr>
        <w:t>opțiunilor</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D57074" w:rsidP="00EC5FFA">
            <w:pPr>
              <w:jc w:val="both"/>
              <w:rPr>
                <w:bCs/>
              </w:rPr>
            </w:pPr>
            <w:r>
              <w:rPr>
                <w:bCs/>
              </w:rPr>
              <w:t>Te rugam sa descrii</w:t>
            </w:r>
            <w:r w:rsidR="00411278" w:rsidRPr="00755B03">
              <w:rPr>
                <w:bCs/>
              </w:rPr>
              <w:t xml:space="preserve"> pe scurt </w:t>
            </w:r>
            <w:r w:rsidR="00F05639" w:rsidRPr="00755B03">
              <w:rPr>
                <w:bCs/>
              </w:rPr>
              <w:t>opțiunile</w:t>
            </w:r>
            <w:r w:rsidR="00411278" w:rsidRPr="00755B03">
              <w:rPr>
                <w:bCs/>
              </w:rPr>
              <w:t xml:space="preserve"> alternative luate in considerare in studiile de fezabilitate (maximum 2-3 pagini) in conformitate cu abordarea </w:t>
            </w:r>
            <w:r w:rsidR="00F05639" w:rsidRPr="00755B03">
              <w:rPr>
                <w:bCs/>
              </w:rPr>
              <w:t>prevăzuta</w:t>
            </w:r>
            <w:r w:rsidR="00411278" w:rsidRPr="00755B03">
              <w:rPr>
                <w:bCs/>
              </w:rPr>
              <w:t xml:space="preserve"> in anexa III la prezentul regulament (Metodologia de realizare a analizei cost-beneficiu):</w:t>
            </w:r>
          </w:p>
        </w:tc>
        <w:tc>
          <w:tcPr>
            <w:tcW w:w="1809" w:type="dxa"/>
            <w:vMerge w:val="restart"/>
          </w:tcPr>
          <w:p w:rsidR="00411278" w:rsidRPr="00755B03" w:rsidRDefault="00411278" w:rsidP="00EC5FFA">
            <w:pPr>
              <w:jc w:val="both"/>
              <w:rPr>
                <w:b/>
                <w:bCs/>
              </w:rPr>
            </w:pPr>
            <w:r w:rsidRPr="00755B03">
              <w:rPr>
                <w:b/>
                <w:bCs/>
              </w:rPr>
              <w:t>Referință</w:t>
            </w:r>
          </w:p>
        </w:tc>
      </w:tr>
      <w:tr w:rsidR="00411278" w:rsidRPr="00755B03" w:rsidTr="00411278">
        <w:tc>
          <w:tcPr>
            <w:tcW w:w="7479" w:type="dxa"/>
          </w:tcPr>
          <w:p w:rsidR="00411278" w:rsidRPr="00755B03" w:rsidRDefault="00D57074" w:rsidP="00EC5FFA">
            <w:pPr>
              <w:jc w:val="both"/>
              <w:rPr>
                <w:bCs/>
              </w:rPr>
            </w:pPr>
            <w:r>
              <w:rPr>
                <w:bCs/>
              </w:rPr>
              <w:t xml:space="preserve">Te rugam sa </w:t>
            </w:r>
            <w:proofErr w:type="spellStart"/>
            <w:r>
              <w:rPr>
                <w:bCs/>
              </w:rPr>
              <w:t>mentionezi</w:t>
            </w:r>
            <w:proofErr w:type="spellEnd"/>
            <w:r w:rsidR="00411278" w:rsidRPr="00755B03">
              <w:rPr>
                <w:bCs/>
              </w:rPr>
              <w:t xml:space="preserve"> criteriile luate in considerare pentru selectarea celei mai bune </w:t>
            </w:r>
            <w:r w:rsidR="00F05639" w:rsidRPr="00755B03">
              <w:rPr>
                <w:bCs/>
              </w:rPr>
              <w:t>soluții</w:t>
            </w:r>
            <w:r w:rsidR="00411278" w:rsidRPr="00755B03">
              <w:rPr>
                <w:bCs/>
              </w:rPr>
              <w:t xml:space="preserve"> [</w:t>
            </w:r>
            <w:proofErr w:type="spellStart"/>
            <w:r w:rsidR="00411278" w:rsidRPr="00755B03">
              <w:rPr>
                <w:bCs/>
              </w:rPr>
              <w:t>clasificandu-le</w:t>
            </w:r>
            <w:proofErr w:type="spellEnd"/>
            <w:r w:rsidR="00411278" w:rsidRPr="00755B03">
              <w:rPr>
                <w:bCs/>
              </w:rPr>
              <w:t xml:space="preserve"> in </w:t>
            </w:r>
            <w:r w:rsidR="00F05639" w:rsidRPr="00755B03">
              <w:rPr>
                <w:bCs/>
              </w:rPr>
              <w:t>funcție</w:t>
            </w:r>
            <w:r w:rsidR="00411278" w:rsidRPr="00755B03">
              <w:rPr>
                <w:bCs/>
              </w:rPr>
              <w:t xml:space="preserve"> de importanta si metoda de evaluare, </w:t>
            </w:r>
            <w:r w:rsidR="00F05639" w:rsidRPr="00755B03">
              <w:rPr>
                <w:bCs/>
              </w:rPr>
              <w:t>ținând</w:t>
            </w:r>
            <w:r w:rsidR="00411278" w:rsidRPr="00755B03">
              <w:rPr>
                <w:bCs/>
              </w:rPr>
              <w:t xml:space="preserve"> cont de rezultatele </w:t>
            </w:r>
            <w:r w:rsidR="00F05639" w:rsidRPr="00755B03">
              <w:rPr>
                <w:bCs/>
              </w:rPr>
              <w:t>evaluării</w:t>
            </w:r>
            <w:r w:rsidR="00411278" w:rsidRPr="00755B03">
              <w:rPr>
                <w:bCs/>
              </w:rPr>
              <w:t xml:space="preserve"> privind vulnerabilitatea fata de </w:t>
            </w:r>
            <w:r w:rsidR="00F05639" w:rsidRPr="00755B03">
              <w:rPr>
                <w:bCs/>
              </w:rPr>
              <w:t>schimbările</w:t>
            </w:r>
            <w:r w:rsidR="00411278" w:rsidRPr="00755B03">
              <w:rPr>
                <w:bCs/>
              </w:rPr>
              <w:t xml:space="preserve"> climatice si ale </w:t>
            </w:r>
            <w:r w:rsidR="00F05639" w:rsidRPr="00755B03">
              <w:rPr>
                <w:bCs/>
              </w:rPr>
              <w:t>evaluării</w:t>
            </w:r>
            <w:r w:rsidR="00411278" w:rsidRPr="00755B03">
              <w:rPr>
                <w:bCs/>
              </w:rPr>
              <w:t xml:space="preserve"> riscurilor si de procedurile EIM/ESM, </w:t>
            </w:r>
            <w:r w:rsidR="00F05639" w:rsidRPr="00755B03">
              <w:rPr>
                <w:bCs/>
              </w:rPr>
              <w:t>după</w:t>
            </w:r>
            <w:r w:rsidR="00411278" w:rsidRPr="00755B03">
              <w:rPr>
                <w:bCs/>
              </w:rPr>
              <w:t xml:space="preserve"> caz (a se vedea </w:t>
            </w:r>
            <w:r w:rsidR="00F05639" w:rsidRPr="00755B03">
              <w:rPr>
                <w:bCs/>
              </w:rPr>
              <w:t>secțiunea</w:t>
            </w:r>
            <w:r w:rsidR="00411278" w:rsidRPr="00755B03">
              <w:rPr>
                <w:bCs/>
              </w:rPr>
              <w:t xml:space="preserve"> F </w:t>
            </w:r>
            <w:r w:rsidR="00F05639" w:rsidRPr="00755B03">
              <w:rPr>
                <w:bCs/>
              </w:rPr>
              <w:t>următoare</w:t>
            </w:r>
            <w:r w:rsidR="00411278" w:rsidRPr="00755B03">
              <w:rPr>
                <w:bCs/>
              </w:rPr>
              <w:t xml:space="preserve">) si </w:t>
            </w:r>
            <w:r w:rsidR="00F05639" w:rsidRPr="00755B03">
              <w:rPr>
                <w:bCs/>
              </w:rPr>
              <w:t>justificați</w:t>
            </w:r>
            <w:r w:rsidR="00411278" w:rsidRPr="00755B03">
              <w:rPr>
                <w:bCs/>
              </w:rPr>
              <w:t xml:space="preserve">, pe scurt, </w:t>
            </w:r>
            <w:r w:rsidR="00F05639" w:rsidRPr="00755B03">
              <w:rPr>
                <w:bCs/>
              </w:rPr>
              <w:t>opțiunea</w:t>
            </w:r>
            <w:r w:rsidR="00411278" w:rsidRPr="00755B03">
              <w:rPr>
                <w:bCs/>
              </w:rPr>
              <w:t xml:space="preserve"> aleasa in conformitate cu anexa III la prezentul regulament (Metodologia de realizare a analizei cost-beneficiu)]:</w:t>
            </w:r>
          </w:p>
        </w:tc>
        <w:tc>
          <w:tcPr>
            <w:tcW w:w="1809" w:type="dxa"/>
            <w:vMerge/>
          </w:tcPr>
          <w:p w:rsidR="00411278" w:rsidRPr="00755B03" w:rsidRDefault="00411278" w:rsidP="00EC5FFA">
            <w:pPr>
              <w:jc w:val="both"/>
              <w:rPr>
                <w:b/>
                <w:bCs/>
              </w:rPr>
            </w:pPr>
          </w:p>
        </w:tc>
      </w:tr>
    </w:tbl>
    <w:p w:rsidR="00A43DE6" w:rsidRPr="00755B03" w:rsidRDefault="00A43DE6" w:rsidP="00EC5FFA">
      <w:pPr>
        <w:spacing w:after="0" w:line="240" w:lineRule="auto"/>
        <w:jc w:val="both"/>
        <w:rPr>
          <w:b/>
          <w:bCs/>
        </w:rPr>
      </w:pPr>
    </w:p>
    <w:p w:rsidR="00A43DE6" w:rsidRPr="00755B03" w:rsidRDefault="00411278" w:rsidP="00EC5FFA">
      <w:pPr>
        <w:spacing w:after="0" w:line="240" w:lineRule="auto"/>
        <w:jc w:val="both"/>
        <w:rPr>
          <w:b/>
          <w:bCs/>
        </w:rPr>
      </w:pPr>
      <w:r w:rsidRPr="00755B03">
        <w:rPr>
          <w:b/>
          <w:bCs/>
        </w:rPr>
        <w:t xml:space="preserve">Fezabilitatea </w:t>
      </w:r>
      <w:r w:rsidR="00F05639" w:rsidRPr="00755B03">
        <w:rPr>
          <w:b/>
          <w:bCs/>
        </w:rPr>
        <w:t>opțiunii</w:t>
      </w:r>
      <w:r w:rsidR="00A43DE6" w:rsidRPr="00755B03">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 xml:space="preserve">Aspectul </w:t>
            </w:r>
            <w:r w:rsidR="00F05639" w:rsidRPr="00755B03">
              <w:rPr>
                <w:b/>
                <w:bCs/>
              </w:rPr>
              <w:t>instituțional</w:t>
            </w:r>
          </w:p>
        </w:tc>
        <w:tc>
          <w:tcPr>
            <w:tcW w:w="1809" w:type="dxa"/>
          </w:tcPr>
          <w:p w:rsidR="00411278" w:rsidRPr="00755B03" w:rsidRDefault="00F05639" w:rsidP="00EC5FFA">
            <w:pPr>
              <w:jc w:val="both"/>
              <w:rPr>
                <w:b/>
                <w:bCs/>
              </w:rPr>
            </w:pPr>
            <w:r w:rsidRPr="00755B03">
              <w:rPr>
                <w:b/>
                <w:bCs/>
              </w:rPr>
              <w:t>Referința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Cs/>
              </w:rPr>
            </w:pPr>
            <w:r w:rsidRPr="00755B03">
              <w:rPr>
                <w:bCs/>
              </w:rPr>
              <w:t>Aspecte tehnice, in special amplasarea, capacitatea nominala a infrastructurii principale, justificarea domeniului de aplicare si a dimensiunii proiectului in contex</w:t>
            </w:r>
            <w:r w:rsidR="0019234F" w:rsidRPr="00755B03">
              <w:rPr>
                <w:bCs/>
              </w:rPr>
              <w:t>t</w:t>
            </w:r>
            <w:r w:rsidRPr="00755B03">
              <w:rPr>
                <w:bCs/>
              </w:rPr>
              <w:t xml:space="preserve">ul cererii estimate, justificarea alegerilor </w:t>
            </w:r>
            <w:r w:rsidR="00A43DE6" w:rsidRPr="00755B03">
              <w:rPr>
                <w:bCs/>
              </w:rPr>
              <w:t>făcut</w:t>
            </w:r>
            <w:r w:rsidRPr="00755B03">
              <w:rPr>
                <w:bCs/>
              </w:rPr>
              <w:t xml:space="preserve"> cu privire la evaluarea riscurilor de dezastre naturale si climatice (</w:t>
            </w:r>
            <w:proofErr w:type="spellStart"/>
            <w:r w:rsidRPr="00755B03">
              <w:rPr>
                <w:bCs/>
              </w:rPr>
              <w:t>dupa</w:t>
            </w:r>
            <w:proofErr w:type="spellEnd"/>
            <w:r w:rsidRPr="00755B03">
              <w:rPr>
                <w:bCs/>
              </w:rPr>
              <w:t xml:space="preserve"> caz), estimarea costului de </w:t>
            </w:r>
            <w:r w:rsidR="00A43DE6" w:rsidRPr="00755B03">
              <w:rPr>
                <w:bCs/>
              </w:rPr>
              <w:t>investiție</w:t>
            </w:r>
            <w:r w:rsidRPr="00755B03">
              <w:rPr>
                <w:bCs/>
              </w:rPr>
              <w:t xml:space="preserve"> si a costului </w:t>
            </w:r>
            <w:r w:rsidR="00A43DE6" w:rsidRPr="00755B03">
              <w:rPr>
                <w:bCs/>
              </w:rPr>
              <w:t>operațional</w:t>
            </w:r>
            <w:r w:rsidRPr="00755B03">
              <w:rPr>
                <w:bCs/>
              </w:rPr>
              <w:t>:</w:t>
            </w:r>
          </w:p>
        </w:tc>
        <w:tc>
          <w:tcPr>
            <w:tcW w:w="1809" w:type="dxa"/>
          </w:tcPr>
          <w:p w:rsidR="00411278" w:rsidRPr="00755B03" w:rsidRDefault="00F05639" w:rsidP="00EC5FFA">
            <w:pPr>
              <w:jc w:val="both"/>
              <w:rPr>
                <w:b/>
                <w:bCs/>
              </w:rPr>
            </w:pPr>
            <w:r w:rsidRPr="00755B03">
              <w:rPr>
                <w:b/>
                <w:bCs/>
              </w:rPr>
              <w:t>Referința</w:t>
            </w:r>
          </w:p>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Cs/>
              </w:rPr>
            </w:pPr>
            <w:r w:rsidRPr="00755B03">
              <w:rPr>
                <w:bCs/>
              </w:rPr>
              <w:t xml:space="preserve">Aspecte de mediu si aspecte privind atenuarea </w:t>
            </w:r>
            <w:r w:rsidR="00A43DE6" w:rsidRPr="00755B03">
              <w:rPr>
                <w:bCs/>
              </w:rPr>
              <w:t>schimbărilor</w:t>
            </w:r>
            <w:r w:rsidRPr="00755B03">
              <w:rPr>
                <w:bCs/>
              </w:rPr>
              <w:t xml:space="preserve"> climatice (emisii de gaze cu efect de sera) si adaptarea la acestea (daca este cazul):</w:t>
            </w:r>
          </w:p>
        </w:tc>
        <w:tc>
          <w:tcPr>
            <w:tcW w:w="1809" w:type="dxa"/>
          </w:tcPr>
          <w:p w:rsidR="00411278" w:rsidRPr="00755B03" w:rsidRDefault="00411278" w:rsidP="00EC5FFA">
            <w:pPr>
              <w:jc w:val="both"/>
              <w:rPr>
                <w:b/>
                <w:bCs/>
              </w:rPr>
            </w:pPr>
            <w:proofErr w:type="spellStart"/>
            <w:r w:rsidRPr="00755B03">
              <w:rPr>
                <w:b/>
                <w:bCs/>
              </w:rPr>
              <w:t>Referinta</w:t>
            </w:r>
            <w:proofErr w:type="spellEnd"/>
          </w:p>
          <w:p w:rsidR="00411278" w:rsidRPr="00755B03" w:rsidRDefault="00411278" w:rsidP="00EC5FFA">
            <w:pPr>
              <w:jc w:val="both"/>
              <w:rPr>
                <w:b/>
                <w:bCs/>
              </w:rPr>
            </w:pP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Alte aspecte</w:t>
            </w:r>
          </w:p>
        </w:tc>
        <w:tc>
          <w:tcPr>
            <w:tcW w:w="1809" w:type="dxa"/>
          </w:tcPr>
          <w:p w:rsidR="00411278" w:rsidRPr="00755B03" w:rsidRDefault="00411278" w:rsidP="00EC5FFA">
            <w:pPr>
              <w:jc w:val="both"/>
              <w:rPr>
                <w:b/>
                <w:bCs/>
              </w:rPr>
            </w:pPr>
            <w:proofErr w:type="spellStart"/>
            <w:r w:rsidRPr="00755B03">
              <w:rPr>
                <w:b/>
                <w:bCs/>
              </w:rPr>
              <w:t>Referinta</w:t>
            </w:r>
            <w:proofErr w:type="spellEnd"/>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2" w:name="_Toc458505280"/>
      <w:r>
        <w:rPr>
          <w:rFonts w:asciiTheme="minorHAnsi" w:hAnsiTheme="minorHAnsi"/>
          <w:color w:val="auto"/>
          <w:sz w:val="24"/>
          <w:szCs w:val="24"/>
        </w:rPr>
        <w:t>23</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ACB - Analiza financiara</w:t>
      </w:r>
      <w:bookmarkEnd w:id="22"/>
      <w:r w:rsidR="00411278" w:rsidRPr="00755B03">
        <w:rPr>
          <w:rFonts w:asciiTheme="minorHAnsi" w:hAnsiTheme="minorHAnsi"/>
          <w:color w:val="auto"/>
          <w:sz w:val="24"/>
          <w:szCs w:val="24"/>
        </w:rPr>
        <w:t xml:space="preserve"> </w:t>
      </w:r>
    </w:p>
    <w:p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Descrierea metodologiei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755B03"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w:t>
            </w:r>
          </w:p>
        </w:tc>
      </w:tr>
      <w:tr w:rsidR="00411278" w:rsidRPr="00755B03"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 xml:space="preserve">Perioada de </w:t>
            </w:r>
            <w:proofErr w:type="spellStart"/>
            <w:r w:rsidRPr="00755B03">
              <w:rPr>
                <w:rFonts w:eastAsia="Times New Roman" w:cs="Segoe UI"/>
                <w:color w:val="4F4F4F"/>
                <w:sz w:val="20"/>
                <w:szCs w:val="20"/>
                <w:lang w:eastAsia="ro-RO"/>
              </w:rPr>
              <w:t>referinta</w:t>
            </w:r>
            <w:proofErr w:type="spellEnd"/>
            <w:r w:rsidRPr="00755B03">
              <w:rPr>
                <w:rFonts w:eastAsia="Times New Roman" w:cs="Segoe UI"/>
                <w:color w:val="4F4F4F"/>
                <w:sz w:val="20"/>
                <w:szCs w:val="20"/>
                <w:lang w:eastAsia="ro-RO"/>
              </w:rPr>
              <w:t xml:space="preserve"> (ani)</w:t>
            </w:r>
          </w:p>
        </w:tc>
        <w:tc>
          <w:tcPr>
            <w:tcW w:w="3479" w:type="dxa"/>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52.8pt;height:18.25pt" o:ole="">
                  <v:imagedata r:id="rId11" o:title=""/>
                </v:shape>
                <w:control r:id="rId12" w:name="DefaultOcxName2" w:shapeid="_x0000_i1115"/>
              </w:object>
            </w:r>
          </w:p>
        </w:tc>
      </w:tr>
      <w:tr w:rsidR="00411278" w:rsidRPr="00755B03"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19" type="#_x0000_t75" style="width:52.8pt;height:18.25pt" o:ole="">
                  <v:imagedata r:id="rId11" o:title=""/>
                </v:shape>
                <w:control r:id="rId13" w:name="DefaultOcxName3" w:shapeid="_x0000_i1119"/>
              </w:object>
            </w:r>
          </w:p>
        </w:tc>
      </w:tr>
      <w:tr w:rsidR="00411278" w:rsidRPr="00755B03" w:rsidTr="00A43DE6">
        <w:trPr>
          <w:tblHeader/>
          <w:tblCellSpacing w:w="15" w:type="dxa"/>
        </w:trPr>
        <w:tc>
          <w:tcPr>
            <w:tcW w:w="3671"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analizei cost-beneficiu (capitol/</w:t>
            </w:r>
            <w:proofErr w:type="spellStart"/>
            <w:r w:rsidRPr="00755B03">
              <w:rPr>
                <w:rFonts w:eastAsia="Times New Roman" w:cs="Segoe UI"/>
                <w:b/>
                <w:bCs/>
                <w:color w:val="333333"/>
                <w:sz w:val="20"/>
                <w:szCs w:val="20"/>
                <w:lang w:eastAsia="ro-RO"/>
              </w:rPr>
              <w:t>sectiune</w:t>
            </w:r>
            <w:proofErr w:type="spellEnd"/>
            <w:r w:rsidRPr="00755B03">
              <w:rPr>
                <w:rFonts w:eastAsia="Times New Roman" w:cs="Segoe UI"/>
                <w:b/>
                <w:bCs/>
                <w:color w:val="333333"/>
                <w:sz w:val="20"/>
                <w:szCs w:val="20"/>
                <w:lang w:eastAsia="ro-RO"/>
              </w:rPr>
              <w:t>/pagina)</w: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 xml:space="preserve">Costurile de </w:t>
            </w:r>
            <w:proofErr w:type="spellStart"/>
            <w:r w:rsidRPr="00755B03">
              <w:rPr>
                <w:rFonts w:eastAsia="Times New Roman" w:cs="Segoe UI"/>
                <w:color w:val="4F4F4F"/>
                <w:sz w:val="20"/>
                <w:szCs w:val="20"/>
                <w:lang w:eastAsia="ro-RO"/>
              </w:rPr>
              <w:t>investitie</w:t>
            </w:r>
            <w:proofErr w:type="spellEnd"/>
            <w:r w:rsidRPr="00755B03">
              <w:rPr>
                <w:rFonts w:eastAsia="Times New Roman" w:cs="Segoe UI"/>
                <w:color w:val="4F4F4F"/>
                <w:sz w:val="20"/>
                <w:szCs w:val="20"/>
                <w:lang w:eastAsia="ro-RO"/>
              </w:rPr>
              <w:t xml:space="preserve"> totale, </w:t>
            </w:r>
            <w:proofErr w:type="spellStart"/>
            <w:r w:rsidRPr="00755B03">
              <w:rPr>
                <w:rFonts w:eastAsia="Times New Roman" w:cs="Segoe UI"/>
                <w:color w:val="4F4F4F"/>
                <w:sz w:val="20"/>
                <w:szCs w:val="20"/>
                <w:lang w:eastAsia="ro-RO"/>
              </w:rPr>
              <w:t>fara</w:t>
            </w:r>
            <w:proofErr w:type="spellEnd"/>
            <w:r w:rsidRPr="00755B03">
              <w:rPr>
                <w:rFonts w:eastAsia="Times New Roman" w:cs="Segoe UI"/>
                <w:color w:val="4F4F4F"/>
                <w:sz w:val="20"/>
                <w:szCs w:val="20"/>
                <w:lang w:eastAsia="ro-RO"/>
              </w:rPr>
              <w:t xml:space="preserve"> provizioanele pentru cheltuieli </w:t>
            </w:r>
            <w:proofErr w:type="spellStart"/>
            <w:r w:rsidRPr="00755B03">
              <w:rPr>
                <w:rFonts w:eastAsia="Times New Roman" w:cs="Segoe UI"/>
                <w:color w:val="4F4F4F"/>
                <w:sz w:val="20"/>
                <w:szCs w:val="20"/>
                <w:lang w:eastAsia="ro-RO"/>
              </w:rPr>
              <w:t>neprevazute</w:t>
            </w:r>
            <w:proofErr w:type="spellEnd"/>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23" type="#_x0000_t75" style="width:52.8pt;height:18.25pt" o:ole="">
                  <v:imagedata r:id="rId11" o:title=""/>
                </v:shape>
                <w:control r:id="rId14" w:name="DefaultOcxName4" w:shapeid="_x0000_i1123"/>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27" type="#_x0000_t75" style="width:52.8pt;height:18.25pt" o:ole="">
                  <v:imagedata r:id="rId11" o:title=""/>
                </v:shape>
                <w:control r:id="rId15" w:name="DefaultOcxName5" w:shapeid="_x0000_i1127"/>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31" type="#_x0000_t75" style="width:52.8pt;height:18.25pt" o:ole="">
                  <v:imagedata r:id="rId11" o:title=""/>
                </v:shape>
                <w:control r:id="rId16" w:name="DefaultOcxName6" w:shapeid="_x0000_i1131"/>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35" type="#_x0000_t75" style="width:52.8pt;height:18.25pt" o:ole="">
                  <v:imagedata r:id="rId11" o:title=""/>
                </v:shape>
                <w:control r:id="rId17" w:name="DefaultOcxName7" w:shapeid="_x0000_i1135"/>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39" type="#_x0000_t75" style="width:52.8pt;height:18.25pt" o:ole="">
                  <v:imagedata r:id="rId11" o:title=""/>
                </v:shape>
                <w:control r:id="rId18" w:name="DefaultOcxName8" w:shapeid="_x0000_i1139"/>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43" type="#_x0000_t75" style="width:52.8pt;height:18.25pt" o:ole="">
                  <v:imagedata r:id="rId11" o:title=""/>
                </v:shape>
                <w:control r:id="rId19" w:name="DefaultOcxName9" w:shapeid="_x0000_i1143"/>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47" type="#_x0000_t75" style="width:52.8pt;height:18.25pt" o:ole="">
                  <v:imagedata r:id="rId11" o:title=""/>
                </v:shape>
                <w:control r:id="rId20" w:name="DefaultOcxName10" w:shapeid="_x0000_i1147"/>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51" type="#_x0000_t75" style="width:52.8pt;height:18.25pt" o:ole="">
                  <v:imagedata r:id="rId11" o:title=""/>
                </v:shape>
                <w:control r:id="rId21" w:name="DefaultOcxName11" w:shapeid="_x0000_i1151"/>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55" type="#_x0000_t75" style="width:52.8pt;height:18.25pt" o:ole="">
                  <v:imagedata r:id="rId11" o:title=""/>
                </v:shape>
                <w:control r:id="rId22" w:name="DefaultOcxName12" w:shapeid="_x0000_i1155"/>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lastRenderedPageBreak/>
              <w:t xml:space="preserve">Costuri de </w:t>
            </w:r>
            <w:proofErr w:type="spellStart"/>
            <w:r w:rsidRPr="00755B03">
              <w:rPr>
                <w:rFonts w:eastAsia="Times New Roman" w:cs="Segoe UI"/>
                <w:color w:val="4F4F4F"/>
                <w:sz w:val="20"/>
                <w:szCs w:val="20"/>
                <w:lang w:eastAsia="ro-RO"/>
              </w:rPr>
              <w:t>functionare</w:t>
            </w:r>
            <w:proofErr w:type="spellEnd"/>
            <w:r w:rsidRPr="00755B03">
              <w:rPr>
                <w:rFonts w:eastAsia="Times New Roman" w:cs="Segoe UI"/>
                <w:color w:val="4F4F4F"/>
                <w:sz w:val="20"/>
                <w:szCs w:val="20"/>
                <w:lang w:eastAsia="ro-RO"/>
              </w:rPr>
              <w:t xml:space="preserve"> si de </w:t>
            </w:r>
            <w:proofErr w:type="spellStart"/>
            <w:r w:rsidRPr="00755B03">
              <w:rPr>
                <w:rFonts w:eastAsia="Times New Roman" w:cs="Segoe UI"/>
                <w:color w:val="4F4F4F"/>
                <w:sz w:val="20"/>
                <w:szCs w:val="20"/>
                <w:lang w:eastAsia="ro-RO"/>
              </w:rPr>
              <w:t>inlocuire</w:t>
            </w:r>
            <w:proofErr w:type="spellEnd"/>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59" type="#_x0000_t75" style="width:52.8pt;height:18.25pt" o:ole="">
                  <v:imagedata r:id="rId11" o:title=""/>
                </v:shape>
                <w:control r:id="rId23" w:name="DefaultOcxName13" w:shapeid="_x0000_i1159"/>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63" type="#_x0000_t75" style="width:52.8pt;height:18.25pt" o:ole="">
                  <v:imagedata r:id="rId11" o:title=""/>
                </v:shape>
                <w:control r:id="rId24" w:name="DefaultOcxName14" w:shapeid="_x0000_i1163"/>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67" type="#_x0000_t75" style="width:52.8pt;height:18.25pt" o:ole="">
                  <v:imagedata r:id="rId11" o:title=""/>
                </v:shape>
                <w:control r:id="rId25" w:name="DefaultOcxName15" w:shapeid="_x0000_i1167"/>
              </w:object>
            </w:r>
          </w:p>
        </w:tc>
      </w:tr>
    </w:tbl>
    <w:p w:rsidR="00411278" w:rsidRPr="00755B03" w:rsidRDefault="00411278"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411278" w:rsidRPr="00755B03"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 xml:space="preserve">Aplicarea </w:t>
            </w:r>
            <w:proofErr w:type="spellStart"/>
            <w:r w:rsidRPr="00755B03">
              <w:rPr>
                <w:rFonts w:eastAsia="Times New Roman" w:cs="Segoe UI"/>
                <w:b/>
                <w:bCs/>
                <w:color w:val="333333"/>
                <w:sz w:val="20"/>
                <w:szCs w:val="20"/>
                <w:lang w:eastAsia="ro-RO"/>
              </w:rPr>
              <w:t>proportionala</w:t>
            </w:r>
            <w:proofErr w:type="spellEnd"/>
            <w:r w:rsidRPr="00755B03">
              <w:rPr>
                <w:rFonts w:eastAsia="Times New Roman" w:cs="Segoe UI"/>
                <w:b/>
                <w:bCs/>
                <w:color w:val="333333"/>
                <w:sz w:val="20"/>
                <w:szCs w:val="20"/>
                <w:lang w:eastAsia="ro-RO"/>
              </w:rPr>
              <w:t xml:space="preserve"> a veniturilor nete actualizate</w: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71" type="#_x0000_t75" style="width:52.8pt;height:18.25pt" o:ole="">
                  <v:imagedata r:id="rId11" o:title=""/>
                </v:shape>
                <w:control r:id="rId26" w:name="DefaultOcxName16" w:shapeid="_x0000_i1171"/>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75" type="#_x0000_t75" style="width:52.8pt;height:18.25pt" o:ole="">
                  <v:imagedata r:id="rId11" o:title=""/>
                </v:shape>
                <w:control r:id="rId27" w:name="DefaultOcxName17" w:shapeid="_x0000_i1175"/>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79" type="#_x0000_t75" style="width:52.8pt;height:18.25pt" o:ole="">
                  <v:imagedata r:id="rId11" o:title=""/>
                </v:shape>
                <w:control r:id="rId28" w:name="DefaultOcxName18" w:shapeid="_x0000_i1179"/>
              </w:objec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 xml:space="preserve">Costuri de </w:t>
            </w:r>
            <w:proofErr w:type="spellStart"/>
            <w:r w:rsidRPr="00755B03">
              <w:rPr>
                <w:rFonts w:eastAsia="Times New Roman" w:cs="Segoe UI"/>
                <w:color w:val="4F4F4F"/>
                <w:sz w:val="20"/>
                <w:szCs w:val="20"/>
                <w:lang w:eastAsia="ro-RO"/>
              </w:rPr>
              <w:t>investitie</w:t>
            </w:r>
            <w:proofErr w:type="spellEnd"/>
            <w:r w:rsidRPr="00755B03">
              <w:rPr>
                <w:rFonts w:eastAsia="Times New Roman" w:cs="Segoe UI"/>
                <w:color w:val="4F4F4F"/>
                <w:sz w:val="20"/>
                <w:szCs w:val="20"/>
                <w:lang w:eastAsia="ro-RO"/>
              </w:rPr>
              <w:t xml:space="preserve"> totale - venituri nete</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83" type="#_x0000_t75" style="width:52.8pt;height:18.25pt" o:ole="">
                  <v:imagedata r:id="rId11" o:title=""/>
                </v:shape>
                <w:control r:id="rId29" w:name="DefaultOcxName19" w:shapeid="_x0000_i1183"/>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87" type="#_x0000_t75" style="width:52.8pt;height:18.25pt" o:ole="">
                  <v:imagedata r:id="rId11" o:title=""/>
                </v:shape>
                <w:control r:id="rId30" w:name="DefaultOcxName20" w:shapeid="_x0000_i1187"/>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91" type="#_x0000_t75" style="width:52.8pt;height:18.25pt" o:ole="">
                  <v:imagedata r:id="rId11" o:title=""/>
                </v:shape>
                <w:control r:id="rId31" w:name="DefaultOcxName21" w:shapeid="_x0000_i1191"/>
              </w:objec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95" type="#_x0000_t75" style="width:52.8pt;height:18.25pt" o:ole="">
                  <v:imagedata r:id="rId11" o:title=""/>
                </v:shape>
                <w:control r:id="rId32" w:name="DefaultOcxName22" w:shapeid="_x0000_i1195"/>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199" type="#_x0000_t75" style="width:52.8pt;height:18.25pt" o:ole="">
                  <v:imagedata r:id="rId11" o:title=""/>
                </v:shape>
                <w:control r:id="rId33" w:name="DefaultOcxName23" w:shapeid="_x0000_i1199"/>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03" type="#_x0000_t75" style="width:52.8pt;height:18.25pt" o:ole="">
                  <v:imagedata r:id="rId11" o:title=""/>
                </v:shape>
                <w:control r:id="rId34" w:name="DefaultOcxName24" w:shapeid="_x0000_i1203"/>
              </w:object>
            </w:r>
          </w:p>
        </w:tc>
      </w:tr>
      <w:tr w:rsidR="00411278" w:rsidRPr="00755B03" w:rsidTr="00411278">
        <w:trPr>
          <w:tblHeader/>
          <w:tblCellSpacing w:w="15" w:type="dxa"/>
        </w:trPr>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proofErr w:type="spellStart"/>
            <w:r w:rsidRPr="00755B03">
              <w:rPr>
                <w:rFonts w:eastAsia="Times New Roman" w:cs="Segoe UI"/>
                <w:b/>
                <w:bCs/>
                <w:color w:val="333333"/>
                <w:sz w:val="20"/>
                <w:szCs w:val="20"/>
                <w:lang w:eastAsia="ro-RO"/>
              </w:rPr>
              <w:t>Fara</w:t>
            </w:r>
            <w:proofErr w:type="spellEnd"/>
            <w:r w:rsidRPr="00755B03">
              <w:rPr>
                <w:rFonts w:eastAsia="Times New Roman" w:cs="Segoe UI"/>
                <w:b/>
                <w:bCs/>
                <w:color w:val="333333"/>
                <w:sz w:val="20"/>
                <w:szCs w:val="20"/>
                <w:lang w:eastAsia="ro-RO"/>
              </w:rPr>
              <w:t xml:space="preserve"> sprijin din partea Uniunii</w:t>
            </w:r>
          </w:p>
        </w:tc>
        <w:tc>
          <w:tcPr>
            <w:tcW w:w="0" w:type="auto"/>
            <w:gridSpan w:val="3"/>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 (capitol/</w:t>
            </w:r>
            <w:proofErr w:type="spellStart"/>
            <w:r w:rsidRPr="00755B03">
              <w:rPr>
                <w:rFonts w:eastAsia="Times New Roman" w:cs="Segoe UI"/>
                <w:b/>
                <w:bCs/>
                <w:color w:val="333333"/>
                <w:sz w:val="20"/>
                <w:szCs w:val="20"/>
                <w:lang w:eastAsia="ro-RO"/>
              </w:rPr>
              <w:t>sectiune</w:t>
            </w:r>
            <w:proofErr w:type="spellEnd"/>
            <w:r w:rsidRPr="00755B03">
              <w:rPr>
                <w:rFonts w:eastAsia="Times New Roman" w:cs="Segoe UI"/>
                <w:b/>
                <w:bCs/>
                <w:color w:val="333333"/>
                <w:sz w:val="20"/>
                <w:szCs w:val="20"/>
                <w:lang w:eastAsia="ro-RO"/>
              </w:rPr>
              <w:t>/pagina)</w:t>
            </w:r>
          </w:p>
        </w:tc>
      </w:tr>
      <w:tr w:rsidR="00411278" w:rsidRPr="00755B03"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07" type="#_x0000_t75" style="width:52.8pt;height:18.25pt" o:ole="">
                  <v:imagedata r:id="rId11" o:title=""/>
                </v:shape>
                <w:control r:id="rId35" w:name="DefaultOcxName25" w:shapeid="_x0000_i1207"/>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11" type="#_x0000_t75" style="width:52.8pt;height:18.25pt" o:ole="">
                  <v:imagedata r:id="rId11" o:title=""/>
                </v:shape>
                <w:control r:id="rId36" w:name="DefaultOcxName26" w:shapeid="_x0000_i1211"/>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15" type="#_x0000_t75" style="width:52.8pt;height:18.25pt" o:ole="">
                  <v:imagedata r:id="rId11" o:title=""/>
                </v:shape>
                <w:control r:id="rId37" w:name="DefaultOcxName27" w:shapeid="_x0000_i1215"/>
              </w:object>
            </w:r>
          </w:p>
        </w:tc>
      </w:tr>
      <w:tr w:rsidR="00411278" w:rsidRPr="00755B03"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19" type="#_x0000_t75" style="width:52.8pt;height:18.25pt" o:ole="">
                  <v:imagedata r:id="rId11" o:title=""/>
                </v:shape>
                <w:control r:id="rId38" w:name="DefaultOcxName28" w:shapeid="_x0000_i1219"/>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23" type="#_x0000_t75" style="width:52.8pt;height:18.25pt" o:ole="">
                  <v:imagedata r:id="rId11" o:title=""/>
                </v:shape>
                <w:control r:id="rId39" w:name="DefaultOcxName29" w:shapeid="_x0000_i1223"/>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27" type="#_x0000_t75" style="width:52.8pt;height:18.25pt" o:ole="">
                  <v:imagedata r:id="rId11" o:title=""/>
                </v:shape>
                <w:control r:id="rId40" w:name="DefaultOcxName30" w:shapeid="_x0000_i1227"/>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tc>
      </w:tr>
    </w:tbl>
    <w:p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p>
    <w:p w:rsidR="00411278" w:rsidRPr="00755B03" w:rsidRDefault="00411278" w:rsidP="00EC5FFA">
      <w:pPr>
        <w:shd w:val="clear" w:color="auto" w:fill="D9D9D9" w:themeFill="background1" w:themeFillShade="D9"/>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Strategia de tarifare si accesibilitate din punct de vedere economic (daca este cazul)</w:t>
      </w:r>
    </w:p>
    <w:p w:rsidR="00411278" w:rsidRPr="00755B03" w:rsidRDefault="00411278"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Se </w:t>
      </w:r>
      <w:proofErr w:type="spellStart"/>
      <w:r w:rsidRPr="00755B03">
        <w:rPr>
          <w:rFonts w:eastAsia="Times New Roman" w:cs="Segoe UI"/>
          <w:b/>
          <w:bCs/>
          <w:color w:val="262626"/>
          <w:sz w:val="20"/>
          <w:szCs w:val="20"/>
          <w:lang w:eastAsia="ro-RO"/>
        </w:rPr>
        <w:t>precon</w:t>
      </w:r>
      <w:r w:rsidR="00A057F3">
        <w:rPr>
          <w:rFonts w:eastAsia="Times New Roman" w:cs="Segoe UI"/>
          <w:b/>
          <w:bCs/>
          <w:color w:val="262626"/>
          <w:sz w:val="20"/>
          <w:szCs w:val="20"/>
          <w:lang w:eastAsia="ro-RO"/>
        </w:rPr>
        <w:t>i</w:t>
      </w:r>
      <w:r w:rsidRPr="00755B03">
        <w:rPr>
          <w:rFonts w:eastAsia="Times New Roman" w:cs="Segoe UI"/>
          <w:b/>
          <w:bCs/>
          <w:color w:val="262626"/>
          <w:sz w:val="20"/>
          <w:szCs w:val="20"/>
          <w:lang w:eastAsia="ro-RO"/>
        </w:rPr>
        <w:t>zeaza</w:t>
      </w:r>
      <w:proofErr w:type="spellEnd"/>
      <w:r w:rsidRPr="00755B03">
        <w:rPr>
          <w:rFonts w:eastAsia="Times New Roman" w:cs="Segoe UI"/>
          <w:b/>
          <w:bCs/>
          <w:color w:val="262626"/>
          <w:sz w:val="20"/>
          <w:szCs w:val="20"/>
          <w:lang w:eastAsia="ro-RO"/>
        </w:rPr>
        <w:t xml:space="preserve"> ca proiectul va genera venituri prin instituirea de tarife sau de taxe suportate de utilizatori?</w:t>
      </w:r>
    </w:p>
    <w:p w:rsidR="005718F9" w:rsidRDefault="005718F9"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Cs/>
          <w:color w:val="262626"/>
          <w:sz w:val="20"/>
          <w:szCs w:val="20"/>
          <w:lang w:eastAsia="ro-RO"/>
        </w:rPr>
        <w:t>Da / Nu</w:t>
      </w:r>
    </w:p>
    <w:p w:rsidR="00D57074" w:rsidRPr="00D57074"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 xml:space="preserve">Te rugăm să furnizezi detalii privind sistemul de taxare (tipul şi nivelul taxelor, principiul sau </w:t>
      </w:r>
      <w:proofErr w:type="spellStart"/>
      <w:r w:rsidRPr="00D57074">
        <w:rPr>
          <w:rFonts w:eastAsia="Times New Roman" w:cs="Segoe UI"/>
          <w:color w:val="262626"/>
          <w:sz w:val="20"/>
          <w:szCs w:val="20"/>
          <w:lang w:eastAsia="ro-RO"/>
        </w:rPr>
        <w:t>legislatia</w:t>
      </w:r>
      <w:proofErr w:type="spellEnd"/>
      <w:r w:rsidRPr="00D57074">
        <w:rPr>
          <w:rFonts w:eastAsia="Times New Roman" w:cs="Segoe UI"/>
          <w:color w:val="262626"/>
          <w:sz w:val="20"/>
          <w:szCs w:val="20"/>
          <w:lang w:eastAsia="ro-RO"/>
        </w:rPr>
        <w:t xml:space="preserve"> Uniunii pe baza cărora au fost instituite taxele:</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Vor fi acoperite costurile cu ajutorul taxelor?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sidRPr="00D57074">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rsidR="005718F9" w:rsidRDefault="00A057F3"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Variază</w:t>
      </w:r>
      <w:r w:rsidR="00411278" w:rsidRPr="00755B03">
        <w:rPr>
          <w:rFonts w:eastAsia="Times New Roman" w:cs="Segoe UI"/>
          <w:b/>
          <w:bCs/>
          <w:color w:val="262626"/>
          <w:sz w:val="20"/>
          <w:szCs w:val="20"/>
          <w:lang w:eastAsia="ro-RO"/>
        </w:rPr>
        <w:t xml:space="preserve"> taxele de la un utilizator la altul?</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Daca DA - S</w:t>
      </w:r>
      <w:r w:rsidRPr="00D57074">
        <w:rPr>
          <w:rFonts w:eastAsia="Times New Roman" w:cs="Segoe UI"/>
          <w:color w:val="262626"/>
          <w:sz w:val="20"/>
          <w:szCs w:val="20"/>
          <w:lang w:eastAsia="ro-RO"/>
        </w:rPr>
        <w:t>unt taxele proporţionale cu utilizarea diferită a proiectului (consumul real)? Te rugăm să furnizezi detalii:</w:t>
      </w: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Sunt taxele </w:t>
      </w:r>
      <w:r w:rsidR="00A057F3" w:rsidRPr="00755B03">
        <w:rPr>
          <w:rFonts w:eastAsia="Times New Roman" w:cs="Segoe UI"/>
          <w:b/>
          <w:bCs/>
          <w:color w:val="262626"/>
          <w:sz w:val="20"/>
          <w:szCs w:val="20"/>
          <w:lang w:eastAsia="ro-RO"/>
        </w:rPr>
        <w:t>proporționale</w:t>
      </w:r>
      <w:r w:rsidRPr="00755B03">
        <w:rPr>
          <w:rFonts w:eastAsia="Times New Roman" w:cs="Segoe UI"/>
          <w:b/>
          <w:bCs/>
          <w:color w:val="262626"/>
          <w:sz w:val="20"/>
          <w:szCs w:val="20"/>
          <w:lang w:eastAsia="ro-RO"/>
        </w:rPr>
        <w:t xml:space="preserve"> cu poluarea cauzata de utilizator?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color w:val="262626"/>
          <w:sz w:val="20"/>
          <w:szCs w:val="20"/>
          <w:lang w:eastAsia="ro-RO"/>
        </w:rPr>
        <w:t>Te rugăm să furnizezi detalii:</w:t>
      </w: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A fost luata in considerare accesibilitatea taxelor pentru utilizatori?</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Default="00D57074" w:rsidP="00EC5FFA">
      <w:pPr>
        <w:shd w:val="clear" w:color="auto" w:fill="FBFBFB"/>
        <w:spacing w:after="0" w:line="240" w:lineRule="auto"/>
        <w:jc w:val="both"/>
        <w:rPr>
          <w:rFonts w:eastAsia="Times New Roman" w:cs="Segoe UI"/>
          <w:bCs/>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b/>
          <w:bCs/>
          <w:color w:val="262626"/>
          <w:sz w:val="20"/>
          <w:szCs w:val="20"/>
          <w:lang w:eastAsia="ro-RO"/>
        </w:rPr>
        <w:t>Te rugăm să furnizezi detalii:</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3" w:name="_Toc458505281"/>
      <w:r>
        <w:rPr>
          <w:rFonts w:asciiTheme="minorHAnsi" w:hAnsiTheme="minorHAnsi"/>
          <w:color w:val="auto"/>
          <w:sz w:val="24"/>
          <w:szCs w:val="24"/>
        </w:rPr>
        <w:t>24</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economica</w:t>
      </w:r>
      <w:bookmarkEnd w:id="23"/>
      <w:r w:rsidR="005718F9" w:rsidRPr="00755B03">
        <w:rPr>
          <w:rFonts w:asciiTheme="minorHAnsi" w:hAnsiTheme="minorHAnsi"/>
          <w:color w:val="auto"/>
          <w:sz w:val="24"/>
          <w:szCs w:val="24"/>
        </w:rPr>
        <w:t xml:space="preserve"> </w:t>
      </w:r>
    </w:p>
    <w:p w:rsidR="004A14F6" w:rsidRDefault="004A14F6" w:rsidP="004A14F6">
      <w:pPr>
        <w:shd w:val="clear" w:color="auto" w:fill="FBFBFB"/>
        <w:spacing w:after="0" w:line="240" w:lineRule="auto"/>
        <w:rPr>
          <w:rFonts w:eastAsia="Times New Roman" w:cs="Segoe UI"/>
          <w:color w:val="FF0000"/>
          <w:sz w:val="20"/>
          <w:szCs w:val="20"/>
          <w:lang w:eastAsia="ro-RO"/>
        </w:rPr>
      </w:pPr>
      <w:r w:rsidRPr="00D423C9">
        <w:rPr>
          <w:rFonts w:eastAsia="Times New Roman" w:cs="Segoe UI"/>
          <w:color w:val="FF0000"/>
          <w:sz w:val="20"/>
          <w:szCs w:val="20"/>
          <w:lang w:eastAsia="ro-RO"/>
        </w:rPr>
        <w:t xml:space="preserve">Doar pentru proiectele peste </w:t>
      </w:r>
      <w:r w:rsidR="00D423C9" w:rsidRPr="00D423C9">
        <w:rPr>
          <w:rFonts w:eastAsia="Times New Roman" w:cs="Segoe UI"/>
          <w:color w:val="FF0000"/>
          <w:sz w:val="20"/>
          <w:szCs w:val="20"/>
          <w:lang w:eastAsia="ro-RO"/>
        </w:rPr>
        <w:t>10</w:t>
      </w:r>
      <w:r w:rsidRPr="00D423C9">
        <w:rPr>
          <w:rFonts w:eastAsia="Times New Roman" w:cs="Segoe UI"/>
          <w:color w:val="FF0000"/>
          <w:sz w:val="20"/>
          <w:szCs w:val="20"/>
          <w:lang w:eastAsia="ro-RO"/>
        </w:rPr>
        <w:t xml:space="preserve"> milioane de euro</w:t>
      </w:r>
    </w:p>
    <w:p w:rsidR="004A14F6" w:rsidRDefault="004A14F6"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 metodologie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856"/>
        <w:gridCol w:w="2390"/>
        <w:gridCol w:w="3205"/>
        <w:gridCol w:w="2078"/>
        <w:gridCol w:w="843"/>
      </w:tblGrid>
      <w:tr w:rsidR="005718F9" w:rsidRPr="00755B03"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Beneficiu</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beneficiile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451"/>
        <w:gridCol w:w="2625"/>
        <w:gridCol w:w="3520"/>
        <w:gridCol w:w="1933"/>
        <w:gridCol w:w="843"/>
      </w:tblGrid>
      <w:tr w:rsidR="005718F9" w:rsidRPr="00755B03"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Cost</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costuri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Principalii indicatori ai analizei economice in conformitate cu documentul privind analiza cost-beneficiu</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870"/>
        <w:gridCol w:w="1095"/>
        <w:gridCol w:w="5451"/>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Principalii parametri si indicatori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Valori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cost-beneficiu(capitol/</w:t>
            </w:r>
            <w:r w:rsidR="00A057F3" w:rsidRPr="00755B03">
              <w:rPr>
                <w:rFonts w:eastAsia="Times New Roman" w:cs="Segoe UI"/>
                <w:b/>
                <w:bCs/>
                <w:color w:val="333333"/>
                <w:sz w:val="20"/>
                <w:szCs w:val="20"/>
                <w:lang w:eastAsia="ro-RO"/>
              </w:rPr>
              <w:t>secțiune</w:t>
            </w:r>
            <w:r w:rsidRPr="00755B03">
              <w:rPr>
                <w:rFonts w:eastAsia="Times New Roman" w:cs="Segoe UI"/>
                <w:b/>
                <w:bCs/>
                <w:color w:val="333333"/>
                <w:sz w:val="20"/>
                <w:szCs w:val="20"/>
                <w:lang w:eastAsia="ro-RO"/>
              </w:rPr>
              <w:t>/pagina)</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sociala (%)</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31" type="#_x0000_t75" style="width:52.8pt;height:18.25pt" o:ole="">
                  <v:imagedata r:id="rId11" o:title=""/>
                </v:shape>
                <w:control r:id="rId41" w:name="DefaultOcxName210" w:shapeid="_x0000_i1231"/>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35" type="#_x0000_t75" style="width:52.8pt;height:18.25pt" o:ole="">
                  <v:imagedata r:id="rId11" o:title=""/>
                </v:shape>
                <w:control r:id="rId42" w:name="DefaultOcxName31" w:shapeid="_x0000_i1235"/>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economica (%)</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39" type="#_x0000_t75" style="width:52.8pt;height:18.25pt" o:ole="">
                  <v:imagedata r:id="rId11" o:title=""/>
                </v:shape>
                <w:control r:id="rId43" w:name="DefaultOcxName41" w:shapeid="_x0000_i1239"/>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43" type="#_x0000_t75" style="width:52.8pt;height:18.25pt" o:ole="">
                  <v:imagedata r:id="rId11" o:title=""/>
                </v:shape>
                <w:control r:id="rId44" w:name="DefaultOcxName51" w:shapeid="_x0000_i1243"/>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Valoarea actualizata neta economica (in EUR)</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47" type="#_x0000_t75" style="width:52.8pt;height:18.25pt" o:ole="">
                  <v:imagedata r:id="rId11" o:title=""/>
                </v:shape>
                <w:control r:id="rId45" w:name="DefaultOcxName61" w:shapeid="_x0000_i1247"/>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51" type="#_x0000_t75" style="width:52.8pt;height:18.25pt" o:ole="">
                  <v:imagedata r:id="rId11" o:title=""/>
                </v:shape>
                <w:control r:id="rId46" w:name="DefaultOcxName71" w:shapeid="_x0000_i1251"/>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Raport cost beneficiu</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55" type="#_x0000_t75" style="width:52.8pt;height:18.25pt" o:ole="">
                  <v:imagedata r:id="rId11" o:title=""/>
                </v:shape>
                <w:control r:id="rId47" w:name="DefaultOcxName81" w:shapeid="_x0000_i1255"/>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59" type="#_x0000_t75" style="width:52.8pt;height:18.25pt" o:ole="">
                  <v:imagedata r:id="rId11" o:title=""/>
                </v:shape>
                <w:control r:id="rId48" w:name="DefaultOcxName91" w:shapeid="_x0000_i1259"/>
              </w:object>
            </w: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Impactul proiectului asupra </w:t>
      </w:r>
      <w:r w:rsidR="00A057F3" w:rsidRPr="00755B03">
        <w:rPr>
          <w:rFonts w:eastAsia="Times New Roman" w:cs="Segoe UI"/>
          <w:color w:val="262626"/>
          <w:sz w:val="20"/>
          <w:szCs w:val="20"/>
          <w:lang w:eastAsia="ro-RO"/>
        </w:rPr>
        <w:t>ocupării</w:t>
      </w:r>
      <w:r w:rsidRPr="00755B03">
        <w:rPr>
          <w:rFonts w:eastAsia="Times New Roman" w:cs="Segoe UI"/>
          <w:color w:val="262626"/>
          <w:sz w:val="20"/>
          <w:szCs w:val="20"/>
          <w:lang w:eastAsia="ro-RO"/>
        </w:rPr>
        <w:t xml:space="preserve"> </w:t>
      </w:r>
      <w:r w:rsidR="00A057F3" w:rsidRPr="00755B03">
        <w:rPr>
          <w:rFonts w:eastAsia="Times New Roman" w:cs="Segoe UI"/>
          <w:color w:val="262626"/>
          <w:sz w:val="20"/>
          <w:szCs w:val="20"/>
          <w:lang w:eastAsia="ro-RO"/>
        </w:rPr>
        <w:t>forței</w:t>
      </w:r>
      <w:r w:rsidRPr="00755B03">
        <w:rPr>
          <w:rFonts w:eastAsia="Times New Roman" w:cs="Segoe UI"/>
          <w:color w:val="262626"/>
          <w:sz w:val="20"/>
          <w:szCs w:val="20"/>
          <w:lang w:eastAsia="ro-RO"/>
        </w:rPr>
        <w:t xml:space="preserve"> de munca</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4093"/>
        <w:gridCol w:w="1095"/>
        <w:gridCol w:w="3837"/>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implementare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63" type="#_x0000_t75" style="width:52.8pt;height:18.25pt" o:ole="">
                  <v:imagedata r:id="rId11" o:title=""/>
                </v:shape>
                <w:control r:id="rId49" w:name="DefaultOcxName101" w:shapeid="_x0000_i1263"/>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67" type="#_x0000_t75" style="width:52.8pt;height:18.25pt" o:ole="">
                  <v:imagedata r:id="rId11" o:title=""/>
                </v:shape>
                <w:control r:id="rId50" w:name="DefaultOcxName111" w:shapeid="_x0000_i1267"/>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71" type="#_x0000_t75" style="width:52.8pt;height:18.25pt" o:ole="">
                  <v:imagedata r:id="rId11" o:title=""/>
                </v:shape>
                <w:control r:id="rId51" w:name="DefaultOcxName121" w:shapeid="_x0000_i1271"/>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75" type="#_x0000_t75" style="width:52.8pt;height:18.25pt" o:ole="">
                  <v:imagedata r:id="rId11" o:title=""/>
                </v:shape>
                <w:control r:id="rId52" w:name="DefaultOcxName131" w:shapeid="_x0000_i1275"/>
              </w:object>
            </w:r>
          </w:p>
        </w:tc>
      </w:tr>
    </w:tbl>
    <w:p w:rsidR="005718F9" w:rsidRPr="00755B03" w:rsidRDefault="005718F9"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5116"/>
        <w:gridCol w:w="1095"/>
        <w:gridCol w:w="3205"/>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 (numai pt. </w:t>
            </w:r>
            <w:proofErr w:type="spellStart"/>
            <w:r w:rsidR="005718F9" w:rsidRPr="00755B03">
              <w:rPr>
                <w:rFonts w:eastAsia="Times New Roman" w:cs="Segoe UI"/>
                <w:b/>
                <w:bCs/>
                <w:color w:val="333333"/>
                <w:sz w:val="20"/>
                <w:szCs w:val="20"/>
                <w:lang w:eastAsia="ro-RO"/>
              </w:rPr>
              <w:t>inv</w:t>
            </w:r>
            <w:proofErr w:type="spellEnd"/>
            <w:r w:rsidR="005718F9" w:rsidRPr="00755B03">
              <w:rPr>
                <w:rFonts w:eastAsia="Times New Roman" w:cs="Segoe UI"/>
                <w:b/>
                <w:bCs/>
                <w:color w:val="333333"/>
                <w:sz w:val="20"/>
                <w:szCs w:val="20"/>
                <w:lang w:eastAsia="ro-RO"/>
              </w:rPr>
              <w:t>. productive)</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79" type="#_x0000_t75" style="width:52.8pt;height:18.25pt" o:ole="">
                  <v:imagedata r:id="rId11" o:title=""/>
                </v:shape>
                <w:control r:id="rId53" w:name="DefaultOcxName141" w:shapeid="_x0000_i1279"/>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83" type="#_x0000_t75" style="width:52.8pt;height:18.25pt" o:ole="">
                  <v:imagedata r:id="rId11" o:title=""/>
                </v:shape>
                <w:control r:id="rId54" w:name="DefaultOcxName151" w:shapeid="_x0000_i1283"/>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 xml:space="preserve">Nr. locurilor de munca </w:t>
            </w:r>
            <w:r w:rsidR="00A057F3" w:rsidRPr="00755B03">
              <w:rPr>
                <w:rFonts w:eastAsia="Times New Roman" w:cs="Segoe UI"/>
                <w:color w:val="4F4F4F"/>
                <w:sz w:val="20"/>
                <w:szCs w:val="20"/>
                <w:lang w:eastAsia="ro-RO"/>
              </w:rPr>
              <w:t>menținute</w:t>
            </w:r>
            <w:r w:rsidRPr="00755B03">
              <w:rPr>
                <w:rFonts w:eastAsia="Times New Roman" w:cs="Segoe UI"/>
                <w:color w:val="4F4F4F"/>
                <w:sz w:val="20"/>
                <w:szCs w:val="20"/>
                <w:lang w:eastAsia="ro-RO"/>
              </w:rPr>
              <w:t xml:space="preserve"> (numai pt. </w:t>
            </w:r>
            <w:proofErr w:type="spellStart"/>
            <w:r w:rsidRPr="00755B03">
              <w:rPr>
                <w:rFonts w:eastAsia="Times New Roman" w:cs="Segoe UI"/>
                <w:color w:val="4F4F4F"/>
                <w:sz w:val="20"/>
                <w:szCs w:val="20"/>
                <w:lang w:eastAsia="ro-RO"/>
              </w:rPr>
              <w:t>inv</w:t>
            </w:r>
            <w:proofErr w:type="spellEnd"/>
            <w:r w:rsidRPr="00755B03">
              <w:rPr>
                <w:rFonts w:eastAsia="Times New Roman" w:cs="Segoe UI"/>
                <w:color w:val="4F4F4F"/>
                <w:sz w:val="20"/>
                <w:szCs w:val="20"/>
                <w:lang w:eastAsia="ro-RO"/>
              </w:rPr>
              <w:t>. productive)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v:shape id="_x0000_i1287" type="#_x0000_t75" style="width:52.8pt;height:18.25pt" o:ole="">
                  <v:imagedata r:id="rId11" o:title=""/>
                </v:shape>
                <w:control r:id="rId55" w:name="DefaultOcxName161" w:shapeid="_x0000_i1287"/>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Nu se aplica</w:t>
            </w: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roofErr w:type="spellStart"/>
      <w:r w:rsidRPr="00755B03">
        <w:rPr>
          <w:rFonts w:eastAsia="Times New Roman" w:cs="Segoe UI"/>
          <w:color w:val="262626"/>
          <w:sz w:val="20"/>
          <w:szCs w:val="20"/>
          <w:lang w:eastAsia="ro-RO"/>
        </w:rPr>
        <w:t>Indicati</w:t>
      </w:r>
      <w:proofErr w:type="spellEnd"/>
      <w:r w:rsidRPr="00755B03">
        <w:rPr>
          <w:rFonts w:eastAsia="Times New Roman" w:cs="Segoe UI"/>
          <w:color w:val="262626"/>
          <w:sz w:val="20"/>
          <w:szCs w:val="20"/>
          <w:lang w:eastAsia="ro-RO"/>
        </w:rPr>
        <w:t xml:space="preserve"> daca </w:t>
      </w:r>
      <w:r w:rsidR="00A057F3" w:rsidRPr="00755B03">
        <w:rPr>
          <w:rFonts w:eastAsia="Times New Roman" w:cs="Segoe UI"/>
          <w:color w:val="262626"/>
          <w:sz w:val="20"/>
          <w:szCs w:val="20"/>
          <w:lang w:eastAsia="ro-RO"/>
        </w:rPr>
        <w:t>contribuția</w:t>
      </w:r>
      <w:r w:rsidRPr="00755B03">
        <w:rPr>
          <w:rFonts w:eastAsia="Times New Roman" w:cs="Segoe UI"/>
          <w:color w:val="262626"/>
          <w:sz w:val="20"/>
          <w:szCs w:val="20"/>
          <w:lang w:eastAsia="ro-RO"/>
        </w:rPr>
        <w:t xml:space="preserve"> financiara a fondurilor nu determina </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roofErr w:type="spellStart"/>
      <w:r w:rsidRPr="00755B03">
        <w:rPr>
          <w:rFonts w:eastAsia="Times New Roman" w:cs="Segoe UI"/>
          <w:color w:val="262626"/>
          <w:sz w:val="20"/>
          <w:szCs w:val="20"/>
          <w:lang w:eastAsia="ro-RO"/>
        </w:rPr>
        <w:t>Identificati</w:t>
      </w:r>
      <w:proofErr w:type="spellEnd"/>
      <w:r w:rsidRPr="00755B03">
        <w:rPr>
          <w:rFonts w:eastAsia="Times New Roman" w:cs="Segoe UI"/>
          <w:color w:val="262626"/>
          <w:sz w:val="20"/>
          <w:szCs w:val="20"/>
          <w:lang w:eastAsia="ro-RO"/>
        </w:rPr>
        <w:t xml:space="preserve"> principalele beneficii si costuri care nu pot fi cuantificate/monetizate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4" w:name="_Toc458505282"/>
      <w:r>
        <w:rPr>
          <w:rFonts w:asciiTheme="minorHAnsi" w:hAnsiTheme="minorHAnsi"/>
          <w:color w:val="auto"/>
          <w:sz w:val="24"/>
          <w:szCs w:val="24"/>
        </w:rPr>
        <w:t>25</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w:t>
      </w:r>
      <w:proofErr w:type="spellStart"/>
      <w:r w:rsidR="005718F9" w:rsidRPr="00755B03">
        <w:rPr>
          <w:rFonts w:asciiTheme="minorHAnsi" w:hAnsiTheme="minorHAnsi"/>
          <w:color w:val="auto"/>
          <w:sz w:val="24"/>
          <w:szCs w:val="24"/>
        </w:rPr>
        <w:t>senzitivitate</w:t>
      </w:r>
      <w:bookmarkEnd w:id="24"/>
      <w:proofErr w:type="spellEnd"/>
      <w:r w:rsidR="005718F9" w:rsidRPr="00755B03">
        <w:rPr>
          <w:rFonts w:asciiTheme="minorHAnsi" w:hAnsiTheme="minorHAnsi"/>
          <w:color w:val="auto"/>
          <w:sz w:val="24"/>
          <w:szCs w:val="24"/>
        </w:rPr>
        <w:t xml:space="preserve"> </w:t>
      </w:r>
    </w:p>
    <w:p w:rsidR="004A14F6" w:rsidRDefault="004A14F6" w:rsidP="004A14F6">
      <w:pPr>
        <w:shd w:val="clear" w:color="auto" w:fill="FBFBFB"/>
        <w:spacing w:after="0" w:line="240" w:lineRule="auto"/>
        <w:rPr>
          <w:rFonts w:eastAsia="Times New Roman" w:cs="Segoe UI"/>
          <w:color w:val="FF0000"/>
          <w:sz w:val="20"/>
          <w:szCs w:val="20"/>
          <w:lang w:eastAsia="ro-RO"/>
        </w:rPr>
      </w:pPr>
      <w:r w:rsidRPr="00656B01">
        <w:rPr>
          <w:rFonts w:eastAsia="Times New Roman" w:cs="Segoe UI"/>
          <w:color w:val="FF0000"/>
          <w:sz w:val="20"/>
          <w:szCs w:val="20"/>
          <w:lang w:eastAsia="ro-RO"/>
        </w:rPr>
        <w:t xml:space="preserve">Doar pentru proiectele peste </w:t>
      </w:r>
      <w:r w:rsidR="00656B01" w:rsidRPr="00656B01">
        <w:rPr>
          <w:rFonts w:eastAsia="Times New Roman" w:cs="Segoe UI"/>
          <w:color w:val="FF0000"/>
          <w:sz w:val="20"/>
          <w:szCs w:val="20"/>
          <w:lang w:eastAsia="ro-RO"/>
        </w:rPr>
        <w:t>1</w:t>
      </w:r>
      <w:r w:rsidRPr="00656B01">
        <w:rPr>
          <w:rFonts w:eastAsia="Times New Roman" w:cs="Segoe UI"/>
          <w:color w:val="FF0000"/>
          <w:sz w:val="20"/>
          <w:szCs w:val="20"/>
          <w:lang w:eastAsia="ro-RO"/>
        </w:rPr>
        <w:t>0 milioane de euro</w:t>
      </w:r>
    </w:p>
    <w:p w:rsidR="004A14F6" w:rsidRPr="00755B03" w:rsidRDefault="004A14F6" w:rsidP="00EC5FFA">
      <w:pPr>
        <w:shd w:val="clear" w:color="auto" w:fill="FBFBFB"/>
        <w:spacing w:after="0" w:line="240" w:lineRule="auto"/>
        <w:jc w:val="both"/>
        <w:rPr>
          <w:rStyle w:val="ui-panel-title2"/>
          <w:rFonts w:cs="Segoe UI"/>
          <w:b/>
          <w:color w:val="262626"/>
          <w:sz w:val="20"/>
          <w:szCs w:val="20"/>
        </w:rPr>
      </w:pPr>
    </w:p>
    <w:p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Descrierea metodologiei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 xml:space="preserve">Analiza de </w:t>
      </w:r>
      <w:proofErr w:type="spellStart"/>
      <w:r w:rsidRPr="00755B03">
        <w:rPr>
          <w:rStyle w:val="ui-panel-title2"/>
          <w:rFonts w:cs="Segoe UI"/>
          <w:b/>
          <w:color w:val="262626"/>
          <w:sz w:val="20"/>
          <w:szCs w:val="20"/>
        </w:rPr>
        <w:t>senzitivitate</w:t>
      </w:r>
      <w:proofErr w:type="spellEnd"/>
    </w:p>
    <w:p w:rsidR="005718F9" w:rsidRPr="00755B03" w:rsidRDefault="005718F9" w:rsidP="00EC5FFA">
      <w:pPr>
        <w:shd w:val="clear" w:color="auto" w:fill="FBFBFB"/>
        <w:spacing w:after="0" w:line="240" w:lineRule="auto"/>
        <w:jc w:val="both"/>
        <w:rPr>
          <w:rFonts w:cs="Segoe UI"/>
          <w:color w:val="262626"/>
          <w:sz w:val="20"/>
          <w:szCs w:val="20"/>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2342"/>
        <w:gridCol w:w="1875"/>
        <w:gridCol w:w="1875"/>
        <w:gridCol w:w="1874"/>
        <w:gridCol w:w="1406"/>
      </w:tblGrid>
      <w:tr w:rsidR="005718F9" w:rsidRPr="00755B03"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Variabila testata</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[VANF(K)](%)</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[VANF(C)](%)</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w:t>
            </w:r>
          </w:p>
        </w:tc>
        <w:tc>
          <w:tcPr>
            <w:tcW w:w="7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cs="Segoe UI"/>
                <w:b/>
                <w:bCs/>
                <w:color w:val="4F4F4F"/>
                <w:sz w:val="20"/>
                <w:szCs w:val="20"/>
              </w:rPr>
            </w:pPr>
          </w:p>
        </w:tc>
      </w:tr>
      <w:tr w:rsidR="005718F9" w:rsidRPr="00755B03"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75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Fonts w:cs="Segoe UI"/>
                <w:b/>
                <w:bCs/>
                <w:color w:val="4F4F4F"/>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variabile au fost identificate ca fiind critice?</w:t>
      </w:r>
    </w:p>
    <w:p w:rsidR="005718F9" w:rsidRPr="00755B03" w:rsidRDefault="005718F9" w:rsidP="00EC5FFA">
      <w:pPr>
        <w:shd w:val="clear" w:color="auto" w:fill="FBFBFB"/>
        <w:spacing w:after="0" w:line="240" w:lineRule="auto"/>
        <w:jc w:val="both"/>
        <w:rPr>
          <w:rFonts w:cs="Segoe UI"/>
          <w:color w:val="262626"/>
          <w:sz w:val="20"/>
          <w:szCs w:val="20"/>
        </w:rPr>
      </w:pPr>
    </w:p>
    <w:p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Style w:val="Strong"/>
          <w:rFonts w:asciiTheme="minorHAnsi" w:hAnsiTheme="minorHAnsi" w:cs="Segoe UI"/>
          <w:b w:val="0"/>
          <w:color w:val="262626"/>
          <w:sz w:val="20"/>
          <w:szCs w:val="20"/>
        </w:rPr>
        <w:t>Te rugăm să furnizezi o modificare procentuală estimativă pentru ca VANF sau VANE să fie egale cu zero pentru fiecare variabilă critică identificată:</w:t>
      </w:r>
    </w:p>
    <w:p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sunt valorile de comutare ale variabilelor critice?</w:t>
      </w:r>
    </w:p>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Fonts w:asciiTheme="minorHAnsi" w:hAnsiTheme="minorHAnsi" w:cs="Segoe UI"/>
          <w:bCs/>
          <w:color w:val="262626"/>
          <w:sz w:val="20"/>
          <w:szCs w:val="20"/>
        </w:rPr>
        <w:t xml:space="preserve">Te rugăm să furnizezi </w:t>
      </w:r>
      <w:r w:rsidR="005718F9" w:rsidRPr="00755B03">
        <w:rPr>
          <w:rStyle w:val="Strong"/>
          <w:rFonts w:asciiTheme="minorHAnsi" w:hAnsiTheme="minorHAnsi" w:cs="Segoe UI"/>
          <w:b w:val="0"/>
          <w:color w:val="262626"/>
          <w:sz w:val="20"/>
          <w:szCs w:val="20"/>
        </w:rPr>
        <w:t>o modificare procentuala estimativa pentru ca VANF sau VANE sa fie egala cu zero pentru fiecare variabile critica identificata:</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Evaluarea riscurilor</w:t>
      </w:r>
    </w:p>
    <w:p w:rsidR="005718F9" w:rsidRPr="00755B03" w:rsidRDefault="005718F9" w:rsidP="00EC5FFA">
      <w:pPr>
        <w:shd w:val="clear" w:color="auto" w:fill="FBFBFB"/>
        <w:spacing w:after="0" w:line="240" w:lineRule="auto"/>
        <w:jc w:val="both"/>
        <w:rPr>
          <w:rFonts w:cs="Segoe UI"/>
          <w:b/>
          <w:color w:val="262626"/>
          <w:sz w:val="20"/>
          <w:szCs w:val="20"/>
        </w:rPr>
      </w:pPr>
    </w:p>
    <w:p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Pr>
          <w:rStyle w:val="Strong"/>
          <w:rFonts w:asciiTheme="minorHAnsi" w:hAnsiTheme="minorHAnsi" w:cs="Segoe UI"/>
          <w:b w:val="0"/>
          <w:color w:val="262626"/>
          <w:sz w:val="20"/>
          <w:szCs w:val="20"/>
        </w:rPr>
        <w:t>Te</w:t>
      </w:r>
      <w:r w:rsidRPr="00755B03">
        <w:rPr>
          <w:rStyle w:val="Strong"/>
          <w:rFonts w:asciiTheme="minorHAnsi" w:hAnsiTheme="minorHAnsi" w:cs="Segoe UI"/>
          <w:b w:val="0"/>
          <w:color w:val="262626"/>
          <w:sz w:val="20"/>
          <w:szCs w:val="20"/>
        </w:rPr>
        <w:t xml:space="preserve"> </w:t>
      </w:r>
      <w:r w:rsidR="005718F9" w:rsidRPr="00755B03">
        <w:rPr>
          <w:rStyle w:val="Strong"/>
          <w:rFonts w:asciiTheme="minorHAnsi" w:hAnsiTheme="minorHAnsi" w:cs="Segoe UI"/>
          <w:b w:val="0"/>
          <w:color w:val="262626"/>
          <w:sz w:val="20"/>
          <w:szCs w:val="20"/>
        </w:rPr>
        <w:t xml:space="preserve">rugam sa </w:t>
      </w:r>
      <w:r w:rsidR="00A057F3" w:rsidRPr="00755B03">
        <w:rPr>
          <w:rStyle w:val="Strong"/>
          <w:rFonts w:asciiTheme="minorHAnsi" w:hAnsiTheme="minorHAnsi" w:cs="Segoe UI"/>
          <w:b w:val="0"/>
          <w:color w:val="262626"/>
          <w:sz w:val="20"/>
          <w:szCs w:val="20"/>
        </w:rPr>
        <w:t>prezenți</w:t>
      </w:r>
      <w:r w:rsidR="005718F9" w:rsidRPr="00755B03">
        <w:rPr>
          <w:rStyle w:val="Strong"/>
          <w:rFonts w:asciiTheme="minorHAnsi" w:hAnsiTheme="minorHAnsi" w:cs="Segoe UI"/>
          <w:b w:val="0"/>
          <w:color w:val="262626"/>
          <w:sz w:val="20"/>
          <w:szCs w:val="20"/>
        </w:rPr>
        <w:t xml:space="preserve"> un scurt rezumat al </w:t>
      </w:r>
      <w:r w:rsidR="00A057F3" w:rsidRPr="00755B03">
        <w:rPr>
          <w:rStyle w:val="Strong"/>
          <w:rFonts w:asciiTheme="minorHAnsi" w:hAnsiTheme="minorHAnsi" w:cs="Segoe UI"/>
          <w:b w:val="0"/>
          <w:color w:val="262626"/>
          <w:sz w:val="20"/>
          <w:szCs w:val="20"/>
        </w:rPr>
        <w:t>evaluării</w:t>
      </w:r>
      <w:r w:rsidR="005718F9" w:rsidRPr="00755B03">
        <w:rPr>
          <w:rStyle w:val="Strong"/>
          <w:rFonts w:asciiTheme="minorHAnsi" w:hAnsiTheme="minorHAnsi" w:cs="Segoe UI"/>
          <w:b w:val="0"/>
          <w:color w:val="262626"/>
          <w:sz w:val="20"/>
          <w:szCs w:val="20"/>
        </w:rPr>
        <w:t xml:space="preserve"> riscurilor, </w:t>
      </w:r>
      <w:r w:rsidR="00A057F3" w:rsidRPr="00755B03">
        <w:rPr>
          <w:rStyle w:val="Strong"/>
          <w:rFonts w:asciiTheme="minorHAnsi" w:hAnsiTheme="minorHAnsi" w:cs="Segoe UI"/>
          <w:b w:val="0"/>
          <w:color w:val="262626"/>
          <w:sz w:val="20"/>
          <w:szCs w:val="20"/>
        </w:rPr>
        <w:t>incluzând</w:t>
      </w:r>
      <w:r w:rsidR="005718F9" w:rsidRPr="00755B03">
        <w:rPr>
          <w:rStyle w:val="Strong"/>
          <w:rFonts w:asciiTheme="minorHAnsi" w:hAnsiTheme="minorHAnsi" w:cs="Segoe UI"/>
          <w:b w:val="0"/>
          <w:color w:val="262626"/>
          <w:sz w:val="20"/>
          <w:szCs w:val="20"/>
        </w:rPr>
        <w:t xml:space="preserve"> o lista a riscurilor la care este expus proiectul, matricea riscurilor (1) si interpretarea sa, precum si strategia de atenuare a riscurilor propusa si organismul responsabil de atenuarea principalelor riscuri cum ar fi </w:t>
      </w:r>
      <w:r w:rsidR="00A057F3" w:rsidRPr="00755B03">
        <w:rPr>
          <w:rStyle w:val="Strong"/>
          <w:rFonts w:asciiTheme="minorHAnsi" w:hAnsiTheme="minorHAnsi" w:cs="Segoe UI"/>
          <w:b w:val="0"/>
          <w:color w:val="262626"/>
          <w:sz w:val="20"/>
          <w:szCs w:val="20"/>
        </w:rPr>
        <w:t>depășirile</w:t>
      </w:r>
      <w:r w:rsidR="005718F9" w:rsidRPr="00755B03">
        <w:rPr>
          <w:rStyle w:val="Strong"/>
          <w:rFonts w:asciiTheme="minorHAnsi" w:hAnsiTheme="minorHAnsi" w:cs="Segoe UI"/>
          <w:b w:val="0"/>
          <w:color w:val="262626"/>
          <w:sz w:val="20"/>
          <w:szCs w:val="20"/>
        </w:rPr>
        <w:t xml:space="preserve"> de costuri, </w:t>
      </w:r>
      <w:r w:rsidR="00A057F3" w:rsidRPr="00755B03">
        <w:rPr>
          <w:rStyle w:val="Strong"/>
          <w:rFonts w:asciiTheme="minorHAnsi" w:hAnsiTheme="minorHAnsi" w:cs="Segoe UI"/>
          <w:b w:val="0"/>
          <w:color w:val="262626"/>
          <w:sz w:val="20"/>
          <w:szCs w:val="20"/>
        </w:rPr>
        <w:t>întârzierile</w:t>
      </w:r>
      <w:r w:rsidR="005718F9" w:rsidRPr="00755B03">
        <w:rPr>
          <w:rStyle w:val="Strong"/>
          <w:rFonts w:asciiTheme="minorHAnsi" w:hAnsiTheme="minorHAnsi" w:cs="Segoe UI"/>
          <w:b w:val="0"/>
          <w:color w:val="262626"/>
          <w:sz w:val="20"/>
          <w:szCs w:val="20"/>
        </w:rPr>
        <w:t xml:space="preserve">, deficitul de cerere. Ar trebui sa se acorde o </w:t>
      </w:r>
      <w:r w:rsidR="00A057F3" w:rsidRPr="00755B03">
        <w:rPr>
          <w:rStyle w:val="Strong"/>
          <w:rFonts w:asciiTheme="minorHAnsi" w:hAnsiTheme="minorHAnsi" w:cs="Segoe UI"/>
          <w:b w:val="0"/>
          <w:color w:val="262626"/>
          <w:sz w:val="20"/>
          <w:szCs w:val="20"/>
        </w:rPr>
        <w:t>atenție</w:t>
      </w:r>
      <w:r w:rsidR="005718F9" w:rsidRPr="00755B03">
        <w:rPr>
          <w:rStyle w:val="Strong"/>
          <w:rFonts w:asciiTheme="minorHAnsi" w:hAnsiTheme="minorHAnsi" w:cs="Segoe UI"/>
          <w:b w:val="0"/>
          <w:color w:val="262626"/>
          <w:sz w:val="20"/>
          <w:szCs w:val="20"/>
        </w:rPr>
        <w:t xml:space="preserve"> speciala riscurilor de mediu, riscurilor legate de </w:t>
      </w:r>
      <w:r w:rsidR="00A057F3" w:rsidRPr="00755B03">
        <w:rPr>
          <w:rStyle w:val="Strong"/>
          <w:rFonts w:asciiTheme="minorHAnsi" w:hAnsiTheme="minorHAnsi" w:cs="Segoe UI"/>
          <w:b w:val="0"/>
          <w:color w:val="262626"/>
          <w:sz w:val="20"/>
          <w:szCs w:val="20"/>
        </w:rPr>
        <w:t>schimbările</w:t>
      </w:r>
      <w:r w:rsidR="005718F9" w:rsidRPr="00755B03">
        <w:rPr>
          <w:rStyle w:val="Strong"/>
          <w:rFonts w:asciiTheme="minorHAnsi" w:hAnsiTheme="minorHAnsi" w:cs="Segoe UI"/>
          <w:b w:val="0"/>
          <w:color w:val="262626"/>
          <w:sz w:val="20"/>
          <w:szCs w:val="20"/>
        </w:rPr>
        <w:t xml:space="preserve"> climatice si riscurilor legate de dezastre naturale: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proofErr w:type="spellStart"/>
      <w:r w:rsidRPr="00755B03">
        <w:rPr>
          <w:rStyle w:val="ui-panel-title2"/>
          <w:rFonts w:cs="Segoe UI"/>
          <w:b/>
          <w:color w:val="262626"/>
          <w:sz w:val="20"/>
          <w:szCs w:val="20"/>
        </w:rPr>
        <w:t>Evaluari</w:t>
      </w:r>
      <w:proofErr w:type="spellEnd"/>
      <w:r w:rsidRPr="00755B03">
        <w:rPr>
          <w:rStyle w:val="ui-panel-title2"/>
          <w:rFonts w:cs="Segoe UI"/>
          <w:b/>
          <w:color w:val="262626"/>
          <w:sz w:val="20"/>
          <w:szCs w:val="20"/>
        </w:rPr>
        <w:t xml:space="preserve"> suplimentare efectuate, daca este cazul</w:t>
      </w:r>
    </w:p>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5718F9"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755B03">
        <w:rPr>
          <w:rStyle w:val="Strong"/>
          <w:rFonts w:asciiTheme="minorHAnsi" w:hAnsiTheme="minorHAnsi" w:cs="Segoe UI"/>
          <w:b w:val="0"/>
          <w:color w:val="262626"/>
          <w:sz w:val="20"/>
          <w:szCs w:val="20"/>
        </w:rPr>
        <w:t xml:space="preserve">Daca s-a efectuat </w:t>
      </w:r>
      <w:r w:rsidR="00A057F3" w:rsidRPr="00755B03">
        <w:rPr>
          <w:rStyle w:val="Strong"/>
          <w:rFonts w:asciiTheme="minorHAnsi" w:hAnsiTheme="minorHAnsi" w:cs="Segoe UI"/>
          <w:b w:val="0"/>
          <w:color w:val="262626"/>
          <w:sz w:val="20"/>
          <w:szCs w:val="20"/>
        </w:rPr>
        <w:t>distribuția</w:t>
      </w:r>
      <w:r w:rsidRPr="00755B03">
        <w:rPr>
          <w:rStyle w:val="Strong"/>
          <w:rFonts w:asciiTheme="minorHAnsi" w:hAnsiTheme="minorHAnsi" w:cs="Segoe UI"/>
          <w:b w:val="0"/>
          <w:color w:val="262626"/>
          <w:sz w:val="20"/>
          <w:szCs w:val="20"/>
        </w:rPr>
        <w:t xml:space="preserve"> </w:t>
      </w:r>
      <w:r w:rsidR="00A057F3" w:rsidRPr="00755B03">
        <w:rPr>
          <w:rStyle w:val="Strong"/>
          <w:rFonts w:asciiTheme="minorHAnsi" w:hAnsiTheme="minorHAnsi" w:cs="Segoe UI"/>
          <w:b w:val="0"/>
          <w:color w:val="262626"/>
          <w:sz w:val="20"/>
          <w:szCs w:val="20"/>
        </w:rPr>
        <w:t>probabilității</w:t>
      </w:r>
      <w:r w:rsidRPr="00755B03">
        <w:rPr>
          <w:rStyle w:val="Strong"/>
          <w:rFonts w:asciiTheme="minorHAnsi" w:hAnsiTheme="minorHAnsi" w:cs="Segoe UI"/>
          <w:b w:val="0"/>
          <w:color w:val="262626"/>
          <w:sz w:val="20"/>
          <w:szCs w:val="20"/>
        </w:rPr>
        <w:t xml:space="preserve"> variabilelor critice, analiza cantitativa a riscului sau </w:t>
      </w:r>
      <w:r w:rsidR="00A057F3" w:rsidRPr="00755B03">
        <w:rPr>
          <w:rStyle w:val="Strong"/>
          <w:rFonts w:asciiTheme="minorHAnsi" w:hAnsiTheme="minorHAnsi" w:cs="Segoe UI"/>
          <w:b w:val="0"/>
          <w:color w:val="262626"/>
          <w:sz w:val="20"/>
          <w:szCs w:val="20"/>
        </w:rPr>
        <w:t>opțiuni</w:t>
      </w:r>
      <w:r w:rsidRPr="00755B03">
        <w:rPr>
          <w:rStyle w:val="Strong"/>
          <w:rFonts w:asciiTheme="minorHAnsi" w:hAnsiTheme="minorHAnsi" w:cs="Segoe UI"/>
          <w:b w:val="0"/>
          <w:color w:val="262626"/>
          <w:sz w:val="20"/>
          <w:szCs w:val="20"/>
        </w:rPr>
        <w:t xml:space="preserve"> pentru a evalua riscul climatic si au fost luate masuri, va rugam sa </w:t>
      </w:r>
      <w:r w:rsidR="00A057F3" w:rsidRPr="00755B03">
        <w:rPr>
          <w:rStyle w:val="Strong"/>
          <w:rFonts w:asciiTheme="minorHAnsi" w:hAnsiTheme="minorHAnsi" w:cs="Segoe UI"/>
          <w:b w:val="0"/>
          <w:color w:val="262626"/>
          <w:sz w:val="20"/>
          <w:szCs w:val="20"/>
        </w:rPr>
        <w:t>furnizați</w:t>
      </w:r>
      <w:r w:rsidRPr="00755B03">
        <w:rPr>
          <w:rStyle w:val="Strong"/>
          <w:rFonts w:asciiTheme="minorHAnsi" w:hAnsiTheme="minorHAnsi" w:cs="Segoe UI"/>
          <w:b w:val="0"/>
          <w:color w:val="262626"/>
          <w:sz w:val="20"/>
          <w:szCs w:val="20"/>
        </w:rPr>
        <w:t xml:space="preserve"> detalii: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7643A6" w:rsidRDefault="007643A6" w:rsidP="00EC5FFA">
      <w:pPr>
        <w:shd w:val="clear" w:color="auto" w:fill="FBFBFB"/>
        <w:spacing w:after="0" w:line="240" w:lineRule="auto"/>
        <w:jc w:val="both"/>
        <w:rPr>
          <w:rFonts w:eastAsia="Times New Roman" w:cs="Segoe UI"/>
          <w:color w:val="262626"/>
          <w:lang w:eastAsia="ro-RO"/>
        </w:rPr>
      </w:pPr>
    </w:p>
    <w:p w:rsidR="0096302A" w:rsidRDefault="0096302A" w:rsidP="00EC5FFA">
      <w:pPr>
        <w:shd w:val="clear" w:color="auto" w:fill="FBFBFB"/>
        <w:spacing w:after="0" w:line="240" w:lineRule="auto"/>
        <w:jc w:val="both"/>
        <w:rPr>
          <w:rFonts w:eastAsia="Times New Roman" w:cs="Segoe UI"/>
          <w:color w:val="262626"/>
          <w:lang w:eastAsia="ro-RO"/>
        </w:rPr>
      </w:pPr>
    </w:p>
    <w:p w:rsidR="0096302A" w:rsidRDefault="0096302A" w:rsidP="00EC5FFA">
      <w:pPr>
        <w:shd w:val="clear" w:color="auto" w:fill="FBFBFB"/>
        <w:spacing w:after="0" w:line="240" w:lineRule="auto"/>
        <w:jc w:val="both"/>
        <w:rPr>
          <w:rFonts w:eastAsia="Times New Roman" w:cs="Segoe UI"/>
          <w:color w:val="262626"/>
          <w:lang w:eastAsia="ro-RO"/>
        </w:rPr>
      </w:pPr>
    </w:p>
    <w:p w:rsidR="00D57074" w:rsidRPr="00A057F3" w:rsidRDefault="00D4777D" w:rsidP="00EC5FFA">
      <w:pPr>
        <w:pStyle w:val="Heading1"/>
        <w:shd w:val="clear" w:color="auto" w:fill="8DB3E2" w:themeFill="text2" w:themeFillTint="66"/>
        <w:spacing w:before="0" w:line="240" w:lineRule="auto"/>
        <w:jc w:val="both"/>
        <w:rPr>
          <w:color w:val="auto"/>
          <w:sz w:val="24"/>
          <w:szCs w:val="24"/>
        </w:rPr>
      </w:pPr>
      <w:bookmarkStart w:id="25" w:name="_Toc458505283"/>
      <w:r>
        <w:rPr>
          <w:rFonts w:asciiTheme="minorHAnsi" w:hAnsiTheme="minorHAnsi"/>
          <w:color w:val="auto"/>
          <w:sz w:val="24"/>
          <w:szCs w:val="24"/>
        </w:rPr>
        <w:t>2</w:t>
      </w:r>
      <w:r w:rsidR="0096302A">
        <w:rPr>
          <w:rFonts w:asciiTheme="minorHAnsi" w:hAnsiTheme="minorHAnsi"/>
          <w:color w:val="auto"/>
          <w:sz w:val="24"/>
          <w:szCs w:val="24"/>
        </w:rPr>
        <w:t>6</w:t>
      </w:r>
      <w:r w:rsidR="00D57074" w:rsidRPr="00A057F3">
        <w:rPr>
          <w:rFonts w:asciiTheme="minorHAnsi" w:hAnsiTheme="minorHAnsi"/>
          <w:color w:val="auto"/>
          <w:sz w:val="24"/>
          <w:szCs w:val="24"/>
        </w:rPr>
        <w:t>. Impact fin. UE asupra proiectului</w:t>
      </w:r>
      <w:bookmarkEnd w:id="25"/>
    </w:p>
    <w:p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Sprijinul Uniunii va accelera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D57074">
        <w:rPr>
          <w:rFonts w:eastAsia="Times New Roman" w:cs="Segoe UI"/>
          <w:bCs/>
          <w:color w:val="262626"/>
          <w:lang w:eastAsia="ro-RO"/>
        </w:rPr>
        <w:t>te</w:t>
      </w:r>
      <w:r w:rsidR="00A057F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D57074" w:rsidRPr="00755B03">
        <w:rPr>
          <w:rFonts w:eastAsia="Times New Roman" w:cs="Segoe UI"/>
          <w:bCs/>
          <w:color w:val="262626"/>
          <w:lang w:eastAsia="ro-RO"/>
        </w:rPr>
        <w:t>indic</w:t>
      </w:r>
      <w:r w:rsidR="00D57074">
        <w:rPr>
          <w:rFonts w:eastAsia="Times New Roman" w:cs="Segoe UI"/>
          <w:bCs/>
          <w:color w:val="262626"/>
          <w:lang w:eastAsia="ro-RO"/>
        </w:rPr>
        <w:t>i</w:t>
      </w:r>
      <w:r w:rsidR="00D57074"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cum si 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755B03" w:rsidTr="007643A6">
        <w:tc>
          <w:tcPr>
            <w:tcW w:w="9572" w:type="dxa"/>
          </w:tcPr>
          <w:p w:rsidR="007643A6" w:rsidRPr="00755B03" w:rsidRDefault="007643A6" w:rsidP="00EC5FFA">
            <w:pPr>
              <w:jc w:val="both"/>
              <w:rPr>
                <w:rFonts w:eastAsia="Times New Roman" w:cs="Segoe UI"/>
                <w:color w:val="262626"/>
                <w:lang w:eastAsia="ro-RO"/>
              </w:rPr>
            </w:pPr>
          </w:p>
        </w:tc>
      </w:tr>
    </w:tbl>
    <w:p w:rsidR="007643A6" w:rsidRPr="00755B03" w:rsidRDefault="007643A6" w:rsidP="00EC5FFA">
      <w:pPr>
        <w:shd w:val="clear" w:color="auto" w:fill="FBFBFB"/>
        <w:spacing w:after="0" w:line="240" w:lineRule="auto"/>
        <w:jc w:val="both"/>
        <w:rPr>
          <w:rFonts w:eastAsia="Times New Roman" w:cs="Segoe UI"/>
          <w:color w:val="262626"/>
          <w:lang w:eastAsia="ro-RO"/>
        </w:rPr>
      </w:pPr>
    </w:p>
    <w:p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 xml:space="preserve">Sprijinul Uniunii va fi </w:t>
      </w:r>
      <w:r w:rsidR="0048162D" w:rsidRPr="00755B03">
        <w:rPr>
          <w:rFonts w:eastAsia="Times New Roman" w:cs="Segoe UI"/>
          <w:bCs/>
          <w:color w:val="262626"/>
          <w:lang w:eastAsia="ro-RO"/>
        </w:rPr>
        <w:t>esențial</w:t>
      </w:r>
      <w:r w:rsidRPr="00755B03">
        <w:rPr>
          <w:rFonts w:eastAsia="Times New Roman" w:cs="Segoe UI"/>
          <w:bCs/>
          <w:color w:val="262626"/>
          <w:lang w:eastAsia="ro-RO"/>
        </w:rPr>
        <w:t xml:space="preserve"> pentru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4C3BE8">
        <w:rPr>
          <w:rFonts w:eastAsia="Times New Roman" w:cs="Segoe UI"/>
          <w:bCs/>
          <w:color w:val="262626"/>
          <w:lang w:eastAsia="ro-RO"/>
        </w:rPr>
        <w:t>te</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4C3BE8" w:rsidRPr="00755B03">
        <w:rPr>
          <w:rFonts w:eastAsia="Times New Roman" w:cs="Segoe UI"/>
          <w:bCs/>
          <w:color w:val="262626"/>
          <w:lang w:eastAsia="ro-RO"/>
        </w:rPr>
        <w:t>preciz</w:t>
      </w:r>
      <w:r w:rsidR="004C3BE8">
        <w:rPr>
          <w:rFonts w:eastAsia="Times New Roman" w:cs="Segoe UI"/>
          <w:bCs/>
          <w:color w:val="262626"/>
          <w:lang w:eastAsia="ro-RO"/>
        </w:rPr>
        <w:t>ezi</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755B03" w:rsidTr="00E97676">
        <w:tc>
          <w:tcPr>
            <w:tcW w:w="9572" w:type="dxa"/>
          </w:tcPr>
          <w:p w:rsidR="007643A6" w:rsidRPr="00755B03" w:rsidRDefault="007643A6" w:rsidP="00EC5FFA">
            <w:pPr>
              <w:jc w:val="both"/>
              <w:rPr>
                <w:rFonts w:eastAsia="Times New Roman" w:cs="Segoe UI"/>
                <w:color w:val="262626"/>
                <w:lang w:eastAsia="ro-RO"/>
              </w:rPr>
            </w:pPr>
          </w:p>
        </w:tc>
      </w:tr>
    </w:tbl>
    <w:p w:rsidR="005718F9" w:rsidRPr="00755B03" w:rsidRDefault="005718F9" w:rsidP="00EC5FFA">
      <w:pPr>
        <w:spacing w:after="0" w:line="240" w:lineRule="auto"/>
        <w:jc w:val="both"/>
      </w:pPr>
    </w:p>
    <w:p w:rsidR="0096302A" w:rsidRPr="00A057F3" w:rsidRDefault="0096302A" w:rsidP="0096302A">
      <w:pPr>
        <w:pStyle w:val="Heading1"/>
        <w:shd w:val="clear" w:color="auto" w:fill="8DB3E2" w:themeFill="text2" w:themeFillTint="66"/>
        <w:spacing w:before="0" w:line="240" w:lineRule="auto"/>
        <w:rPr>
          <w:color w:val="auto"/>
          <w:sz w:val="24"/>
          <w:szCs w:val="24"/>
        </w:rPr>
      </w:pPr>
      <w:bookmarkStart w:id="26" w:name="_Toc458498814"/>
      <w:bookmarkStart w:id="27" w:name="_Toc458505284"/>
      <w:r>
        <w:rPr>
          <w:rFonts w:asciiTheme="minorHAnsi" w:hAnsiTheme="minorHAnsi"/>
          <w:color w:val="auto"/>
          <w:sz w:val="24"/>
          <w:szCs w:val="24"/>
        </w:rPr>
        <w:t>27</w:t>
      </w:r>
      <w:r w:rsidRPr="00A057F3">
        <w:rPr>
          <w:rFonts w:asciiTheme="minorHAnsi" w:hAnsiTheme="minorHAnsi"/>
          <w:color w:val="auto"/>
          <w:sz w:val="24"/>
          <w:szCs w:val="24"/>
        </w:rPr>
        <w:t xml:space="preserve">. </w:t>
      </w:r>
      <w:r w:rsidRPr="00C47DE5">
        <w:rPr>
          <w:rFonts w:asciiTheme="minorHAnsi" w:hAnsiTheme="minorHAnsi"/>
          <w:color w:val="auto"/>
          <w:sz w:val="24"/>
          <w:szCs w:val="24"/>
        </w:rPr>
        <w:t>Rezumat revizuiri aplicaţie</w:t>
      </w:r>
      <w:bookmarkEnd w:id="26"/>
      <w:bookmarkEnd w:id="27"/>
    </w:p>
    <w:p w:rsidR="0096302A" w:rsidRPr="00C47DE5" w:rsidRDefault="0096302A" w:rsidP="0096302A">
      <w:pPr>
        <w:spacing w:after="0" w:line="240" w:lineRule="auto"/>
        <w:rPr>
          <w:sz w:val="16"/>
          <w:szCs w:val="16"/>
        </w:rPr>
      </w:pPr>
    </w:p>
    <w:p w:rsidR="0096302A" w:rsidRPr="00C47DE5" w:rsidRDefault="0096302A" w:rsidP="0096302A">
      <w:pPr>
        <w:spacing w:after="0" w:line="240" w:lineRule="auto"/>
        <w:rPr>
          <w:rFonts w:eastAsia="Times New Roman" w:cs="Segoe UI"/>
          <w:bCs/>
          <w:color w:val="262626"/>
          <w:lang w:eastAsia="ro-RO"/>
        </w:rPr>
      </w:pPr>
      <w:r w:rsidRPr="00C47DE5">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6302A" w:rsidRPr="00C47DE5" w:rsidTr="007D55D0">
        <w:tc>
          <w:tcPr>
            <w:tcW w:w="9464" w:type="dxa"/>
          </w:tcPr>
          <w:p w:rsidR="0096302A" w:rsidRPr="00C47DE5" w:rsidRDefault="0096302A" w:rsidP="007D55D0">
            <w:pPr>
              <w:spacing w:after="0" w:line="240" w:lineRule="auto"/>
              <w:rPr>
                <w:rFonts w:ascii="Times New Roman" w:eastAsia="Calibri" w:hAnsi="Times New Roman" w:cs="Times New Roman"/>
                <w:i/>
                <w:sz w:val="20"/>
                <w:szCs w:val="20"/>
              </w:rPr>
            </w:pPr>
            <w:r w:rsidRPr="00C47DE5">
              <w:rPr>
                <w:rFonts w:ascii="Times New Roman" w:eastAsia="Calibri" w:hAnsi="Times New Roman" w:cs="Times New Roman"/>
                <w:i/>
                <w:color w:val="FF0000"/>
                <w:sz w:val="20"/>
                <w:szCs w:val="20"/>
                <w:lang w:val="fr-FR"/>
              </w:rPr>
              <w:t xml:space="preserve">Se va </w:t>
            </w:r>
            <w:proofErr w:type="spellStart"/>
            <w:r w:rsidRPr="00C47DE5">
              <w:rPr>
                <w:rFonts w:ascii="Times New Roman" w:eastAsia="Calibri" w:hAnsi="Times New Roman" w:cs="Times New Roman"/>
                <w:i/>
                <w:color w:val="FF0000"/>
                <w:sz w:val="20"/>
                <w:szCs w:val="20"/>
                <w:lang w:val="fr-FR"/>
              </w:rPr>
              <w:t>completa</w:t>
            </w:r>
            <w:proofErr w:type="spellEnd"/>
            <w:r w:rsidRPr="00C47DE5">
              <w:rPr>
                <w:rFonts w:ascii="Times New Roman" w:eastAsia="Calibri" w:hAnsi="Times New Roman" w:cs="Times New Roman"/>
                <w:i/>
                <w:color w:val="FF0000"/>
                <w:sz w:val="20"/>
                <w:szCs w:val="20"/>
                <w:lang w:val="fr-FR"/>
              </w:rPr>
              <w:t xml:space="preserve"> </w:t>
            </w:r>
            <w:proofErr w:type="spellStart"/>
            <w:r w:rsidRPr="00C47DE5">
              <w:rPr>
                <w:rFonts w:ascii="Times New Roman" w:eastAsia="Calibri" w:hAnsi="Times New Roman" w:cs="Times New Roman"/>
                <w:i/>
                <w:color w:val="FF0000"/>
                <w:sz w:val="20"/>
                <w:szCs w:val="20"/>
                <w:lang w:val="fr-FR"/>
              </w:rPr>
              <w:t>numai</w:t>
            </w:r>
            <w:proofErr w:type="spellEnd"/>
            <w:r w:rsidRPr="00C47DE5">
              <w:rPr>
                <w:rFonts w:ascii="Times New Roman" w:eastAsia="Calibri" w:hAnsi="Times New Roman" w:cs="Times New Roman"/>
                <w:i/>
                <w:color w:val="FF0000"/>
                <w:sz w:val="20"/>
                <w:szCs w:val="20"/>
                <w:lang w:val="fr-FR"/>
              </w:rPr>
              <w:t xml:space="preserve"> </w:t>
            </w:r>
            <w:proofErr w:type="spellStart"/>
            <w:r w:rsidRPr="00C47DE5">
              <w:rPr>
                <w:rFonts w:ascii="Times New Roman" w:eastAsia="Calibri" w:hAnsi="Times New Roman" w:cs="Times New Roman"/>
                <w:i/>
                <w:color w:val="FF0000"/>
                <w:sz w:val="20"/>
                <w:szCs w:val="20"/>
                <w:lang w:val="fr-FR"/>
              </w:rPr>
              <w:t>în</w:t>
            </w:r>
            <w:proofErr w:type="spellEnd"/>
            <w:r w:rsidRPr="00C47DE5">
              <w:rPr>
                <w:rFonts w:ascii="Times New Roman" w:eastAsia="Calibri" w:hAnsi="Times New Roman" w:cs="Times New Roman"/>
                <w:i/>
                <w:color w:val="FF0000"/>
                <w:sz w:val="20"/>
                <w:szCs w:val="20"/>
                <w:lang w:val="fr-FR"/>
              </w:rPr>
              <w:t xml:space="preserve"> </w:t>
            </w:r>
            <w:proofErr w:type="spellStart"/>
            <w:r w:rsidRPr="00C47DE5">
              <w:rPr>
                <w:rFonts w:ascii="Times New Roman" w:eastAsia="Calibri" w:hAnsi="Times New Roman" w:cs="Times New Roman"/>
                <w:i/>
                <w:color w:val="FF0000"/>
                <w:sz w:val="20"/>
                <w:szCs w:val="20"/>
                <w:lang w:val="fr-FR"/>
              </w:rPr>
              <w:t>cazul</w:t>
            </w:r>
            <w:proofErr w:type="spellEnd"/>
            <w:r w:rsidRPr="00C47DE5">
              <w:rPr>
                <w:rFonts w:ascii="Times New Roman" w:eastAsia="Calibri" w:hAnsi="Times New Roman" w:cs="Times New Roman"/>
                <w:i/>
                <w:color w:val="FF0000"/>
                <w:sz w:val="20"/>
                <w:szCs w:val="20"/>
                <w:lang w:val="fr-FR"/>
              </w:rPr>
              <w:t xml:space="preserve"> </w:t>
            </w:r>
            <w:proofErr w:type="spellStart"/>
            <w:r w:rsidRPr="00C47DE5">
              <w:rPr>
                <w:rFonts w:ascii="Times New Roman" w:eastAsia="Calibri" w:hAnsi="Times New Roman" w:cs="Times New Roman"/>
                <w:i/>
                <w:color w:val="FF0000"/>
                <w:sz w:val="20"/>
                <w:szCs w:val="20"/>
                <w:lang w:val="fr-FR"/>
              </w:rPr>
              <w:t>proiectelor</w:t>
            </w:r>
            <w:proofErr w:type="spellEnd"/>
            <w:r w:rsidRPr="00C47DE5">
              <w:rPr>
                <w:rFonts w:ascii="Times New Roman" w:eastAsia="Calibri" w:hAnsi="Times New Roman" w:cs="Times New Roman"/>
                <w:i/>
                <w:color w:val="FF0000"/>
                <w:sz w:val="20"/>
                <w:szCs w:val="20"/>
                <w:lang w:val="fr-FR"/>
              </w:rPr>
              <w:t xml:space="preserve"> care au </w:t>
            </w:r>
            <w:proofErr w:type="spellStart"/>
            <w:r w:rsidRPr="00C47DE5">
              <w:rPr>
                <w:rFonts w:ascii="Times New Roman" w:eastAsia="Calibri" w:hAnsi="Times New Roman" w:cs="Times New Roman"/>
                <w:i/>
                <w:color w:val="FF0000"/>
                <w:sz w:val="20"/>
                <w:szCs w:val="20"/>
                <w:lang w:val="fr-FR"/>
              </w:rPr>
              <w:t>fost</w:t>
            </w:r>
            <w:proofErr w:type="spellEnd"/>
            <w:r w:rsidRPr="00C47DE5">
              <w:rPr>
                <w:rFonts w:ascii="Times New Roman" w:eastAsia="Calibri" w:hAnsi="Times New Roman" w:cs="Times New Roman"/>
                <w:i/>
                <w:color w:val="FF0000"/>
                <w:sz w:val="20"/>
                <w:szCs w:val="20"/>
                <w:lang w:val="fr-FR"/>
              </w:rPr>
              <w:t xml:space="preserve"> </w:t>
            </w:r>
            <w:proofErr w:type="spellStart"/>
            <w:r w:rsidRPr="00C47DE5">
              <w:rPr>
                <w:rFonts w:ascii="Times New Roman" w:eastAsia="Calibri" w:hAnsi="Times New Roman" w:cs="Times New Roman"/>
                <w:i/>
                <w:color w:val="FF0000"/>
                <w:sz w:val="20"/>
                <w:szCs w:val="20"/>
                <w:lang w:val="fr-FR"/>
              </w:rPr>
              <w:t>redepuse</w:t>
            </w:r>
            <w:proofErr w:type="spellEnd"/>
            <w:r w:rsidRPr="00C47DE5">
              <w:rPr>
                <w:rFonts w:ascii="Times New Roman" w:eastAsia="Calibri" w:hAnsi="Times New Roman" w:cs="Times New Roman"/>
                <w:i/>
                <w:color w:val="FF0000"/>
                <w:sz w:val="20"/>
                <w:szCs w:val="20"/>
                <w:lang w:val="fr-FR"/>
              </w:rPr>
              <w:t xml:space="preserve"> </w:t>
            </w:r>
            <w:proofErr w:type="spellStart"/>
            <w:r w:rsidRPr="00C47DE5">
              <w:rPr>
                <w:rFonts w:ascii="Times New Roman" w:eastAsia="Calibri" w:hAnsi="Times New Roman" w:cs="Times New Roman"/>
                <w:i/>
                <w:color w:val="FF0000"/>
                <w:sz w:val="20"/>
                <w:szCs w:val="20"/>
                <w:lang w:val="fr-FR"/>
              </w:rPr>
              <w:t>în</w:t>
            </w:r>
            <w:proofErr w:type="spellEnd"/>
            <w:r w:rsidRPr="00C47DE5">
              <w:rPr>
                <w:rFonts w:ascii="Times New Roman" w:eastAsia="Calibri" w:hAnsi="Times New Roman" w:cs="Times New Roman"/>
                <w:i/>
                <w:color w:val="FF0000"/>
                <w:sz w:val="20"/>
                <w:szCs w:val="20"/>
                <w:lang w:val="fr-FR"/>
              </w:rPr>
              <w:t xml:space="preserve"> </w:t>
            </w:r>
            <w:proofErr w:type="spellStart"/>
            <w:r w:rsidRPr="00C47DE5">
              <w:rPr>
                <w:rFonts w:ascii="Times New Roman" w:eastAsia="Calibri" w:hAnsi="Times New Roman" w:cs="Times New Roman"/>
                <w:i/>
                <w:color w:val="FF0000"/>
                <w:sz w:val="20"/>
                <w:szCs w:val="20"/>
                <w:lang w:val="fr-FR"/>
              </w:rPr>
              <w:t>urma</w:t>
            </w:r>
            <w:proofErr w:type="spellEnd"/>
            <w:r w:rsidRPr="00C47DE5">
              <w:rPr>
                <w:rFonts w:ascii="Times New Roman" w:eastAsia="Calibri" w:hAnsi="Times New Roman" w:cs="Times New Roman"/>
                <w:i/>
                <w:color w:val="FF0000"/>
                <w:sz w:val="20"/>
                <w:szCs w:val="20"/>
                <w:lang w:val="fr-FR"/>
              </w:rPr>
              <w:t xml:space="preserve">  </w:t>
            </w:r>
            <w:proofErr w:type="spellStart"/>
            <w:r w:rsidRPr="00C47DE5">
              <w:rPr>
                <w:rFonts w:ascii="Times New Roman" w:eastAsia="Calibri" w:hAnsi="Times New Roman" w:cs="Times New Roman"/>
                <w:i/>
                <w:color w:val="FF0000"/>
                <w:sz w:val="20"/>
                <w:szCs w:val="20"/>
                <w:lang w:val="fr-FR"/>
              </w:rPr>
              <w:t>revizuirii</w:t>
            </w:r>
            <w:proofErr w:type="spellEnd"/>
            <w:r w:rsidRPr="00C47DE5">
              <w:rPr>
                <w:rFonts w:ascii="Times New Roman" w:eastAsia="Calibri" w:hAnsi="Times New Roman" w:cs="Times New Roman"/>
                <w:i/>
                <w:color w:val="FF0000"/>
                <w:sz w:val="20"/>
                <w:szCs w:val="20"/>
                <w:lang w:val="fr-FR"/>
              </w:rPr>
              <w:t>.</w:t>
            </w:r>
          </w:p>
        </w:tc>
      </w:tr>
    </w:tbl>
    <w:p w:rsidR="0096302A" w:rsidRDefault="0096302A" w:rsidP="0096302A">
      <w:pPr>
        <w:shd w:val="clear" w:color="auto" w:fill="FBFBFB"/>
        <w:spacing w:after="0" w:line="240" w:lineRule="auto"/>
        <w:jc w:val="both"/>
        <w:rPr>
          <w:rFonts w:eastAsia="Times New Roman" w:cs="Segoe UI"/>
          <w:color w:val="262626"/>
          <w:lang w:eastAsia="ro-RO"/>
        </w:rPr>
      </w:pPr>
    </w:p>
    <w:p w:rsidR="00E22189" w:rsidRPr="00755B03" w:rsidRDefault="00E22189" w:rsidP="00EC5FFA">
      <w:pPr>
        <w:spacing w:after="0" w:line="240" w:lineRule="auto"/>
        <w:jc w:val="both"/>
      </w:pPr>
    </w:p>
    <w:p w:rsidR="00E2218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8" w:name="_Toc458505285"/>
      <w:r>
        <w:rPr>
          <w:rFonts w:asciiTheme="minorHAnsi" w:hAnsiTheme="minorHAnsi"/>
          <w:color w:val="auto"/>
          <w:sz w:val="24"/>
          <w:szCs w:val="24"/>
        </w:rPr>
        <w:t>2</w:t>
      </w:r>
      <w:r w:rsidR="0096302A">
        <w:rPr>
          <w:rFonts w:asciiTheme="minorHAnsi" w:hAnsiTheme="minorHAnsi"/>
          <w:color w:val="auto"/>
          <w:sz w:val="24"/>
          <w:szCs w:val="24"/>
        </w:rPr>
        <w:t>8</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Maturitatea proiectului</w:t>
      </w:r>
      <w:bookmarkEnd w:id="28"/>
      <w:r w:rsidR="00E22189" w:rsidRPr="00755B03">
        <w:rPr>
          <w:rFonts w:asciiTheme="minorHAnsi" w:hAnsiTheme="minorHAnsi"/>
          <w:color w:val="auto"/>
          <w:sz w:val="24"/>
          <w:szCs w:val="24"/>
        </w:rPr>
        <w:t xml:space="preserve"> </w:t>
      </w:r>
    </w:p>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Aspecte tehnice (studii de fezabilitate, concepere proiect, etc.)</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A43DE6" w:rsidRPr="00755B03" w:rsidRDefault="00A43DE6" w:rsidP="00EC5FFA">
            <w:pPr>
              <w:jc w:val="both"/>
              <w:rPr>
                <w:i/>
                <w:color w:val="FF0000"/>
                <w:sz w:val="20"/>
                <w:szCs w:val="20"/>
              </w:rPr>
            </w:pPr>
            <w:r w:rsidRPr="00755B03">
              <w:rPr>
                <w:i/>
                <w:color w:val="FF0000"/>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rsidR="00E22189" w:rsidRPr="00755B03" w:rsidRDefault="00A43DE6" w:rsidP="00EC5FFA">
            <w:pPr>
              <w:jc w:val="both"/>
            </w:pPr>
            <w:r w:rsidRPr="00755B03">
              <w:rPr>
                <w:i/>
                <w:color w:val="FF0000"/>
                <w:sz w:val="20"/>
                <w:szCs w:val="20"/>
              </w:rPr>
              <w:t>Alte elemente solicitate prin Ghid</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 xml:space="preserve">Aspecte administrative, oferind detalii cel </w:t>
      </w:r>
      <w:r w:rsidR="00A057F3" w:rsidRPr="00755B03">
        <w:t>puțin</w:t>
      </w:r>
      <w:r w:rsidRPr="00755B03">
        <w:t xml:space="preserve"> privind </w:t>
      </w:r>
      <w:r w:rsidR="00A057F3" w:rsidRPr="00755B03">
        <w:t>autorizațiile</w:t>
      </w:r>
      <w:r w:rsidRPr="00755B03">
        <w:t xml:space="preserve"> necesare, cum ar fi EIM, aprobarea de dezvoltare, deciziile privind amenajarea teritoriului, </w:t>
      </w:r>
      <w:r w:rsidR="00A057F3" w:rsidRPr="00755B03">
        <w:t>achiziția</w:t>
      </w:r>
      <w:r w:rsidRPr="00755B03">
        <w:t xml:space="preserve"> de terenuri (daca este cazul), </w:t>
      </w:r>
      <w:proofErr w:type="spellStart"/>
      <w:r w:rsidRPr="00755B03">
        <w:t>achizitiile</w:t>
      </w:r>
      <w:proofErr w:type="spellEnd"/>
      <w:r w:rsidRPr="00755B03">
        <w:t xml:space="preserve"> publice, etc.</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Se va descrie stadiul obţinerii aprobărilor, autorizaţiilor, avizelor prevăzute de legislaţia în vigoare şi necesare pentru implementarea proiectului.</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 xml:space="preserve">Aspecte financiare (decizii de angajament in ceea ce </w:t>
      </w:r>
      <w:r w:rsidR="00A057F3" w:rsidRPr="00755B03">
        <w:t>privește</w:t>
      </w:r>
      <w:r w:rsidRPr="00755B03">
        <w:t xml:space="preserve"> cheltuielile publice </w:t>
      </w:r>
      <w:r w:rsidR="00A057F3" w:rsidRPr="00755B03">
        <w:t>naționale</w:t>
      </w:r>
      <w:r w:rsidRPr="00755B03">
        <w:t xml:space="preserve">, </w:t>
      </w:r>
      <w:r w:rsidR="00A057F3" w:rsidRPr="00755B03">
        <w:t>împrumuturi</w:t>
      </w:r>
      <w:r w:rsidRPr="00755B03">
        <w:t xml:space="preserve"> solicitate sau acordate, etc. - a se furniza </w:t>
      </w:r>
      <w:r w:rsidR="00A057F3" w:rsidRPr="00755B03">
        <w:t>referințe</w:t>
      </w:r>
      <w:r w:rsidRPr="00755B03">
        <w:t>)</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Pentru proiectele care includ activităţi de infrastructură vor fi prezentate rezultatele studiilor de fezabilitate  inclusiv  opţiunile analizate şi concluziile acestora</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 xml:space="preserve">In cazul in care proiectul a </w:t>
      </w:r>
      <w:proofErr w:type="spellStart"/>
      <w:r w:rsidRPr="00755B03">
        <w:t>inceput</w:t>
      </w:r>
      <w:proofErr w:type="spellEnd"/>
      <w:r w:rsidRPr="00755B03">
        <w:t xml:space="preserve"> deja, indic</w:t>
      </w:r>
      <w:r w:rsidR="00417B69">
        <w:t>ă</w:t>
      </w:r>
      <w:r w:rsidRPr="00755B03">
        <w:t xml:space="preserve"> starea de </w:t>
      </w:r>
      <w:r w:rsidR="00A057F3" w:rsidRPr="00755B03">
        <w:t>evoluție</w:t>
      </w:r>
      <w:r w:rsidRPr="00755B03">
        <w:t xml:space="preserve"> a </w:t>
      </w:r>
      <w:r w:rsidR="00A057F3" w:rsidRPr="00755B03">
        <w:t>lucrărilor</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Se va evalua stadiul actual al lucrărilor derulate anterior (după caz)</w:t>
            </w:r>
          </w:p>
        </w:tc>
      </w:tr>
    </w:tbl>
    <w:p w:rsidR="00E22189" w:rsidRPr="00755B03" w:rsidRDefault="00E22189" w:rsidP="00EC5FFA">
      <w:pPr>
        <w:spacing w:after="0" w:line="240" w:lineRule="auto"/>
        <w:jc w:val="both"/>
      </w:pPr>
    </w:p>
    <w:p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9" w:name="_Toc458505286"/>
      <w:r>
        <w:rPr>
          <w:rFonts w:asciiTheme="minorHAnsi" w:hAnsiTheme="minorHAnsi"/>
          <w:color w:val="auto"/>
          <w:sz w:val="24"/>
          <w:szCs w:val="24"/>
        </w:rPr>
        <w:t>2</w:t>
      </w:r>
      <w:r w:rsidR="00DF6606">
        <w:rPr>
          <w:rFonts w:asciiTheme="minorHAnsi" w:hAnsiTheme="minorHAnsi"/>
          <w:color w:val="auto"/>
          <w:sz w:val="24"/>
          <w:szCs w:val="24"/>
        </w:rPr>
        <w:t>9</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Nerespectare </w:t>
      </w:r>
      <w:r w:rsidR="0048162D" w:rsidRPr="00755B03">
        <w:rPr>
          <w:rFonts w:asciiTheme="minorHAnsi" w:hAnsiTheme="minorHAnsi"/>
          <w:color w:val="auto"/>
          <w:sz w:val="24"/>
          <w:szCs w:val="24"/>
        </w:rPr>
        <w:t>legislație</w:t>
      </w:r>
      <w:r w:rsidR="00E22189" w:rsidRPr="00755B03">
        <w:rPr>
          <w:rFonts w:asciiTheme="minorHAnsi" w:hAnsiTheme="minorHAnsi"/>
          <w:color w:val="auto"/>
          <w:sz w:val="24"/>
          <w:szCs w:val="24"/>
        </w:rPr>
        <w:t xml:space="preserve"> UE</w:t>
      </w:r>
      <w:bookmarkEnd w:id="29"/>
      <w:r w:rsidR="00E22189" w:rsidRPr="00755B03">
        <w:rPr>
          <w:rFonts w:asciiTheme="minorHAnsi" w:hAnsiTheme="minorHAnsi"/>
          <w:color w:val="auto"/>
          <w:sz w:val="24"/>
          <w:szCs w:val="24"/>
        </w:rPr>
        <w:t xml:space="preserve"> </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PROIECTUL FACE OBIECTUL UNEI PROCEDURI JURIDICE PENTRU NERESPEC</w:t>
      </w:r>
      <w:r w:rsidR="0019234F" w:rsidRPr="00755B03">
        <w:rPr>
          <w:rFonts w:eastAsia="Times New Roman" w:cs="Segoe UI"/>
          <w:color w:val="262626"/>
          <w:sz w:val="20"/>
          <w:szCs w:val="20"/>
          <w:lang w:eastAsia="ro-RO"/>
        </w:rPr>
        <w:t>TA</w:t>
      </w:r>
      <w:r w:rsidRPr="00755B03">
        <w:rPr>
          <w:rFonts w:eastAsia="Times New Roman" w:cs="Segoe UI"/>
          <w:color w:val="262626"/>
          <w:sz w:val="20"/>
          <w:szCs w:val="20"/>
          <w:lang w:eastAsia="ro-RO"/>
        </w:rPr>
        <w:t>REA LEGISLATIEI UNIUNII?</w:t>
      </w:r>
    </w:p>
    <w:p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Dacă DA - </w:t>
      </w:r>
      <w:r w:rsidRPr="00A543CE">
        <w:rPr>
          <w:rFonts w:eastAsia="Times New Roman" w:cs="Segoe UI"/>
          <w:color w:val="262626"/>
          <w:sz w:val="20"/>
          <w:szCs w:val="20"/>
          <w:lang w:eastAsia="ro-RO"/>
        </w:rPr>
        <w:t>Te rugăm să furnizezi detalii şi să justifici contribuţia propusă din bugetul Uniunii în această privinţă</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sidRPr="00A543CE">
        <w:rPr>
          <w:rFonts w:eastAsia="Times New Roman" w:cs="Segoe UI"/>
          <w:color w:val="262626"/>
          <w:sz w:val="20"/>
          <w:szCs w:val="20"/>
          <w:lang w:eastAsia="ro-RO"/>
        </w:rPr>
        <w:t>Dacă DA - Te rugăm să furnizezi detalii şi să justifici contribuţia propusă din bugetul Uniunii în această privinţă</w:t>
      </w:r>
    </w:p>
    <w:p w:rsidR="006E285D" w:rsidRPr="00755B03" w:rsidRDefault="006E285D" w:rsidP="00EC5FFA">
      <w:pPr>
        <w:shd w:val="clear" w:color="auto" w:fill="FBFBFB"/>
        <w:spacing w:after="0" w:line="240" w:lineRule="auto"/>
        <w:jc w:val="both"/>
        <w:rPr>
          <w:rFonts w:eastAsia="Times New Roman" w:cs="Segoe UI"/>
          <w:color w:val="262626"/>
          <w:sz w:val="20"/>
          <w:szCs w:val="20"/>
          <w:lang w:eastAsia="ro-RO"/>
        </w:rPr>
      </w:pPr>
    </w:p>
    <w:p w:rsidR="006763E7" w:rsidRDefault="006763E7" w:rsidP="00EC5FFA">
      <w:pPr>
        <w:spacing w:after="0" w:line="240" w:lineRule="auto"/>
        <w:jc w:val="both"/>
      </w:pPr>
    </w:p>
    <w:p w:rsidR="00E22189"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0" w:name="_Toc458505287"/>
      <w:r>
        <w:rPr>
          <w:rFonts w:asciiTheme="minorHAnsi" w:hAnsiTheme="minorHAnsi"/>
          <w:color w:val="auto"/>
          <w:sz w:val="24"/>
          <w:szCs w:val="24"/>
        </w:rPr>
        <w:t>30</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prestabiliți</w:t>
      </w:r>
      <w:bookmarkEnd w:id="30"/>
      <w:r w:rsidR="00E22189" w:rsidRPr="00755B03">
        <w:rPr>
          <w:rFonts w:asciiTheme="minorHAnsi" w:hAnsiTheme="minorHAnsi"/>
          <w:color w:val="auto"/>
          <w:sz w:val="24"/>
          <w:szCs w:val="24"/>
        </w:rPr>
        <w:t xml:space="preserve"> </w:t>
      </w:r>
    </w:p>
    <w:p w:rsidR="006763E7" w:rsidRPr="00A057F3" w:rsidRDefault="006763E7" w:rsidP="00EC5FFA">
      <w:pPr>
        <w:spacing w:after="0" w:line="240" w:lineRule="auto"/>
        <w:jc w:val="both"/>
        <w:rPr>
          <w:i/>
        </w:rPr>
      </w:pPr>
      <w:r w:rsidRPr="00A057F3">
        <w:rPr>
          <w:i/>
        </w:rPr>
        <w:t>Se completează pentru fiecare componentă</w:t>
      </w:r>
    </w:p>
    <w:p w:rsidR="006763E7" w:rsidRDefault="006763E7" w:rsidP="00EC5FFA">
      <w:pPr>
        <w:shd w:val="clear" w:color="auto" w:fill="FBFBFB"/>
        <w:spacing w:after="0" w:line="240" w:lineRule="auto"/>
        <w:jc w:val="both"/>
        <w:rPr>
          <w:rFonts w:cs="Segoe UI"/>
          <w:color w:val="262626"/>
          <w:sz w:val="18"/>
          <w:szCs w:val="18"/>
        </w:rPr>
      </w:pPr>
    </w:p>
    <w:p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 xml:space="preserve">Indicatori </w:t>
      </w:r>
      <w:proofErr w:type="spellStart"/>
      <w:r w:rsidRPr="00755B03">
        <w:rPr>
          <w:rFonts w:cs="Segoe UI"/>
          <w:color w:val="262626"/>
          <w:sz w:val="18"/>
          <w:szCs w:val="18"/>
        </w:rPr>
        <w:t>prestabiliti</w:t>
      </w:r>
      <w:proofErr w:type="spellEnd"/>
      <w:r w:rsidRPr="00755B03">
        <w:rPr>
          <w:rFonts w:cs="Segoe UI"/>
          <w:color w:val="262626"/>
          <w:sz w:val="18"/>
          <w:szCs w:val="18"/>
        </w:rPr>
        <w:t xml:space="preserve">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755B03" w:rsidTr="00E22189">
        <w:trPr>
          <w:tblHeader/>
        </w:trPr>
        <w:tc>
          <w:tcPr>
            <w:tcW w:w="26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lastRenderedPageBreak/>
              <w:t>Nr. crt.</w:t>
            </w:r>
          </w:p>
        </w:tc>
        <w:tc>
          <w:tcPr>
            <w:tcW w:w="2914"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Valoare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proofErr w:type="spellStart"/>
            <w:r w:rsidRPr="00755B03">
              <w:rPr>
                <w:rStyle w:val="ui-column-title1"/>
                <w:rFonts w:cs="Segoe UI"/>
                <w:b/>
                <w:bCs/>
                <w:color w:val="4F4F4F"/>
                <w:sz w:val="18"/>
                <w:szCs w:val="18"/>
              </w:rPr>
              <w:t>Barbati</w:t>
            </w:r>
            <w:proofErr w:type="spellEnd"/>
          </w:p>
        </w:tc>
        <w:tc>
          <w:tcPr>
            <w:tcW w:w="80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Regiuni mai </w:t>
            </w:r>
            <w:r w:rsidR="00EC0542" w:rsidRPr="00755B03">
              <w:rPr>
                <w:rStyle w:val="ui-column-title1"/>
                <w:rFonts w:cs="Segoe UI"/>
                <w:b/>
                <w:bCs/>
                <w:color w:val="4F4F4F"/>
                <w:sz w:val="18"/>
                <w:szCs w:val="18"/>
              </w:rPr>
              <w:t>puțin</w:t>
            </w:r>
            <w:r w:rsidRPr="00755B03">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p>
        </w:tc>
      </w:tr>
      <w:tr w:rsidR="00E22189" w:rsidRPr="00755B03" w:rsidTr="00E22189">
        <w:trPr>
          <w:tblHeader/>
        </w:trPr>
        <w:tc>
          <w:tcPr>
            <w:tcW w:w="26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Fonts w:cs="Segoe UI"/>
                <w:b/>
                <w:bCs/>
                <w:color w:val="4F4F4F"/>
                <w:sz w:val="18"/>
                <w:szCs w:val="18"/>
              </w:rPr>
            </w:pPr>
          </w:p>
        </w:tc>
      </w:tr>
    </w:tbl>
    <w:p w:rsidR="00E22189" w:rsidRPr="00755B03" w:rsidRDefault="00E22189" w:rsidP="00EC5FFA">
      <w:pPr>
        <w:shd w:val="clear" w:color="auto" w:fill="FBFBFB"/>
        <w:spacing w:after="0" w:line="240" w:lineRule="auto"/>
        <w:jc w:val="both"/>
        <w:rPr>
          <w:rFonts w:cs="Segoe UI"/>
          <w:color w:val="262626"/>
          <w:sz w:val="18"/>
          <w:szCs w:val="18"/>
        </w:rPr>
      </w:pPr>
    </w:p>
    <w:p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 xml:space="preserve">Indicatori </w:t>
      </w:r>
      <w:proofErr w:type="spellStart"/>
      <w:r w:rsidRPr="00755B03">
        <w:rPr>
          <w:rFonts w:cs="Segoe UI"/>
          <w:color w:val="262626"/>
          <w:sz w:val="18"/>
          <w:szCs w:val="18"/>
        </w:rPr>
        <w:t>prestabiliti</w:t>
      </w:r>
      <w:proofErr w:type="spellEnd"/>
      <w:r w:rsidRPr="00755B03">
        <w:rPr>
          <w:rFonts w:cs="Segoe UI"/>
          <w:color w:val="262626"/>
          <w:sz w:val="18"/>
          <w:szCs w:val="18"/>
        </w:rPr>
        <w:t xml:space="preserve">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33"/>
        <w:gridCol w:w="859"/>
        <w:gridCol w:w="859"/>
        <w:gridCol w:w="859"/>
        <w:gridCol w:w="860"/>
        <w:gridCol w:w="860"/>
        <w:gridCol w:w="860"/>
        <w:gridCol w:w="800"/>
        <w:gridCol w:w="16"/>
      </w:tblGrid>
      <w:tr w:rsidR="00E22189" w:rsidRPr="00755B03" w:rsidTr="007C5185">
        <w:trPr>
          <w:tblHeader/>
        </w:trPr>
        <w:tc>
          <w:tcPr>
            <w:tcW w:w="2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proofErr w:type="spellStart"/>
            <w:r w:rsidRPr="00755B03">
              <w:rPr>
                <w:rStyle w:val="ui-column-title1"/>
                <w:rFonts w:cs="Segoe UI"/>
                <w:b/>
                <w:bCs/>
                <w:color w:val="4F4F4F"/>
                <w:sz w:val="18"/>
                <w:szCs w:val="18"/>
              </w:rPr>
              <w:t>Barbati</w:t>
            </w:r>
            <w:proofErr w:type="spellEnd"/>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Regiuni mai </w:t>
            </w:r>
            <w:proofErr w:type="spellStart"/>
            <w:r w:rsidRPr="00755B03">
              <w:rPr>
                <w:rStyle w:val="ui-column-title1"/>
                <w:rFonts w:cs="Segoe UI"/>
                <w:b/>
                <w:bCs/>
                <w:color w:val="4F4F4F"/>
                <w:sz w:val="18"/>
                <w:szCs w:val="18"/>
              </w:rPr>
              <w:t>putin</w:t>
            </w:r>
            <w:proofErr w:type="spellEnd"/>
            <w:r w:rsidRPr="00755B03">
              <w:rPr>
                <w:rStyle w:val="ui-column-title1"/>
                <w:rFonts w:cs="Segoe UI"/>
                <w:b/>
                <w:bCs/>
                <w:color w:val="4F4F4F"/>
                <w:sz w:val="18"/>
                <w:szCs w:val="18"/>
              </w:rPr>
              <w:t xml:space="preserve"> dezvoltate</w:t>
            </w:r>
          </w:p>
        </w:tc>
        <w:tc>
          <w:tcPr>
            <w:tcW w:w="16"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p>
        </w:tc>
      </w:tr>
      <w:tr w:rsidR="00E22189" w:rsidRPr="00755B03" w:rsidTr="007C5185">
        <w:trPr>
          <w:tblHeader/>
        </w:trPr>
        <w:tc>
          <w:tcPr>
            <w:tcW w:w="260"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rsidR="00E22189" w:rsidRPr="00755B03" w:rsidRDefault="0025196E" w:rsidP="00EC5FFA">
            <w:pPr>
              <w:spacing w:after="0" w:line="240" w:lineRule="auto"/>
              <w:jc w:val="both"/>
              <w:rPr>
                <w:rStyle w:val="ui-column-title1"/>
                <w:rFonts w:cs="Segoe UI"/>
                <w:b/>
                <w:bCs/>
                <w:color w:val="4F4F4F"/>
                <w:sz w:val="18"/>
                <w:szCs w:val="18"/>
              </w:rPr>
            </w:pPr>
            <w:r w:rsidRPr="00FA2A14">
              <w:rPr>
                <w:rFonts w:cs="Times New Roman"/>
                <w:sz w:val="20"/>
                <w:szCs w:val="20"/>
              </w:rPr>
              <w:t>2S54</w:t>
            </w:r>
            <w:r>
              <w:t xml:space="preserve"> </w:t>
            </w:r>
            <w:r w:rsidRPr="0025196E">
              <w:rPr>
                <w:rFonts w:cs="Times New Roman"/>
                <w:sz w:val="20"/>
                <w:szCs w:val="20"/>
              </w:rPr>
              <w:t>Stații de transformare modernizate / noi operaționale pentru preluarea energiei produse din surse regenerabile</w:t>
            </w:r>
          </w:p>
        </w:tc>
        <w:tc>
          <w:tcPr>
            <w:tcW w:w="859"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Fonts w:cs="Segoe UI"/>
                <w:b/>
                <w:bCs/>
                <w:color w:val="4F4F4F"/>
                <w:sz w:val="18"/>
                <w:szCs w:val="18"/>
              </w:rPr>
            </w:pPr>
          </w:p>
        </w:tc>
      </w:tr>
    </w:tbl>
    <w:p w:rsidR="007C5185" w:rsidRDefault="007C5185" w:rsidP="00EC5FFA">
      <w:pPr>
        <w:spacing w:after="0" w:line="240" w:lineRule="auto"/>
        <w:jc w:val="both"/>
        <w:rPr>
          <w:color w:val="FF0000"/>
          <w:sz w:val="18"/>
          <w:szCs w:val="18"/>
          <w:highlight w:val="yellow"/>
        </w:rPr>
      </w:pPr>
    </w:p>
    <w:p w:rsidR="00E22189" w:rsidRPr="007C5185" w:rsidRDefault="007C5185" w:rsidP="00EC5FFA">
      <w:pPr>
        <w:spacing w:after="0" w:line="240" w:lineRule="auto"/>
        <w:jc w:val="both"/>
        <w:rPr>
          <w:color w:val="FF0000"/>
          <w:sz w:val="18"/>
          <w:szCs w:val="18"/>
        </w:rPr>
      </w:pPr>
      <w:r w:rsidRPr="00614AEE">
        <w:rPr>
          <w:color w:val="FF0000"/>
          <w:sz w:val="18"/>
          <w:szCs w:val="18"/>
        </w:rPr>
        <w:t>Se vor selecta din nomenclatorul definit de către AM prin apel, doar indicatorii prestabiliți de realizare și rezultat (din programul operațional) la care contribuie proiectul</w:t>
      </w:r>
    </w:p>
    <w:p w:rsidR="00E22189" w:rsidRPr="00755B03" w:rsidRDefault="00E22189" w:rsidP="00EC5FFA">
      <w:pPr>
        <w:spacing w:after="0" w:line="240" w:lineRule="auto"/>
        <w:jc w:val="both"/>
        <w:rPr>
          <w:sz w:val="18"/>
          <w:szCs w:val="18"/>
        </w:rPr>
      </w:pPr>
    </w:p>
    <w:p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1" w:name="_Toc458505288"/>
      <w:r>
        <w:rPr>
          <w:rFonts w:asciiTheme="minorHAnsi" w:hAnsiTheme="minorHAnsi"/>
          <w:color w:val="auto"/>
          <w:sz w:val="24"/>
          <w:szCs w:val="24"/>
        </w:rPr>
        <w:t>3</w:t>
      </w:r>
      <w:r w:rsidR="00DF6606">
        <w:rPr>
          <w:rFonts w:asciiTheme="minorHAnsi" w:hAnsiTheme="minorHAnsi"/>
          <w:color w:val="auto"/>
          <w:sz w:val="24"/>
          <w:szCs w:val="24"/>
        </w:rPr>
        <w:t>1</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suplimentari proiect</w:t>
      </w:r>
      <w:bookmarkEnd w:id="31"/>
      <w:r w:rsidR="00E22189" w:rsidRPr="00755B03">
        <w:rPr>
          <w:rFonts w:asciiTheme="minorHAnsi" w:hAnsiTheme="minorHAnsi"/>
          <w:color w:val="auto"/>
          <w:sz w:val="24"/>
          <w:szCs w:val="24"/>
        </w:rPr>
        <w:t xml:space="preserve"> </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755B03" w:rsidTr="00444FE0">
        <w:trPr>
          <w:tblHeader/>
        </w:trPr>
        <w:tc>
          <w:tcPr>
            <w:tcW w:w="378"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1288"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Valoare </w:t>
            </w:r>
            <w:r w:rsidR="00EC0542" w:rsidRPr="00755B03">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proofErr w:type="spellStart"/>
            <w:r w:rsidRPr="00755B03">
              <w:rPr>
                <w:rStyle w:val="ui-column-title1"/>
                <w:sz w:val="18"/>
                <w:szCs w:val="18"/>
              </w:rPr>
              <w:t>Barbati</w:t>
            </w:r>
            <w:proofErr w:type="spellEnd"/>
          </w:p>
        </w:tc>
      </w:tr>
      <w:tr w:rsidR="00444FE0" w:rsidRPr="00755B03" w:rsidTr="00444FE0">
        <w:trPr>
          <w:tblHeader/>
        </w:trPr>
        <w:tc>
          <w:tcPr>
            <w:tcW w:w="378"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rsidR="00465C73" w:rsidRDefault="000C52BA" w:rsidP="00EC5FFA">
            <w:pPr>
              <w:spacing w:after="0" w:line="240" w:lineRule="auto"/>
              <w:jc w:val="both"/>
              <w:rPr>
                <w:rFonts w:eastAsia="Times New Roman" w:cs="Segoe UI"/>
                <w:b/>
                <w:bCs/>
                <w:color w:val="4F4F4F"/>
                <w:sz w:val="20"/>
                <w:szCs w:val="20"/>
                <w:lang w:eastAsia="ro-RO"/>
              </w:rPr>
            </w:pPr>
            <w:r w:rsidRPr="00ED2B10">
              <w:rPr>
                <w:color w:val="FF0000"/>
                <w:sz w:val="18"/>
                <w:szCs w:val="18"/>
              </w:rPr>
              <w:t>Se completează cu alţi indicatori de rezultat specifici proiectului</w:t>
            </w:r>
            <w:r w:rsidR="00465C73">
              <w:rPr>
                <w:rFonts w:eastAsia="Times New Roman" w:cs="Segoe UI"/>
                <w:b/>
                <w:bCs/>
                <w:color w:val="4F4F4F"/>
                <w:sz w:val="20"/>
                <w:szCs w:val="20"/>
                <w:lang w:eastAsia="ro-RO"/>
              </w:rPr>
              <w:t xml:space="preserve"> </w:t>
            </w:r>
          </w:p>
          <w:p w:rsidR="00444FE0" w:rsidRPr="00755B03" w:rsidRDefault="00465C73" w:rsidP="00EC5FFA">
            <w:pPr>
              <w:spacing w:after="0" w:line="240" w:lineRule="auto"/>
              <w:jc w:val="both"/>
              <w:rPr>
                <w:rFonts w:eastAsia="Times New Roman" w:cs="Segoe UI"/>
                <w:b/>
                <w:bCs/>
                <w:color w:val="4F4F4F"/>
                <w:sz w:val="20"/>
                <w:szCs w:val="20"/>
                <w:lang w:eastAsia="ro-RO"/>
              </w:rPr>
            </w:pPr>
            <w:bookmarkStart w:id="32" w:name="_GoBack"/>
            <w:bookmarkEnd w:id="32"/>
            <w:r>
              <w:rPr>
                <w:rFonts w:eastAsia="Times New Roman" w:cs="Segoe UI"/>
                <w:b/>
                <w:bCs/>
                <w:color w:val="4F4F4F"/>
                <w:sz w:val="20"/>
                <w:szCs w:val="20"/>
                <w:lang w:eastAsia="ro-RO"/>
              </w:rPr>
              <w:t xml:space="preserve">Ex. </w:t>
            </w:r>
            <w:r w:rsidRPr="00D27850">
              <w:rPr>
                <w:rFonts w:eastAsia="Times New Roman" w:cs="Segoe UI"/>
                <w:b/>
                <w:bCs/>
                <w:color w:val="4F4F4F"/>
                <w:sz w:val="20"/>
                <w:szCs w:val="20"/>
                <w:lang w:eastAsia="ro-RO"/>
              </w:rPr>
              <w:t>Posturi de transformare modernizate</w:t>
            </w:r>
          </w:p>
        </w:tc>
        <w:tc>
          <w:tcPr>
            <w:tcW w:w="1252"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r>
    </w:tbl>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755B03" w:rsidTr="00444FE0">
        <w:trPr>
          <w:tblHeader/>
        </w:trPr>
        <w:tc>
          <w:tcPr>
            <w:tcW w:w="37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proofErr w:type="spellStart"/>
            <w:r w:rsidRPr="00755B03">
              <w:rPr>
                <w:rStyle w:val="ui-column-title1"/>
                <w:sz w:val="18"/>
                <w:szCs w:val="18"/>
              </w:rPr>
              <w:t>Barbati</w:t>
            </w:r>
            <w:proofErr w:type="spellEnd"/>
          </w:p>
        </w:tc>
      </w:tr>
      <w:tr w:rsidR="00444FE0" w:rsidRPr="00755B03" w:rsidTr="00444FE0">
        <w:trPr>
          <w:tblHeader/>
        </w:trPr>
        <w:tc>
          <w:tcPr>
            <w:tcW w:w="377"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rsidR="00444FE0" w:rsidRDefault="000C52BA" w:rsidP="00EC5FFA">
            <w:pPr>
              <w:spacing w:after="0" w:line="240" w:lineRule="auto"/>
              <w:jc w:val="both"/>
              <w:rPr>
                <w:color w:val="FF0000"/>
                <w:sz w:val="18"/>
                <w:szCs w:val="18"/>
              </w:rPr>
            </w:pPr>
            <w:r w:rsidRPr="00ED2B10">
              <w:rPr>
                <w:color w:val="FF0000"/>
                <w:sz w:val="18"/>
                <w:szCs w:val="18"/>
              </w:rPr>
              <w:t>Se completează cu alţi indicatori fizici</w:t>
            </w:r>
          </w:p>
          <w:p w:rsidR="00D27850" w:rsidRPr="00755B03" w:rsidRDefault="00D27850" w:rsidP="00EC5FFA">
            <w:pPr>
              <w:spacing w:after="0" w:line="240" w:lineRule="auto"/>
              <w:jc w:val="both"/>
              <w:rPr>
                <w:rFonts w:eastAsia="Times New Roman" w:cs="Segoe UI"/>
                <w:b/>
                <w:bCs/>
                <w:color w:val="4F4F4F"/>
                <w:sz w:val="20"/>
                <w:szCs w:val="20"/>
                <w:lang w:eastAsia="ro-RO"/>
              </w:rPr>
            </w:pPr>
          </w:p>
        </w:tc>
        <w:tc>
          <w:tcPr>
            <w:tcW w:w="1253"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r>
    </w:tbl>
    <w:p w:rsidR="007C5185" w:rsidRDefault="007C5185" w:rsidP="00EC5FFA">
      <w:pPr>
        <w:spacing w:after="0" w:line="240" w:lineRule="auto"/>
        <w:jc w:val="both"/>
        <w:rPr>
          <w:bCs/>
          <w:color w:val="FF0000"/>
          <w:sz w:val="18"/>
          <w:szCs w:val="18"/>
          <w:highlight w:val="yellow"/>
        </w:rPr>
      </w:pPr>
    </w:p>
    <w:p w:rsidR="007C5185" w:rsidRPr="007C5185" w:rsidRDefault="007C5185" w:rsidP="00EC5FFA">
      <w:pPr>
        <w:spacing w:after="0" w:line="240" w:lineRule="auto"/>
        <w:jc w:val="both"/>
        <w:rPr>
          <w:bCs/>
          <w:color w:val="FF0000"/>
          <w:sz w:val="18"/>
          <w:szCs w:val="18"/>
        </w:rPr>
      </w:pPr>
      <w:r w:rsidRPr="00614AEE">
        <w:rPr>
          <w:bCs/>
          <w:color w:val="FF0000"/>
          <w:sz w:val="18"/>
          <w:szCs w:val="18"/>
        </w:rPr>
        <w:t>Se va completa conform cerințelor din Ghidul solicitantului, după caz.</w:t>
      </w:r>
    </w:p>
    <w:p w:rsidR="00E22189" w:rsidRDefault="00E22189" w:rsidP="00EC5FFA">
      <w:pPr>
        <w:spacing w:after="0" w:line="240" w:lineRule="auto"/>
        <w:jc w:val="both"/>
        <w:rPr>
          <w:sz w:val="18"/>
          <w:szCs w:val="18"/>
        </w:rPr>
      </w:pPr>
    </w:p>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3" w:name="_Toc458505289"/>
      <w:r>
        <w:rPr>
          <w:rFonts w:asciiTheme="minorHAnsi" w:hAnsiTheme="minorHAnsi"/>
          <w:color w:val="auto"/>
          <w:sz w:val="24"/>
          <w:szCs w:val="24"/>
        </w:rPr>
        <w:t>3</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Plan de </w:t>
      </w:r>
      <w:r w:rsidR="00C042CF" w:rsidRPr="00755B03">
        <w:rPr>
          <w:rFonts w:asciiTheme="minorHAnsi" w:hAnsiTheme="minorHAnsi"/>
          <w:color w:val="auto"/>
          <w:sz w:val="24"/>
          <w:szCs w:val="24"/>
        </w:rPr>
        <w:t>achiziții</w:t>
      </w:r>
      <w:bookmarkEnd w:id="33"/>
      <w:r w:rsidR="00B36484" w:rsidRPr="00755B03">
        <w:rPr>
          <w:rFonts w:asciiTheme="minorHAnsi" w:hAnsiTheme="minorHAnsi"/>
          <w:color w:val="auto"/>
          <w:sz w:val="24"/>
          <w:szCs w:val="24"/>
        </w:rPr>
        <w:t xml:space="preserve"> </w:t>
      </w:r>
    </w:p>
    <w:p w:rsidR="00B36484" w:rsidRDefault="00C042CF" w:rsidP="00EC5FFA">
      <w:pPr>
        <w:shd w:val="clear" w:color="auto" w:fill="FBFBFB"/>
        <w:spacing w:after="0" w:line="240" w:lineRule="auto"/>
        <w:jc w:val="both"/>
        <w:rPr>
          <w:rFonts w:cs="Segoe UI"/>
          <w:i/>
          <w:color w:val="FF0000"/>
          <w:sz w:val="20"/>
          <w:szCs w:val="20"/>
        </w:rPr>
      </w:pPr>
      <w:r w:rsidRPr="00755B03">
        <w:rPr>
          <w:rFonts w:cs="Segoe UI"/>
          <w:i/>
          <w:color w:val="FF0000"/>
          <w:sz w:val="20"/>
          <w:szCs w:val="20"/>
        </w:rPr>
        <w:t>Se completează pentru fiecare membru al parteneriatului, după caz</w:t>
      </w:r>
      <w:r w:rsidR="007C5185">
        <w:rPr>
          <w:rFonts w:cs="Segoe UI"/>
          <w:i/>
          <w:color w:val="FF0000"/>
          <w:sz w:val="20"/>
          <w:szCs w:val="20"/>
        </w:rPr>
        <w:t>.</w:t>
      </w:r>
    </w:p>
    <w:p w:rsidR="007C5185" w:rsidRPr="00614AEE" w:rsidRDefault="007C5185" w:rsidP="00EC5FFA">
      <w:pPr>
        <w:spacing w:after="0" w:line="240" w:lineRule="auto"/>
        <w:jc w:val="both"/>
        <w:rPr>
          <w:bCs/>
          <w:color w:val="FF0000"/>
          <w:sz w:val="18"/>
          <w:szCs w:val="18"/>
        </w:rPr>
      </w:pPr>
      <w:r w:rsidRPr="00614AEE">
        <w:rPr>
          <w:bCs/>
          <w:color w:val="FF0000"/>
          <w:sz w:val="18"/>
          <w:szCs w:val="18"/>
        </w:rPr>
        <w:t>Pentru Tip contract, tip procedură și monedă se selectează din nomenclator.</w:t>
      </w:r>
    </w:p>
    <w:p w:rsidR="007C5185" w:rsidRPr="00614AEE" w:rsidRDefault="007C5185" w:rsidP="00EC5FFA">
      <w:pPr>
        <w:spacing w:after="0" w:line="240" w:lineRule="auto"/>
        <w:jc w:val="both"/>
        <w:rPr>
          <w:bCs/>
          <w:color w:val="FF0000"/>
          <w:sz w:val="18"/>
          <w:szCs w:val="18"/>
        </w:rPr>
      </w:pPr>
      <w:r w:rsidRPr="00614AEE">
        <w:rPr>
          <w:bCs/>
          <w:color w:val="FF0000"/>
          <w:sz w:val="18"/>
          <w:szCs w:val="18"/>
        </w:rPr>
        <w:t>Pentru procedurile de achiziții nedemarate la data depunerii CF se vor completa doar valoarea și datele estimate de derulare.</w:t>
      </w:r>
    </w:p>
    <w:p w:rsidR="00C042CF" w:rsidRPr="00755B03" w:rsidRDefault="00C042CF" w:rsidP="00EC5FFA">
      <w:pPr>
        <w:shd w:val="clear" w:color="auto" w:fill="FBFBFB"/>
        <w:spacing w:after="0" w:line="240" w:lineRule="auto"/>
        <w:jc w:val="both"/>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755B03" w:rsidTr="00C042CF">
        <w:trPr>
          <w:tblHeader/>
        </w:trPr>
        <w:tc>
          <w:tcPr>
            <w:tcW w:w="316"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Titlu </w:t>
            </w:r>
            <w:r w:rsidR="00EC0542" w:rsidRPr="00755B03">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Descriere </w:t>
            </w:r>
            <w:r w:rsidR="00EC0542" w:rsidRPr="00755B03">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CPV</w:t>
            </w:r>
          </w:p>
        </w:tc>
        <w:tc>
          <w:tcPr>
            <w:tcW w:w="77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Fonts w:cs="Segoe UI"/>
                <w:b/>
                <w:bCs/>
                <w:color w:val="4F4F4F"/>
                <w:sz w:val="20"/>
                <w:szCs w:val="20"/>
              </w:rPr>
            </w:pPr>
          </w:p>
        </w:tc>
      </w:tr>
      <w:tr w:rsidR="00B36484" w:rsidRPr="00755B03" w:rsidTr="00C042CF">
        <w:trPr>
          <w:tblHeader/>
        </w:trPr>
        <w:tc>
          <w:tcPr>
            <w:tcW w:w="316"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5"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87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39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4"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872"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95"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108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22"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Fonts w:cs="Segoe UI"/>
                <w:b/>
                <w:bCs/>
                <w:color w:val="4F4F4F"/>
                <w:sz w:val="20"/>
                <w:szCs w:val="20"/>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4" w:name="_Toc458505290"/>
      <w:r>
        <w:rPr>
          <w:rFonts w:asciiTheme="minorHAnsi" w:hAnsiTheme="minorHAnsi"/>
          <w:color w:val="auto"/>
          <w:sz w:val="24"/>
          <w:szCs w:val="24"/>
        </w:rPr>
        <w:t>3</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umane implicate</w:t>
      </w:r>
      <w:bookmarkEnd w:id="34"/>
      <w:r w:rsidR="00B36484" w:rsidRPr="00755B03">
        <w:rPr>
          <w:rFonts w:asciiTheme="minorHAnsi" w:hAnsiTheme="minorHAnsi"/>
          <w:color w:val="auto"/>
          <w:sz w:val="24"/>
          <w:szCs w:val="24"/>
        </w:rPr>
        <w:t xml:space="preserve"> </w:t>
      </w:r>
    </w:p>
    <w:p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B36484" w:rsidRPr="00755B03" w:rsidTr="00B36484">
        <w:tc>
          <w:tcPr>
            <w:tcW w:w="9288" w:type="dxa"/>
          </w:tcPr>
          <w:p w:rsidR="00C042CF" w:rsidRPr="00755B03" w:rsidRDefault="00444FE0" w:rsidP="00EC5FFA">
            <w:pPr>
              <w:jc w:val="both"/>
              <w:rPr>
                <w:b/>
                <w:bCs/>
                <w:i/>
                <w:color w:val="FF0000"/>
                <w:sz w:val="20"/>
                <w:szCs w:val="20"/>
              </w:rPr>
            </w:pPr>
            <w:r w:rsidRPr="00755B03">
              <w:rPr>
                <w:b/>
                <w:bCs/>
                <w:i/>
                <w:color w:val="FF0000"/>
                <w:sz w:val="20"/>
                <w:szCs w:val="20"/>
              </w:rPr>
              <w:t>Se completează pentru toţi experţii cu următoarele informaţii</w:t>
            </w:r>
            <w:r w:rsidR="00C042CF" w:rsidRPr="00755B03">
              <w:rPr>
                <w:b/>
                <w:bCs/>
                <w:i/>
                <w:color w:val="FF0000"/>
                <w:sz w:val="20"/>
                <w:szCs w:val="20"/>
              </w:rPr>
              <w:t xml:space="preserve">: rol în proiect, iar codul ocupațional se selectează din nomenclator. </w:t>
            </w:r>
          </w:p>
          <w:p w:rsidR="00444FE0" w:rsidRPr="00755B03" w:rsidRDefault="00444FE0" w:rsidP="00EC5FFA">
            <w:pPr>
              <w:jc w:val="both"/>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755B03" w:rsidTr="006763E7">
              <w:trPr>
                <w:jc w:val="center"/>
              </w:trPr>
              <w:tc>
                <w:tcPr>
                  <w:tcW w:w="9062" w:type="dxa"/>
                  <w:gridSpan w:val="2"/>
                  <w:tcBorders>
                    <w:top w:val="single" w:sz="4" w:space="0" w:color="auto"/>
                  </w:tcBorders>
                  <w:shd w:val="clear" w:color="auto" w:fill="B8CCE4" w:themeFill="accent1" w:themeFillTint="66"/>
                </w:tcPr>
                <w:p w:rsidR="00444FE0" w:rsidRPr="00755B03" w:rsidRDefault="00444FE0" w:rsidP="00EC5FFA">
                  <w:pPr>
                    <w:jc w:val="both"/>
                    <w:rPr>
                      <w:b/>
                      <w:bCs/>
                      <w:color w:val="FF0000"/>
                      <w:sz w:val="20"/>
                      <w:szCs w:val="20"/>
                    </w:rPr>
                  </w:pPr>
                  <w:r w:rsidRPr="00755B03">
                    <w:rPr>
                      <w:b/>
                      <w:bCs/>
                      <w:color w:val="FF0000"/>
                      <w:sz w:val="20"/>
                      <w:szCs w:val="20"/>
                    </w:rPr>
                    <w:t xml:space="preserve">CERINŢE FIŞA POSTULUI </w:t>
                  </w: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EDUCAȚIE</w:t>
                  </w:r>
                  <w:r w:rsidR="00B836C6" w:rsidRPr="00755B03">
                    <w:rPr>
                      <w:rFonts w:asciiTheme="minorHAnsi" w:hAnsiTheme="minorHAnsi" w:cs="Times New Roman"/>
                      <w:b/>
                      <w:i w:val="0"/>
                      <w:iCs w:val="0"/>
                      <w:color w:val="FF0000"/>
                      <w:szCs w:val="20"/>
                      <w:shd w:val="clear" w:color="auto" w:fill="auto"/>
                    </w:rPr>
                    <w:t xml:space="preserve"> SOLICITATA</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Durata solicitată</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EXPERIENȚA</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SOLICITATA</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Durată solicitată</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lastRenderedPageBreak/>
                    <w:t>COMPETENȚE</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Descriere</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Cs w:val="0"/>
                      <w:color w:val="FF0000"/>
                      <w:szCs w:val="20"/>
                      <w:shd w:val="clear" w:color="auto" w:fill="auto"/>
                    </w:rPr>
                    <w:t>Se va completa cu descrierea competenței specifice</w:t>
                  </w: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LIMBI STRAINE SOLICITATE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6763E7">
                    <w:rPr>
                      <w:rFonts w:asciiTheme="minorHAnsi" w:hAnsiTheme="minorHAnsi" w:cs="Times New Roman"/>
                      <w:iCs w:val="0"/>
                      <w:color w:val="FF0000"/>
                      <w:szCs w:val="20"/>
                      <w:shd w:val="clear" w:color="auto" w:fill="auto"/>
                    </w:rPr>
                    <w:t>audiție</w:t>
                  </w:r>
                  <w:r w:rsidR="006763E7" w:rsidRPr="00755B03">
                    <w:rPr>
                      <w:rFonts w:asciiTheme="minorHAnsi" w:hAnsiTheme="minorHAnsi" w:cs="Times New Roman"/>
                      <w:iCs w:val="0"/>
                      <w:color w:val="FF0000"/>
                      <w:szCs w:val="20"/>
                      <w:shd w:val="clear" w:color="auto" w:fill="auto"/>
                    </w:rPr>
                    <w:t xml:space="preserve"> </w:t>
                  </w:r>
                  <w:r w:rsidRPr="00755B03">
                    <w:rPr>
                      <w:rFonts w:asciiTheme="minorHAnsi" w:hAnsiTheme="minorHAnsi" w:cs="Times New Roman"/>
                      <w:iCs w:val="0"/>
                      <w:color w:val="FF0000"/>
                      <w:szCs w:val="20"/>
                      <w:shd w:val="clear" w:color="auto" w:fill="auto"/>
                    </w:rPr>
                    <w:t>și scriere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proofErr w:type="spellStart"/>
                  <w:r w:rsidRPr="00755B03">
                    <w:rPr>
                      <w:rFonts w:asciiTheme="minorHAnsi" w:hAnsiTheme="minorHAnsi" w:cs="Times New Roman"/>
                      <w:iCs w:val="0"/>
                      <w:color w:val="FF0000"/>
                      <w:szCs w:val="20"/>
                      <w:shd w:val="clear" w:color="auto" w:fill="auto"/>
                    </w:rPr>
                    <w:t>conversatie</w:t>
                  </w:r>
                  <w:proofErr w:type="spellEnd"/>
                  <w:r w:rsidRPr="00755B03">
                    <w:rPr>
                      <w:rFonts w:asciiTheme="minorHAnsi" w:hAnsiTheme="minorHAnsi" w:cs="Times New Roman"/>
                      <w:iCs w:val="0"/>
                      <w:color w:val="FF0000"/>
                      <w:szCs w:val="20"/>
                      <w:shd w:val="clear" w:color="auto" w:fill="auto"/>
                    </w:rPr>
                    <w:t xml:space="preserve"> si </w:t>
                  </w:r>
                  <w:proofErr w:type="spellStart"/>
                  <w:r w:rsidRPr="00755B03">
                    <w:rPr>
                      <w:rFonts w:asciiTheme="minorHAnsi" w:hAnsiTheme="minorHAnsi" w:cs="Times New Roman"/>
                      <w:iCs w:val="0"/>
                      <w:color w:val="FF0000"/>
                      <w:szCs w:val="20"/>
                      <w:shd w:val="clear" w:color="auto" w:fill="auto"/>
                    </w:rPr>
                    <w:t>pronuntie</w:t>
                  </w:r>
                  <w:proofErr w:type="spellEnd"/>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r w:rsidR="00444FE0" w:rsidRPr="00755B03" w:rsidTr="006763E7">
              <w:trPr>
                <w:jc w:val="center"/>
              </w:trPr>
              <w:tc>
                <w:tcPr>
                  <w:tcW w:w="9062" w:type="dxa"/>
                  <w:gridSpan w:val="2"/>
                  <w:shd w:val="clear" w:color="auto" w:fill="C6D9F1" w:themeFill="text2" w:themeFillTint="33"/>
                </w:tcPr>
                <w:p w:rsidR="00444FE0" w:rsidRPr="00755B03" w:rsidRDefault="00444FE0" w:rsidP="00EC5FFA">
                  <w:pPr>
                    <w:jc w:val="both"/>
                    <w:rPr>
                      <w:b/>
                      <w:bCs/>
                      <w:color w:val="FF0000"/>
                      <w:sz w:val="20"/>
                      <w:szCs w:val="20"/>
                    </w:rPr>
                  </w:pPr>
                  <w:r w:rsidRPr="00755B03">
                    <w:rPr>
                      <w:b/>
                      <w:bCs/>
                      <w:color w:val="FF0000"/>
                      <w:sz w:val="20"/>
                      <w:szCs w:val="20"/>
                    </w:rPr>
                    <w:t>CURRICULUM VITAE</w:t>
                  </w:r>
                </w:p>
              </w:tc>
            </w:tr>
            <w:tr w:rsidR="006763E7" w:rsidRPr="00755B03" w:rsidTr="00A057F3">
              <w:trPr>
                <w:jc w:val="center"/>
              </w:trPr>
              <w:tc>
                <w:tcPr>
                  <w:tcW w:w="9062" w:type="dxa"/>
                  <w:gridSpan w:val="2"/>
                </w:tcPr>
                <w:p w:rsidR="006763E7" w:rsidRPr="00755B03" w:rsidRDefault="006763E7" w:rsidP="00EC5FFA">
                  <w:pPr>
                    <w:pStyle w:val="instruct"/>
                    <w:jc w:val="both"/>
                    <w:rPr>
                      <w:rFonts w:asciiTheme="minorHAnsi" w:hAnsiTheme="minorHAnsi" w:cs="Times New Roman"/>
                      <w:iCs w:val="0"/>
                      <w:color w:val="FF0000"/>
                      <w:szCs w:val="20"/>
                      <w:shd w:val="clear" w:color="auto" w:fill="auto"/>
                    </w:rPr>
                  </w:pPr>
                  <w:proofErr w:type="spellStart"/>
                  <w:r>
                    <w:rPr>
                      <w:rFonts w:asciiTheme="minorHAnsi" w:hAnsiTheme="minorHAnsi" w:cs="Times New Roman"/>
                      <w:i w:val="0"/>
                      <w:iCs w:val="0"/>
                      <w:color w:val="FF0000"/>
                      <w:szCs w:val="20"/>
                      <w:shd w:val="clear" w:color="auto" w:fill="auto"/>
                    </w:rPr>
                    <w:t>Comepetente</w:t>
                  </w:r>
                  <w:proofErr w:type="spellEnd"/>
                </w:p>
              </w:tc>
            </w:tr>
            <w:tr w:rsidR="00444FE0" w:rsidRPr="00755B03" w:rsidTr="006763E7">
              <w:trPr>
                <w:jc w:val="center"/>
              </w:trPr>
              <w:tc>
                <w:tcPr>
                  <w:tcW w:w="2286" w:type="dxa"/>
                </w:tcPr>
                <w:p w:rsidR="00444FE0" w:rsidRPr="00755B03" w:rsidRDefault="006763E7" w:rsidP="00EC5FFA">
                  <w:pPr>
                    <w:pStyle w:val="instruct"/>
                    <w:jc w:val="both"/>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Nume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Prenume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proofErr w:type="spellStart"/>
                  <w:r w:rsidRPr="00755B03">
                    <w:rPr>
                      <w:rFonts w:asciiTheme="minorHAnsi" w:hAnsiTheme="minorHAnsi" w:cs="Times New Roman"/>
                      <w:i w:val="0"/>
                      <w:iCs w:val="0"/>
                      <w:color w:val="FF0000"/>
                      <w:szCs w:val="20"/>
                      <w:shd w:val="clear" w:color="auto" w:fill="auto"/>
                    </w:rPr>
                    <w:t>nasterii</w:t>
                  </w:r>
                  <w:proofErr w:type="spellEnd"/>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6763E7"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Tara</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Telefon</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Fax</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Email</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EDUCAŢIE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Calificare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EXPERIENŢĂ</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727CA0"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P</w:t>
                  </w:r>
                  <w:r w:rsidR="00444FE0" w:rsidRPr="00755B03">
                    <w:rPr>
                      <w:rFonts w:asciiTheme="minorHAnsi" w:hAnsiTheme="minorHAnsi" w:cs="Times New Roman"/>
                      <w:i w:val="0"/>
                      <w:iCs w:val="0"/>
                      <w:color w:val="FF0000"/>
                      <w:szCs w:val="20"/>
                      <w:shd w:val="clear" w:color="auto" w:fill="auto"/>
                    </w:rPr>
                    <w:t xml:space="preserve">oziţie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Detalii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COMPETENŢE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Denumire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B836C6"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Detalii</w:t>
                  </w:r>
                  <w:r w:rsidR="00444FE0" w:rsidRPr="00755B03">
                    <w:rPr>
                      <w:rFonts w:asciiTheme="minorHAnsi" w:hAnsiTheme="minorHAnsi" w:cs="Times New Roman"/>
                      <w:i w:val="0"/>
                      <w:iCs w:val="0"/>
                      <w:color w:val="FF0000"/>
                      <w:szCs w:val="20"/>
                      <w:shd w:val="clear" w:color="auto" w:fill="auto"/>
                    </w:rPr>
                    <w:t xml:space="preserv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 xml:space="preserve">LIMBI STRĂINE CUNOSCUTE </w:t>
                  </w:r>
                </w:p>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B836C6" w:rsidRPr="00755B03">
                    <w:rPr>
                      <w:rFonts w:asciiTheme="minorHAnsi" w:hAnsiTheme="minorHAnsi" w:cs="Times New Roman"/>
                      <w:iCs w:val="0"/>
                      <w:color w:val="FF0000"/>
                      <w:szCs w:val="20"/>
                      <w:shd w:val="clear" w:color="auto" w:fill="auto"/>
                    </w:rPr>
                    <w:t>audiție</w:t>
                  </w:r>
                  <w:r w:rsidRPr="00755B03">
                    <w:rPr>
                      <w:rFonts w:asciiTheme="minorHAnsi" w:hAnsiTheme="minorHAnsi" w:cs="Times New Roman"/>
                      <w:iCs w:val="0"/>
                      <w:color w:val="FF0000"/>
                      <w:szCs w:val="20"/>
                      <w:shd w:val="clear" w:color="auto" w:fill="auto"/>
                    </w:rPr>
                    <w:t xml:space="preserve"> și scriere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EC0542" w:rsidRPr="00755B03">
                    <w:rPr>
                      <w:rFonts w:asciiTheme="minorHAnsi" w:hAnsiTheme="minorHAnsi" w:cs="Times New Roman"/>
                      <w:iCs w:val="0"/>
                      <w:color w:val="FF0000"/>
                      <w:szCs w:val="20"/>
                      <w:shd w:val="clear" w:color="auto" w:fill="auto"/>
                    </w:rPr>
                    <w:t>conversație</w:t>
                  </w:r>
                  <w:r w:rsidRPr="00755B03">
                    <w:rPr>
                      <w:rFonts w:asciiTheme="minorHAnsi" w:hAnsiTheme="minorHAnsi" w:cs="Times New Roman"/>
                      <w:iCs w:val="0"/>
                      <w:color w:val="FF0000"/>
                      <w:szCs w:val="20"/>
                      <w:shd w:val="clear" w:color="auto" w:fill="auto"/>
                    </w:rPr>
                    <w:t xml:space="preserve"> si </w:t>
                  </w:r>
                  <w:r w:rsidR="00EC0542" w:rsidRPr="00755B03">
                    <w:rPr>
                      <w:rFonts w:asciiTheme="minorHAnsi" w:hAnsiTheme="minorHAnsi" w:cs="Times New Roman"/>
                      <w:iCs w:val="0"/>
                      <w:color w:val="FF0000"/>
                      <w:szCs w:val="20"/>
                      <w:shd w:val="clear" w:color="auto" w:fill="auto"/>
                    </w:rPr>
                    <w:t>pronunție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bl>
          <w:p w:rsidR="00444FE0" w:rsidRPr="00755B03" w:rsidRDefault="00444FE0" w:rsidP="00EC5FFA">
            <w:pPr>
              <w:jc w:val="both"/>
              <w:rPr>
                <w:sz w:val="20"/>
                <w:szCs w:val="20"/>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5" w:name="_Toc458505291"/>
      <w:r>
        <w:rPr>
          <w:rFonts w:asciiTheme="minorHAnsi" w:hAnsiTheme="minorHAnsi"/>
          <w:color w:val="auto"/>
          <w:sz w:val="24"/>
          <w:szCs w:val="24"/>
        </w:rPr>
        <w:t>3</w:t>
      </w:r>
      <w:r w:rsidR="00DF6606">
        <w:rPr>
          <w:rFonts w:asciiTheme="minorHAnsi" w:hAnsiTheme="minorHAnsi"/>
          <w:color w:val="auto"/>
          <w:sz w:val="24"/>
          <w:szCs w:val="24"/>
        </w:rPr>
        <w:t>4</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materiale implicate</w:t>
      </w:r>
      <w:bookmarkEnd w:id="35"/>
      <w:r w:rsidR="00B36484" w:rsidRPr="00755B03">
        <w:rPr>
          <w:rFonts w:asciiTheme="minorHAnsi" w:hAnsiTheme="minorHAnsi"/>
          <w:color w:val="auto"/>
          <w:sz w:val="24"/>
          <w:szCs w:val="24"/>
        </w:rPr>
        <w:t xml:space="preserve"> </w:t>
      </w:r>
    </w:p>
    <w:p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755B03" w:rsidTr="00EC0542">
        <w:tc>
          <w:tcPr>
            <w:tcW w:w="9572" w:type="dxa"/>
          </w:tcPr>
          <w:p w:rsidR="00444FE0" w:rsidRPr="00755B03" w:rsidRDefault="00444FE0" w:rsidP="00EC5FFA">
            <w:pPr>
              <w:jc w:val="both"/>
              <w:rPr>
                <w:bCs/>
                <w:i/>
                <w:color w:val="FF0000"/>
                <w:sz w:val="18"/>
                <w:szCs w:val="18"/>
              </w:rPr>
            </w:pPr>
            <w:r w:rsidRPr="00755B03">
              <w:rPr>
                <w:bCs/>
                <w:i/>
                <w:color w:val="FF0000"/>
                <w:sz w:val="18"/>
                <w:szCs w:val="18"/>
              </w:rPr>
              <w:t xml:space="preserve">Se va completa în mod similar pentru fiecare </w:t>
            </w:r>
            <w:r w:rsidR="00D34440" w:rsidRPr="00755B03">
              <w:rPr>
                <w:bCs/>
                <w:i/>
                <w:color w:val="FF0000"/>
                <w:sz w:val="18"/>
                <w:szCs w:val="18"/>
              </w:rPr>
              <w:t xml:space="preserve">localizare a </w:t>
            </w:r>
            <w:r w:rsidRPr="00755B03">
              <w:rPr>
                <w:bCs/>
                <w:i/>
                <w:color w:val="FF0000"/>
                <w:sz w:val="18"/>
                <w:szCs w:val="18"/>
              </w:rPr>
              <w:t>proiect</w:t>
            </w:r>
            <w:r w:rsidR="00D34440" w:rsidRPr="00755B03">
              <w:rPr>
                <w:bCs/>
                <w:i/>
                <w:color w:val="FF0000"/>
                <w:sz w:val="18"/>
                <w:szCs w:val="18"/>
              </w:rPr>
              <w:t>ului</w:t>
            </w:r>
          </w:p>
          <w:p w:rsidR="00444FE0" w:rsidRPr="00755B03" w:rsidRDefault="00444FE0" w:rsidP="00EC5FFA">
            <w:pPr>
              <w:jc w:val="both"/>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755B03" w:rsidTr="009D6626">
              <w:tc>
                <w:tcPr>
                  <w:tcW w:w="2263" w:type="dxa"/>
                </w:tcPr>
                <w:p w:rsidR="00DF06C4" w:rsidRPr="00755B03" w:rsidRDefault="00DF06C4" w:rsidP="00EC5FFA">
                  <w:pPr>
                    <w:jc w:val="both"/>
                    <w:rPr>
                      <w:color w:val="FF0000"/>
                      <w:sz w:val="18"/>
                      <w:szCs w:val="18"/>
                    </w:rPr>
                  </w:pPr>
                  <w:r>
                    <w:rPr>
                      <w:color w:val="FF0000"/>
                      <w:sz w:val="18"/>
                      <w:szCs w:val="18"/>
                    </w:rPr>
                    <w:t>Titlu</w:t>
                  </w:r>
                </w:p>
              </w:tc>
              <w:tc>
                <w:tcPr>
                  <w:tcW w:w="7797" w:type="dxa"/>
                </w:tcPr>
                <w:p w:rsidR="00DF06C4" w:rsidRPr="00755B03" w:rsidRDefault="00DF06C4" w:rsidP="00EC5FFA">
                  <w:pPr>
                    <w:ind w:right="601"/>
                    <w:jc w:val="both"/>
                    <w:rPr>
                      <w:i/>
                      <w:color w:val="FF0000"/>
                      <w:sz w:val="18"/>
                      <w:szCs w:val="18"/>
                    </w:rPr>
                  </w:pPr>
                </w:p>
              </w:tc>
            </w:tr>
            <w:tr w:rsidR="00DF06C4" w:rsidRPr="00755B03" w:rsidTr="009D6626">
              <w:tc>
                <w:tcPr>
                  <w:tcW w:w="2263" w:type="dxa"/>
                </w:tcPr>
                <w:p w:rsidR="00DF06C4" w:rsidRPr="00755B03" w:rsidRDefault="00DF06C4" w:rsidP="00EC5FFA">
                  <w:pPr>
                    <w:jc w:val="both"/>
                    <w:rPr>
                      <w:color w:val="FF0000"/>
                      <w:sz w:val="18"/>
                      <w:szCs w:val="18"/>
                    </w:rPr>
                  </w:pPr>
                  <w:r>
                    <w:rPr>
                      <w:color w:val="FF0000"/>
                      <w:sz w:val="18"/>
                      <w:szCs w:val="18"/>
                    </w:rPr>
                    <w:t xml:space="preserve">Pus la </w:t>
                  </w:r>
                  <w:r w:rsidR="00EC0542">
                    <w:rPr>
                      <w:color w:val="FF0000"/>
                      <w:sz w:val="18"/>
                      <w:szCs w:val="18"/>
                    </w:rPr>
                    <w:t>dispoziție</w:t>
                  </w:r>
                  <w:r>
                    <w:rPr>
                      <w:color w:val="FF0000"/>
                      <w:sz w:val="18"/>
                      <w:szCs w:val="18"/>
                    </w:rPr>
                    <w:t xml:space="preserve"> de</w:t>
                  </w:r>
                </w:p>
              </w:tc>
              <w:tc>
                <w:tcPr>
                  <w:tcW w:w="7797" w:type="dxa"/>
                </w:tcPr>
                <w:p w:rsidR="00DF06C4" w:rsidRPr="00755B03" w:rsidRDefault="00DF06C4" w:rsidP="00EC5FFA">
                  <w:pPr>
                    <w:ind w:right="601"/>
                    <w:jc w:val="both"/>
                    <w:rPr>
                      <w:i/>
                      <w:color w:val="FF0000"/>
                      <w:sz w:val="18"/>
                      <w:szCs w:val="18"/>
                    </w:rPr>
                  </w:pPr>
                  <w:r>
                    <w:rPr>
                      <w:i/>
                      <w:color w:val="FF0000"/>
                      <w:sz w:val="18"/>
                      <w:szCs w:val="18"/>
                    </w:rPr>
                    <w:t xml:space="preserve">Se </w:t>
                  </w:r>
                  <w:r w:rsidR="00EC0542">
                    <w:rPr>
                      <w:i/>
                      <w:color w:val="FF0000"/>
                      <w:sz w:val="18"/>
                      <w:szCs w:val="18"/>
                    </w:rPr>
                    <w:t>selectează</w:t>
                  </w:r>
                  <w:r>
                    <w:rPr>
                      <w:i/>
                      <w:color w:val="FF0000"/>
                      <w:sz w:val="18"/>
                      <w:szCs w:val="18"/>
                    </w:rPr>
                    <w:t xml:space="preserve"> din nomenclator. </w:t>
                  </w:r>
                  <w:r w:rsidRPr="00755B03">
                    <w:rPr>
                      <w:i/>
                      <w:color w:val="FF0000"/>
                      <w:sz w:val="18"/>
                      <w:szCs w:val="18"/>
                    </w:rPr>
                    <w:t>Se va completa cu numele entității implicată în proiect care pune la dispoziție resursa materială</w:t>
                  </w: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lastRenderedPageBreak/>
                    <w:t>Adresa</w:t>
                  </w:r>
                </w:p>
              </w:tc>
              <w:tc>
                <w:tcPr>
                  <w:tcW w:w="7797" w:type="dxa"/>
                </w:tcPr>
                <w:p w:rsidR="00444FE0" w:rsidRPr="00755B03" w:rsidRDefault="00444FE0" w:rsidP="00EC5FFA">
                  <w:pPr>
                    <w:ind w:right="601"/>
                    <w:jc w:val="both"/>
                    <w:rPr>
                      <w:i/>
                      <w:color w:val="FF0000"/>
                      <w:sz w:val="18"/>
                      <w:szCs w:val="18"/>
                    </w:rPr>
                  </w:pPr>
                  <w:r w:rsidRPr="00755B03">
                    <w:rPr>
                      <w:i/>
                      <w:color w:val="FF0000"/>
                      <w:sz w:val="18"/>
                      <w:szCs w:val="18"/>
                    </w:rPr>
                    <w:t xml:space="preserve">Se va completa cu date referitoare la proveniența resursei fie cu adresa exactă unde este localizată </w:t>
                  </w:r>
                </w:p>
              </w:tc>
            </w:tr>
            <w:tr w:rsidR="00444FE0" w:rsidRPr="00755B03" w:rsidTr="009D6626">
              <w:tc>
                <w:tcPr>
                  <w:tcW w:w="2263" w:type="dxa"/>
                </w:tcPr>
                <w:p w:rsidR="00444FE0" w:rsidRPr="00755B03" w:rsidRDefault="00DF06C4" w:rsidP="00EC5FFA">
                  <w:pPr>
                    <w:jc w:val="both"/>
                    <w:rPr>
                      <w:color w:val="FF0000"/>
                      <w:sz w:val="18"/>
                      <w:szCs w:val="18"/>
                    </w:rPr>
                  </w:pPr>
                  <w:r>
                    <w:rPr>
                      <w:color w:val="FF0000"/>
                      <w:sz w:val="18"/>
                      <w:szCs w:val="18"/>
                    </w:rPr>
                    <w:t>Informații extra</w:t>
                  </w:r>
                </w:p>
              </w:tc>
              <w:tc>
                <w:tcPr>
                  <w:tcW w:w="7797" w:type="dxa"/>
                </w:tcPr>
                <w:p w:rsidR="00444FE0" w:rsidRPr="00755B03" w:rsidRDefault="00444FE0" w:rsidP="00EC5FFA">
                  <w:pPr>
                    <w:jc w:val="both"/>
                    <w:rPr>
                      <w:i/>
                      <w:color w:val="FF0000"/>
                      <w:sz w:val="18"/>
                      <w:szCs w:val="18"/>
                    </w:rPr>
                  </w:pPr>
                  <w:r w:rsidRPr="00755B03">
                    <w:rPr>
                      <w:i/>
                      <w:color w:val="FF0000"/>
                      <w:sz w:val="18"/>
                      <w:szCs w:val="18"/>
                    </w:rPr>
                    <w:t>Se va completa cu informații suplimentare relevante referitoare la resursa materială</w:t>
                  </w:r>
                </w:p>
                <w:p w:rsidR="00444FE0" w:rsidRPr="00755B03" w:rsidRDefault="00444FE0" w:rsidP="00EC5FFA">
                  <w:pPr>
                    <w:jc w:val="both"/>
                    <w:rPr>
                      <w:i/>
                      <w:color w:val="FF0000"/>
                      <w:sz w:val="18"/>
                      <w:szCs w:val="18"/>
                    </w:rPr>
                  </w:pPr>
                  <w:r w:rsidRPr="00755B03">
                    <w:rPr>
                      <w:i/>
                      <w:color w:val="FF0000"/>
                      <w:sz w:val="18"/>
                      <w:szCs w:val="18"/>
                    </w:rPr>
                    <w:t>Se vor preciza resursele materiale aferente activităţilor prevăzute prin proiect:</w:t>
                  </w:r>
                </w:p>
                <w:p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informațiile privind terenul și/sau clădirile unde urmează a se realiza investiția, </w:t>
                  </w:r>
                </w:p>
                <w:p w:rsidR="00444FE0" w:rsidRPr="00755B03" w:rsidRDefault="00444FE0" w:rsidP="00EC5FFA">
                  <w:pPr>
                    <w:ind w:right="743"/>
                    <w:jc w:val="both"/>
                    <w:rPr>
                      <w:i/>
                      <w:color w:val="FF0000"/>
                      <w:sz w:val="18"/>
                      <w:szCs w:val="18"/>
                    </w:rPr>
                  </w:pPr>
                  <w:r w:rsidRPr="00755B03">
                    <w:rPr>
                      <w:i/>
                      <w:color w:val="FF0000"/>
                      <w:sz w:val="18"/>
                      <w:szCs w:val="18"/>
                    </w:rPr>
                    <w:t xml:space="preserve">Pentru proiectele ce prevăd lucrări de infrastructură se va menționa inclusiv nr. cadastral și suprafața terenului pe care se realizează investiția. </w:t>
                  </w:r>
                </w:p>
                <w:p w:rsidR="00444FE0" w:rsidRPr="00755B03" w:rsidRDefault="00444FE0" w:rsidP="00EC5FFA">
                  <w:pPr>
                    <w:ind w:right="743"/>
                    <w:jc w:val="both"/>
                    <w:rPr>
                      <w:i/>
                      <w:color w:val="FF0000"/>
                      <w:sz w:val="18"/>
                      <w:szCs w:val="18"/>
                    </w:rPr>
                  </w:pPr>
                  <w:r w:rsidRPr="00755B03">
                    <w:rPr>
                      <w:i/>
                      <w:color w:val="FF0000"/>
                      <w:sz w:val="18"/>
                      <w:szCs w:val="18"/>
                    </w:rPr>
                    <w:t xml:space="preserve">În cazul în care pe terenul respectiv există mai multe construcții se vor menționa care sunt construcțiile pe care se va interveni prin proiect. </w:t>
                  </w:r>
                </w:p>
                <w:p w:rsidR="00444FE0" w:rsidRPr="00755B03" w:rsidRDefault="00444FE0" w:rsidP="00EC5FFA">
                  <w:pPr>
                    <w:ind w:right="743"/>
                    <w:jc w:val="both"/>
                    <w:rPr>
                      <w:i/>
                      <w:color w:val="FF0000"/>
                      <w:sz w:val="18"/>
                      <w:szCs w:val="18"/>
                    </w:rPr>
                  </w:pPr>
                  <w:r w:rsidRPr="00755B03">
                    <w:rPr>
                      <w:i/>
                      <w:color w:val="FF0000"/>
                      <w:sz w:val="18"/>
                      <w:szCs w:val="18"/>
                    </w:rPr>
                    <w:t>În cazul în care proiectul vizează mai multe suprafețe de teren, se va preciza nr. cadastral pentru fiecare dintre acestea (ex. arii naturale protejate, situri contaminate, prevenirea inundațiilor etc.).</w:t>
                  </w:r>
                </w:p>
                <w:p w:rsidR="00444FE0" w:rsidRPr="00755B03" w:rsidRDefault="00444FE0" w:rsidP="00EC5FFA">
                  <w:pPr>
                    <w:ind w:right="743"/>
                    <w:jc w:val="both"/>
                    <w:rPr>
                      <w:i/>
                      <w:color w:val="FF0000"/>
                      <w:sz w:val="18"/>
                      <w:szCs w:val="18"/>
                    </w:rPr>
                  </w:pPr>
                  <w:r w:rsidRPr="00755B03">
                    <w:rPr>
                      <w:i/>
                      <w:color w:val="FF0000"/>
                      <w:sz w:val="18"/>
                      <w:szCs w:val="18"/>
                    </w:rPr>
                    <w:t>Se va menționa numărul, data și tipul documentului prin care se constituie dreptul de a realiza implementarea proiectului, în conformitate cu prevederile ghidului general/specifice.</w:t>
                  </w:r>
                </w:p>
                <w:p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dotările, echipamente IT deţinute şi utilizate pentru implementarea proiectului, alte tipuri de echipamente specifice domeniului de finanțare; </w:t>
                  </w:r>
                </w:p>
                <w:p w:rsidR="00444FE0" w:rsidRPr="00755B03" w:rsidRDefault="00444FE0" w:rsidP="00EC5FFA">
                  <w:pPr>
                    <w:ind w:right="743"/>
                    <w:jc w:val="both"/>
                    <w:rPr>
                      <w:i/>
                      <w:color w:val="FF0000"/>
                      <w:sz w:val="18"/>
                      <w:szCs w:val="18"/>
                    </w:rPr>
                  </w:pPr>
                </w:p>
                <w:p w:rsidR="00444FE0" w:rsidRPr="00755B03" w:rsidRDefault="00444FE0" w:rsidP="00EC5FFA">
                  <w:pPr>
                    <w:ind w:right="743"/>
                    <w:jc w:val="both"/>
                    <w:rPr>
                      <w:color w:val="FF0000"/>
                      <w:sz w:val="18"/>
                      <w:szCs w:val="18"/>
                    </w:rPr>
                  </w:pPr>
                  <w:r w:rsidRPr="00755B03">
                    <w:rPr>
                      <w:i/>
                      <w:color w:val="FF0000"/>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ȚARĂ</w:t>
                  </w:r>
                </w:p>
              </w:tc>
              <w:tc>
                <w:tcPr>
                  <w:tcW w:w="7797" w:type="dxa"/>
                </w:tcPr>
                <w:p w:rsidR="00444FE0" w:rsidRPr="00755B03" w:rsidRDefault="00444FE0" w:rsidP="00EC5FFA">
                  <w:pPr>
                    <w:jc w:val="both"/>
                    <w:rPr>
                      <w:color w:val="FF0000"/>
                      <w:sz w:val="18"/>
                      <w:szCs w:val="18"/>
                    </w:rPr>
                  </w:pP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LOCALITATE</w:t>
                  </w:r>
                </w:p>
              </w:tc>
              <w:tc>
                <w:tcPr>
                  <w:tcW w:w="7797" w:type="dxa"/>
                </w:tcPr>
                <w:p w:rsidR="00444FE0" w:rsidRPr="00755B03" w:rsidRDefault="00444FE0" w:rsidP="00EC5FFA">
                  <w:pPr>
                    <w:jc w:val="both"/>
                    <w:rPr>
                      <w:color w:val="FF0000"/>
                      <w:sz w:val="18"/>
                      <w:szCs w:val="18"/>
                    </w:rPr>
                  </w:pP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 xml:space="preserve">COD </w:t>
                  </w:r>
                  <w:r w:rsidR="00DF06C4">
                    <w:rPr>
                      <w:color w:val="FF0000"/>
                      <w:sz w:val="18"/>
                      <w:szCs w:val="18"/>
                    </w:rPr>
                    <w:t>POSTAL</w:t>
                  </w:r>
                </w:p>
              </w:tc>
              <w:tc>
                <w:tcPr>
                  <w:tcW w:w="7797" w:type="dxa"/>
                </w:tcPr>
                <w:p w:rsidR="00444FE0" w:rsidRPr="00755B03" w:rsidRDefault="00444FE0" w:rsidP="00EC5FFA">
                  <w:pPr>
                    <w:jc w:val="both"/>
                    <w:rPr>
                      <w:color w:val="FF0000"/>
                      <w:sz w:val="18"/>
                      <w:szCs w:val="18"/>
                    </w:rPr>
                  </w:pPr>
                </w:p>
              </w:tc>
            </w:tr>
          </w:tbl>
          <w:p w:rsidR="00444FE0" w:rsidRPr="00755B03" w:rsidRDefault="00444FE0" w:rsidP="00EC5FFA">
            <w:pPr>
              <w:jc w:val="both"/>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755B03" w:rsidTr="009D6626">
              <w:tc>
                <w:tcPr>
                  <w:tcW w:w="2459"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Resursa</w:t>
                  </w:r>
                </w:p>
              </w:tc>
              <w:tc>
                <w:tcPr>
                  <w:tcW w:w="2460"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Cantitate</w:t>
                  </w:r>
                </w:p>
              </w:tc>
              <w:tc>
                <w:tcPr>
                  <w:tcW w:w="2460"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UM</w:t>
                  </w:r>
                </w:p>
              </w:tc>
              <w:tc>
                <w:tcPr>
                  <w:tcW w:w="2681"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Partener</w:t>
                  </w:r>
                </w:p>
              </w:tc>
            </w:tr>
            <w:tr w:rsidR="00444FE0" w:rsidRPr="00755B03" w:rsidTr="009D6626">
              <w:tc>
                <w:tcPr>
                  <w:tcW w:w="2459" w:type="dxa"/>
                </w:tcPr>
                <w:p w:rsidR="00444FE0" w:rsidRPr="00755B03" w:rsidRDefault="00444FE0" w:rsidP="00EC5FFA">
                  <w:pPr>
                    <w:jc w:val="both"/>
                    <w:rPr>
                      <w:iCs/>
                      <w:color w:val="FF0000"/>
                      <w:sz w:val="18"/>
                      <w:szCs w:val="18"/>
                    </w:rPr>
                  </w:pPr>
                  <w:r w:rsidRPr="00755B03">
                    <w:rPr>
                      <w:i/>
                      <w:iCs/>
                      <w:color w:val="FF0000"/>
                      <w:sz w:val="18"/>
                      <w:szCs w:val="18"/>
                    </w:rPr>
                    <w:t xml:space="preserve">Se va </w:t>
                  </w:r>
                  <w:r w:rsidRPr="00755B03">
                    <w:rPr>
                      <w:i/>
                      <w:color w:val="FF0000"/>
                      <w:sz w:val="18"/>
                      <w:szCs w:val="18"/>
                    </w:rPr>
                    <w:t xml:space="preserve">preciza </w:t>
                  </w:r>
                  <w:r w:rsidRPr="00755B03">
                    <w:rPr>
                      <w:i/>
                      <w:iCs/>
                      <w:color w:val="FF0000"/>
                      <w:sz w:val="18"/>
                      <w:szCs w:val="18"/>
                    </w:rPr>
                    <w:t>tipul de resursă</w:t>
                  </w:r>
                  <w:r w:rsidRPr="00755B03">
                    <w:rPr>
                      <w:i/>
                      <w:color w:val="FF0000"/>
                      <w:sz w:val="18"/>
                      <w:szCs w:val="18"/>
                    </w:rPr>
                    <w:t xml:space="preserve"> materiale aferente activităţilor prevăzute prin proiect</w:t>
                  </w:r>
                </w:p>
              </w:tc>
              <w:tc>
                <w:tcPr>
                  <w:tcW w:w="2460" w:type="dxa"/>
                </w:tcPr>
                <w:p w:rsidR="00444FE0" w:rsidRPr="00755B03" w:rsidRDefault="00444FE0" w:rsidP="00EC5FFA">
                  <w:pPr>
                    <w:jc w:val="both"/>
                    <w:rPr>
                      <w:i/>
                      <w:color w:val="FF0000"/>
                      <w:sz w:val="18"/>
                      <w:szCs w:val="18"/>
                    </w:rPr>
                  </w:pPr>
                  <w:r w:rsidRPr="00755B03">
                    <w:rPr>
                      <w:i/>
                      <w:color w:val="FF0000"/>
                      <w:sz w:val="18"/>
                      <w:szCs w:val="18"/>
                    </w:rPr>
                    <w:t>Se va completa cu cantitatea resursei pusă la dispoziție prin proiect</w:t>
                  </w:r>
                </w:p>
              </w:tc>
              <w:tc>
                <w:tcPr>
                  <w:tcW w:w="2460" w:type="dxa"/>
                </w:tcPr>
                <w:p w:rsidR="00444FE0" w:rsidRPr="00755B03" w:rsidRDefault="00444FE0" w:rsidP="00EC5FFA">
                  <w:pPr>
                    <w:jc w:val="both"/>
                    <w:rPr>
                      <w:i/>
                      <w:color w:val="FF0000"/>
                      <w:sz w:val="18"/>
                      <w:szCs w:val="18"/>
                    </w:rPr>
                  </w:pPr>
                  <w:r w:rsidRPr="00755B03">
                    <w:rPr>
                      <w:i/>
                      <w:color w:val="FF0000"/>
                      <w:sz w:val="18"/>
                      <w:szCs w:val="18"/>
                    </w:rPr>
                    <w:t>Se va completa cu unitatea de măsură</w:t>
                  </w:r>
                </w:p>
              </w:tc>
              <w:tc>
                <w:tcPr>
                  <w:tcW w:w="2681" w:type="dxa"/>
                </w:tcPr>
                <w:p w:rsidR="00444FE0" w:rsidRPr="00755B03" w:rsidRDefault="00444FE0" w:rsidP="00EC5FFA">
                  <w:pPr>
                    <w:jc w:val="both"/>
                    <w:rPr>
                      <w:i/>
                      <w:color w:val="FF0000"/>
                      <w:sz w:val="18"/>
                      <w:szCs w:val="18"/>
                    </w:rPr>
                  </w:pPr>
                  <w:r w:rsidRPr="00755B03">
                    <w:rPr>
                      <w:i/>
                      <w:color w:val="FF0000"/>
                      <w:sz w:val="18"/>
                      <w:szCs w:val="18"/>
                    </w:rPr>
                    <w:t xml:space="preserve">Se va completa cu numele entității  ce va asigura </w:t>
                  </w:r>
                </w:p>
                <w:p w:rsidR="00444FE0" w:rsidRPr="00755B03" w:rsidRDefault="00444FE0" w:rsidP="00EC5FFA">
                  <w:pPr>
                    <w:jc w:val="both"/>
                    <w:rPr>
                      <w:i/>
                      <w:color w:val="FF0000"/>
                      <w:sz w:val="18"/>
                      <w:szCs w:val="18"/>
                    </w:rPr>
                  </w:pPr>
                  <w:r w:rsidRPr="00755B03">
                    <w:rPr>
                      <w:i/>
                      <w:color w:val="FF0000"/>
                      <w:sz w:val="18"/>
                      <w:szCs w:val="18"/>
                    </w:rPr>
                    <w:t xml:space="preserve">resursa </w:t>
                  </w:r>
                </w:p>
              </w:tc>
            </w:tr>
            <w:tr w:rsidR="00444FE0" w:rsidRPr="00755B03" w:rsidTr="009D6626">
              <w:tc>
                <w:tcPr>
                  <w:tcW w:w="2459" w:type="dxa"/>
                  <w:tcBorders>
                    <w:bottom w:val="single" w:sz="4" w:space="0" w:color="auto"/>
                  </w:tcBorders>
                </w:tcPr>
                <w:p w:rsidR="00444FE0" w:rsidRPr="00755B03" w:rsidRDefault="00444FE0" w:rsidP="00EC5FFA">
                  <w:pPr>
                    <w:jc w:val="both"/>
                    <w:rPr>
                      <w:i/>
                      <w:color w:val="FF0000"/>
                      <w:sz w:val="18"/>
                      <w:szCs w:val="18"/>
                    </w:rPr>
                  </w:pPr>
                  <w:r w:rsidRPr="00755B03">
                    <w:rPr>
                      <w:i/>
                      <w:color w:val="FF0000"/>
                      <w:sz w:val="18"/>
                      <w:szCs w:val="18"/>
                    </w:rPr>
                    <w:t>.....</w:t>
                  </w:r>
                </w:p>
              </w:tc>
              <w:tc>
                <w:tcPr>
                  <w:tcW w:w="2460" w:type="dxa"/>
                  <w:tcBorders>
                    <w:bottom w:val="single" w:sz="4" w:space="0" w:color="auto"/>
                  </w:tcBorders>
                </w:tcPr>
                <w:p w:rsidR="00444FE0" w:rsidRPr="00755B03" w:rsidRDefault="00444FE0" w:rsidP="00EC5FFA">
                  <w:pPr>
                    <w:jc w:val="both"/>
                    <w:rPr>
                      <w:i/>
                      <w:color w:val="FF0000"/>
                      <w:sz w:val="18"/>
                      <w:szCs w:val="18"/>
                    </w:rPr>
                  </w:pPr>
                </w:p>
              </w:tc>
              <w:tc>
                <w:tcPr>
                  <w:tcW w:w="2460" w:type="dxa"/>
                  <w:tcBorders>
                    <w:bottom w:val="single" w:sz="4" w:space="0" w:color="auto"/>
                  </w:tcBorders>
                </w:tcPr>
                <w:p w:rsidR="00444FE0" w:rsidRPr="00755B03" w:rsidRDefault="00444FE0" w:rsidP="00EC5FFA">
                  <w:pPr>
                    <w:jc w:val="both"/>
                    <w:rPr>
                      <w:i/>
                      <w:color w:val="FF0000"/>
                      <w:sz w:val="18"/>
                      <w:szCs w:val="18"/>
                    </w:rPr>
                  </w:pPr>
                </w:p>
              </w:tc>
              <w:tc>
                <w:tcPr>
                  <w:tcW w:w="2681" w:type="dxa"/>
                  <w:tcBorders>
                    <w:bottom w:val="single" w:sz="4" w:space="0" w:color="auto"/>
                  </w:tcBorders>
                </w:tcPr>
                <w:p w:rsidR="00444FE0" w:rsidRPr="00755B03" w:rsidRDefault="00444FE0" w:rsidP="00EC5FFA">
                  <w:pPr>
                    <w:jc w:val="both"/>
                    <w:rPr>
                      <w:i/>
                      <w:color w:val="FF0000"/>
                      <w:sz w:val="18"/>
                      <w:szCs w:val="18"/>
                    </w:rPr>
                  </w:pPr>
                </w:p>
              </w:tc>
            </w:tr>
            <w:tr w:rsidR="00444FE0" w:rsidRPr="00755B03" w:rsidTr="009D6626">
              <w:tc>
                <w:tcPr>
                  <w:tcW w:w="2459" w:type="dxa"/>
                  <w:tcBorders>
                    <w:bottom w:val="single" w:sz="4" w:space="0" w:color="auto"/>
                  </w:tcBorders>
                </w:tcPr>
                <w:p w:rsidR="00444FE0" w:rsidRPr="00755B03" w:rsidRDefault="00444FE0" w:rsidP="00EC5FFA">
                  <w:pPr>
                    <w:jc w:val="both"/>
                    <w:rPr>
                      <w:i/>
                      <w:sz w:val="18"/>
                      <w:szCs w:val="18"/>
                    </w:rPr>
                  </w:pPr>
                  <w:r w:rsidRPr="00755B03">
                    <w:rPr>
                      <w:i/>
                      <w:sz w:val="18"/>
                      <w:szCs w:val="18"/>
                    </w:rPr>
                    <w:t>.......</w:t>
                  </w:r>
                </w:p>
              </w:tc>
              <w:tc>
                <w:tcPr>
                  <w:tcW w:w="2460" w:type="dxa"/>
                  <w:tcBorders>
                    <w:bottom w:val="single" w:sz="4" w:space="0" w:color="auto"/>
                  </w:tcBorders>
                </w:tcPr>
                <w:p w:rsidR="00444FE0" w:rsidRPr="00755B03" w:rsidRDefault="00444FE0" w:rsidP="00EC5FFA">
                  <w:pPr>
                    <w:jc w:val="both"/>
                    <w:rPr>
                      <w:i/>
                      <w:sz w:val="18"/>
                      <w:szCs w:val="18"/>
                    </w:rPr>
                  </w:pPr>
                </w:p>
              </w:tc>
              <w:tc>
                <w:tcPr>
                  <w:tcW w:w="2460" w:type="dxa"/>
                  <w:tcBorders>
                    <w:bottom w:val="single" w:sz="4" w:space="0" w:color="auto"/>
                  </w:tcBorders>
                </w:tcPr>
                <w:p w:rsidR="00444FE0" w:rsidRPr="00755B03" w:rsidRDefault="00444FE0" w:rsidP="00EC5FFA">
                  <w:pPr>
                    <w:jc w:val="both"/>
                    <w:rPr>
                      <w:i/>
                      <w:sz w:val="18"/>
                      <w:szCs w:val="18"/>
                    </w:rPr>
                  </w:pPr>
                </w:p>
              </w:tc>
              <w:tc>
                <w:tcPr>
                  <w:tcW w:w="2681" w:type="dxa"/>
                  <w:tcBorders>
                    <w:bottom w:val="single" w:sz="4" w:space="0" w:color="auto"/>
                  </w:tcBorders>
                </w:tcPr>
                <w:p w:rsidR="00444FE0" w:rsidRPr="00755B03" w:rsidRDefault="00444FE0" w:rsidP="00EC5FFA">
                  <w:pPr>
                    <w:jc w:val="both"/>
                    <w:rPr>
                      <w:i/>
                      <w:sz w:val="18"/>
                      <w:szCs w:val="18"/>
                    </w:rPr>
                  </w:pPr>
                </w:p>
              </w:tc>
            </w:tr>
          </w:tbl>
          <w:p w:rsidR="00444FE0" w:rsidRPr="00755B03" w:rsidRDefault="00444FE0" w:rsidP="00EC5FFA">
            <w:pPr>
              <w:jc w:val="both"/>
              <w:rPr>
                <w:sz w:val="18"/>
                <w:szCs w:val="18"/>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6" w:name="_Toc458505292"/>
      <w:r>
        <w:rPr>
          <w:rFonts w:asciiTheme="minorHAnsi" w:hAnsiTheme="minorHAnsi"/>
          <w:color w:val="auto"/>
          <w:sz w:val="24"/>
          <w:szCs w:val="24"/>
        </w:rPr>
        <w:t>3</w:t>
      </w:r>
      <w:r w:rsidR="00DF6606">
        <w:rPr>
          <w:rFonts w:asciiTheme="minorHAnsi" w:hAnsiTheme="minorHAnsi"/>
          <w:color w:val="auto"/>
          <w:sz w:val="24"/>
          <w:szCs w:val="24"/>
        </w:rPr>
        <w:t>5</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Activități previzionate</w:t>
      </w:r>
      <w:bookmarkEnd w:id="36"/>
      <w:r w:rsidR="00B36484" w:rsidRPr="00755B03">
        <w:rPr>
          <w:rFonts w:asciiTheme="minorHAnsi" w:hAnsiTheme="minorHAnsi"/>
          <w:color w:val="auto"/>
          <w:sz w:val="24"/>
          <w:szCs w:val="24"/>
        </w:rPr>
        <w:t xml:space="preserve"> </w:t>
      </w:r>
    </w:p>
    <w:p w:rsidR="00B36484" w:rsidRDefault="00B36484" w:rsidP="00EC5FFA">
      <w:pPr>
        <w:shd w:val="clear" w:color="auto" w:fill="FBFBFB"/>
        <w:spacing w:after="0" w:line="240" w:lineRule="auto"/>
        <w:jc w:val="both"/>
        <w:rPr>
          <w:rFonts w:eastAsia="Times New Roman" w:cs="Segoe UI"/>
          <w:bCs/>
          <w:color w:val="262626"/>
          <w:sz w:val="20"/>
          <w:szCs w:val="20"/>
          <w:lang w:eastAsia="ro-RO"/>
        </w:rPr>
      </w:pPr>
    </w:p>
    <w:p w:rsidR="00DF06C4" w:rsidRPr="00614AEE" w:rsidRDefault="00DF06C4" w:rsidP="00EC5FFA">
      <w:pPr>
        <w:shd w:val="clear" w:color="auto" w:fill="FBFBFB"/>
        <w:spacing w:after="0" w:line="240" w:lineRule="auto"/>
        <w:jc w:val="both"/>
        <w:rPr>
          <w:rFonts w:eastAsia="Times New Roman" w:cs="Segoe UI"/>
          <w:bCs/>
          <w:i/>
          <w:color w:val="FF0000"/>
          <w:sz w:val="20"/>
          <w:szCs w:val="20"/>
          <w:lang w:eastAsia="ro-RO"/>
        </w:rPr>
      </w:pPr>
      <w:r w:rsidRPr="00614AEE">
        <w:rPr>
          <w:rFonts w:eastAsia="Times New Roman" w:cs="Segoe UI"/>
          <w:bCs/>
          <w:i/>
          <w:color w:val="FF0000"/>
          <w:sz w:val="20"/>
          <w:szCs w:val="20"/>
          <w:lang w:eastAsia="ro-RO"/>
        </w:rPr>
        <w:t xml:space="preserve">Se </w:t>
      </w:r>
      <w:r w:rsidR="00EC0542" w:rsidRPr="00614AEE">
        <w:rPr>
          <w:rFonts w:eastAsia="Times New Roman" w:cs="Segoe UI"/>
          <w:bCs/>
          <w:i/>
          <w:color w:val="FF0000"/>
          <w:sz w:val="20"/>
          <w:szCs w:val="20"/>
          <w:lang w:eastAsia="ro-RO"/>
        </w:rPr>
        <w:t>completează</w:t>
      </w:r>
      <w:r w:rsidRPr="00614AEE">
        <w:rPr>
          <w:rFonts w:eastAsia="Times New Roman" w:cs="Segoe UI"/>
          <w:bCs/>
          <w:i/>
          <w:color w:val="FF0000"/>
          <w:sz w:val="20"/>
          <w:szCs w:val="20"/>
          <w:lang w:eastAsia="ro-RO"/>
        </w:rPr>
        <w:t xml:space="preserve"> pentru fiecare componentă</w:t>
      </w:r>
      <w:r w:rsidR="007C5185" w:rsidRPr="00614AEE">
        <w:rPr>
          <w:rFonts w:eastAsia="Times New Roman" w:cs="Segoe UI"/>
          <w:bCs/>
          <w:i/>
          <w:color w:val="FF0000"/>
          <w:sz w:val="20"/>
          <w:szCs w:val="20"/>
          <w:lang w:eastAsia="ro-RO"/>
        </w:rPr>
        <w:t>.</w:t>
      </w:r>
    </w:p>
    <w:p w:rsidR="007C5185" w:rsidRPr="007C5185" w:rsidRDefault="007C5185" w:rsidP="00EC5FFA">
      <w:pPr>
        <w:shd w:val="clear" w:color="auto" w:fill="FBFBFB"/>
        <w:spacing w:after="0" w:line="240" w:lineRule="auto"/>
        <w:jc w:val="both"/>
        <w:rPr>
          <w:rFonts w:eastAsia="Times New Roman" w:cs="Segoe UI"/>
          <w:bCs/>
          <w:i/>
          <w:color w:val="FF0000"/>
          <w:sz w:val="20"/>
          <w:szCs w:val="20"/>
          <w:lang w:eastAsia="ro-RO"/>
        </w:rPr>
      </w:pPr>
      <w:r w:rsidRPr="00614AEE">
        <w:rPr>
          <w:rFonts w:eastAsia="Times New Roman" w:cs="Segoe UI"/>
          <w:bCs/>
          <w:i/>
          <w:color w:val="FF0000"/>
          <w:sz w:val="20"/>
          <w:szCs w:val="20"/>
          <w:lang w:eastAsia="ro-RO"/>
        </w:rPr>
        <w:t xml:space="preserve">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w:t>
      </w:r>
      <w:proofErr w:type="spellStart"/>
      <w:r w:rsidRPr="00614AEE">
        <w:rPr>
          <w:rFonts w:eastAsia="Times New Roman" w:cs="Segoe UI"/>
          <w:bCs/>
          <w:i/>
          <w:color w:val="FF0000"/>
          <w:sz w:val="20"/>
          <w:szCs w:val="20"/>
          <w:lang w:eastAsia="ro-RO"/>
        </w:rPr>
        <w:t>subactivități</w:t>
      </w:r>
      <w:proofErr w:type="spellEnd"/>
      <w:r w:rsidRPr="00614AEE">
        <w:rPr>
          <w:rFonts w:eastAsia="Times New Roman" w:cs="Segoe UI"/>
          <w:bCs/>
          <w:i/>
          <w:color w:val="FF0000"/>
          <w:sz w:val="20"/>
          <w:szCs w:val="20"/>
          <w:lang w:eastAsia="ro-RO"/>
        </w:rPr>
        <w:t>.</w:t>
      </w:r>
      <w:r w:rsidR="00705549" w:rsidRPr="00614AEE">
        <w:rPr>
          <w:rFonts w:eastAsia="Times New Roman" w:cs="Segoe UI"/>
          <w:bCs/>
          <w:i/>
          <w:color w:val="FF0000"/>
          <w:sz w:val="20"/>
          <w:szCs w:val="20"/>
          <w:lang w:eastAsia="ro-RO"/>
        </w:rPr>
        <w:t xml:space="preserve"> </w:t>
      </w:r>
      <w:proofErr w:type="spellStart"/>
      <w:r w:rsidR="00705549" w:rsidRPr="00614AEE">
        <w:rPr>
          <w:rFonts w:eastAsia="Times New Roman" w:cs="Segoe UI"/>
          <w:bCs/>
          <w:i/>
          <w:color w:val="FF0000"/>
          <w:sz w:val="20"/>
          <w:szCs w:val="20"/>
          <w:lang w:eastAsia="ro-RO"/>
        </w:rPr>
        <w:t>Activitatile</w:t>
      </w:r>
      <w:proofErr w:type="spellEnd"/>
      <w:r w:rsidR="00705549" w:rsidRPr="00614AEE">
        <w:rPr>
          <w:rFonts w:eastAsia="Times New Roman" w:cs="Segoe UI"/>
          <w:bCs/>
          <w:i/>
          <w:color w:val="FF0000"/>
          <w:sz w:val="20"/>
          <w:szCs w:val="20"/>
          <w:lang w:eastAsia="ro-RO"/>
        </w:rPr>
        <w:t xml:space="preserve"> vor face referire la investiţiile în lucrări de întărire a reţelei electrice în amonte de punctul de racordare, pentru crearea condiţiilor tehnice necesare racordării centralelor de producere a energiei electrice din surse regenerabile, precum şi modernizări de staţii/linii existente, care conduc la creșterea capacității de distribuție a rețelelor, reducerea consumului tehnologic propriu, îmbunătăţirea parametrilor de calitate a energiei distribuite în zonă și îmbunătățirea indicatorilor de performanță a serviciului de distribuție privind continuitatea alimentării cu energie electrică a consumatorilor</w:t>
      </w:r>
    </w:p>
    <w:p w:rsidR="007C5185" w:rsidRDefault="007C5185" w:rsidP="00EC5FFA">
      <w:pPr>
        <w:shd w:val="clear" w:color="auto" w:fill="FBFBFB"/>
        <w:spacing w:after="0" w:line="240" w:lineRule="auto"/>
        <w:jc w:val="both"/>
        <w:rPr>
          <w:rFonts w:eastAsia="Times New Roman" w:cs="Segoe UI"/>
          <w:bCs/>
          <w:i/>
          <w:color w:val="262626"/>
          <w:sz w:val="20"/>
          <w:szCs w:val="20"/>
          <w:lang w:eastAsia="ro-RO"/>
        </w:rPr>
      </w:pPr>
    </w:p>
    <w:p w:rsidR="00DF06C4" w:rsidRPr="00A057F3" w:rsidRDefault="00DF06C4" w:rsidP="00EC5FFA">
      <w:pPr>
        <w:shd w:val="clear" w:color="auto" w:fill="FBFBFB"/>
        <w:spacing w:after="0" w:line="240" w:lineRule="auto"/>
        <w:jc w:val="both"/>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755B03" w:rsidTr="00A057F3">
        <w:tc>
          <w:tcPr>
            <w:tcW w:w="2205"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Titlu activitate/</w:t>
            </w:r>
            <w:proofErr w:type="spellStart"/>
            <w:r w:rsidRPr="00755B03">
              <w:rPr>
                <w:rStyle w:val="ui-column-title1"/>
                <w:sz w:val="18"/>
                <w:szCs w:val="18"/>
              </w:rPr>
              <w:t>subactivitate</w:t>
            </w:r>
            <w:proofErr w:type="spellEnd"/>
          </w:p>
        </w:tc>
        <w:tc>
          <w:tcPr>
            <w:tcW w:w="1818"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Data start</w:t>
            </w:r>
          </w:p>
        </w:tc>
        <w:tc>
          <w:tcPr>
            <w:tcW w:w="1914"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Data încheiere</w:t>
            </w:r>
          </w:p>
        </w:tc>
        <w:tc>
          <w:tcPr>
            <w:tcW w:w="1721" w:type="dxa"/>
            <w:shd w:val="clear" w:color="auto" w:fill="D9D9D9" w:themeFill="background1" w:themeFillShade="D9"/>
          </w:tcPr>
          <w:p w:rsidR="00DF06C4" w:rsidRPr="00755B03" w:rsidRDefault="00DF06C4" w:rsidP="00EC5FFA">
            <w:pPr>
              <w:jc w:val="both"/>
              <w:rPr>
                <w:rStyle w:val="ui-column-title1"/>
                <w:sz w:val="18"/>
                <w:szCs w:val="18"/>
              </w:rPr>
            </w:pPr>
            <w:r>
              <w:rPr>
                <w:rStyle w:val="ui-column-title1"/>
                <w:sz w:val="18"/>
                <w:szCs w:val="18"/>
              </w:rPr>
              <w:t>Durată</w:t>
            </w:r>
          </w:p>
        </w:tc>
        <w:tc>
          <w:tcPr>
            <w:tcW w:w="1914"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Parteneri implicați</w:t>
            </w:r>
          </w:p>
        </w:tc>
      </w:tr>
      <w:tr w:rsidR="00DF06C4" w:rsidRPr="00755B03" w:rsidTr="00A057F3">
        <w:tc>
          <w:tcPr>
            <w:tcW w:w="2205" w:type="dxa"/>
          </w:tcPr>
          <w:p w:rsidR="00DF06C4" w:rsidRPr="00755B03" w:rsidRDefault="00DF06C4" w:rsidP="00EC5FFA">
            <w:pPr>
              <w:jc w:val="both"/>
              <w:rPr>
                <w:rStyle w:val="ui-column-title1"/>
              </w:rPr>
            </w:pPr>
          </w:p>
        </w:tc>
        <w:tc>
          <w:tcPr>
            <w:tcW w:w="1818" w:type="dxa"/>
          </w:tcPr>
          <w:p w:rsidR="00DF06C4" w:rsidRPr="00755B03" w:rsidRDefault="00DF06C4" w:rsidP="00EC5FFA">
            <w:pPr>
              <w:jc w:val="both"/>
              <w:rPr>
                <w:rStyle w:val="ui-column-title1"/>
              </w:rPr>
            </w:pPr>
          </w:p>
        </w:tc>
        <w:tc>
          <w:tcPr>
            <w:tcW w:w="1914" w:type="dxa"/>
          </w:tcPr>
          <w:p w:rsidR="00DF06C4" w:rsidRPr="00755B03" w:rsidRDefault="00DF06C4" w:rsidP="00EC5FFA">
            <w:pPr>
              <w:jc w:val="both"/>
              <w:rPr>
                <w:rStyle w:val="ui-column-title1"/>
              </w:rPr>
            </w:pPr>
          </w:p>
        </w:tc>
        <w:tc>
          <w:tcPr>
            <w:tcW w:w="1721" w:type="dxa"/>
          </w:tcPr>
          <w:p w:rsidR="00DF06C4" w:rsidRPr="00755B03" w:rsidRDefault="00DF06C4" w:rsidP="00EC5FFA">
            <w:pPr>
              <w:jc w:val="both"/>
              <w:rPr>
                <w:rStyle w:val="ui-column-title1"/>
              </w:rPr>
            </w:pPr>
          </w:p>
        </w:tc>
        <w:tc>
          <w:tcPr>
            <w:tcW w:w="1914" w:type="dxa"/>
          </w:tcPr>
          <w:p w:rsidR="00DF06C4" w:rsidRPr="00755B03" w:rsidRDefault="00DF06C4" w:rsidP="00EC5FFA">
            <w:pPr>
              <w:jc w:val="both"/>
              <w:rPr>
                <w:rStyle w:val="ui-column-title1"/>
              </w:rPr>
            </w:pPr>
          </w:p>
        </w:tc>
      </w:tr>
    </w:tbl>
    <w:p w:rsidR="00B36484" w:rsidRPr="00755B03" w:rsidRDefault="00B36484"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r w:rsidRPr="00755B03">
        <w:rPr>
          <w:sz w:val="18"/>
          <w:szCs w:val="18"/>
        </w:rPr>
        <w:t>Detaliere</w:t>
      </w:r>
      <w:r w:rsidR="00DF06C4">
        <w:rPr>
          <w:sz w:val="18"/>
          <w:szCs w:val="18"/>
        </w:rPr>
        <w:t xml:space="preserve">a </w:t>
      </w:r>
      <w:proofErr w:type="spellStart"/>
      <w:r w:rsidR="00DF06C4">
        <w:rPr>
          <w:sz w:val="18"/>
          <w:szCs w:val="18"/>
        </w:rPr>
        <w:t>subactivității</w:t>
      </w:r>
      <w:proofErr w:type="spellEnd"/>
    </w:p>
    <w:tbl>
      <w:tblPr>
        <w:tblStyle w:val="TableGrid"/>
        <w:tblW w:w="0" w:type="auto"/>
        <w:tblLook w:val="04A0" w:firstRow="1" w:lastRow="0" w:firstColumn="1" w:lastColumn="0" w:noHBand="0" w:noVBand="1"/>
      </w:tblPr>
      <w:tblGrid>
        <w:gridCol w:w="9572"/>
      </w:tblGrid>
      <w:tr w:rsidR="001602D7" w:rsidRPr="00755B03" w:rsidTr="001602D7">
        <w:tc>
          <w:tcPr>
            <w:tcW w:w="9572"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r w:rsidRPr="00755B03">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755B03" w:rsidTr="001602D7">
        <w:tc>
          <w:tcPr>
            <w:tcW w:w="9572"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8"/>
          <w:szCs w:val="18"/>
        </w:rPr>
      </w:pPr>
    </w:p>
    <w:p w:rsidR="001602D7" w:rsidRPr="00755B03" w:rsidRDefault="001602D7" w:rsidP="00EC5FFA">
      <w:pPr>
        <w:tabs>
          <w:tab w:val="left" w:pos="400"/>
        </w:tabs>
        <w:spacing w:after="0" w:line="240" w:lineRule="auto"/>
        <w:jc w:val="both"/>
        <w:rPr>
          <w:sz w:val="18"/>
          <w:szCs w:val="18"/>
        </w:rPr>
      </w:pPr>
      <w:r w:rsidRPr="00755B03">
        <w:rPr>
          <w:sz w:val="18"/>
          <w:szCs w:val="18"/>
        </w:rPr>
        <w:t>Amplasamente</w:t>
      </w:r>
      <w:r w:rsidR="00DF06C4">
        <w:rPr>
          <w:sz w:val="18"/>
          <w:szCs w:val="18"/>
        </w:rPr>
        <w:t xml:space="preserve">le din cadrul </w:t>
      </w:r>
      <w:proofErr w:type="spellStart"/>
      <w:r w:rsidR="00DF06C4">
        <w:rPr>
          <w:sz w:val="18"/>
          <w:szCs w:val="18"/>
        </w:rPr>
        <w:t>subactivității</w:t>
      </w:r>
      <w:proofErr w:type="spellEnd"/>
      <w:r w:rsidRPr="00755B03">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755B03" w:rsidTr="001602D7">
        <w:tc>
          <w:tcPr>
            <w:tcW w:w="4786" w:type="dxa"/>
            <w:shd w:val="clear" w:color="auto" w:fill="D9D9D9" w:themeFill="background1" w:themeFillShade="D9"/>
          </w:tcPr>
          <w:p w:rsidR="001602D7" w:rsidRPr="00755B03" w:rsidRDefault="001602D7" w:rsidP="00EC5FFA">
            <w:pPr>
              <w:tabs>
                <w:tab w:val="left" w:pos="400"/>
              </w:tabs>
              <w:jc w:val="both"/>
              <w:rPr>
                <w:sz w:val="18"/>
                <w:szCs w:val="18"/>
              </w:rPr>
            </w:pPr>
            <w:r w:rsidRPr="00755B03">
              <w:rPr>
                <w:sz w:val="18"/>
                <w:szCs w:val="18"/>
              </w:rPr>
              <w:t>Denumire</w:t>
            </w:r>
          </w:p>
        </w:tc>
        <w:tc>
          <w:tcPr>
            <w:tcW w:w="4786" w:type="dxa"/>
            <w:shd w:val="clear" w:color="auto" w:fill="D9D9D9" w:themeFill="background1" w:themeFillShade="D9"/>
          </w:tcPr>
          <w:p w:rsidR="001602D7" w:rsidRPr="00755B03" w:rsidRDefault="001602D7" w:rsidP="00EC5FFA">
            <w:pPr>
              <w:tabs>
                <w:tab w:val="left" w:pos="400"/>
              </w:tabs>
              <w:jc w:val="both"/>
              <w:rPr>
                <w:sz w:val="18"/>
                <w:szCs w:val="18"/>
              </w:rPr>
            </w:pPr>
          </w:p>
        </w:tc>
      </w:tr>
      <w:tr w:rsidR="001602D7" w:rsidRPr="00755B03" w:rsidTr="001602D7">
        <w:tc>
          <w:tcPr>
            <w:tcW w:w="4786" w:type="dxa"/>
          </w:tcPr>
          <w:p w:rsidR="001602D7" w:rsidRPr="00755B03" w:rsidRDefault="001602D7" w:rsidP="00EC5FFA">
            <w:pPr>
              <w:tabs>
                <w:tab w:val="left" w:pos="400"/>
              </w:tabs>
              <w:jc w:val="both"/>
              <w:rPr>
                <w:sz w:val="18"/>
                <w:szCs w:val="18"/>
              </w:rPr>
            </w:pPr>
          </w:p>
        </w:tc>
        <w:tc>
          <w:tcPr>
            <w:tcW w:w="4786"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p>
    <w:p w:rsidR="001602D7" w:rsidRPr="00755B03" w:rsidRDefault="001602D7" w:rsidP="00EC5FFA">
      <w:pPr>
        <w:tabs>
          <w:tab w:val="left" w:pos="400"/>
        </w:tabs>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7" w:name="_Toc458505293"/>
      <w:r>
        <w:rPr>
          <w:rFonts w:asciiTheme="minorHAnsi" w:hAnsiTheme="minorHAnsi"/>
          <w:color w:val="auto"/>
          <w:sz w:val="24"/>
          <w:szCs w:val="24"/>
        </w:rPr>
        <w:t>3</w:t>
      </w:r>
      <w:r w:rsidR="00DF6606">
        <w:rPr>
          <w:rFonts w:asciiTheme="minorHAnsi" w:hAnsiTheme="minorHAnsi"/>
          <w:color w:val="auto"/>
          <w:sz w:val="24"/>
          <w:szCs w:val="24"/>
        </w:rPr>
        <w:t>6</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w:t>
      </w:r>
      <w:r w:rsidR="00A52C6D" w:rsidRPr="00755B03">
        <w:rPr>
          <w:rFonts w:asciiTheme="minorHAnsi" w:hAnsiTheme="minorHAnsi"/>
          <w:color w:val="auto"/>
          <w:sz w:val="24"/>
          <w:szCs w:val="24"/>
        </w:rPr>
        <w:t xml:space="preserve">Buget - </w:t>
      </w:r>
      <w:r w:rsidR="00B36484" w:rsidRPr="00755B03">
        <w:rPr>
          <w:rFonts w:asciiTheme="minorHAnsi" w:hAnsiTheme="minorHAnsi"/>
          <w:color w:val="auto"/>
          <w:sz w:val="24"/>
          <w:szCs w:val="24"/>
        </w:rPr>
        <w:t xml:space="preserve">Activități și cheltuieli </w:t>
      </w:r>
      <w:r w:rsidR="00385E36" w:rsidRPr="00755B03">
        <w:rPr>
          <w:rFonts w:asciiTheme="minorHAnsi" w:hAnsiTheme="minorHAnsi"/>
          <w:color w:val="auto"/>
          <w:sz w:val="24"/>
          <w:szCs w:val="24"/>
        </w:rPr>
        <w:t>-</w:t>
      </w:r>
      <w:bookmarkEnd w:id="37"/>
    </w:p>
    <w:p w:rsidR="00B36484" w:rsidRPr="00755B03" w:rsidRDefault="00B36484" w:rsidP="00EC5FFA">
      <w:pPr>
        <w:spacing w:after="0" w:line="240" w:lineRule="auto"/>
        <w:jc w:val="both"/>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F06C4" w:rsidTr="00A057F3">
        <w:tc>
          <w:tcPr>
            <w:tcW w:w="166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lastRenderedPageBreak/>
              <w:t>Activităţi/Cheltuieli</w:t>
            </w:r>
          </w:p>
        </w:tc>
        <w:tc>
          <w:tcPr>
            <w:tcW w:w="1035"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Descrierea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cheltuielii</w:t>
            </w:r>
          </w:p>
        </w:tc>
        <w:tc>
          <w:tcPr>
            <w:tcW w:w="874"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Achiziţie</w:t>
            </w:r>
          </w:p>
        </w:tc>
        <w:tc>
          <w:tcPr>
            <w:tcW w:w="554"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U.M.</w:t>
            </w:r>
          </w:p>
        </w:tc>
        <w:tc>
          <w:tcPr>
            <w:tcW w:w="939"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Cantitate</w:t>
            </w:r>
          </w:p>
        </w:tc>
        <w:tc>
          <w:tcPr>
            <w:tcW w:w="992"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Preţ unitar</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1073"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totală</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795"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30"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12"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rsidTr="00A057F3">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proofErr w:type="spellStart"/>
            <w:r w:rsidRPr="00A057F3">
              <w:rPr>
                <w:rStyle w:val="ui-column-title"/>
                <w:rFonts w:ascii="Arial" w:hAnsi="Arial" w:cs="Arial"/>
                <w:b/>
                <w:bCs/>
                <w:color w:val="4F4F4F"/>
                <w:sz w:val="16"/>
                <w:szCs w:val="16"/>
              </w:rPr>
              <w:t>Less</w:t>
            </w:r>
            <w:proofErr w:type="spellEnd"/>
            <w:r w:rsidRPr="00A057F3">
              <w:rPr>
                <w:rStyle w:val="ui-column-title"/>
                <w:rFonts w:ascii="Arial" w:hAnsi="Arial" w:cs="Arial"/>
                <w:b/>
                <w:bCs/>
                <w:color w:val="4F4F4F"/>
                <w:sz w:val="16"/>
                <w:szCs w:val="16"/>
              </w:rPr>
              <w:t xml:space="preserve">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proofErr w:type="spellStart"/>
            <w:r w:rsidRPr="00A057F3">
              <w:rPr>
                <w:rStyle w:val="ui-column-title"/>
                <w:rFonts w:ascii="Arial" w:hAnsi="Arial" w:cs="Arial"/>
                <w:b/>
                <w:bCs/>
                <w:color w:val="4F4F4F"/>
                <w:sz w:val="16"/>
                <w:szCs w:val="16"/>
              </w:rPr>
              <w:t>Less</w:t>
            </w:r>
            <w:proofErr w:type="spellEnd"/>
            <w:r w:rsidRPr="00A057F3">
              <w:rPr>
                <w:rStyle w:val="ui-column-title"/>
                <w:rFonts w:ascii="Arial" w:hAnsi="Arial" w:cs="Arial"/>
                <w:b/>
                <w:bCs/>
                <w:color w:val="4F4F4F"/>
                <w:sz w:val="16"/>
                <w:szCs w:val="16"/>
              </w:rPr>
              <w:t xml:space="preserve">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proofErr w:type="spellStart"/>
            <w:r w:rsidRPr="00A057F3">
              <w:rPr>
                <w:rStyle w:val="ui-column-title"/>
                <w:rFonts w:ascii="Arial" w:hAnsi="Arial" w:cs="Arial"/>
                <w:b/>
                <w:bCs/>
                <w:color w:val="4F4F4F"/>
                <w:sz w:val="16"/>
                <w:szCs w:val="16"/>
              </w:rPr>
              <w:t>Less</w:t>
            </w:r>
            <w:proofErr w:type="spellEnd"/>
            <w:r w:rsidRPr="00A057F3">
              <w:rPr>
                <w:rStyle w:val="ui-column-title"/>
                <w:rFonts w:ascii="Arial" w:hAnsi="Arial" w:cs="Arial"/>
                <w:b/>
                <w:bCs/>
                <w:color w:val="4F4F4F"/>
                <w:sz w:val="16"/>
                <w:szCs w:val="16"/>
              </w:rPr>
              <w:t xml:space="preserve"> [LEI]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rsidTr="00A057F3">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proofErr w:type="spellStart"/>
            <w:r w:rsidRPr="00A057F3">
              <w:rPr>
                <w:rStyle w:val="ui-column-title"/>
                <w:rFonts w:ascii="Arial" w:hAnsi="Arial" w:cs="Arial"/>
                <w:b/>
                <w:bCs/>
                <w:color w:val="4F4F4F"/>
                <w:sz w:val="16"/>
                <w:szCs w:val="16"/>
              </w:rPr>
              <w:t>Less</w:t>
            </w:r>
            <w:proofErr w:type="spellEnd"/>
            <w:r w:rsidRPr="00A057F3">
              <w:rPr>
                <w:rStyle w:val="ui-column-title"/>
                <w:rFonts w:ascii="Arial" w:hAnsi="Arial" w:cs="Arial"/>
                <w:b/>
                <w:bCs/>
                <w:color w:val="4F4F4F"/>
                <w:sz w:val="16"/>
                <w:szCs w:val="16"/>
              </w:rPr>
              <w:t xml:space="preserv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proofErr w:type="spellStart"/>
            <w:r w:rsidRPr="00A057F3">
              <w:rPr>
                <w:rStyle w:val="ui-column-title"/>
                <w:rFonts w:ascii="Arial" w:hAnsi="Arial" w:cs="Arial"/>
                <w:b/>
                <w:bCs/>
                <w:color w:val="4F4F4F"/>
                <w:sz w:val="16"/>
                <w:szCs w:val="16"/>
              </w:rPr>
              <w:t>Less</w:t>
            </w:r>
            <w:proofErr w:type="spellEnd"/>
            <w:r w:rsidRPr="00A057F3">
              <w:rPr>
                <w:rStyle w:val="ui-column-title"/>
                <w:rFonts w:ascii="Arial" w:hAnsi="Arial" w:cs="Arial"/>
                <w:b/>
                <w:bCs/>
                <w:color w:val="4F4F4F"/>
                <w:sz w:val="16"/>
                <w:szCs w:val="16"/>
              </w:rPr>
              <w:t xml:space="preserv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proofErr w:type="spellStart"/>
            <w:r w:rsidRPr="00A057F3">
              <w:rPr>
                <w:rStyle w:val="ui-column-title"/>
                <w:rFonts w:ascii="Arial" w:hAnsi="Arial" w:cs="Arial"/>
                <w:b/>
                <w:bCs/>
                <w:color w:val="4F4F4F"/>
                <w:sz w:val="16"/>
                <w:szCs w:val="16"/>
              </w:rPr>
              <w:t>Less</w:t>
            </w:r>
            <w:proofErr w:type="spellEnd"/>
            <w:r w:rsidRPr="00A057F3">
              <w:rPr>
                <w:rStyle w:val="ui-column-title"/>
                <w:rFonts w:ascii="Arial" w:hAnsi="Arial" w:cs="Arial"/>
                <w:b/>
                <w:bCs/>
                <w:color w:val="4F4F4F"/>
                <w:sz w:val="16"/>
                <w:szCs w:val="16"/>
              </w:rPr>
              <w:t xml:space="preserve"> [LEI]</w:t>
            </w:r>
          </w:p>
        </w:tc>
        <w:tc>
          <w:tcPr>
            <w:tcW w:w="958" w:type="dxa"/>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Buget de stat</w:t>
            </w:r>
          </w:p>
          <w:p w:rsidR="00C4517A" w:rsidRDefault="00C4517A" w:rsidP="00EC5FFA">
            <w:pPr>
              <w:jc w:val="both"/>
              <w:rPr>
                <w:i/>
                <w:color w:val="FF0000"/>
                <w:sz w:val="18"/>
                <w:szCs w:val="18"/>
              </w:rPr>
            </w:pPr>
            <w:r w:rsidRPr="00A057F3">
              <w:rPr>
                <w:rStyle w:val="ui-column-title"/>
                <w:rFonts w:ascii="Arial" w:hAnsi="Arial" w:cs="Arial"/>
                <w:b/>
                <w:bCs/>
                <w:color w:val="4F4F4F"/>
                <w:sz w:val="16"/>
                <w:szCs w:val="16"/>
              </w:rPr>
              <w:t>More [LEI]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Tr="00A057F3">
        <w:tc>
          <w:tcPr>
            <w:tcW w:w="911"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Ajutor de stat</w:t>
            </w:r>
          </w:p>
        </w:tc>
        <w:tc>
          <w:tcPr>
            <w:tcW w:w="114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Tip</w:t>
            </w:r>
            <w:r w:rsidRPr="00A057F3">
              <w:rPr>
                <w:rStyle w:val="ui-column-title"/>
                <w:sz w:val="16"/>
                <w:szCs w:val="16"/>
              </w:rPr>
              <w:br/>
            </w:r>
            <w:r w:rsidRPr="00A057F3">
              <w:rPr>
                <w:rStyle w:val="ui-column-title"/>
                <w:rFonts w:ascii="Arial" w:hAnsi="Arial" w:cs="Arial"/>
                <w:b/>
                <w:bCs/>
                <w:color w:val="4F4F4F"/>
                <w:sz w:val="16"/>
                <w:szCs w:val="16"/>
              </w:rPr>
              <w:t>Ajutor de stat</w:t>
            </w:r>
          </w:p>
        </w:tc>
        <w:tc>
          <w:tcPr>
            <w:tcW w:w="94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Furnizat</w:t>
            </w:r>
          </w:p>
        </w:tc>
        <w:tc>
          <w:tcPr>
            <w:tcW w:w="1171"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Intensitatea</w:t>
            </w:r>
            <w:r w:rsidRPr="00A057F3">
              <w:rPr>
                <w:rStyle w:val="ui-column-title"/>
                <w:sz w:val="16"/>
                <w:szCs w:val="16"/>
              </w:rPr>
              <w:br/>
            </w:r>
            <w:r w:rsidRPr="00A057F3">
              <w:rPr>
                <w:rStyle w:val="ui-column-title"/>
                <w:rFonts w:ascii="Arial" w:hAnsi="Arial" w:cs="Arial"/>
                <w:b/>
                <w:bCs/>
                <w:color w:val="4F4F4F"/>
                <w:sz w:val="16"/>
                <w:szCs w:val="16"/>
              </w:rPr>
              <w:t>intervenției</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w:t>
            </w:r>
          </w:p>
        </w:tc>
        <w:tc>
          <w:tcPr>
            <w:tcW w:w="1057"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Referinţă</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document justificativ</w:t>
            </w:r>
          </w:p>
        </w:tc>
        <w:tc>
          <w:tcPr>
            <w:tcW w:w="268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Justificare calcul buget eligibil</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atunci când este diferit de bugetul total</w:t>
            </w:r>
          </w:p>
        </w:tc>
      </w:tr>
    </w:tbl>
    <w:p w:rsidR="00DF06C4" w:rsidRDefault="00DF06C4" w:rsidP="00EC5FFA">
      <w:pPr>
        <w:spacing w:after="0" w:line="240" w:lineRule="auto"/>
        <w:jc w:val="both"/>
        <w:rPr>
          <w:i/>
          <w:color w:val="FF0000"/>
          <w:sz w:val="18"/>
          <w:szCs w:val="18"/>
        </w:rPr>
      </w:pPr>
    </w:p>
    <w:p w:rsidR="00DF06C4" w:rsidRDefault="00DF06C4" w:rsidP="00EC5FFA">
      <w:pPr>
        <w:spacing w:after="0" w:line="240" w:lineRule="auto"/>
        <w:jc w:val="both"/>
        <w:rPr>
          <w:b/>
          <w:bCs/>
        </w:rPr>
      </w:pPr>
      <w:r w:rsidRPr="00755B03">
        <w:rPr>
          <w:i/>
          <w:color w:val="FF0000"/>
          <w:sz w:val="18"/>
          <w:szCs w:val="18"/>
        </w:rPr>
        <w:t xml:space="preserve">Se completează </w:t>
      </w:r>
      <w:r>
        <w:rPr>
          <w:i/>
          <w:color w:val="FF0000"/>
          <w:sz w:val="18"/>
          <w:szCs w:val="18"/>
        </w:rPr>
        <w:t xml:space="preserve">pentru fiecare componenta, </w:t>
      </w:r>
      <w:r w:rsidRPr="00755B03">
        <w:rPr>
          <w:i/>
          <w:color w:val="FF0000"/>
          <w:sz w:val="18"/>
          <w:szCs w:val="18"/>
        </w:rPr>
        <w:t>de Lider si fiecare partener, după caz</w:t>
      </w:r>
    </w:p>
    <w:p w:rsidR="00DF06C4" w:rsidRDefault="00DF06C4" w:rsidP="00EC5FFA">
      <w:pPr>
        <w:spacing w:after="0" w:line="240" w:lineRule="auto"/>
        <w:jc w:val="both"/>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0247C5"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Total </w:t>
            </w:r>
            <w:proofErr w:type="spellStart"/>
            <w:r w:rsidRPr="000247C5">
              <w:rPr>
                <w:rStyle w:val="ui-column-title"/>
                <w:rFonts w:ascii="Arial" w:hAnsi="Arial" w:cs="Arial"/>
                <w:b/>
                <w:bCs/>
                <w:color w:val="4F4F4F"/>
                <w:sz w:val="16"/>
                <w:szCs w:val="16"/>
              </w:rPr>
              <w:t>contributie</w:t>
            </w:r>
            <w:proofErr w:type="spellEnd"/>
            <w:r w:rsidRPr="000247C5">
              <w:rPr>
                <w:rStyle w:val="ui-column-title"/>
                <w:rFonts w:ascii="Arial" w:hAnsi="Arial" w:cs="Arial"/>
                <w:b/>
                <w:bCs/>
                <w:color w:val="4F4F4F"/>
                <w:sz w:val="16"/>
                <w:szCs w:val="16"/>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Intensitatea </w:t>
            </w:r>
            <w:proofErr w:type="spellStart"/>
            <w:r w:rsidRPr="000247C5">
              <w:rPr>
                <w:rStyle w:val="ui-column-title"/>
                <w:rFonts w:ascii="Arial" w:hAnsi="Arial" w:cs="Arial"/>
                <w:b/>
                <w:bCs/>
                <w:color w:val="4F4F4F"/>
                <w:sz w:val="16"/>
                <w:szCs w:val="16"/>
              </w:rPr>
              <w:t>interventiei</w:t>
            </w:r>
            <w:proofErr w:type="spellEnd"/>
          </w:p>
        </w:tc>
      </w:tr>
      <w:tr w:rsidR="000247C5" w:rsidRPr="000247C5"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Componente </w:t>
            </w: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bl>
    <w:p w:rsidR="000247C5" w:rsidRDefault="000247C5" w:rsidP="00EC5FFA">
      <w:pPr>
        <w:spacing w:after="0" w:line="240" w:lineRule="auto"/>
        <w:jc w:val="both"/>
        <w:rPr>
          <w:b/>
          <w:bCs/>
        </w:rPr>
      </w:pPr>
    </w:p>
    <w:p w:rsidR="00A871A9" w:rsidRPr="009D7C78" w:rsidRDefault="00A871A9" w:rsidP="00A871A9">
      <w:pPr>
        <w:spacing w:after="0" w:line="240" w:lineRule="auto"/>
        <w:rPr>
          <w:i/>
          <w:color w:val="FF0000"/>
          <w:sz w:val="18"/>
          <w:szCs w:val="18"/>
        </w:rPr>
      </w:pPr>
      <w:r w:rsidRPr="009D7C78">
        <w:rPr>
          <w:i/>
          <w:color w:val="FF0000"/>
          <w:sz w:val="18"/>
          <w:szCs w:val="18"/>
        </w:rPr>
        <w:t>Introducerea datelor in această funcție depinde de:</w:t>
      </w:r>
    </w:p>
    <w:p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 xml:space="preserve"> definirea activităților și </w:t>
      </w:r>
      <w:proofErr w:type="spellStart"/>
      <w:r w:rsidRPr="009D7C78">
        <w:rPr>
          <w:i/>
          <w:color w:val="FF0000"/>
          <w:sz w:val="18"/>
          <w:szCs w:val="18"/>
        </w:rPr>
        <w:t>subactivităților</w:t>
      </w:r>
      <w:proofErr w:type="spellEnd"/>
      <w:r w:rsidRPr="009D7C78">
        <w:rPr>
          <w:i/>
          <w:color w:val="FF0000"/>
          <w:sz w:val="18"/>
          <w:szCs w:val="18"/>
        </w:rPr>
        <w:t xml:space="preserve"> din funcția ”Activități previzionate”. Aceste activități și </w:t>
      </w:r>
      <w:proofErr w:type="spellStart"/>
      <w:r w:rsidRPr="009D7C78">
        <w:rPr>
          <w:i/>
          <w:color w:val="FF0000"/>
          <w:sz w:val="18"/>
          <w:szCs w:val="18"/>
        </w:rPr>
        <w:t>subactivități</w:t>
      </w:r>
      <w:proofErr w:type="spellEnd"/>
      <w:r w:rsidRPr="009D7C78">
        <w:rPr>
          <w:i/>
          <w:color w:val="FF0000"/>
          <w:sz w:val="18"/>
          <w:szCs w:val="18"/>
        </w:rPr>
        <w:t xml:space="preserve"> se vor prelua automat </w:t>
      </w:r>
      <w:proofErr w:type="spellStart"/>
      <w:r w:rsidRPr="009D7C78">
        <w:rPr>
          <w:i/>
          <w:color w:val="FF0000"/>
          <w:sz w:val="18"/>
          <w:szCs w:val="18"/>
        </w:rPr>
        <w:t>asa</w:t>
      </w:r>
      <w:proofErr w:type="spellEnd"/>
      <w:r w:rsidRPr="009D7C78">
        <w:rPr>
          <w:i/>
          <w:color w:val="FF0000"/>
          <w:sz w:val="18"/>
          <w:szCs w:val="18"/>
        </w:rPr>
        <w:t xml:space="preserve"> cum au fost completate la ”Activități previzionate” în funcția ” Buget - Activități și cheltuieli” unde se vor completa cheltuielile aferente.</w:t>
      </w:r>
    </w:p>
    <w:p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definirea sursei de cofinanțare în secțiunea "Capacitate Solicitant"</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adăugarea cheltuielilor se apasă butonul ”Adaugă”  si se completează datele solicitate.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editarea sau ștergerea informațiilor amintite se apasă butoanele pentru editare și butonul pentru ștergere.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completează câmpurile funcției cu datele bugetului proiectului și se apasă butonul SALVEAZĂ, după fiecare CONFIRMARE.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Cheltuielile se vor corela cu Anexa </w:t>
      </w:r>
      <w:r>
        <w:rPr>
          <w:i/>
          <w:color w:val="FF0000"/>
          <w:sz w:val="18"/>
          <w:szCs w:val="18"/>
        </w:rPr>
        <w:t>5</w:t>
      </w:r>
      <w:r w:rsidRPr="009D7C78">
        <w:rPr>
          <w:i/>
          <w:color w:val="FF0000"/>
          <w:sz w:val="18"/>
          <w:szCs w:val="18"/>
        </w:rPr>
        <w:t xml:space="preserve"> Categorii de cheltuieli eligibile.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 Daca se doreşte ataşarea de documente la nivel de detaliere a cheltuielilor (ex. facturi…) ele vor trebui sa fie ataşate în pagina principală a funcţiei ”Buget – Activităţi şi cheltuieli”.</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rsidR="00A871A9" w:rsidRPr="009D7C78" w:rsidRDefault="00A871A9" w:rsidP="00A871A9">
      <w:pPr>
        <w:spacing w:after="0" w:line="240" w:lineRule="auto"/>
        <w:rPr>
          <w:i/>
          <w:color w:val="FF0000"/>
          <w:sz w:val="18"/>
          <w:szCs w:val="18"/>
        </w:rPr>
      </w:pPr>
    </w:p>
    <w:p w:rsidR="00A871A9" w:rsidRPr="009D7C78" w:rsidRDefault="00A871A9" w:rsidP="00A871A9">
      <w:pPr>
        <w:spacing w:after="0" w:line="240" w:lineRule="auto"/>
        <w:rPr>
          <w:i/>
          <w:color w:val="FF0000"/>
          <w:sz w:val="18"/>
          <w:szCs w:val="18"/>
        </w:rPr>
      </w:pPr>
      <w:r w:rsidRPr="009D7C78">
        <w:rPr>
          <w:i/>
          <w:color w:val="FF0000"/>
          <w:sz w:val="18"/>
          <w:szCs w:val="18"/>
        </w:rPr>
        <w:t xml:space="preserve">Cheltuielile înregistrate în aceasta secțiune vor fi structurate </w:t>
      </w:r>
      <w:proofErr w:type="spellStart"/>
      <w:r w:rsidRPr="009D7C78">
        <w:rPr>
          <w:i/>
          <w:color w:val="FF0000"/>
          <w:sz w:val="18"/>
          <w:szCs w:val="18"/>
        </w:rPr>
        <w:t>dupa</w:t>
      </w:r>
      <w:proofErr w:type="spellEnd"/>
      <w:r w:rsidRPr="009D7C78">
        <w:rPr>
          <w:i/>
          <w:color w:val="FF0000"/>
          <w:sz w:val="18"/>
          <w:szCs w:val="18"/>
        </w:rPr>
        <w:t xml:space="preserve"> </w:t>
      </w:r>
      <w:proofErr w:type="spellStart"/>
      <w:r w:rsidRPr="009D7C78">
        <w:rPr>
          <w:i/>
          <w:color w:val="FF0000"/>
          <w:sz w:val="18"/>
          <w:szCs w:val="18"/>
        </w:rPr>
        <w:t>urmatoarele</w:t>
      </w:r>
      <w:proofErr w:type="spellEnd"/>
      <w:r w:rsidRPr="009D7C78">
        <w:rPr>
          <w:i/>
          <w:color w:val="FF0000"/>
          <w:sz w:val="18"/>
          <w:szCs w:val="18"/>
        </w:rPr>
        <w:t xml:space="preserve"> nomenclatoare: </w:t>
      </w:r>
    </w:p>
    <w:p w:rsidR="00A871A9" w:rsidRPr="009D7C78" w:rsidRDefault="00A871A9" w:rsidP="00A871A9">
      <w:pPr>
        <w:spacing w:after="0" w:line="240" w:lineRule="auto"/>
        <w:rPr>
          <w:i/>
          <w:color w:val="FF0000"/>
          <w:sz w:val="18"/>
          <w:szCs w:val="18"/>
        </w:rPr>
      </w:pPr>
      <w:r w:rsidRPr="009D7C78">
        <w:rPr>
          <w:i/>
          <w:color w:val="FF0000"/>
          <w:sz w:val="18"/>
          <w:szCs w:val="18"/>
        </w:rPr>
        <w:t xml:space="preserve">Categorii de cheltuieli (se </w:t>
      </w:r>
      <w:proofErr w:type="spellStart"/>
      <w:r w:rsidRPr="009D7C78">
        <w:rPr>
          <w:i/>
          <w:color w:val="FF0000"/>
          <w:sz w:val="18"/>
          <w:szCs w:val="18"/>
        </w:rPr>
        <w:t>selecteaza</w:t>
      </w:r>
      <w:proofErr w:type="spellEnd"/>
      <w:r w:rsidRPr="009D7C78">
        <w:rPr>
          <w:i/>
          <w:color w:val="FF0000"/>
          <w:sz w:val="18"/>
          <w:szCs w:val="18"/>
        </w:rPr>
        <w:t xml:space="preserve"> din nomenclator)</w:t>
      </w:r>
    </w:p>
    <w:p w:rsidR="00A871A9" w:rsidRPr="009D7C78" w:rsidRDefault="00A871A9" w:rsidP="00A871A9">
      <w:pPr>
        <w:spacing w:after="0" w:line="240" w:lineRule="auto"/>
        <w:rPr>
          <w:i/>
          <w:color w:val="FF0000"/>
          <w:sz w:val="18"/>
          <w:szCs w:val="18"/>
        </w:rPr>
      </w:pPr>
      <w:r w:rsidRPr="009D7C78">
        <w:rPr>
          <w:i/>
          <w:color w:val="FF0000"/>
          <w:sz w:val="18"/>
          <w:szCs w:val="18"/>
        </w:rPr>
        <w:t xml:space="preserve">Subcategorii de cheltuieli (se </w:t>
      </w:r>
      <w:proofErr w:type="spellStart"/>
      <w:r w:rsidRPr="009D7C78">
        <w:rPr>
          <w:i/>
          <w:color w:val="FF0000"/>
          <w:sz w:val="18"/>
          <w:szCs w:val="18"/>
        </w:rPr>
        <w:t>selecteaza</w:t>
      </w:r>
      <w:proofErr w:type="spellEnd"/>
      <w:r w:rsidRPr="009D7C78">
        <w:rPr>
          <w:i/>
          <w:color w:val="FF0000"/>
          <w:sz w:val="18"/>
          <w:szCs w:val="18"/>
        </w:rPr>
        <w:t xml:space="preserve"> din nomenclator)</w:t>
      </w:r>
    </w:p>
    <w:p w:rsidR="00A871A9" w:rsidRPr="009D7C78" w:rsidRDefault="00A871A9" w:rsidP="00A871A9">
      <w:pPr>
        <w:spacing w:after="0" w:line="240" w:lineRule="auto"/>
        <w:rPr>
          <w:i/>
          <w:color w:val="FF0000"/>
          <w:sz w:val="18"/>
          <w:szCs w:val="18"/>
        </w:rPr>
      </w:pPr>
      <w:r w:rsidRPr="009D7C78">
        <w:rPr>
          <w:i/>
          <w:color w:val="FF0000"/>
          <w:sz w:val="18"/>
          <w:szCs w:val="18"/>
        </w:rPr>
        <w:t>Tipul cheltuielii directe / indirecte (se selectează pentru toate DIRECTE- implicită)</w:t>
      </w:r>
    </w:p>
    <w:p w:rsidR="00A871A9" w:rsidRPr="009D7C78" w:rsidRDefault="00A871A9" w:rsidP="00A871A9">
      <w:pPr>
        <w:spacing w:after="0" w:line="240" w:lineRule="auto"/>
        <w:rPr>
          <w:i/>
          <w:color w:val="FF0000"/>
          <w:sz w:val="18"/>
          <w:szCs w:val="18"/>
        </w:rPr>
      </w:pPr>
      <w:proofErr w:type="spellStart"/>
      <w:r w:rsidRPr="009D7C78">
        <w:rPr>
          <w:i/>
          <w:color w:val="FF0000"/>
          <w:sz w:val="18"/>
          <w:szCs w:val="18"/>
        </w:rPr>
        <w:t>Achizitiile</w:t>
      </w:r>
      <w:proofErr w:type="spellEnd"/>
      <w:r w:rsidRPr="009D7C78">
        <w:rPr>
          <w:i/>
          <w:color w:val="FF0000"/>
          <w:sz w:val="18"/>
          <w:szCs w:val="18"/>
        </w:rPr>
        <w:t xml:space="preserve"> (unde este cazul de a fi </w:t>
      </w:r>
      <w:proofErr w:type="spellStart"/>
      <w:r w:rsidRPr="009D7C78">
        <w:rPr>
          <w:i/>
          <w:color w:val="FF0000"/>
          <w:sz w:val="18"/>
          <w:szCs w:val="18"/>
        </w:rPr>
        <w:t>incadrata</w:t>
      </w:r>
      <w:proofErr w:type="spellEnd"/>
      <w:r w:rsidRPr="009D7C78">
        <w:rPr>
          <w:i/>
          <w:color w:val="FF0000"/>
          <w:sz w:val="18"/>
          <w:szCs w:val="18"/>
        </w:rPr>
        <w:t xml:space="preserve"> o cheltuială)</w:t>
      </w:r>
    </w:p>
    <w:p w:rsidR="00A871A9" w:rsidRDefault="00A871A9" w:rsidP="00A871A9">
      <w:pPr>
        <w:spacing w:after="0" w:line="240" w:lineRule="auto"/>
        <w:rPr>
          <w:b/>
          <w:bCs/>
        </w:rPr>
      </w:pPr>
    </w:p>
    <w:p w:rsidR="000247C5" w:rsidRDefault="000247C5" w:rsidP="00EC5FFA">
      <w:pPr>
        <w:spacing w:after="0" w:line="240" w:lineRule="auto"/>
        <w:jc w:val="both"/>
        <w:rPr>
          <w:b/>
          <w:bCs/>
        </w:rPr>
      </w:pPr>
    </w:p>
    <w:p w:rsidR="00A871A9" w:rsidRDefault="00A871A9" w:rsidP="00EC5FFA">
      <w:pPr>
        <w:spacing w:after="0" w:line="240" w:lineRule="auto"/>
        <w:jc w:val="both"/>
        <w:rPr>
          <w:b/>
          <w:bCs/>
        </w:rPr>
      </w:pPr>
    </w:p>
    <w:p w:rsidR="00A871A9" w:rsidRPr="00755B03" w:rsidRDefault="00A871A9" w:rsidP="00EC5FFA">
      <w:pPr>
        <w:spacing w:after="0" w:line="240" w:lineRule="auto"/>
        <w:jc w:val="both"/>
        <w:rPr>
          <w:b/>
          <w:bCs/>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8" w:name="_Toc458505294"/>
      <w:r>
        <w:rPr>
          <w:rFonts w:asciiTheme="minorHAnsi" w:hAnsiTheme="minorHAnsi"/>
          <w:color w:val="auto"/>
          <w:sz w:val="24"/>
          <w:szCs w:val="24"/>
        </w:rPr>
        <w:t>3</w:t>
      </w:r>
      <w:r w:rsidR="00DF6606">
        <w:rPr>
          <w:rFonts w:asciiTheme="minorHAnsi" w:hAnsiTheme="minorHAnsi"/>
          <w:color w:val="auto"/>
          <w:sz w:val="24"/>
          <w:szCs w:val="24"/>
        </w:rPr>
        <w:t>7</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Buget – Plan anual de cheltuieli</w:t>
      </w:r>
      <w:bookmarkEnd w:id="38"/>
      <w:r w:rsidR="00B36484" w:rsidRPr="00755B03">
        <w:rPr>
          <w:rFonts w:asciiTheme="minorHAnsi" w:hAnsiTheme="minorHAnsi"/>
          <w:color w:val="auto"/>
          <w:sz w:val="24"/>
          <w:szCs w:val="24"/>
        </w:rPr>
        <w:t xml:space="preserve"> </w:t>
      </w:r>
    </w:p>
    <w:p w:rsidR="00B36484" w:rsidRDefault="00B36484" w:rsidP="00EC5FFA">
      <w:pPr>
        <w:tabs>
          <w:tab w:val="left" w:pos="400"/>
        </w:tabs>
        <w:spacing w:after="0" w:line="240" w:lineRule="auto"/>
        <w:jc w:val="both"/>
        <w:rPr>
          <w:sz w:val="18"/>
          <w:szCs w:val="18"/>
        </w:rPr>
      </w:pPr>
    </w:p>
    <w:p w:rsidR="00216025" w:rsidRPr="00755B03" w:rsidRDefault="00216025" w:rsidP="00EC5FFA">
      <w:pPr>
        <w:tabs>
          <w:tab w:val="left" w:pos="400"/>
        </w:tabs>
        <w:spacing w:after="0" w:line="240" w:lineRule="auto"/>
        <w:jc w:val="both"/>
        <w:rPr>
          <w:sz w:val="18"/>
          <w:szCs w:val="18"/>
        </w:rPr>
      </w:pPr>
      <w:r w:rsidRPr="00216025">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755B03" w:rsidTr="00B36484">
        <w:tc>
          <w:tcPr>
            <w:tcW w:w="1857" w:type="dxa"/>
          </w:tcPr>
          <w:p w:rsidR="00B36484" w:rsidRPr="00755B03" w:rsidRDefault="000F5D8C" w:rsidP="00EC5FFA">
            <w:pPr>
              <w:jc w:val="both"/>
              <w:rPr>
                <w:rStyle w:val="ui-column-title1"/>
              </w:rPr>
            </w:pPr>
            <w:r w:rsidRPr="00755B03">
              <w:rPr>
                <w:rStyle w:val="ui-column-title1"/>
              </w:rPr>
              <w:t>2014</w:t>
            </w:r>
          </w:p>
        </w:tc>
        <w:tc>
          <w:tcPr>
            <w:tcW w:w="1857" w:type="dxa"/>
          </w:tcPr>
          <w:p w:rsidR="00B36484" w:rsidRPr="00755B03" w:rsidRDefault="000F5D8C" w:rsidP="00EC5FFA">
            <w:pPr>
              <w:jc w:val="both"/>
              <w:rPr>
                <w:rStyle w:val="ui-column-title1"/>
              </w:rPr>
            </w:pPr>
            <w:r w:rsidRPr="00755B03">
              <w:rPr>
                <w:rStyle w:val="ui-column-title1"/>
              </w:rPr>
              <w:t>2015</w:t>
            </w:r>
          </w:p>
        </w:tc>
        <w:tc>
          <w:tcPr>
            <w:tcW w:w="1858" w:type="dxa"/>
          </w:tcPr>
          <w:p w:rsidR="00B36484" w:rsidRPr="00755B03" w:rsidRDefault="000F5D8C" w:rsidP="00EC5FFA">
            <w:pPr>
              <w:jc w:val="both"/>
              <w:rPr>
                <w:rStyle w:val="ui-column-title1"/>
              </w:rPr>
            </w:pPr>
            <w:r w:rsidRPr="00755B03">
              <w:rPr>
                <w:rStyle w:val="ui-column-title1"/>
              </w:rPr>
              <w:t>2016</w:t>
            </w:r>
          </w:p>
        </w:tc>
        <w:tc>
          <w:tcPr>
            <w:tcW w:w="1858" w:type="dxa"/>
          </w:tcPr>
          <w:p w:rsidR="00B36484" w:rsidRPr="00755B03" w:rsidRDefault="000F5D8C" w:rsidP="00EC5FFA">
            <w:pPr>
              <w:jc w:val="both"/>
              <w:rPr>
                <w:rStyle w:val="ui-column-title1"/>
              </w:rPr>
            </w:pPr>
            <w:r w:rsidRPr="00755B03">
              <w:rPr>
                <w:rStyle w:val="ui-column-title1"/>
              </w:rPr>
              <w:t>2017</w:t>
            </w:r>
          </w:p>
        </w:tc>
        <w:tc>
          <w:tcPr>
            <w:tcW w:w="1858" w:type="dxa"/>
          </w:tcPr>
          <w:p w:rsidR="00B36484" w:rsidRPr="00755B03" w:rsidRDefault="000F5D8C" w:rsidP="00EC5FFA">
            <w:pPr>
              <w:jc w:val="both"/>
              <w:rPr>
                <w:rStyle w:val="ui-column-title1"/>
              </w:rPr>
            </w:pPr>
            <w:r w:rsidRPr="00755B03">
              <w:rPr>
                <w:rStyle w:val="ui-column-title1"/>
              </w:rPr>
              <w:t>2018</w:t>
            </w:r>
          </w:p>
        </w:tc>
      </w:tr>
      <w:tr w:rsidR="00B36484" w:rsidRPr="00755B03" w:rsidTr="00B36484">
        <w:tc>
          <w:tcPr>
            <w:tcW w:w="1857" w:type="dxa"/>
          </w:tcPr>
          <w:p w:rsidR="00B36484" w:rsidRPr="00755B03" w:rsidRDefault="00B36484" w:rsidP="00EC5FFA">
            <w:pPr>
              <w:tabs>
                <w:tab w:val="left" w:pos="400"/>
              </w:tabs>
              <w:jc w:val="both"/>
              <w:rPr>
                <w:sz w:val="18"/>
                <w:szCs w:val="18"/>
              </w:rPr>
            </w:pPr>
          </w:p>
        </w:tc>
        <w:tc>
          <w:tcPr>
            <w:tcW w:w="1857"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r>
      <w:tr w:rsidR="00B36484" w:rsidRPr="00755B03" w:rsidTr="00B36484">
        <w:tc>
          <w:tcPr>
            <w:tcW w:w="1857" w:type="dxa"/>
          </w:tcPr>
          <w:p w:rsidR="00B36484" w:rsidRPr="00755B03" w:rsidRDefault="000F5D8C" w:rsidP="00EC5FFA">
            <w:pPr>
              <w:jc w:val="both"/>
              <w:rPr>
                <w:rStyle w:val="ui-column-title1"/>
              </w:rPr>
            </w:pPr>
            <w:r w:rsidRPr="00755B03">
              <w:rPr>
                <w:rStyle w:val="ui-column-title1"/>
              </w:rPr>
              <w:t>2019</w:t>
            </w:r>
          </w:p>
        </w:tc>
        <w:tc>
          <w:tcPr>
            <w:tcW w:w="1857" w:type="dxa"/>
          </w:tcPr>
          <w:p w:rsidR="00B36484" w:rsidRPr="00755B03" w:rsidRDefault="000F5D8C" w:rsidP="00EC5FFA">
            <w:pPr>
              <w:jc w:val="both"/>
              <w:rPr>
                <w:rStyle w:val="ui-column-title1"/>
              </w:rPr>
            </w:pPr>
            <w:r w:rsidRPr="00755B03">
              <w:rPr>
                <w:rStyle w:val="ui-column-title1"/>
              </w:rPr>
              <w:t>2020</w:t>
            </w:r>
          </w:p>
        </w:tc>
        <w:tc>
          <w:tcPr>
            <w:tcW w:w="1858" w:type="dxa"/>
          </w:tcPr>
          <w:p w:rsidR="00B36484" w:rsidRPr="00755B03" w:rsidRDefault="000F5D8C" w:rsidP="00EC5FFA">
            <w:pPr>
              <w:jc w:val="both"/>
              <w:rPr>
                <w:rStyle w:val="ui-column-title1"/>
              </w:rPr>
            </w:pPr>
            <w:r w:rsidRPr="00755B03">
              <w:rPr>
                <w:rStyle w:val="ui-column-title1"/>
              </w:rPr>
              <w:t>2021</w:t>
            </w:r>
          </w:p>
        </w:tc>
        <w:tc>
          <w:tcPr>
            <w:tcW w:w="1858" w:type="dxa"/>
          </w:tcPr>
          <w:p w:rsidR="00B36484" w:rsidRPr="00755B03" w:rsidRDefault="000F5D8C" w:rsidP="00EC5FFA">
            <w:pPr>
              <w:jc w:val="both"/>
              <w:rPr>
                <w:rStyle w:val="ui-column-title1"/>
              </w:rPr>
            </w:pPr>
            <w:r w:rsidRPr="00755B03">
              <w:rPr>
                <w:rStyle w:val="ui-column-title1"/>
              </w:rPr>
              <w:t>2022</w:t>
            </w:r>
          </w:p>
        </w:tc>
        <w:tc>
          <w:tcPr>
            <w:tcW w:w="1858" w:type="dxa"/>
          </w:tcPr>
          <w:p w:rsidR="00B36484" w:rsidRPr="00755B03" w:rsidRDefault="000F5D8C" w:rsidP="00EC5FFA">
            <w:pPr>
              <w:jc w:val="both"/>
              <w:rPr>
                <w:rStyle w:val="ui-column-title1"/>
              </w:rPr>
            </w:pPr>
            <w:r w:rsidRPr="00755B03">
              <w:rPr>
                <w:rStyle w:val="ui-column-title1"/>
              </w:rPr>
              <w:t>2023</w:t>
            </w:r>
          </w:p>
        </w:tc>
      </w:tr>
      <w:tr w:rsidR="00B36484" w:rsidRPr="00755B03" w:rsidTr="00B36484">
        <w:tc>
          <w:tcPr>
            <w:tcW w:w="1857" w:type="dxa"/>
          </w:tcPr>
          <w:p w:rsidR="00B36484" w:rsidRPr="00755B03" w:rsidRDefault="00B36484" w:rsidP="00EC5FFA">
            <w:pPr>
              <w:tabs>
                <w:tab w:val="left" w:pos="400"/>
              </w:tabs>
              <w:jc w:val="both"/>
              <w:rPr>
                <w:sz w:val="18"/>
                <w:szCs w:val="18"/>
              </w:rPr>
            </w:pPr>
          </w:p>
        </w:tc>
        <w:tc>
          <w:tcPr>
            <w:tcW w:w="1857"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c>
          <w:tcPr>
            <w:tcW w:w="1858" w:type="dxa"/>
          </w:tcPr>
          <w:p w:rsidR="00B36484" w:rsidRPr="00755B03" w:rsidRDefault="00B36484" w:rsidP="00EC5FFA">
            <w:pPr>
              <w:tabs>
                <w:tab w:val="left" w:pos="400"/>
              </w:tabs>
              <w:jc w:val="both"/>
              <w:rPr>
                <w:sz w:val="18"/>
                <w:szCs w:val="18"/>
              </w:rPr>
            </w:pPr>
          </w:p>
        </w:tc>
      </w:tr>
    </w:tbl>
    <w:p w:rsidR="00B36484" w:rsidRPr="00755B03" w:rsidRDefault="00B36484"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755B03" w:rsidTr="00F05639">
        <w:tc>
          <w:tcPr>
            <w:tcW w:w="1387" w:type="dxa"/>
          </w:tcPr>
          <w:p w:rsidR="000F5D8C" w:rsidRPr="00755B03" w:rsidRDefault="000F5D8C" w:rsidP="00EC5FFA">
            <w:pPr>
              <w:tabs>
                <w:tab w:val="left" w:pos="400"/>
              </w:tabs>
              <w:jc w:val="both"/>
              <w:rPr>
                <w:sz w:val="18"/>
                <w:szCs w:val="18"/>
              </w:rPr>
            </w:pPr>
          </w:p>
        </w:tc>
        <w:tc>
          <w:tcPr>
            <w:tcW w:w="964" w:type="dxa"/>
          </w:tcPr>
          <w:p w:rsidR="000F5D8C" w:rsidRPr="00755B03" w:rsidRDefault="000F5D8C" w:rsidP="00EC5FFA">
            <w:pPr>
              <w:tabs>
                <w:tab w:val="left" w:pos="400"/>
              </w:tabs>
              <w:jc w:val="both"/>
              <w:rPr>
                <w:sz w:val="18"/>
                <w:szCs w:val="18"/>
              </w:rPr>
            </w:pPr>
            <w:r w:rsidRPr="00755B03">
              <w:rPr>
                <w:sz w:val="18"/>
                <w:szCs w:val="18"/>
              </w:rPr>
              <w:t>2015</w:t>
            </w:r>
          </w:p>
        </w:tc>
        <w:tc>
          <w:tcPr>
            <w:tcW w:w="581" w:type="dxa"/>
          </w:tcPr>
          <w:p w:rsidR="000F5D8C" w:rsidRPr="00755B03" w:rsidRDefault="000F5D8C" w:rsidP="00EC5FFA">
            <w:pPr>
              <w:tabs>
                <w:tab w:val="left" w:pos="400"/>
              </w:tabs>
              <w:jc w:val="both"/>
              <w:rPr>
                <w:sz w:val="18"/>
                <w:szCs w:val="18"/>
              </w:rPr>
            </w:pPr>
            <w:r w:rsidRPr="00755B03">
              <w:rPr>
                <w:sz w:val="18"/>
                <w:szCs w:val="18"/>
              </w:rPr>
              <w:t>2016</w:t>
            </w:r>
          </w:p>
        </w:tc>
        <w:tc>
          <w:tcPr>
            <w:tcW w:w="773" w:type="dxa"/>
          </w:tcPr>
          <w:p w:rsidR="000F5D8C" w:rsidRPr="00755B03" w:rsidRDefault="000F5D8C" w:rsidP="00EC5FFA">
            <w:pPr>
              <w:tabs>
                <w:tab w:val="left" w:pos="400"/>
              </w:tabs>
              <w:jc w:val="both"/>
              <w:rPr>
                <w:sz w:val="18"/>
                <w:szCs w:val="18"/>
              </w:rPr>
            </w:pPr>
            <w:r w:rsidRPr="00755B03">
              <w:rPr>
                <w:sz w:val="18"/>
                <w:szCs w:val="18"/>
              </w:rPr>
              <w:t>2017</w:t>
            </w:r>
          </w:p>
        </w:tc>
        <w:tc>
          <w:tcPr>
            <w:tcW w:w="773" w:type="dxa"/>
          </w:tcPr>
          <w:p w:rsidR="000F5D8C" w:rsidRPr="00755B03" w:rsidRDefault="000F5D8C" w:rsidP="00EC5FFA">
            <w:pPr>
              <w:tabs>
                <w:tab w:val="left" w:pos="400"/>
              </w:tabs>
              <w:jc w:val="both"/>
              <w:rPr>
                <w:sz w:val="18"/>
                <w:szCs w:val="18"/>
              </w:rPr>
            </w:pPr>
            <w:r w:rsidRPr="00755B03">
              <w:rPr>
                <w:sz w:val="18"/>
                <w:szCs w:val="18"/>
              </w:rPr>
              <w:t>2018</w:t>
            </w:r>
          </w:p>
        </w:tc>
        <w:tc>
          <w:tcPr>
            <w:tcW w:w="775" w:type="dxa"/>
          </w:tcPr>
          <w:p w:rsidR="000F5D8C" w:rsidRPr="00755B03" w:rsidRDefault="000F5D8C" w:rsidP="00EC5FFA">
            <w:pPr>
              <w:tabs>
                <w:tab w:val="left" w:pos="400"/>
              </w:tabs>
              <w:jc w:val="both"/>
              <w:rPr>
                <w:sz w:val="18"/>
                <w:szCs w:val="18"/>
              </w:rPr>
            </w:pPr>
            <w:r w:rsidRPr="00755B03">
              <w:rPr>
                <w:sz w:val="18"/>
                <w:szCs w:val="18"/>
              </w:rPr>
              <w:t>2019</w:t>
            </w:r>
          </w:p>
        </w:tc>
        <w:tc>
          <w:tcPr>
            <w:tcW w:w="1092" w:type="dxa"/>
          </w:tcPr>
          <w:p w:rsidR="000F5D8C" w:rsidRPr="00755B03" w:rsidRDefault="000F5D8C" w:rsidP="00EC5FFA">
            <w:pPr>
              <w:tabs>
                <w:tab w:val="left" w:pos="400"/>
              </w:tabs>
              <w:jc w:val="both"/>
              <w:rPr>
                <w:sz w:val="18"/>
                <w:szCs w:val="18"/>
              </w:rPr>
            </w:pPr>
            <w:r w:rsidRPr="00755B03">
              <w:rPr>
                <w:sz w:val="18"/>
                <w:szCs w:val="18"/>
              </w:rPr>
              <w:t>2020</w:t>
            </w:r>
          </w:p>
        </w:tc>
        <w:tc>
          <w:tcPr>
            <w:tcW w:w="837" w:type="dxa"/>
          </w:tcPr>
          <w:p w:rsidR="000F5D8C" w:rsidRPr="00755B03" w:rsidRDefault="000F5D8C" w:rsidP="00EC5FFA">
            <w:pPr>
              <w:tabs>
                <w:tab w:val="left" w:pos="400"/>
              </w:tabs>
              <w:jc w:val="both"/>
              <w:rPr>
                <w:sz w:val="18"/>
                <w:szCs w:val="18"/>
              </w:rPr>
            </w:pPr>
            <w:r w:rsidRPr="00755B03">
              <w:rPr>
                <w:sz w:val="18"/>
                <w:szCs w:val="18"/>
              </w:rPr>
              <w:t>2021</w:t>
            </w:r>
          </w:p>
        </w:tc>
        <w:tc>
          <w:tcPr>
            <w:tcW w:w="1006" w:type="dxa"/>
          </w:tcPr>
          <w:p w:rsidR="000F5D8C" w:rsidRPr="00755B03" w:rsidRDefault="000F5D8C" w:rsidP="00EC5FFA">
            <w:pPr>
              <w:tabs>
                <w:tab w:val="left" w:pos="400"/>
              </w:tabs>
              <w:jc w:val="both"/>
              <w:rPr>
                <w:sz w:val="18"/>
                <w:szCs w:val="18"/>
              </w:rPr>
            </w:pPr>
            <w:r w:rsidRPr="00755B03">
              <w:rPr>
                <w:sz w:val="18"/>
                <w:szCs w:val="18"/>
              </w:rPr>
              <w:t>2022</w:t>
            </w:r>
          </w:p>
        </w:tc>
        <w:tc>
          <w:tcPr>
            <w:tcW w:w="992" w:type="dxa"/>
          </w:tcPr>
          <w:p w:rsidR="000F5D8C" w:rsidRPr="00755B03" w:rsidRDefault="000F5D8C" w:rsidP="00EC5FFA">
            <w:pPr>
              <w:tabs>
                <w:tab w:val="left" w:pos="400"/>
              </w:tabs>
              <w:jc w:val="both"/>
              <w:rPr>
                <w:sz w:val="18"/>
                <w:szCs w:val="18"/>
              </w:rPr>
            </w:pPr>
            <w:r w:rsidRPr="00755B03">
              <w:rPr>
                <w:sz w:val="18"/>
                <w:szCs w:val="18"/>
              </w:rPr>
              <w:t>2023</w:t>
            </w:r>
          </w:p>
        </w:tc>
      </w:tr>
      <w:tr w:rsidR="000F5D8C" w:rsidRPr="00755B03" w:rsidTr="00F05639">
        <w:tc>
          <w:tcPr>
            <w:tcW w:w="1387" w:type="dxa"/>
          </w:tcPr>
          <w:p w:rsidR="000F5D8C" w:rsidRPr="00755B03" w:rsidRDefault="000F5D8C" w:rsidP="00EC5FFA">
            <w:pPr>
              <w:tabs>
                <w:tab w:val="left" w:pos="400"/>
              </w:tabs>
              <w:jc w:val="both"/>
              <w:rPr>
                <w:sz w:val="18"/>
                <w:szCs w:val="18"/>
              </w:rPr>
            </w:pPr>
            <w:r w:rsidRPr="00755B03">
              <w:rPr>
                <w:sz w:val="18"/>
                <w:szCs w:val="18"/>
              </w:rPr>
              <w:t>Componenta 1</w:t>
            </w:r>
          </w:p>
        </w:tc>
        <w:tc>
          <w:tcPr>
            <w:tcW w:w="964" w:type="dxa"/>
          </w:tcPr>
          <w:p w:rsidR="000F5D8C" w:rsidRPr="00755B03" w:rsidRDefault="000F5D8C" w:rsidP="00EC5FFA">
            <w:pPr>
              <w:tabs>
                <w:tab w:val="left" w:pos="400"/>
              </w:tabs>
              <w:jc w:val="both"/>
              <w:rPr>
                <w:sz w:val="18"/>
                <w:szCs w:val="18"/>
              </w:rPr>
            </w:pPr>
          </w:p>
        </w:tc>
        <w:tc>
          <w:tcPr>
            <w:tcW w:w="581" w:type="dxa"/>
          </w:tcPr>
          <w:p w:rsidR="000F5D8C" w:rsidRPr="00755B03" w:rsidRDefault="000F5D8C" w:rsidP="00EC5FFA">
            <w:pPr>
              <w:tabs>
                <w:tab w:val="left" w:pos="400"/>
              </w:tabs>
              <w:jc w:val="both"/>
              <w:rPr>
                <w:sz w:val="18"/>
                <w:szCs w:val="18"/>
              </w:rPr>
            </w:pPr>
          </w:p>
        </w:tc>
        <w:tc>
          <w:tcPr>
            <w:tcW w:w="773" w:type="dxa"/>
          </w:tcPr>
          <w:p w:rsidR="000F5D8C" w:rsidRPr="00755B03" w:rsidRDefault="000F5D8C" w:rsidP="00EC5FFA">
            <w:pPr>
              <w:tabs>
                <w:tab w:val="left" w:pos="400"/>
              </w:tabs>
              <w:jc w:val="both"/>
              <w:rPr>
                <w:sz w:val="18"/>
                <w:szCs w:val="18"/>
              </w:rPr>
            </w:pPr>
          </w:p>
        </w:tc>
        <w:tc>
          <w:tcPr>
            <w:tcW w:w="773" w:type="dxa"/>
          </w:tcPr>
          <w:p w:rsidR="000F5D8C" w:rsidRPr="00755B03" w:rsidRDefault="000F5D8C" w:rsidP="00EC5FFA">
            <w:pPr>
              <w:tabs>
                <w:tab w:val="left" w:pos="400"/>
              </w:tabs>
              <w:jc w:val="both"/>
              <w:rPr>
                <w:sz w:val="18"/>
                <w:szCs w:val="18"/>
              </w:rPr>
            </w:pPr>
          </w:p>
        </w:tc>
        <w:tc>
          <w:tcPr>
            <w:tcW w:w="775" w:type="dxa"/>
          </w:tcPr>
          <w:p w:rsidR="000F5D8C" w:rsidRPr="00755B03" w:rsidRDefault="000F5D8C" w:rsidP="00EC5FFA">
            <w:pPr>
              <w:tabs>
                <w:tab w:val="left" w:pos="400"/>
              </w:tabs>
              <w:jc w:val="both"/>
              <w:rPr>
                <w:sz w:val="18"/>
                <w:szCs w:val="18"/>
              </w:rPr>
            </w:pPr>
          </w:p>
        </w:tc>
        <w:tc>
          <w:tcPr>
            <w:tcW w:w="1092" w:type="dxa"/>
          </w:tcPr>
          <w:p w:rsidR="000F5D8C" w:rsidRPr="00755B03" w:rsidRDefault="000F5D8C" w:rsidP="00EC5FFA">
            <w:pPr>
              <w:tabs>
                <w:tab w:val="left" w:pos="400"/>
              </w:tabs>
              <w:jc w:val="both"/>
              <w:rPr>
                <w:sz w:val="18"/>
                <w:szCs w:val="18"/>
              </w:rPr>
            </w:pPr>
          </w:p>
        </w:tc>
        <w:tc>
          <w:tcPr>
            <w:tcW w:w="837" w:type="dxa"/>
          </w:tcPr>
          <w:p w:rsidR="000F5D8C" w:rsidRPr="00755B03" w:rsidRDefault="000F5D8C" w:rsidP="00EC5FFA">
            <w:pPr>
              <w:tabs>
                <w:tab w:val="left" w:pos="400"/>
              </w:tabs>
              <w:jc w:val="both"/>
              <w:rPr>
                <w:sz w:val="18"/>
                <w:szCs w:val="18"/>
              </w:rPr>
            </w:pPr>
          </w:p>
        </w:tc>
        <w:tc>
          <w:tcPr>
            <w:tcW w:w="1006" w:type="dxa"/>
          </w:tcPr>
          <w:p w:rsidR="000F5D8C" w:rsidRPr="00755B03" w:rsidRDefault="000F5D8C" w:rsidP="00EC5FFA">
            <w:pPr>
              <w:tabs>
                <w:tab w:val="left" w:pos="400"/>
              </w:tabs>
              <w:jc w:val="both"/>
              <w:rPr>
                <w:sz w:val="18"/>
                <w:szCs w:val="18"/>
              </w:rPr>
            </w:pPr>
          </w:p>
        </w:tc>
        <w:tc>
          <w:tcPr>
            <w:tcW w:w="992" w:type="dxa"/>
          </w:tcPr>
          <w:p w:rsidR="000F5D8C" w:rsidRPr="00755B03" w:rsidRDefault="000F5D8C" w:rsidP="00EC5FFA">
            <w:pPr>
              <w:tabs>
                <w:tab w:val="left" w:pos="400"/>
              </w:tabs>
              <w:jc w:val="both"/>
              <w:rPr>
                <w:sz w:val="18"/>
                <w:szCs w:val="18"/>
              </w:rPr>
            </w:pPr>
          </w:p>
        </w:tc>
      </w:tr>
    </w:tbl>
    <w:p w:rsidR="00B36484" w:rsidRPr="00755B03" w:rsidRDefault="00B36484" w:rsidP="00EC5FFA">
      <w:pPr>
        <w:tabs>
          <w:tab w:val="left" w:pos="400"/>
        </w:tabs>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9" w:name="_Toc458505295"/>
      <w:r>
        <w:rPr>
          <w:rFonts w:asciiTheme="minorHAnsi" w:hAnsiTheme="minorHAnsi"/>
          <w:color w:val="auto"/>
          <w:sz w:val="24"/>
          <w:szCs w:val="24"/>
        </w:rPr>
        <w:t>3</w:t>
      </w:r>
      <w:r w:rsidR="00DF6606">
        <w:rPr>
          <w:rFonts w:asciiTheme="minorHAnsi" w:hAnsiTheme="minorHAnsi"/>
          <w:color w:val="auto"/>
          <w:sz w:val="24"/>
          <w:szCs w:val="24"/>
        </w:rPr>
        <w:t>8</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Rezultate</w:t>
      </w:r>
      <w:bookmarkEnd w:id="39"/>
      <w:r w:rsidR="009D460F" w:rsidRPr="00755B03">
        <w:rPr>
          <w:rFonts w:asciiTheme="minorHAnsi" w:hAnsiTheme="minorHAnsi"/>
          <w:color w:val="auto"/>
          <w:sz w:val="24"/>
          <w:szCs w:val="24"/>
        </w:rPr>
        <w:t xml:space="preserve"> </w:t>
      </w:r>
    </w:p>
    <w:p w:rsidR="009D460F" w:rsidRPr="00755B03" w:rsidRDefault="009D460F" w:rsidP="00EC5FFA">
      <w:pPr>
        <w:tabs>
          <w:tab w:val="left" w:pos="400"/>
        </w:tabs>
        <w:spacing w:after="0" w:line="240" w:lineRule="auto"/>
        <w:jc w:val="both"/>
        <w:rPr>
          <w:sz w:val="18"/>
          <w:szCs w:val="18"/>
        </w:rPr>
      </w:pPr>
    </w:p>
    <w:p w:rsidR="00ED31C2" w:rsidRDefault="00ED31C2" w:rsidP="00EC5FFA">
      <w:pPr>
        <w:tabs>
          <w:tab w:val="left" w:pos="400"/>
        </w:tabs>
        <w:spacing w:after="0" w:line="240" w:lineRule="auto"/>
        <w:jc w:val="both"/>
        <w:rPr>
          <w:i/>
          <w:color w:val="FF0000"/>
          <w:sz w:val="18"/>
          <w:szCs w:val="18"/>
        </w:rPr>
      </w:pPr>
      <w:r w:rsidRPr="00755B03">
        <w:rPr>
          <w:i/>
          <w:color w:val="FF0000"/>
          <w:sz w:val="18"/>
          <w:szCs w:val="18"/>
        </w:rPr>
        <w:t>Justificare bugetului pe rezultatele definite anterior</w:t>
      </w:r>
      <w:r w:rsidR="007C5185">
        <w:rPr>
          <w:i/>
          <w:color w:val="FF0000"/>
          <w:sz w:val="18"/>
          <w:szCs w:val="18"/>
        </w:rPr>
        <w:t>.</w:t>
      </w:r>
    </w:p>
    <w:p w:rsidR="007C5185" w:rsidRPr="007C5185" w:rsidRDefault="007C5185" w:rsidP="00EC5FFA">
      <w:pPr>
        <w:tabs>
          <w:tab w:val="left" w:pos="400"/>
        </w:tabs>
        <w:spacing w:after="0" w:line="240" w:lineRule="auto"/>
        <w:jc w:val="both"/>
        <w:rPr>
          <w:i/>
          <w:color w:val="FF0000"/>
          <w:sz w:val="18"/>
          <w:szCs w:val="18"/>
        </w:rPr>
      </w:pPr>
      <w:r w:rsidRPr="00614AEE">
        <w:rPr>
          <w:i/>
          <w:color w:val="FF0000"/>
          <w:sz w:val="18"/>
          <w:szCs w:val="18"/>
        </w:rPr>
        <w:t>Bugetul alocat fiecărui rezultat se compune din însumarea valorică a tuturor activităților ce conduc la obținerea acestuia.</w:t>
      </w:r>
    </w:p>
    <w:p w:rsidR="007C5185" w:rsidRPr="00755B03" w:rsidRDefault="007C5185" w:rsidP="00EC5FFA">
      <w:pPr>
        <w:tabs>
          <w:tab w:val="left" w:pos="400"/>
        </w:tabs>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755B03" w:rsidTr="00A057F3">
        <w:tc>
          <w:tcPr>
            <w:tcW w:w="780" w:type="dxa"/>
            <w:shd w:val="clear" w:color="auto" w:fill="EEECE1" w:themeFill="background2"/>
          </w:tcPr>
          <w:p w:rsidR="00216025" w:rsidRPr="00755B03" w:rsidRDefault="00216025" w:rsidP="00EC5FFA">
            <w:pPr>
              <w:tabs>
                <w:tab w:val="left" w:pos="400"/>
              </w:tabs>
              <w:jc w:val="both"/>
              <w:rPr>
                <w:sz w:val="18"/>
                <w:szCs w:val="18"/>
              </w:rPr>
            </w:pPr>
            <w:proofErr w:type="spellStart"/>
            <w:r w:rsidRPr="00755B03">
              <w:rPr>
                <w:sz w:val="18"/>
                <w:szCs w:val="18"/>
              </w:rPr>
              <w:t>Nr.crt</w:t>
            </w:r>
            <w:proofErr w:type="spellEnd"/>
            <w:r w:rsidRPr="00755B03">
              <w:rPr>
                <w:sz w:val="18"/>
                <w:szCs w:val="18"/>
              </w:rPr>
              <w:t xml:space="preserve">. </w:t>
            </w:r>
          </w:p>
        </w:tc>
        <w:tc>
          <w:tcPr>
            <w:tcW w:w="4084"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Detalii rezultat</w:t>
            </w:r>
          </w:p>
        </w:tc>
        <w:tc>
          <w:tcPr>
            <w:tcW w:w="2420"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 eligibil</w:t>
            </w:r>
          </w:p>
        </w:tc>
        <w:tc>
          <w:tcPr>
            <w:tcW w:w="2288" w:type="dxa"/>
            <w:shd w:val="clear" w:color="auto" w:fill="EEECE1" w:themeFill="background2"/>
          </w:tcPr>
          <w:p w:rsidR="00216025" w:rsidRPr="00755B03" w:rsidRDefault="00216025" w:rsidP="00EC5FFA">
            <w:pPr>
              <w:tabs>
                <w:tab w:val="left" w:pos="400"/>
              </w:tabs>
              <w:jc w:val="both"/>
              <w:rPr>
                <w:sz w:val="18"/>
                <w:szCs w:val="18"/>
              </w:rPr>
            </w:pPr>
            <w:r>
              <w:rPr>
                <w:sz w:val="18"/>
                <w:szCs w:val="18"/>
              </w:rPr>
              <w:t>% din totalul bugetului eligibil</w:t>
            </w:r>
          </w:p>
        </w:tc>
      </w:tr>
      <w:tr w:rsidR="00216025" w:rsidRPr="00755B03" w:rsidTr="00A057F3">
        <w:tc>
          <w:tcPr>
            <w:tcW w:w="780" w:type="dxa"/>
          </w:tcPr>
          <w:p w:rsidR="00216025" w:rsidRPr="00755B03" w:rsidRDefault="00216025" w:rsidP="00EC5FFA">
            <w:pPr>
              <w:tabs>
                <w:tab w:val="left" w:pos="400"/>
              </w:tabs>
              <w:jc w:val="both"/>
              <w:rPr>
                <w:sz w:val="18"/>
                <w:szCs w:val="18"/>
              </w:rPr>
            </w:pPr>
          </w:p>
        </w:tc>
        <w:tc>
          <w:tcPr>
            <w:tcW w:w="4084" w:type="dxa"/>
          </w:tcPr>
          <w:p w:rsidR="00216025" w:rsidRPr="00755B03" w:rsidRDefault="00216025" w:rsidP="00EC5FFA">
            <w:pPr>
              <w:tabs>
                <w:tab w:val="left" w:pos="400"/>
              </w:tabs>
              <w:jc w:val="both"/>
              <w:rPr>
                <w:sz w:val="18"/>
                <w:szCs w:val="18"/>
              </w:rPr>
            </w:pPr>
          </w:p>
        </w:tc>
        <w:tc>
          <w:tcPr>
            <w:tcW w:w="2420" w:type="dxa"/>
          </w:tcPr>
          <w:p w:rsidR="00216025" w:rsidRPr="00755B03" w:rsidRDefault="00216025" w:rsidP="00EC5FFA">
            <w:pPr>
              <w:tabs>
                <w:tab w:val="left" w:pos="400"/>
              </w:tabs>
              <w:jc w:val="both"/>
              <w:rPr>
                <w:sz w:val="18"/>
                <w:szCs w:val="18"/>
              </w:rPr>
            </w:pPr>
          </w:p>
        </w:tc>
        <w:tc>
          <w:tcPr>
            <w:tcW w:w="2288" w:type="dxa"/>
          </w:tcPr>
          <w:p w:rsidR="00216025" w:rsidRPr="00755B03" w:rsidRDefault="00216025" w:rsidP="00EC5FFA">
            <w:pPr>
              <w:tabs>
                <w:tab w:val="left" w:pos="400"/>
              </w:tabs>
              <w:jc w:val="both"/>
              <w:rPr>
                <w:sz w:val="18"/>
                <w:szCs w:val="18"/>
              </w:rPr>
            </w:pPr>
          </w:p>
        </w:tc>
      </w:tr>
    </w:tbl>
    <w:p w:rsidR="009D460F" w:rsidRPr="00755B03" w:rsidRDefault="009D460F" w:rsidP="00EC5FFA">
      <w:pPr>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0" w:name="_Toc458505296"/>
      <w:r>
        <w:rPr>
          <w:rFonts w:asciiTheme="minorHAnsi" w:hAnsiTheme="minorHAnsi"/>
          <w:color w:val="auto"/>
          <w:sz w:val="24"/>
          <w:szCs w:val="24"/>
        </w:rPr>
        <w:t>3</w:t>
      </w:r>
      <w:r w:rsidR="00DF6606">
        <w:rPr>
          <w:rFonts w:asciiTheme="minorHAnsi" w:hAnsiTheme="minorHAnsi"/>
          <w:color w:val="auto"/>
          <w:sz w:val="24"/>
          <w:szCs w:val="24"/>
        </w:rPr>
        <w:t>9</w:t>
      </w:r>
      <w:r w:rsidR="00216025">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216025">
        <w:rPr>
          <w:rFonts w:asciiTheme="minorHAnsi" w:hAnsiTheme="minorHAnsi"/>
          <w:color w:val="auto"/>
          <w:sz w:val="24"/>
          <w:szCs w:val="24"/>
        </w:rPr>
        <w:t>Amplasament</w:t>
      </w:r>
      <w:bookmarkEnd w:id="40"/>
    </w:p>
    <w:p w:rsidR="00ED31C2" w:rsidRPr="00755B03" w:rsidRDefault="00ED31C2" w:rsidP="00EC5FFA">
      <w:pPr>
        <w:tabs>
          <w:tab w:val="left" w:pos="400"/>
        </w:tabs>
        <w:spacing w:after="0" w:line="240" w:lineRule="auto"/>
        <w:jc w:val="both"/>
        <w:rPr>
          <w:i/>
          <w:color w:val="FF0000"/>
          <w:sz w:val="18"/>
          <w:szCs w:val="18"/>
        </w:rPr>
      </w:pPr>
    </w:p>
    <w:p w:rsidR="009D460F" w:rsidRDefault="00ED31C2" w:rsidP="00EC5FFA">
      <w:pPr>
        <w:tabs>
          <w:tab w:val="left" w:pos="400"/>
        </w:tabs>
        <w:spacing w:after="0" w:line="240" w:lineRule="auto"/>
        <w:jc w:val="both"/>
        <w:rPr>
          <w:i/>
          <w:color w:val="FF0000"/>
          <w:sz w:val="18"/>
          <w:szCs w:val="18"/>
        </w:rPr>
      </w:pPr>
      <w:r w:rsidRPr="00755B03">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Tr="00A057F3">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Cod regiune</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Regiune</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Cod judeţ</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Judeţ</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Buget eligibil</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bugetului eligibil</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Ajutor de stat</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ajutorului de stat</w:t>
            </w:r>
          </w:p>
        </w:tc>
      </w:tr>
      <w:tr w:rsidR="00216025" w:rsidTr="00A057F3">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r>
    </w:tbl>
    <w:p w:rsidR="009D460F" w:rsidRPr="00755B03" w:rsidRDefault="009D460F" w:rsidP="00EC5FFA">
      <w:pPr>
        <w:tabs>
          <w:tab w:val="left" w:pos="400"/>
        </w:tabs>
        <w:spacing w:after="0" w:line="240" w:lineRule="auto"/>
        <w:jc w:val="both"/>
        <w:rPr>
          <w:sz w:val="18"/>
          <w:szCs w:val="18"/>
        </w:rPr>
      </w:pPr>
    </w:p>
    <w:p w:rsidR="009D460F"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1" w:name="_Toc458505297"/>
      <w:r>
        <w:rPr>
          <w:rFonts w:asciiTheme="minorHAnsi" w:hAnsiTheme="minorHAnsi"/>
          <w:color w:val="auto"/>
          <w:sz w:val="24"/>
          <w:szCs w:val="24"/>
        </w:rPr>
        <w:t>40</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ED31C2" w:rsidRPr="00755B03">
        <w:rPr>
          <w:rFonts w:asciiTheme="minorHAnsi" w:hAnsiTheme="minorHAnsi"/>
          <w:color w:val="auto"/>
          <w:sz w:val="24"/>
          <w:szCs w:val="24"/>
        </w:rPr>
        <w:t>Câmp</w:t>
      </w:r>
      <w:r w:rsidR="009D460F" w:rsidRPr="00755B03">
        <w:rPr>
          <w:rFonts w:asciiTheme="minorHAnsi" w:hAnsiTheme="minorHAnsi"/>
          <w:color w:val="auto"/>
          <w:sz w:val="24"/>
          <w:szCs w:val="24"/>
        </w:rPr>
        <w:t xml:space="preserve"> de </w:t>
      </w:r>
      <w:proofErr w:type="spellStart"/>
      <w:r w:rsidR="009D460F" w:rsidRPr="00755B03">
        <w:rPr>
          <w:rFonts w:asciiTheme="minorHAnsi" w:hAnsiTheme="minorHAnsi"/>
          <w:color w:val="auto"/>
          <w:sz w:val="24"/>
          <w:szCs w:val="24"/>
        </w:rPr>
        <w:t>interventie</w:t>
      </w:r>
      <w:bookmarkEnd w:id="41"/>
      <w:proofErr w:type="spellEnd"/>
    </w:p>
    <w:p w:rsidR="00216025" w:rsidRPr="00755B03" w:rsidRDefault="00216025"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755B03" w:rsidTr="00A057F3">
        <w:tc>
          <w:tcPr>
            <w:tcW w:w="3364"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 xml:space="preserve">Categorie câmp de </w:t>
            </w:r>
            <w:proofErr w:type="spellStart"/>
            <w:r w:rsidRPr="00755B03">
              <w:rPr>
                <w:sz w:val="18"/>
                <w:szCs w:val="18"/>
              </w:rPr>
              <w:t>interventie</w:t>
            </w:r>
            <w:proofErr w:type="spellEnd"/>
          </w:p>
        </w:tc>
        <w:tc>
          <w:tcPr>
            <w:tcW w:w="3181"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w:t>
            </w:r>
          </w:p>
        </w:tc>
        <w:tc>
          <w:tcPr>
            <w:tcW w:w="3027" w:type="dxa"/>
            <w:shd w:val="clear" w:color="auto" w:fill="EEECE1" w:themeFill="background2"/>
          </w:tcPr>
          <w:p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rsidTr="00A057F3">
        <w:tc>
          <w:tcPr>
            <w:tcW w:w="3364" w:type="dxa"/>
          </w:tcPr>
          <w:p w:rsidR="00216025" w:rsidRPr="00755B03" w:rsidRDefault="00216025" w:rsidP="00EC5FFA">
            <w:pPr>
              <w:tabs>
                <w:tab w:val="left" w:pos="400"/>
              </w:tabs>
              <w:jc w:val="both"/>
              <w:rPr>
                <w:i/>
                <w:color w:val="FF0000"/>
                <w:sz w:val="18"/>
                <w:szCs w:val="18"/>
              </w:rPr>
            </w:pPr>
            <w:r w:rsidRPr="00755B03">
              <w:rPr>
                <w:i/>
                <w:color w:val="FF0000"/>
                <w:sz w:val="18"/>
                <w:szCs w:val="18"/>
              </w:rPr>
              <w:t>Se selectează din nomenclator</w:t>
            </w:r>
            <w:r w:rsidR="005E49D9">
              <w:rPr>
                <w:i/>
                <w:color w:val="FF0000"/>
                <w:sz w:val="18"/>
                <w:szCs w:val="18"/>
              </w:rPr>
              <w:t xml:space="preserve"> unul din codurile de mai jos, în funcție de tipul de energie regenerabilă preluată ca urmare s proiectului</w:t>
            </w:r>
          </w:p>
        </w:tc>
        <w:tc>
          <w:tcPr>
            <w:tcW w:w="3181" w:type="dxa"/>
          </w:tcPr>
          <w:p w:rsidR="00216025" w:rsidRPr="00755B03" w:rsidRDefault="00216025" w:rsidP="00EC5FFA">
            <w:pPr>
              <w:tabs>
                <w:tab w:val="left" w:pos="400"/>
              </w:tabs>
              <w:jc w:val="both"/>
              <w:rPr>
                <w:sz w:val="18"/>
                <w:szCs w:val="18"/>
              </w:rPr>
            </w:pPr>
          </w:p>
        </w:tc>
        <w:tc>
          <w:tcPr>
            <w:tcW w:w="3027" w:type="dxa"/>
          </w:tcPr>
          <w:p w:rsidR="00216025" w:rsidRPr="00755B03" w:rsidRDefault="00216025" w:rsidP="00EC5FFA">
            <w:pPr>
              <w:tabs>
                <w:tab w:val="left" w:pos="400"/>
              </w:tabs>
              <w:jc w:val="both"/>
              <w:rPr>
                <w:sz w:val="18"/>
                <w:szCs w:val="18"/>
              </w:rPr>
            </w:pPr>
          </w:p>
        </w:tc>
      </w:tr>
      <w:tr w:rsidR="005E49D9" w:rsidRPr="00755B03" w:rsidTr="007D55D0">
        <w:tc>
          <w:tcPr>
            <w:tcW w:w="3364" w:type="dxa"/>
            <w:vAlign w:val="bottom"/>
          </w:tcPr>
          <w:p w:rsidR="005E49D9" w:rsidRDefault="005E49D9" w:rsidP="00EC5FFA">
            <w:pPr>
              <w:jc w:val="both"/>
              <w:rPr>
                <w:rFonts w:ascii="Calibri" w:hAnsi="Calibri" w:cs="Calibri"/>
                <w:color w:val="000000"/>
              </w:rPr>
            </w:pPr>
            <w:r>
              <w:rPr>
                <w:rFonts w:ascii="Calibri" w:hAnsi="Calibri" w:cs="Calibri"/>
                <w:color w:val="000000"/>
              </w:rPr>
              <w:t>011 Energie regenerabilă: energie de biomasă</w:t>
            </w:r>
          </w:p>
        </w:tc>
        <w:tc>
          <w:tcPr>
            <w:tcW w:w="3181" w:type="dxa"/>
          </w:tcPr>
          <w:p w:rsidR="005E49D9" w:rsidRPr="00755B03" w:rsidRDefault="005E49D9" w:rsidP="00EC5FFA">
            <w:pPr>
              <w:tabs>
                <w:tab w:val="left" w:pos="400"/>
              </w:tabs>
              <w:jc w:val="both"/>
              <w:rPr>
                <w:sz w:val="18"/>
                <w:szCs w:val="18"/>
              </w:rPr>
            </w:pPr>
          </w:p>
        </w:tc>
        <w:tc>
          <w:tcPr>
            <w:tcW w:w="3027" w:type="dxa"/>
          </w:tcPr>
          <w:p w:rsidR="005E49D9" w:rsidRPr="00755B03" w:rsidRDefault="005E49D9" w:rsidP="00EC5FFA">
            <w:pPr>
              <w:tabs>
                <w:tab w:val="left" w:pos="400"/>
              </w:tabs>
              <w:jc w:val="both"/>
              <w:rPr>
                <w:sz w:val="18"/>
                <w:szCs w:val="18"/>
              </w:rPr>
            </w:pPr>
          </w:p>
        </w:tc>
      </w:tr>
      <w:tr w:rsidR="005E49D9" w:rsidRPr="00755B03" w:rsidTr="007D55D0">
        <w:tc>
          <w:tcPr>
            <w:tcW w:w="3364" w:type="dxa"/>
            <w:vAlign w:val="bottom"/>
          </w:tcPr>
          <w:p w:rsidR="005E49D9" w:rsidRDefault="005E49D9" w:rsidP="00EC5FFA">
            <w:pPr>
              <w:jc w:val="both"/>
              <w:rPr>
                <w:rFonts w:ascii="Calibri" w:hAnsi="Calibri" w:cs="Calibri"/>
                <w:color w:val="000000"/>
              </w:rPr>
            </w:pPr>
            <w:r>
              <w:rPr>
                <w:rFonts w:ascii="Calibri" w:hAnsi="Calibri" w:cs="Calibri"/>
                <w:color w:val="000000"/>
              </w:rPr>
              <w:t xml:space="preserve">012 Alte tipuri de energie regenerabilă (inclusiv energia hidroelectrică, geotermică și marină) și integrarea energiei regenerabile (inclusiv stocare, infrastructuri de producție de gaz și hidrogen </w:t>
            </w:r>
            <w:proofErr w:type="spellStart"/>
            <w:r>
              <w:rPr>
                <w:rFonts w:ascii="Calibri" w:hAnsi="Calibri" w:cs="Calibri"/>
                <w:color w:val="000000"/>
              </w:rPr>
              <w:t>reînniobil</w:t>
            </w:r>
            <w:proofErr w:type="spellEnd"/>
            <w:r>
              <w:rPr>
                <w:rFonts w:ascii="Calibri" w:hAnsi="Calibri" w:cs="Calibri"/>
                <w:color w:val="000000"/>
              </w:rPr>
              <w:t xml:space="preserve"> pe bază de energie)</w:t>
            </w:r>
          </w:p>
        </w:tc>
        <w:tc>
          <w:tcPr>
            <w:tcW w:w="3181" w:type="dxa"/>
          </w:tcPr>
          <w:p w:rsidR="005E49D9" w:rsidRPr="00755B03" w:rsidRDefault="005E49D9" w:rsidP="00EC5FFA">
            <w:pPr>
              <w:tabs>
                <w:tab w:val="left" w:pos="400"/>
              </w:tabs>
              <w:jc w:val="both"/>
              <w:rPr>
                <w:sz w:val="18"/>
                <w:szCs w:val="18"/>
              </w:rPr>
            </w:pPr>
          </w:p>
        </w:tc>
        <w:tc>
          <w:tcPr>
            <w:tcW w:w="3027" w:type="dxa"/>
          </w:tcPr>
          <w:p w:rsidR="005E49D9" w:rsidRPr="00755B03" w:rsidRDefault="005E49D9"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2" w:name="_Toc458505298"/>
      <w:r>
        <w:rPr>
          <w:rFonts w:asciiTheme="minorHAnsi" w:hAnsiTheme="minorHAnsi"/>
          <w:color w:val="auto"/>
          <w:sz w:val="24"/>
          <w:szCs w:val="24"/>
        </w:rPr>
        <w:t>4</w:t>
      </w:r>
      <w:r w:rsidR="00DF6606">
        <w:rPr>
          <w:rFonts w:asciiTheme="minorHAnsi" w:hAnsiTheme="minorHAnsi"/>
          <w:color w:val="auto"/>
          <w:sz w:val="24"/>
          <w:szCs w:val="24"/>
        </w:rPr>
        <w:t>1</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Tip de </w:t>
      </w:r>
      <w:proofErr w:type="spellStart"/>
      <w:r w:rsidR="009D460F" w:rsidRPr="00755B03">
        <w:rPr>
          <w:rFonts w:asciiTheme="minorHAnsi" w:hAnsiTheme="minorHAnsi"/>
          <w:color w:val="auto"/>
          <w:sz w:val="24"/>
          <w:szCs w:val="24"/>
        </w:rPr>
        <w:t>finantare</w:t>
      </w:r>
      <w:bookmarkEnd w:id="42"/>
      <w:proofErr w:type="spellEnd"/>
    </w:p>
    <w:p w:rsidR="009D460F" w:rsidRPr="00755B03" w:rsidRDefault="009D460F" w:rsidP="00EC5FFA">
      <w:pPr>
        <w:tabs>
          <w:tab w:val="left" w:pos="400"/>
        </w:tabs>
        <w:spacing w:after="0" w:line="240" w:lineRule="auto"/>
        <w:jc w:val="both"/>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755B03" w:rsidTr="00A057F3">
        <w:tc>
          <w:tcPr>
            <w:tcW w:w="3369"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 xml:space="preserve">Tip </w:t>
            </w:r>
            <w:proofErr w:type="spellStart"/>
            <w:r w:rsidRPr="00755B03">
              <w:rPr>
                <w:sz w:val="18"/>
                <w:szCs w:val="18"/>
              </w:rPr>
              <w:t>finantare</w:t>
            </w:r>
            <w:proofErr w:type="spellEnd"/>
          </w:p>
        </w:tc>
        <w:tc>
          <w:tcPr>
            <w:tcW w:w="3118"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w:t>
            </w:r>
          </w:p>
        </w:tc>
        <w:tc>
          <w:tcPr>
            <w:tcW w:w="3119" w:type="dxa"/>
            <w:shd w:val="clear" w:color="auto" w:fill="EEECE1" w:themeFill="background2"/>
          </w:tcPr>
          <w:p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rsidTr="00A057F3">
        <w:tc>
          <w:tcPr>
            <w:tcW w:w="3369" w:type="dxa"/>
          </w:tcPr>
          <w:p w:rsidR="00216025" w:rsidRDefault="00216025" w:rsidP="00EC5FFA">
            <w:pPr>
              <w:tabs>
                <w:tab w:val="left" w:pos="400"/>
              </w:tabs>
              <w:jc w:val="both"/>
              <w:rPr>
                <w:i/>
                <w:color w:val="FF0000"/>
                <w:sz w:val="18"/>
                <w:szCs w:val="18"/>
              </w:rPr>
            </w:pPr>
            <w:r w:rsidRPr="00755B03">
              <w:rPr>
                <w:i/>
                <w:color w:val="FF0000"/>
                <w:sz w:val="18"/>
                <w:szCs w:val="18"/>
              </w:rPr>
              <w:t>Se selectează din nomenclator</w:t>
            </w:r>
          </w:p>
          <w:p w:rsidR="005E49D9" w:rsidRPr="005E49D9" w:rsidRDefault="005E49D9" w:rsidP="00EC5FFA">
            <w:pPr>
              <w:jc w:val="both"/>
              <w:rPr>
                <w:rFonts w:ascii="Calibri" w:hAnsi="Calibri" w:cs="Calibri"/>
                <w:color w:val="000000"/>
              </w:rPr>
            </w:pPr>
            <w:r>
              <w:rPr>
                <w:rFonts w:ascii="Calibri" w:hAnsi="Calibri" w:cs="Calibri"/>
                <w:color w:val="000000"/>
              </w:rPr>
              <w:t>01 Grant  nerambursabil</w:t>
            </w:r>
          </w:p>
        </w:tc>
        <w:tc>
          <w:tcPr>
            <w:tcW w:w="3118" w:type="dxa"/>
          </w:tcPr>
          <w:p w:rsidR="00216025" w:rsidRPr="00755B03" w:rsidRDefault="00216025" w:rsidP="00EC5FFA">
            <w:pPr>
              <w:tabs>
                <w:tab w:val="left" w:pos="400"/>
              </w:tabs>
              <w:jc w:val="both"/>
              <w:rPr>
                <w:sz w:val="18"/>
                <w:szCs w:val="18"/>
              </w:rPr>
            </w:pPr>
          </w:p>
        </w:tc>
        <w:tc>
          <w:tcPr>
            <w:tcW w:w="3119" w:type="dxa"/>
          </w:tcPr>
          <w:p w:rsidR="00216025" w:rsidRPr="00755B03" w:rsidRDefault="00216025"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28476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3" w:name="_Toc458505299"/>
      <w:r>
        <w:rPr>
          <w:rFonts w:asciiTheme="minorHAnsi" w:hAnsiTheme="minorHAnsi"/>
          <w:color w:val="auto"/>
          <w:sz w:val="24"/>
          <w:szCs w:val="24"/>
        </w:rPr>
        <w:t>4</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284765" w:rsidRPr="00755B03">
        <w:rPr>
          <w:rFonts w:asciiTheme="minorHAnsi" w:hAnsiTheme="minorHAnsi"/>
          <w:color w:val="auto"/>
          <w:sz w:val="24"/>
          <w:szCs w:val="24"/>
        </w:rPr>
        <w:t xml:space="preserve"> Buget – Tip teritoriu</w:t>
      </w:r>
      <w:bookmarkEnd w:id="43"/>
    </w:p>
    <w:p w:rsidR="00284765" w:rsidRPr="00755B03" w:rsidRDefault="00284765"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Tip teritoriu</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w:t>
            </w:r>
            <w:r>
              <w:rPr>
                <w:sz w:val="18"/>
                <w:szCs w:val="18"/>
              </w:rPr>
              <w:t xml:space="preserve">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Pr>
                <w:sz w:val="18"/>
                <w:szCs w:val="18"/>
              </w:rPr>
              <w:t>07 Nu se aplică</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09340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4" w:name="_Toc458505300"/>
      <w:r>
        <w:rPr>
          <w:rFonts w:asciiTheme="minorHAnsi" w:hAnsiTheme="minorHAnsi"/>
          <w:color w:val="auto"/>
          <w:sz w:val="24"/>
          <w:szCs w:val="24"/>
        </w:rPr>
        <w:t>4</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093405" w:rsidRPr="00755B03">
        <w:rPr>
          <w:rFonts w:asciiTheme="minorHAnsi" w:hAnsiTheme="minorHAnsi"/>
          <w:color w:val="auto"/>
          <w:sz w:val="24"/>
          <w:szCs w:val="24"/>
        </w:rPr>
        <w:t xml:space="preserve"> Buget – Activitate economica</w:t>
      </w:r>
      <w:bookmarkEnd w:id="44"/>
    </w:p>
    <w:p w:rsidR="00093405" w:rsidRPr="00755B03" w:rsidRDefault="00093405" w:rsidP="00EC5FFA">
      <w:pPr>
        <w:tabs>
          <w:tab w:val="left" w:pos="400"/>
        </w:tabs>
        <w:spacing w:after="0" w:line="240" w:lineRule="auto"/>
        <w:jc w:val="both"/>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755B03" w:rsidTr="00A057F3">
        <w:tc>
          <w:tcPr>
            <w:tcW w:w="568"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Activitate economica</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68" w:type="dxa"/>
          </w:tcPr>
          <w:p w:rsidR="00935283" w:rsidRPr="00755B03" w:rsidRDefault="00935283" w:rsidP="00EC5FFA">
            <w:pPr>
              <w:tabs>
                <w:tab w:val="left" w:pos="400"/>
              </w:tabs>
              <w:jc w:val="both"/>
              <w:rPr>
                <w:i/>
                <w:color w:val="FF0000"/>
                <w:sz w:val="18"/>
                <w:szCs w:val="18"/>
              </w:rPr>
            </w:pPr>
          </w:p>
        </w:tc>
        <w:tc>
          <w:tcPr>
            <w:tcW w:w="2835" w:type="dxa"/>
          </w:tcPr>
          <w:p w:rsidR="005E49D9" w:rsidRPr="005E49D9" w:rsidRDefault="00935283" w:rsidP="00EC5FFA">
            <w:pPr>
              <w:tabs>
                <w:tab w:val="left" w:pos="400"/>
              </w:tabs>
              <w:jc w:val="both"/>
              <w:rPr>
                <w:i/>
                <w:color w:val="FF0000"/>
                <w:sz w:val="18"/>
                <w:szCs w:val="18"/>
              </w:rPr>
            </w:pPr>
            <w:r w:rsidRPr="00755B03">
              <w:rPr>
                <w:i/>
                <w:color w:val="FF0000"/>
                <w:sz w:val="18"/>
                <w:szCs w:val="18"/>
              </w:rPr>
              <w:t>Se selectează din nomenclator</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093405" w:rsidRPr="00755B03" w:rsidRDefault="00093405" w:rsidP="00EC5FFA">
      <w:pPr>
        <w:tabs>
          <w:tab w:val="left" w:pos="400"/>
        </w:tabs>
        <w:spacing w:after="0" w:line="240" w:lineRule="auto"/>
        <w:jc w:val="both"/>
        <w:rPr>
          <w:sz w:val="18"/>
          <w:szCs w:val="18"/>
        </w:rPr>
      </w:pPr>
    </w:p>
    <w:p w:rsidR="007028EE"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5" w:name="_Toc458505301"/>
      <w:r>
        <w:rPr>
          <w:rFonts w:asciiTheme="minorHAnsi" w:hAnsiTheme="minorHAnsi"/>
          <w:color w:val="auto"/>
          <w:sz w:val="24"/>
          <w:szCs w:val="24"/>
        </w:rPr>
        <w:t>4</w:t>
      </w:r>
      <w:r w:rsidR="00DF6606">
        <w:rPr>
          <w:rFonts w:asciiTheme="minorHAnsi" w:hAnsiTheme="minorHAnsi"/>
          <w:color w:val="auto"/>
          <w:sz w:val="24"/>
          <w:szCs w:val="24"/>
        </w:rPr>
        <w:t>4</w:t>
      </w:r>
      <w:r w:rsidR="007028EE" w:rsidRPr="00755B03">
        <w:rPr>
          <w:rFonts w:asciiTheme="minorHAnsi" w:hAnsiTheme="minorHAnsi"/>
          <w:color w:val="auto"/>
          <w:sz w:val="24"/>
          <w:szCs w:val="24"/>
        </w:rPr>
        <w:t xml:space="preserve"> Buget – Obiectiv tematic</w:t>
      </w:r>
      <w:bookmarkEnd w:id="45"/>
    </w:p>
    <w:p w:rsidR="007028EE" w:rsidRPr="00755B03" w:rsidRDefault="007028EE"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Tip obiectiv tematic</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sidRPr="005E49D9">
              <w:rPr>
                <w:sz w:val="18"/>
                <w:szCs w:val="18"/>
              </w:rPr>
              <w:t xml:space="preserve">04  Sprijinirea  tranziției  către  o  economie  cu  emisii  scăzute  de  </w:t>
            </w:r>
            <w:r w:rsidRPr="005E49D9">
              <w:rPr>
                <w:sz w:val="18"/>
                <w:szCs w:val="18"/>
              </w:rPr>
              <w:lastRenderedPageBreak/>
              <w:t>dioxid  de  carbon  în  toate  sectoarele</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7028EE" w:rsidRPr="00755B03" w:rsidRDefault="007028EE" w:rsidP="00EC5FFA">
      <w:pPr>
        <w:tabs>
          <w:tab w:val="left" w:pos="400"/>
        </w:tabs>
        <w:spacing w:after="0" w:line="240" w:lineRule="auto"/>
        <w:jc w:val="both"/>
        <w:rPr>
          <w:sz w:val="18"/>
          <w:szCs w:val="18"/>
        </w:rPr>
      </w:pPr>
    </w:p>
    <w:p w:rsidR="00F9504A"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6" w:name="_Toc458505302"/>
      <w:r>
        <w:rPr>
          <w:rFonts w:asciiTheme="minorHAnsi" w:hAnsiTheme="minorHAnsi"/>
          <w:color w:val="auto"/>
          <w:sz w:val="24"/>
          <w:szCs w:val="24"/>
        </w:rPr>
        <w:t>4</w:t>
      </w:r>
      <w:r w:rsidR="00DF6606">
        <w:rPr>
          <w:rFonts w:asciiTheme="minorHAnsi" w:hAnsiTheme="minorHAnsi"/>
          <w:color w:val="auto"/>
          <w:sz w:val="24"/>
          <w:szCs w:val="24"/>
        </w:rPr>
        <w:t>5</w:t>
      </w:r>
      <w:r w:rsidR="00935283">
        <w:rPr>
          <w:rFonts w:asciiTheme="minorHAnsi" w:hAnsiTheme="minorHAnsi"/>
          <w:color w:val="auto"/>
          <w:sz w:val="24"/>
          <w:szCs w:val="24"/>
        </w:rPr>
        <w:t>.</w:t>
      </w:r>
      <w:r w:rsidR="00F9504A" w:rsidRPr="00755B03">
        <w:rPr>
          <w:rFonts w:asciiTheme="minorHAnsi" w:hAnsiTheme="minorHAnsi"/>
          <w:color w:val="auto"/>
          <w:sz w:val="24"/>
          <w:szCs w:val="24"/>
        </w:rPr>
        <w:t xml:space="preserve"> Buget – Mecanism </w:t>
      </w:r>
      <w:r w:rsidR="00216025">
        <w:rPr>
          <w:rFonts w:asciiTheme="minorHAnsi" w:hAnsiTheme="minorHAnsi"/>
          <w:color w:val="auto"/>
          <w:sz w:val="24"/>
          <w:szCs w:val="24"/>
        </w:rPr>
        <w:t xml:space="preserve">aplic. </w:t>
      </w:r>
      <w:proofErr w:type="spellStart"/>
      <w:r w:rsidR="00935283">
        <w:rPr>
          <w:rFonts w:asciiTheme="minorHAnsi" w:hAnsiTheme="minorHAnsi"/>
          <w:color w:val="auto"/>
          <w:sz w:val="24"/>
          <w:szCs w:val="24"/>
        </w:rPr>
        <w:t>t</w:t>
      </w:r>
      <w:r w:rsidR="00216025">
        <w:rPr>
          <w:rFonts w:asciiTheme="minorHAnsi" w:hAnsiTheme="minorHAnsi"/>
          <w:color w:val="auto"/>
          <w:sz w:val="24"/>
          <w:szCs w:val="24"/>
        </w:rPr>
        <w:t>erit</w:t>
      </w:r>
      <w:proofErr w:type="spellEnd"/>
      <w:r w:rsidR="00216025">
        <w:rPr>
          <w:rFonts w:asciiTheme="minorHAnsi" w:hAnsiTheme="minorHAnsi"/>
          <w:color w:val="auto"/>
          <w:sz w:val="24"/>
          <w:szCs w:val="24"/>
        </w:rPr>
        <w:t>.</w:t>
      </w:r>
      <w:bookmarkEnd w:id="46"/>
    </w:p>
    <w:p w:rsidR="00F9504A" w:rsidRPr="00755B03" w:rsidRDefault="00F9504A"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 xml:space="preserve">Tip mecanism de </w:t>
            </w:r>
            <w:r w:rsidRPr="00216025">
              <w:rPr>
                <w:sz w:val="18"/>
                <w:szCs w:val="18"/>
              </w:rPr>
              <w:t>aplicare teritorială</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sidRPr="005E49D9">
              <w:rPr>
                <w:sz w:val="18"/>
                <w:szCs w:val="18"/>
              </w:rPr>
              <w:t>07  Nu se aplică</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ED31C2" w:rsidRPr="00755B03" w:rsidRDefault="00ED31C2" w:rsidP="00EC5FFA">
      <w:pPr>
        <w:spacing w:after="0" w:line="240" w:lineRule="auto"/>
        <w:jc w:val="both"/>
        <w:rPr>
          <w:sz w:val="18"/>
          <w:szCs w:val="18"/>
        </w:rPr>
      </w:pPr>
    </w:p>
    <w:p w:rsidR="00EC5FFA" w:rsidRDefault="00EC5FFA" w:rsidP="00EC5FFA">
      <w:pPr>
        <w:jc w:val="both"/>
      </w:pPr>
    </w:p>
    <w:p w:rsidR="00EC5FFA" w:rsidRDefault="00EC5FFA" w:rsidP="00EC5FFA">
      <w:pPr>
        <w:jc w:val="both"/>
      </w:pPr>
    </w:p>
    <w:p w:rsidR="00E77002" w:rsidRPr="009D7C78" w:rsidRDefault="00EC5FFA" w:rsidP="00E77002">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tab/>
      </w:r>
      <w:r w:rsidR="00E77002" w:rsidRPr="002A2F49">
        <w:tab/>
      </w:r>
      <w:bookmarkStart w:id="47" w:name="_Toc426629895"/>
      <w:bookmarkStart w:id="48" w:name="_Toc447627840"/>
      <w:bookmarkStart w:id="49" w:name="_Toc458502641"/>
      <w:bookmarkStart w:id="50" w:name="_Toc458505303"/>
      <w:r w:rsidR="00E77002" w:rsidRPr="009D7C78">
        <w:rPr>
          <w:rFonts w:ascii="Times New Roman" w:eastAsia="Calibri" w:hAnsi="Times New Roman" w:cs="Times New Roman"/>
          <w:bCs w:val="0"/>
          <w:color w:val="auto"/>
          <w:lang w:val="fr-FR" w:eastAsia="ro-RO"/>
        </w:rPr>
        <w:t>ANEXE LA CEREREA DE FINANŢARE</w:t>
      </w:r>
      <w:bookmarkEnd w:id="47"/>
      <w:bookmarkEnd w:id="48"/>
      <w:bookmarkEnd w:id="49"/>
      <w:bookmarkEnd w:id="50"/>
    </w:p>
    <w:p w:rsidR="00EC5FFA" w:rsidRDefault="00EC5FFA" w:rsidP="00EC5FFA">
      <w:pPr>
        <w:jc w:val="both"/>
      </w:pPr>
    </w:p>
    <w:p w:rsidR="00EC5FFA" w:rsidRPr="00EC5FFA" w:rsidRDefault="00EC5FFA" w:rsidP="00EC5FFA">
      <w:pPr>
        <w:jc w:val="both"/>
        <w:rPr>
          <w:b/>
        </w:rPr>
      </w:pPr>
      <w:r>
        <w:tab/>
      </w:r>
      <w:r w:rsidRPr="00EC5FFA">
        <w:rPr>
          <w:b/>
        </w:rPr>
        <w:t>C1 Anexele privind Declaraţii/Angajamente anexate cererii de finanțare</w:t>
      </w:r>
      <w:r w:rsidRPr="00EC5FFA">
        <w:rPr>
          <w:b/>
        </w:rPr>
        <w:tab/>
      </w:r>
    </w:p>
    <w:p w:rsidR="00EC5FFA" w:rsidRPr="007D55D0" w:rsidRDefault="00EC5FFA" w:rsidP="007D55D0">
      <w:pPr>
        <w:autoSpaceDE w:val="0"/>
        <w:spacing w:after="120" w:line="240" w:lineRule="auto"/>
        <w:jc w:val="both"/>
        <w:rPr>
          <w:rFonts w:ascii="Times New Roman" w:hAnsi="Times New Roman"/>
          <w:sz w:val="24"/>
          <w:szCs w:val="24"/>
        </w:rPr>
      </w:pPr>
      <w:r>
        <w:t>Anexa C1.1.Declaraţie de eligibilitate a solicitantului (semnată de reprezentantul legal al solicitantului, conform modelului din Anexa 4 a GS</w:t>
      </w:r>
      <w:r w:rsidR="007D55D0">
        <w:t>,</w:t>
      </w:r>
      <w:r w:rsidR="007D55D0" w:rsidRPr="007D55D0">
        <w:rPr>
          <w:color w:val="FF0000"/>
        </w:rPr>
        <w:t xml:space="preserve"> </w:t>
      </w:r>
      <w:r w:rsidR="007D55D0" w:rsidRPr="00B859F0">
        <w:rPr>
          <w:color w:val="FF0000"/>
        </w:rPr>
        <w:t>se va anexa în format PDF la secţiunea Solicitant</w:t>
      </w:r>
      <w:r w:rsidR="007D55D0" w:rsidRPr="00B859F0">
        <w:t>)</w:t>
      </w:r>
    </w:p>
    <w:p w:rsidR="00EC5FFA" w:rsidRPr="007D55D0" w:rsidRDefault="00EC5FFA" w:rsidP="007D55D0">
      <w:pPr>
        <w:autoSpaceDE w:val="0"/>
        <w:spacing w:after="120" w:line="240" w:lineRule="auto"/>
        <w:jc w:val="both"/>
        <w:rPr>
          <w:rFonts w:ascii="Times New Roman" w:hAnsi="Times New Roman"/>
          <w:sz w:val="24"/>
          <w:szCs w:val="24"/>
        </w:rPr>
      </w:pPr>
      <w:r>
        <w:t xml:space="preserve"> Anexa C1.2.Declaraţie de angajament a solicitantului (semnată de reprezentantul legal al solicitantului, conf</w:t>
      </w:r>
      <w:r w:rsidR="007D55D0">
        <w:t>orm modelului din Anexa 4 a GS,</w:t>
      </w:r>
      <w:r w:rsidR="007D55D0" w:rsidRPr="007D55D0">
        <w:rPr>
          <w:color w:val="FF0000"/>
        </w:rPr>
        <w:t xml:space="preserve"> </w:t>
      </w:r>
      <w:r w:rsidR="007D55D0" w:rsidRPr="00B859F0">
        <w:rPr>
          <w:color w:val="FF0000"/>
        </w:rPr>
        <w:t>se va anexa în format PDF la secţiunea Solicitant</w:t>
      </w:r>
      <w:r w:rsidR="007D55D0" w:rsidRPr="00B859F0">
        <w:t>)</w:t>
      </w:r>
    </w:p>
    <w:p w:rsidR="00EC5FFA" w:rsidRPr="007D55D0" w:rsidRDefault="00EC5FFA" w:rsidP="007D55D0">
      <w:pPr>
        <w:autoSpaceDE w:val="0"/>
        <w:spacing w:after="120" w:line="240" w:lineRule="auto"/>
        <w:jc w:val="both"/>
        <w:rPr>
          <w:rFonts w:ascii="Times New Roman" w:hAnsi="Times New Roman"/>
          <w:sz w:val="24"/>
          <w:szCs w:val="24"/>
        </w:rPr>
      </w:pPr>
      <w:r>
        <w:t>Anexa C1.3.Declarația privind conformitatea cu ajutorul de stat (semnată de reprezentantul legal al solicitantului, con</w:t>
      </w:r>
      <w:r w:rsidR="007D55D0">
        <w:t>form modelului din Anexa 4 a GS,</w:t>
      </w:r>
      <w:r w:rsidR="007D55D0" w:rsidRPr="00B859F0">
        <w:rPr>
          <w:color w:val="FF0000"/>
        </w:rPr>
        <w:t>se va anexa în format PDF la secţiunea Solicitant</w:t>
      </w:r>
      <w:r w:rsidR="007D55D0" w:rsidRPr="00B859F0">
        <w:t>)</w:t>
      </w:r>
    </w:p>
    <w:p w:rsidR="00EC5FFA" w:rsidRPr="007D55D0" w:rsidRDefault="00EC5FFA" w:rsidP="00E643DB">
      <w:pPr>
        <w:autoSpaceDE w:val="0"/>
        <w:spacing w:after="120" w:line="240" w:lineRule="auto"/>
        <w:jc w:val="both"/>
        <w:rPr>
          <w:rFonts w:ascii="Times New Roman" w:hAnsi="Times New Roman"/>
          <w:sz w:val="24"/>
          <w:szCs w:val="24"/>
        </w:rPr>
      </w:pPr>
      <w:r>
        <w:t>Anexa C1.4.Declarație privind eligibilitatea TVA aferente cheltuielilor (semnată de reprezentantul legal al solicitantului, con</w:t>
      </w:r>
      <w:r w:rsidR="007D55D0">
        <w:t xml:space="preserve">form modelului din Anexa 4 a GS, </w:t>
      </w:r>
      <w:r w:rsidR="007D55D0" w:rsidRPr="00B859F0">
        <w:rPr>
          <w:color w:val="FF0000"/>
        </w:rPr>
        <w:t>se va anexa în format PDF la secţiunea Solicitant</w:t>
      </w:r>
      <w:r w:rsidR="007D55D0" w:rsidRPr="00B859F0">
        <w:t>)</w:t>
      </w:r>
    </w:p>
    <w:p w:rsidR="00EC5FFA" w:rsidRPr="007D55D0" w:rsidRDefault="00EC5FFA" w:rsidP="00E643DB">
      <w:pPr>
        <w:autoSpaceDE w:val="0"/>
        <w:spacing w:after="120" w:line="240" w:lineRule="auto"/>
        <w:jc w:val="both"/>
        <w:rPr>
          <w:rFonts w:ascii="Times New Roman" w:hAnsi="Times New Roman"/>
          <w:sz w:val="24"/>
          <w:szCs w:val="24"/>
        </w:rPr>
      </w:pPr>
      <w:r>
        <w:t>Anexa C1.5.Declarația privind conflictul de interese (semnată de reprezentantul legal al solicitantului, con</w:t>
      </w:r>
      <w:r w:rsidR="007D55D0">
        <w:t xml:space="preserve">form modelului din Anexa 4 a GS, </w:t>
      </w:r>
      <w:r>
        <w:tab/>
      </w:r>
      <w:r w:rsidR="007D55D0" w:rsidRPr="00B859F0">
        <w:rPr>
          <w:color w:val="FF0000"/>
        </w:rPr>
        <w:t>se va anexa în format PDF la secţiunea Solicitant</w:t>
      </w:r>
      <w:r w:rsidR="007D55D0" w:rsidRPr="00B859F0">
        <w:t>)</w:t>
      </w:r>
    </w:p>
    <w:p w:rsidR="00EC5FFA" w:rsidRDefault="00EC5FFA" w:rsidP="00EC5FFA">
      <w:pPr>
        <w:tabs>
          <w:tab w:val="left" w:pos="360"/>
        </w:tabs>
        <w:jc w:val="both"/>
      </w:pPr>
      <w:r>
        <w:t>Anexa C1.6.Declarația privind neîncadrarea solicitantului de finanţare în cerinţa de întărire a rețelelor în vederea creșterii capacității de a prelua energia din RES produsă în centralele realizate prin POS CCE 2007-2013 (semnată de reprezentantul legal al solicitantului, conf</w:t>
      </w:r>
      <w:r w:rsidR="001B2A2B">
        <w:t xml:space="preserve">orm modelului din Anexa 4 a GS, </w:t>
      </w:r>
      <w:r w:rsidR="001B2A2B" w:rsidRPr="00B859F0">
        <w:rPr>
          <w:color w:val="FF0000"/>
        </w:rPr>
        <w:t>se va anexa în format PDF la secţiunea Solicitant</w:t>
      </w:r>
      <w:r w:rsidR="001B2A2B" w:rsidRPr="00B859F0">
        <w:t>)</w:t>
      </w:r>
      <w:r>
        <w:tab/>
      </w:r>
    </w:p>
    <w:p w:rsidR="00EC5FFA" w:rsidRPr="00EC5FFA" w:rsidRDefault="00EC5FFA" w:rsidP="00EC5FFA">
      <w:pPr>
        <w:tabs>
          <w:tab w:val="left" w:pos="360"/>
        </w:tabs>
        <w:jc w:val="both"/>
        <w:rPr>
          <w:b/>
        </w:rPr>
      </w:pPr>
      <w:r>
        <w:tab/>
      </w:r>
      <w:r w:rsidRPr="00EC5FFA">
        <w:rPr>
          <w:b/>
        </w:rPr>
        <w:t>C2 Anexele privind Documente de identificare a solicitantului</w:t>
      </w:r>
      <w:r w:rsidRPr="00EC5FFA">
        <w:rPr>
          <w:b/>
        </w:rPr>
        <w:tab/>
      </w:r>
    </w:p>
    <w:p w:rsidR="00EC5FFA" w:rsidRDefault="00EC5FFA" w:rsidP="00EC5FFA">
      <w:pPr>
        <w:tabs>
          <w:tab w:val="left" w:pos="360"/>
        </w:tabs>
        <w:jc w:val="both"/>
      </w:pPr>
      <w:r>
        <w:t xml:space="preserve">Anexa C2.1. Actul constitutiv al solicitantului </w:t>
      </w:r>
      <w:r w:rsidR="00A0323E">
        <w:t>(</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r>
        <w:tab/>
      </w:r>
    </w:p>
    <w:p w:rsidR="00EC5FFA" w:rsidRDefault="00EC5FFA" w:rsidP="00EC5FFA">
      <w:pPr>
        <w:tabs>
          <w:tab w:val="left" w:pos="360"/>
        </w:tabs>
        <w:jc w:val="both"/>
      </w:pPr>
      <w:r>
        <w:t xml:space="preserve">Anexa C2.2. Statutul solicitantului </w:t>
      </w:r>
      <w:r w:rsidR="00A0323E">
        <w:t>(</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r w:rsidR="00A0323E" w:rsidRPr="003D4043">
        <w:tab/>
      </w:r>
    </w:p>
    <w:p w:rsidR="00EC5FFA" w:rsidRDefault="00EC5FFA" w:rsidP="00EC5FFA">
      <w:pPr>
        <w:tabs>
          <w:tab w:val="left" w:pos="360"/>
        </w:tabs>
        <w:jc w:val="both"/>
      </w:pPr>
      <w:r>
        <w:t>Anexa C2.3. Certificat constatator de la Registrul Comerţului (emis cu  maximum 30 zile înainte de depunerea cererii de finanțare), valabil la data depunerii cererii de  fi</w:t>
      </w:r>
      <w:r w:rsidR="00A0323E">
        <w:t>nanțare (</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p>
    <w:p w:rsidR="00EC5FFA" w:rsidRDefault="00EC5FFA" w:rsidP="00EC5FFA">
      <w:pPr>
        <w:tabs>
          <w:tab w:val="left" w:pos="360"/>
        </w:tabs>
        <w:jc w:val="both"/>
      </w:pPr>
      <w:r>
        <w:t>Anexa C2.4. Licenţa de operare pentru operare rețele de distribuție energie electrică/ transport energie electrică valabilă, după caz</w:t>
      </w:r>
      <w:r w:rsidR="00A0323E">
        <w:t xml:space="preserve"> (</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r>
        <w:tab/>
      </w:r>
    </w:p>
    <w:p w:rsidR="00EC5FFA" w:rsidRDefault="00EC5FFA" w:rsidP="00EC5FFA">
      <w:pPr>
        <w:tabs>
          <w:tab w:val="left" w:pos="360"/>
        </w:tabs>
        <w:jc w:val="both"/>
      </w:pPr>
      <w:r>
        <w:t xml:space="preserve">Anexa C2.5. Actul juridic (Contract de concesiune) încheiat cu operatorul de distribuție in care sunt evidențiate bunurile si terenurile care vor fi supuse  lucrărilor din proiect/ pentru prestarea serviciului public de transport al energiei electrice pentru regiunea de implementare a proiectului </w:t>
      </w:r>
      <w:r w:rsidR="00A0323E">
        <w:t>(</w:t>
      </w:r>
      <w:r w:rsidR="00A0323E" w:rsidRPr="00B859F0">
        <w:rPr>
          <w:color w:val="FF0000"/>
        </w:rPr>
        <w:t xml:space="preserve">se va anexa în format PDF la secţiunea </w:t>
      </w:r>
      <w:r w:rsidR="00A0323E">
        <w:rPr>
          <w:color w:val="FF0000"/>
        </w:rPr>
        <w:t xml:space="preserve">Capacitate </w:t>
      </w:r>
      <w:r w:rsidR="00A0323E" w:rsidRPr="00B859F0">
        <w:rPr>
          <w:color w:val="FF0000"/>
        </w:rPr>
        <w:t>Solicitant</w:t>
      </w:r>
      <w:r w:rsidR="00A0323E" w:rsidRPr="00B859F0">
        <w:t>)</w:t>
      </w:r>
      <w:r>
        <w:tab/>
      </w:r>
    </w:p>
    <w:p w:rsidR="007075BC" w:rsidRDefault="00EC5FFA" w:rsidP="007075BC">
      <w:pPr>
        <w:tabs>
          <w:tab w:val="left" w:pos="360"/>
        </w:tabs>
        <w:jc w:val="both"/>
      </w:pPr>
      <w:r>
        <w:lastRenderedPageBreak/>
        <w:t>Anexa C2.6. Avizul tehnic de racordare, certificatul de racordare, procesul verbal de recepție punere în funcțiune pentru instalația de racordare la SEN (pentru proiectele care vizează investiții de întărire a rețelei de distribuție în amonte de punctul de racordare aferent producătorului de energie prin valorificarea RES finanțat prin AP4, POS CCE)</w:t>
      </w:r>
      <w:r w:rsidR="007075BC" w:rsidRPr="007075BC">
        <w:rPr>
          <w:color w:val="FF0000"/>
        </w:rPr>
        <w:t xml:space="preserve"> </w:t>
      </w:r>
      <w:r w:rsidR="007075BC">
        <w:rPr>
          <w:color w:val="FF0000"/>
        </w:rPr>
        <w:t>(</w:t>
      </w:r>
      <w:r w:rsidR="007075BC" w:rsidRPr="00B859F0">
        <w:rPr>
          <w:color w:val="FF0000"/>
        </w:rPr>
        <w:t xml:space="preserve">se va anexa în format PDF la secţiunea </w:t>
      </w:r>
      <w:r w:rsidR="007075BC">
        <w:rPr>
          <w:color w:val="FF0000"/>
        </w:rPr>
        <w:t xml:space="preserve">Capacitate </w:t>
      </w:r>
      <w:r w:rsidR="007075BC" w:rsidRPr="00B859F0">
        <w:rPr>
          <w:color w:val="FF0000"/>
        </w:rPr>
        <w:t>Solicitant</w:t>
      </w:r>
      <w:r w:rsidR="007075BC" w:rsidRPr="00B859F0">
        <w:t>)</w:t>
      </w:r>
      <w:r w:rsidR="007075BC">
        <w:tab/>
      </w:r>
    </w:p>
    <w:p w:rsidR="00EC5FFA" w:rsidRDefault="00EC5FFA" w:rsidP="00EC5FFA">
      <w:pPr>
        <w:tabs>
          <w:tab w:val="left" w:pos="360"/>
        </w:tabs>
        <w:jc w:val="both"/>
      </w:pPr>
      <w:r>
        <w:tab/>
      </w:r>
    </w:p>
    <w:p w:rsidR="00EC5FFA" w:rsidRDefault="00EC5FFA" w:rsidP="00EC5FFA">
      <w:pPr>
        <w:tabs>
          <w:tab w:val="left" w:pos="360"/>
        </w:tabs>
        <w:jc w:val="both"/>
      </w:pPr>
      <w:r>
        <w:t>Anexa C2.7.Cererea de racordare a producătorului de energie vizat prin proiect (pentru proiecte noi de producere a energie prin valorificarea RES), după caz, în funcţie de tipul proiectului, conform Ordinul</w:t>
      </w:r>
      <w:r w:rsidR="00761FBF">
        <w:t>ui</w:t>
      </w:r>
      <w:r>
        <w:t xml:space="preserve"> ANRE nr. 59/2013 pentru aprobarea Regulamentului privind racordarea utilizatorilor la reţelele electrice de interes public</w:t>
      </w:r>
      <w:r w:rsidR="007075BC">
        <w:t>(</w:t>
      </w:r>
      <w:r w:rsidR="007075BC" w:rsidRPr="007075BC">
        <w:rPr>
          <w:color w:val="FF0000"/>
        </w:rPr>
        <w:t xml:space="preserve"> </w:t>
      </w:r>
      <w:r w:rsidR="007075BC" w:rsidRPr="00B859F0">
        <w:rPr>
          <w:color w:val="FF0000"/>
        </w:rPr>
        <w:t xml:space="preserve">se va anexa în format PDF la secţiunea </w:t>
      </w:r>
      <w:r w:rsidR="007075BC">
        <w:rPr>
          <w:color w:val="FF0000"/>
        </w:rPr>
        <w:t xml:space="preserve">Capacitate </w:t>
      </w:r>
      <w:r w:rsidR="007075BC" w:rsidRPr="00B859F0">
        <w:rPr>
          <w:color w:val="FF0000"/>
        </w:rPr>
        <w:t>Solicitant</w:t>
      </w:r>
      <w:r w:rsidR="007075BC" w:rsidRPr="00B859F0">
        <w:t>)</w:t>
      </w:r>
      <w:r w:rsidR="007075BC">
        <w:tab/>
      </w:r>
    </w:p>
    <w:p w:rsidR="00EC5FFA" w:rsidRDefault="00EC5FFA" w:rsidP="00EC5FFA">
      <w:pPr>
        <w:tabs>
          <w:tab w:val="left" w:pos="360"/>
        </w:tabs>
        <w:jc w:val="both"/>
      </w:pPr>
      <w:r>
        <w:t>Anexa C2.</w:t>
      </w:r>
      <w:r w:rsidR="008D66C0">
        <w:t>8</w:t>
      </w:r>
      <w:r>
        <w:t>. Actul de împuternicire în original (este obligatoriu doar în cazul împuternicirii)</w:t>
      </w:r>
      <w:r>
        <w:tab/>
      </w:r>
    </w:p>
    <w:p w:rsidR="00EC5FFA" w:rsidRDefault="00EC5FFA" w:rsidP="00EC5FFA">
      <w:pPr>
        <w:tabs>
          <w:tab w:val="left" w:pos="360"/>
        </w:tabs>
        <w:jc w:val="both"/>
      </w:pPr>
      <w:r>
        <w:t>Anexa C2.</w:t>
      </w:r>
      <w:r w:rsidR="008D66C0">
        <w:t>9</w:t>
      </w:r>
      <w:r>
        <w:t xml:space="preserve">. 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 </w:t>
      </w:r>
      <w:r w:rsidR="007075BC">
        <w:t>(</w:t>
      </w:r>
      <w:r w:rsidR="007075BC" w:rsidRPr="00B859F0">
        <w:rPr>
          <w:color w:val="FF0000"/>
        </w:rPr>
        <w:t xml:space="preserve">se va anexa în format PDF la secţiunea </w:t>
      </w:r>
      <w:r w:rsidR="007075BC">
        <w:rPr>
          <w:color w:val="FF0000"/>
        </w:rPr>
        <w:t xml:space="preserve">Capacitate </w:t>
      </w:r>
      <w:r w:rsidR="007075BC" w:rsidRPr="00B859F0">
        <w:rPr>
          <w:color w:val="FF0000"/>
        </w:rPr>
        <w:t>Solicitant</w:t>
      </w:r>
      <w:r w:rsidR="007075BC" w:rsidRPr="00B859F0">
        <w:t>)</w:t>
      </w:r>
      <w:r w:rsidR="007075BC">
        <w:tab/>
      </w:r>
    </w:p>
    <w:p w:rsidR="00EC5FFA" w:rsidRDefault="00EC5FFA" w:rsidP="00EC5FFA">
      <w:pPr>
        <w:tabs>
          <w:tab w:val="left" w:pos="360"/>
        </w:tabs>
        <w:jc w:val="both"/>
      </w:pPr>
      <w:r>
        <w:t>Anexa C2.</w:t>
      </w:r>
      <w:r w:rsidR="008D66C0">
        <w:t>10</w:t>
      </w:r>
      <w:r>
        <w:t>. 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ultimii trei ani fiscali, în valoare minim egală c</w:t>
      </w:r>
      <w:r w:rsidR="007075BC">
        <w:t>u valoarea grantului solicitat) (</w:t>
      </w:r>
      <w:r w:rsidR="007075BC" w:rsidRPr="00B859F0">
        <w:rPr>
          <w:color w:val="FF0000"/>
        </w:rPr>
        <w:t xml:space="preserve">se va anexa în format PDF la secţiunea </w:t>
      </w:r>
      <w:r w:rsidR="007075BC">
        <w:rPr>
          <w:color w:val="FF0000"/>
        </w:rPr>
        <w:t xml:space="preserve">Capacitate </w:t>
      </w:r>
      <w:r w:rsidR="007075BC" w:rsidRPr="00B859F0">
        <w:rPr>
          <w:color w:val="FF0000"/>
        </w:rPr>
        <w:t>Solicitant</w:t>
      </w:r>
      <w:r w:rsidR="007075BC" w:rsidRPr="00B859F0">
        <w:t>)</w:t>
      </w:r>
      <w:r w:rsidR="007075BC">
        <w:tab/>
      </w:r>
    </w:p>
    <w:p w:rsidR="00EC5FFA" w:rsidRPr="00EC5FFA" w:rsidRDefault="00EC5FFA" w:rsidP="00EC5FFA">
      <w:pPr>
        <w:tabs>
          <w:tab w:val="left" w:pos="360"/>
        </w:tabs>
        <w:jc w:val="both"/>
        <w:rPr>
          <w:b/>
        </w:rPr>
      </w:pPr>
      <w:r>
        <w:tab/>
      </w:r>
      <w:r w:rsidRPr="00EC5FFA">
        <w:rPr>
          <w:b/>
        </w:rPr>
        <w:t>C3 Anexe privind Avize/autorizaţii/acorduri/certificate (conform legislaţiei în vigoare) opțional pentru evaluarea maturității</w:t>
      </w:r>
      <w:r w:rsidRPr="00EC5FFA">
        <w:rPr>
          <w:b/>
        </w:rPr>
        <w:tab/>
      </w:r>
    </w:p>
    <w:p w:rsidR="004F39BE" w:rsidRDefault="00EC5FFA" w:rsidP="00EC5FFA">
      <w:pPr>
        <w:tabs>
          <w:tab w:val="left" w:pos="360"/>
        </w:tabs>
        <w:jc w:val="both"/>
        <w:rPr>
          <w:color w:val="FF0000"/>
        </w:rPr>
      </w:pPr>
      <w:r>
        <w:t>Anexa C3.1. Avizul CTE privind aprobarea proiectului de către solicitant în condițiile legislației aplicabil</w:t>
      </w:r>
      <w:r>
        <w:tab/>
      </w:r>
      <w:r w:rsidR="004F39BE" w:rsidRPr="009F6650">
        <w:t>(</w:t>
      </w:r>
      <w:r w:rsidR="004F39BE" w:rsidRPr="009F6650">
        <w:rPr>
          <w:color w:val="FF0000"/>
        </w:rPr>
        <w:t xml:space="preserve">se va anexa în format PDF la secţiunea </w:t>
      </w:r>
      <w:r w:rsidR="004F39BE">
        <w:rPr>
          <w:color w:val="FF0000"/>
        </w:rPr>
        <w:t>Studii de fezabilitate</w:t>
      </w:r>
      <w:r w:rsidR="004F39BE" w:rsidRPr="009F6650">
        <w:rPr>
          <w:color w:val="FF0000"/>
        </w:rPr>
        <w:t>)</w:t>
      </w:r>
    </w:p>
    <w:p w:rsidR="00EC5FFA" w:rsidRPr="004F39BE" w:rsidRDefault="00EC5FFA" w:rsidP="004F39BE">
      <w:pPr>
        <w:rPr>
          <w:color w:val="FF0000"/>
        </w:rPr>
      </w:pPr>
      <w:r>
        <w:t>Anexa C3.2. Actul administrativ al autorităţii competente pentru protecţia mediului obţinut conform legii (decizia etapei de încadrare /acordul de mediu/Avizul Natura 2000, după caz)</w:t>
      </w:r>
      <w:r w:rsidR="004F39BE" w:rsidRPr="004F39BE">
        <w:t xml:space="preserve"> </w:t>
      </w:r>
      <w:r w:rsidR="004F39BE" w:rsidRPr="009F6650">
        <w:t>(</w:t>
      </w:r>
      <w:r w:rsidR="004F39BE" w:rsidRPr="009F6650">
        <w:rPr>
          <w:color w:val="FF0000"/>
        </w:rPr>
        <w:t>se va anexa în format PDF la secţiunea Directiva EIM)</w:t>
      </w:r>
    </w:p>
    <w:p w:rsidR="00EC5FFA" w:rsidRPr="00EC5FFA" w:rsidRDefault="00EC5FFA" w:rsidP="00EC5FFA">
      <w:pPr>
        <w:tabs>
          <w:tab w:val="left" w:pos="360"/>
        </w:tabs>
        <w:jc w:val="both"/>
        <w:rPr>
          <w:b/>
        </w:rPr>
      </w:pPr>
      <w:r w:rsidRPr="00EC5FFA">
        <w:rPr>
          <w:b/>
        </w:rPr>
        <w:tab/>
        <w:t>C4 Anexe privind Documente suport specifice cererii de propuneri de proiecte și alte anexe</w:t>
      </w:r>
      <w:r w:rsidRPr="00EC5FFA">
        <w:rPr>
          <w:b/>
        </w:rPr>
        <w:tab/>
      </w:r>
    </w:p>
    <w:p w:rsidR="00EC5FFA" w:rsidRPr="004F39BE" w:rsidRDefault="00EC5FFA" w:rsidP="004F39BE">
      <w:pPr>
        <w:rPr>
          <w:color w:val="FF0000"/>
        </w:rPr>
      </w:pPr>
      <w:r>
        <w:t xml:space="preserve">Anexa C4.1.Actele care atestă drepturile de proprietar, concesionar sau superficie sau de disponibilitate a imobilelor asupra imobilelor unde sunt amplasate/se vor amplasa obiectivele de investiţie propuse în proiect, valabile cel puţin încă 5 ani de la data previzionată a ultimei plăţi în cadrul proiectului </w:t>
      </w:r>
      <w:r w:rsidR="004F39BE" w:rsidRPr="008F0D13">
        <w:rPr>
          <w:color w:val="FF0000"/>
        </w:rPr>
        <w:t xml:space="preserve">(se vor anexa în format PDF </w:t>
      </w:r>
      <w:r w:rsidR="004F39BE">
        <w:rPr>
          <w:color w:val="FF0000"/>
        </w:rPr>
        <w:t>la secţiunea Resurse Materiale)</w:t>
      </w:r>
      <w:r>
        <w:t xml:space="preserve"> </w:t>
      </w:r>
      <w:r>
        <w:tab/>
      </w:r>
    </w:p>
    <w:p w:rsidR="00EC5FFA" w:rsidRPr="004F39BE" w:rsidRDefault="00EC5FFA" w:rsidP="004F39BE">
      <w:pPr>
        <w:rPr>
          <w:color w:val="FF0000"/>
        </w:rPr>
      </w:pPr>
      <w:r>
        <w:t>Anexa C4.2. Plan de amplasament vizat de OCPI pentru imobilele pe care se propune a se realiza investiţia în cadrul proiectului</w:t>
      </w:r>
      <w:r>
        <w:tab/>
      </w:r>
      <w:r w:rsidR="004F39BE" w:rsidRPr="008F0D13">
        <w:rPr>
          <w:color w:val="FF0000"/>
        </w:rPr>
        <w:t xml:space="preserve">(se vor anexa în format PDF </w:t>
      </w:r>
      <w:r w:rsidR="004F39BE">
        <w:rPr>
          <w:color w:val="FF0000"/>
        </w:rPr>
        <w:t>la secţiunea Resurse Materiale)</w:t>
      </w:r>
    </w:p>
    <w:p w:rsidR="00EC5FFA" w:rsidRPr="004F39BE" w:rsidRDefault="00EC5FFA" w:rsidP="004F39BE">
      <w:pPr>
        <w:rPr>
          <w:color w:val="FF0000"/>
        </w:rPr>
      </w:pPr>
      <w:r>
        <w:t xml:space="preserve">Anexa C4.3. Studiul de fezabilitate, elaborat conform HG nr. 28/2008, Hotărârea AGA/CA/asociatului unic sau orice alt act oficial al organelor abilitate prin lege/statutul solicitantului să </w:t>
      </w:r>
      <w:r w:rsidR="004F39BE">
        <w:t>aprobe SF, privind aprobarea SF</w:t>
      </w:r>
      <w:r w:rsidR="004F39BE" w:rsidRPr="004F39BE">
        <w:rPr>
          <w:color w:val="FF0000"/>
        </w:rPr>
        <w:t xml:space="preserve"> </w:t>
      </w:r>
      <w:r w:rsidR="004F39BE">
        <w:rPr>
          <w:color w:val="FF0000"/>
        </w:rPr>
        <w:t>(</w:t>
      </w:r>
      <w:r w:rsidR="004F39BE" w:rsidRPr="009F6650">
        <w:rPr>
          <w:color w:val="FF0000"/>
        </w:rPr>
        <w:t xml:space="preserve">se va anexa în format PDF la secţiunea </w:t>
      </w:r>
      <w:r w:rsidR="004F39BE">
        <w:rPr>
          <w:color w:val="FF0000"/>
        </w:rPr>
        <w:t>Studii de fezabilitate</w:t>
      </w:r>
      <w:r w:rsidR="004F39BE" w:rsidRPr="009F6650">
        <w:rPr>
          <w:color w:val="FF0000"/>
        </w:rPr>
        <w:t>)</w:t>
      </w:r>
    </w:p>
    <w:p w:rsidR="00EC5FFA" w:rsidRDefault="004F39BE" w:rsidP="00EC5FFA">
      <w:pPr>
        <w:tabs>
          <w:tab w:val="left" w:pos="360"/>
        </w:tabs>
        <w:jc w:val="both"/>
      </w:pPr>
      <w:r>
        <w:t xml:space="preserve">Anexa C4.4.Analiza financiară </w:t>
      </w:r>
      <w:r w:rsidRPr="009F6650">
        <w:rPr>
          <w:color w:val="FF0000"/>
        </w:rPr>
        <w:t xml:space="preserve">(se va anexa în format PDF la secţiunea </w:t>
      </w:r>
      <w:r>
        <w:rPr>
          <w:color w:val="FF0000"/>
        </w:rPr>
        <w:t>Analiza financiara</w:t>
      </w:r>
      <w:r w:rsidRPr="009F6650">
        <w:rPr>
          <w:color w:val="FF0000"/>
        </w:rPr>
        <w:t>)</w:t>
      </w:r>
    </w:p>
    <w:p w:rsidR="00EC5FFA" w:rsidRDefault="00EC5FFA" w:rsidP="00EC5FFA">
      <w:pPr>
        <w:tabs>
          <w:tab w:val="left" w:pos="360"/>
        </w:tabs>
        <w:jc w:val="both"/>
      </w:pPr>
      <w:r>
        <w:lastRenderedPageBreak/>
        <w:t>Anexa C4.5.Conformitatea cu regulile de exceptare de la notificare a ajutorului de stat</w:t>
      </w:r>
      <w:r>
        <w:tab/>
      </w:r>
      <w:r w:rsidR="004F39BE">
        <w:t xml:space="preserve"> </w:t>
      </w:r>
      <w:r w:rsidR="004F39BE" w:rsidRPr="009F6650">
        <w:rPr>
          <w:color w:val="FF0000"/>
        </w:rPr>
        <w:t xml:space="preserve">(se va anexa în format PDF la secţiunea </w:t>
      </w:r>
      <w:r w:rsidR="004F39BE">
        <w:rPr>
          <w:color w:val="FF0000"/>
        </w:rPr>
        <w:t>Justificare</w:t>
      </w:r>
      <w:r w:rsidR="004F39BE" w:rsidRPr="009F6650">
        <w:rPr>
          <w:color w:val="FF0000"/>
        </w:rPr>
        <w:t>)</w:t>
      </w:r>
    </w:p>
    <w:p w:rsidR="00EC5FFA" w:rsidRDefault="00EC5FFA" w:rsidP="00EC5FFA">
      <w:pPr>
        <w:tabs>
          <w:tab w:val="left" w:pos="360"/>
        </w:tabs>
        <w:jc w:val="both"/>
      </w:pPr>
      <w:r>
        <w:t>Anexa C4.6. H</w:t>
      </w:r>
      <w:r w:rsidR="00063564">
        <w:t xml:space="preserve">artă indicând zona proiectului </w:t>
      </w:r>
      <w:r>
        <w:t>ș</w:t>
      </w:r>
      <w:r w:rsidR="00063564">
        <w:t xml:space="preserve">i date de </w:t>
      </w:r>
      <w:proofErr w:type="spellStart"/>
      <w:r w:rsidR="00063564">
        <w:t>geolocalizare</w:t>
      </w:r>
      <w:proofErr w:type="spellEnd"/>
      <w:r w:rsidR="00063564">
        <w:t xml:space="preserve">  </w:t>
      </w:r>
      <w:r w:rsidR="00063564" w:rsidRPr="009F6650">
        <w:rPr>
          <w:color w:val="FF0000"/>
        </w:rPr>
        <w:t>(se va anexa în format PDF la secţiunea</w:t>
      </w:r>
      <w:r w:rsidR="00063564">
        <w:rPr>
          <w:color w:val="FF0000"/>
        </w:rPr>
        <w:t xml:space="preserve"> Context</w:t>
      </w:r>
      <w:r w:rsidR="00063564" w:rsidRPr="009F6650">
        <w:rPr>
          <w:color w:val="FF0000"/>
        </w:rPr>
        <w:t>)</w:t>
      </w:r>
    </w:p>
    <w:p w:rsidR="00063564" w:rsidRPr="00B930D5" w:rsidRDefault="00EC5FFA" w:rsidP="00063564">
      <w:pPr>
        <w:rPr>
          <w:color w:val="FF0000"/>
        </w:rPr>
      </w:pPr>
      <w:r>
        <w:t>Anexa C4.7. Indicatori de mediu</w:t>
      </w:r>
      <w:r w:rsidR="00063564" w:rsidRPr="00063564">
        <w:t xml:space="preserve"> </w:t>
      </w:r>
      <w:r w:rsidR="00063564" w:rsidRPr="008F0D13">
        <w:rPr>
          <w:color w:val="FF0000"/>
        </w:rPr>
        <w:t xml:space="preserve">(se va anexa în format PDF la secţiunea </w:t>
      </w:r>
      <w:r w:rsidR="00063564" w:rsidRPr="00B930D5">
        <w:rPr>
          <w:color w:val="FF0000"/>
        </w:rPr>
        <w:t>Indicatori suplimentari proiect</w:t>
      </w:r>
      <w:r w:rsidR="00063564" w:rsidRPr="00B930D5">
        <w:rPr>
          <w:color w:val="FF0000"/>
        </w:rPr>
        <w:tab/>
        <w:t>)</w:t>
      </w:r>
    </w:p>
    <w:p w:rsidR="00EC5FFA" w:rsidRDefault="00EC5FFA" w:rsidP="00EC5FFA">
      <w:pPr>
        <w:tabs>
          <w:tab w:val="left" w:pos="360"/>
        </w:tabs>
        <w:jc w:val="both"/>
      </w:pPr>
      <w:r>
        <w:tab/>
      </w:r>
    </w:p>
    <w:p w:rsidR="00063564" w:rsidRPr="008F0D13" w:rsidRDefault="00EC5FFA" w:rsidP="00063564">
      <w:pPr>
        <w:rPr>
          <w:color w:val="FF0000"/>
        </w:rPr>
      </w:pPr>
      <w:r>
        <w:t>Anexa C4.8. Planul de informare și publicitate</w:t>
      </w:r>
      <w:r>
        <w:tab/>
      </w:r>
      <w:r w:rsidR="00063564" w:rsidRPr="008F0D13">
        <w:rPr>
          <w:color w:val="FF0000"/>
        </w:rPr>
        <w:t>(se va anexa în format PDF la secţiunea Activităţi previzionate)</w:t>
      </w:r>
    </w:p>
    <w:p w:rsidR="00422DAA" w:rsidRPr="008471C4" w:rsidRDefault="00422DAA" w:rsidP="00063564">
      <w:pPr>
        <w:tabs>
          <w:tab w:val="left" w:pos="360"/>
        </w:tabs>
        <w:jc w:val="both"/>
        <w:rPr>
          <w:color w:val="FF0000"/>
        </w:rPr>
      </w:pPr>
      <w:r w:rsidRPr="003D4043">
        <w:t xml:space="preserve">Anexa </w:t>
      </w:r>
      <w:r>
        <w:t>C4.9</w:t>
      </w:r>
      <w:r w:rsidRPr="003D4043">
        <w:t xml:space="preserve">. Descrierea măsurilor inovative (unde este cazul) </w:t>
      </w:r>
      <w:r w:rsidRPr="008471C4">
        <w:rPr>
          <w:color w:val="FF0000"/>
        </w:rPr>
        <w:t>(se va anexa în format PDF la secţiunea Specializare inteligentă)</w:t>
      </w:r>
      <w:r w:rsidRPr="008471C4">
        <w:rPr>
          <w:color w:val="FF0000"/>
        </w:rPr>
        <w:tab/>
      </w:r>
    </w:p>
    <w:p w:rsidR="00422DAA" w:rsidRDefault="00422DAA" w:rsidP="00EC5FFA">
      <w:pPr>
        <w:tabs>
          <w:tab w:val="left" w:pos="360"/>
        </w:tabs>
        <w:jc w:val="both"/>
      </w:pPr>
    </w:p>
    <w:p w:rsidR="00EC5FFA" w:rsidRPr="00ED31C2" w:rsidRDefault="00EC5FFA" w:rsidP="00EC5FFA">
      <w:pPr>
        <w:tabs>
          <w:tab w:val="left" w:pos="360"/>
        </w:tabs>
        <w:jc w:val="both"/>
      </w:pPr>
    </w:p>
    <w:sectPr w:rsidR="00EC5FFA" w:rsidRPr="00ED31C2" w:rsidSect="00010939">
      <w:headerReference w:type="default" r:id="rId56"/>
      <w:footerReference w:type="default" r:id="rId57"/>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5D0" w:rsidRDefault="007D55D0" w:rsidP="00503A87">
      <w:pPr>
        <w:spacing w:after="0" w:line="240" w:lineRule="auto"/>
      </w:pPr>
      <w:r>
        <w:separator/>
      </w:r>
    </w:p>
  </w:endnote>
  <w:endnote w:type="continuationSeparator" w:id="0">
    <w:p w:rsidR="007D55D0" w:rsidRDefault="007D55D0"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575377"/>
      <w:docPartObj>
        <w:docPartGallery w:val="Page Numbers (Bottom of Page)"/>
        <w:docPartUnique/>
      </w:docPartObj>
    </w:sdtPr>
    <w:sdtEndPr>
      <w:rPr>
        <w:noProof/>
      </w:rPr>
    </w:sdtEndPr>
    <w:sdtContent>
      <w:p w:rsidR="007D55D0" w:rsidRDefault="007D55D0">
        <w:pPr>
          <w:pStyle w:val="Footer"/>
          <w:jc w:val="right"/>
        </w:pPr>
        <w:r>
          <w:fldChar w:fldCharType="begin"/>
        </w:r>
        <w:r>
          <w:instrText xml:space="preserve"> PAGE   \* MERGEFORMAT </w:instrText>
        </w:r>
        <w:r>
          <w:fldChar w:fldCharType="separate"/>
        </w:r>
        <w:r w:rsidR="00465C73">
          <w:rPr>
            <w:noProof/>
          </w:rPr>
          <w:t>19</w:t>
        </w:r>
        <w:r>
          <w:rPr>
            <w:noProof/>
          </w:rPr>
          <w:fldChar w:fldCharType="end"/>
        </w:r>
      </w:p>
    </w:sdtContent>
  </w:sdt>
  <w:p w:rsidR="007D55D0" w:rsidRDefault="007D55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5D0" w:rsidRDefault="007D55D0" w:rsidP="00503A87">
      <w:pPr>
        <w:spacing w:after="0" w:line="240" w:lineRule="auto"/>
      </w:pPr>
      <w:r>
        <w:separator/>
      </w:r>
    </w:p>
  </w:footnote>
  <w:footnote w:type="continuationSeparator" w:id="0">
    <w:p w:rsidR="007D55D0" w:rsidRDefault="007D55D0"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5D0" w:rsidRPr="00DB1C54" w:rsidRDefault="007D55D0" w:rsidP="000612BB">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 6.</w:t>
    </w:r>
    <w:r>
      <w:rPr>
        <w:rFonts w:ascii="Times New Roman" w:hAnsi="Times New Roman" w:cs="Times New Roman"/>
        <w:sz w:val="18"/>
        <w:szCs w:val="18"/>
      </w:rPr>
      <w:t>1-distributie</w:t>
    </w:r>
    <w:r w:rsidRPr="00DB1C54">
      <w:rPr>
        <w:rFonts w:ascii="Times New Roman" w:hAnsi="Times New Roman" w:cs="Times New Roman"/>
        <w:sz w:val="18"/>
        <w:szCs w:val="18"/>
      </w:rPr>
      <w:t xml:space="preserve"> </w:t>
    </w:r>
  </w:p>
  <w:p w:rsidR="007D55D0" w:rsidRPr="000612BB" w:rsidRDefault="007D55D0" w:rsidP="000612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296178"/>
    <w:multiLevelType w:val="hybridMultilevel"/>
    <w:tmpl w:val="C8B0819E"/>
    <w:lvl w:ilvl="0" w:tplc="6BDAF0A0">
      <w:start w:val="3"/>
      <w:numFmt w:val="bullet"/>
      <w:lvlText w:val="-"/>
      <w:lvlJc w:val="left"/>
      <w:pPr>
        <w:ind w:left="507" w:hanging="360"/>
      </w:pPr>
      <w:rPr>
        <w:rFonts w:ascii="Calibri" w:eastAsia="Times New Roman" w:hAnsi="Calibri" w:cs="Calibri" w:hint="default"/>
      </w:rPr>
    </w:lvl>
    <w:lvl w:ilvl="1" w:tplc="04090003" w:tentative="1">
      <w:start w:val="1"/>
      <w:numFmt w:val="bullet"/>
      <w:lvlText w:val="o"/>
      <w:lvlJc w:val="left"/>
      <w:pPr>
        <w:ind w:left="1227" w:hanging="360"/>
      </w:pPr>
      <w:rPr>
        <w:rFonts w:ascii="Courier New" w:hAnsi="Courier New" w:cs="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cs="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cs="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2">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3"/>
  </w:num>
  <w:num w:numId="4">
    <w:abstractNumId w:val="14"/>
  </w:num>
  <w:num w:numId="5">
    <w:abstractNumId w:val="22"/>
  </w:num>
  <w:num w:numId="6">
    <w:abstractNumId w:val="7"/>
  </w:num>
  <w:num w:numId="7">
    <w:abstractNumId w:val="21"/>
  </w:num>
  <w:num w:numId="8">
    <w:abstractNumId w:val="19"/>
  </w:num>
  <w:num w:numId="9">
    <w:abstractNumId w:val="11"/>
  </w:num>
  <w:num w:numId="10">
    <w:abstractNumId w:val="16"/>
  </w:num>
  <w:num w:numId="11">
    <w:abstractNumId w:val="24"/>
  </w:num>
  <w:num w:numId="12">
    <w:abstractNumId w:val="15"/>
  </w:num>
  <w:num w:numId="13">
    <w:abstractNumId w:val="2"/>
  </w:num>
  <w:num w:numId="14">
    <w:abstractNumId w:val="12"/>
  </w:num>
  <w:num w:numId="15">
    <w:abstractNumId w:val="6"/>
  </w:num>
  <w:num w:numId="16">
    <w:abstractNumId w:val="17"/>
  </w:num>
  <w:num w:numId="17">
    <w:abstractNumId w:val="18"/>
  </w:num>
  <w:num w:numId="18">
    <w:abstractNumId w:val="23"/>
  </w:num>
  <w:num w:numId="19">
    <w:abstractNumId w:val="10"/>
  </w:num>
  <w:num w:numId="20">
    <w:abstractNumId w:val="9"/>
  </w:num>
  <w:num w:numId="21">
    <w:abstractNumId w:val="1"/>
  </w:num>
  <w:num w:numId="22">
    <w:abstractNumId w:val="0"/>
  </w:num>
  <w:num w:numId="23">
    <w:abstractNumId w:val="20"/>
  </w:num>
  <w:num w:numId="24">
    <w:abstractNumId w:val="5"/>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10939"/>
    <w:rsid w:val="000115E3"/>
    <w:rsid w:val="00024762"/>
    <w:rsid w:val="000247C5"/>
    <w:rsid w:val="00037EE3"/>
    <w:rsid w:val="000544F0"/>
    <w:rsid w:val="0005604C"/>
    <w:rsid w:val="000612BB"/>
    <w:rsid w:val="00063564"/>
    <w:rsid w:val="0006770F"/>
    <w:rsid w:val="00074B85"/>
    <w:rsid w:val="00076B03"/>
    <w:rsid w:val="000778C4"/>
    <w:rsid w:val="00093405"/>
    <w:rsid w:val="0009591F"/>
    <w:rsid w:val="000C4756"/>
    <w:rsid w:val="000C52BA"/>
    <w:rsid w:val="000E6D5F"/>
    <w:rsid w:val="000F5D8C"/>
    <w:rsid w:val="00103318"/>
    <w:rsid w:val="00121A10"/>
    <w:rsid w:val="00150AE0"/>
    <w:rsid w:val="001602D7"/>
    <w:rsid w:val="001739E0"/>
    <w:rsid w:val="00181AE8"/>
    <w:rsid w:val="00183757"/>
    <w:rsid w:val="0019234F"/>
    <w:rsid w:val="001B2A2B"/>
    <w:rsid w:val="001C0D51"/>
    <w:rsid w:val="001C2C59"/>
    <w:rsid w:val="001E34B6"/>
    <w:rsid w:val="00216025"/>
    <w:rsid w:val="002317DB"/>
    <w:rsid w:val="00243A9F"/>
    <w:rsid w:val="0025196E"/>
    <w:rsid w:val="00284765"/>
    <w:rsid w:val="002A3AD3"/>
    <w:rsid w:val="002B7CFD"/>
    <w:rsid w:val="00327D6F"/>
    <w:rsid w:val="003377E3"/>
    <w:rsid w:val="00355605"/>
    <w:rsid w:val="00355CA4"/>
    <w:rsid w:val="003632F6"/>
    <w:rsid w:val="00385E36"/>
    <w:rsid w:val="003D6E86"/>
    <w:rsid w:val="003F1A1E"/>
    <w:rsid w:val="00402370"/>
    <w:rsid w:val="00405011"/>
    <w:rsid w:val="0040765C"/>
    <w:rsid w:val="00411278"/>
    <w:rsid w:val="00416B05"/>
    <w:rsid w:val="00417B69"/>
    <w:rsid w:val="00420AD7"/>
    <w:rsid w:val="00422DAA"/>
    <w:rsid w:val="00433873"/>
    <w:rsid w:val="00444FE0"/>
    <w:rsid w:val="004514FA"/>
    <w:rsid w:val="00465C73"/>
    <w:rsid w:val="00465FE3"/>
    <w:rsid w:val="00471F7F"/>
    <w:rsid w:val="00472EB0"/>
    <w:rsid w:val="0048162D"/>
    <w:rsid w:val="004A14F6"/>
    <w:rsid w:val="004C3BE8"/>
    <w:rsid w:val="004C6BD5"/>
    <w:rsid w:val="004E4E95"/>
    <w:rsid w:val="004F1A6A"/>
    <w:rsid w:val="004F39BE"/>
    <w:rsid w:val="00501696"/>
    <w:rsid w:val="00503A87"/>
    <w:rsid w:val="00534AB6"/>
    <w:rsid w:val="00542791"/>
    <w:rsid w:val="0055254C"/>
    <w:rsid w:val="00565AE4"/>
    <w:rsid w:val="00567692"/>
    <w:rsid w:val="005718F9"/>
    <w:rsid w:val="00594599"/>
    <w:rsid w:val="005A6BE9"/>
    <w:rsid w:val="005B2A54"/>
    <w:rsid w:val="005C2D0A"/>
    <w:rsid w:val="005E27BE"/>
    <w:rsid w:val="005E49D9"/>
    <w:rsid w:val="00614AEE"/>
    <w:rsid w:val="00622A94"/>
    <w:rsid w:val="0063015E"/>
    <w:rsid w:val="00644455"/>
    <w:rsid w:val="00656B01"/>
    <w:rsid w:val="00665ECE"/>
    <w:rsid w:val="006763E7"/>
    <w:rsid w:val="006946FE"/>
    <w:rsid w:val="006D338E"/>
    <w:rsid w:val="006E285D"/>
    <w:rsid w:val="006E49CF"/>
    <w:rsid w:val="006F48C6"/>
    <w:rsid w:val="006F6218"/>
    <w:rsid w:val="007028EE"/>
    <w:rsid w:val="00702B2C"/>
    <w:rsid w:val="00705549"/>
    <w:rsid w:val="007075BC"/>
    <w:rsid w:val="00711F46"/>
    <w:rsid w:val="00713FA9"/>
    <w:rsid w:val="00724E10"/>
    <w:rsid w:val="00727CA0"/>
    <w:rsid w:val="00737A2D"/>
    <w:rsid w:val="007452B3"/>
    <w:rsid w:val="00755B03"/>
    <w:rsid w:val="00761FBF"/>
    <w:rsid w:val="007643A6"/>
    <w:rsid w:val="007769A7"/>
    <w:rsid w:val="007C4173"/>
    <w:rsid w:val="007C5185"/>
    <w:rsid w:val="007D55D0"/>
    <w:rsid w:val="007F17CB"/>
    <w:rsid w:val="00817C7C"/>
    <w:rsid w:val="00821576"/>
    <w:rsid w:val="00892D2F"/>
    <w:rsid w:val="008A2885"/>
    <w:rsid w:val="008A464A"/>
    <w:rsid w:val="008A643D"/>
    <w:rsid w:val="008B755C"/>
    <w:rsid w:val="008D66C0"/>
    <w:rsid w:val="008D685F"/>
    <w:rsid w:val="008D6AFD"/>
    <w:rsid w:val="008E0BF5"/>
    <w:rsid w:val="0090520F"/>
    <w:rsid w:val="009103C2"/>
    <w:rsid w:val="009327CA"/>
    <w:rsid w:val="00935283"/>
    <w:rsid w:val="00943852"/>
    <w:rsid w:val="00950D46"/>
    <w:rsid w:val="009623D8"/>
    <w:rsid w:val="0096302A"/>
    <w:rsid w:val="00980D4A"/>
    <w:rsid w:val="00981525"/>
    <w:rsid w:val="00992C2F"/>
    <w:rsid w:val="009A31DC"/>
    <w:rsid w:val="009C39C0"/>
    <w:rsid w:val="009D460F"/>
    <w:rsid w:val="009D6626"/>
    <w:rsid w:val="00A0323E"/>
    <w:rsid w:val="00A057F3"/>
    <w:rsid w:val="00A07961"/>
    <w:rsid w:val="00A35BC5"/>
    <w:rsid w:val="00A43DE6"/>
    <w:rsid w:val="00A52C6D"/>
    <w:rsid w:val="00A543CE"/>
    <w:rsid w:val="00A60D30"/>
    <w:rsid w:val="00A80489"/>
    <w:rsid w:val="00A871A9"/>
    <w:rsid w:val="00AC4CC4"/>
    <w:rsid w:val="00AE5279"/>
    <w:rsid w:val="00AF2F14"/>
    <w:rsid w:val="00AF4BA3"/>
    <w:rsid w:val="00B032BF"/>
    <w:rsid w:val="00B36484"/>
    <w:rsid w:val="00B47E96"/>
    <w:rsid w:val="00B836C6"/>
    <w:rsid w:val="00BB6B3C"/>
    <w:rsid w:val="00BE544F"/>
    <w:rsid w:val="00BE5E3C"/>
    <w:rsid w:val="00BF6ED0"/>
    <w:rsid w:val="00C042CF"/>
    <w:rsid w:val="00C12551"/>
    <w:rsid w:val="00C449A0"/>
    <w:rsid w:val="00C4517A"/>
    <w:rsid w:val="00C650FD"/>
    <w:rsid w:val="00C80957"/>
    <w:rsid w:val="00C84DF7"/>
    <w:rsid w:val="00CA5B00"/>
    <w:rsid w:val="00CB61A9"/>
    <w:rsid w:val="00CC3401"/>
    <w:rsid w:val="00CC4DB3"/>
    <w:rsid w:val="00CC65F0"/>
    <w:rsid w:val="00CD6BA8"/>
    <w:rsid w:val="00CE1BF0"/>
    <w:rsid w:val="00CE4F07"/>
    <w:rsid w:val="00CF0F7C"/>
    <w:rsid w:val="00CF10AD"/>
    <w:rsid w:val="00CF6113"/>
    <w:rsid w:val="00D03D49"/>
    <w:rsid w:val="00D16859"/>
    <w:rsid w:val="00D27850"/>
    <w:rsid w:val="00D34440"/>
    <w:rsid w:val="00D423C9"/>
    <w:rsid w:val="00D4777D"/>
    <w:rsid w:val="00D57074"/>
    <w:rsid w:val="00D727D2"/>
    <w:rsid w:val="00D87D55"/>
    <w:rsid w:val="00D946B4"/>
    <w:rsid w:val="00DB0367"/>
    <w:rsid w:val="00DF06C4"/>
    <w:rsid w:val="00DF6606"/>
    <w:rsid w:val="00E10591"/>
    <w:rsid w:val="00E22189"/>
    <w:rsid w:val="00E312CD"/>
    <w:rsid w:val="00E4055D"/>
    <w:rsid w:val="00E40945"/>
    <w:rsid w:val="00E643DB"/>
    <w:rsid w:val="00E75B55"/>
    <w:rsid w:val="00E77002"/>
    <w:rsid w:val="00E83451"/>
    <w:rsid w:val="00E843CB"/>
    <w:rsid w:val="00E85A19"/>
    <w:rsid w:val="00E97676"/>
    <w:rsid w:val="00EB35AD"/>
    <w:rsid w:val="00EC0542"/>
    <w:rsid w:val="00EC5FFA"/>
    <w:rsid w:val="00ED31C2"/>
    <w:rsid w:val="00ED430C"/>
    <w:rsid w:val="00EF0880"/>
    <w:rsid w:val="00F05639"/>
    <w:rsid w:val="00F06B13"/>
    <w:rsid w:val="00F15649"/>
    <w:rsid w:val="00F45FA7"/>
    <w:rsid w:val="00F52EA0"/>
    <w:rsid w:val="00F6613B"/>
    <w:rsid w:val="00F67671"/>
    <w:rsid w:val="00F8188A"/>
    <w:rsid w:val="00F864D5"/>
    <w:rsid w:val="00F906FD"/>
    <w:rsid w:val="00F9504A"/>
    <w:rsid w:val="00FA3D4F"/>
    <w:rsid w:val="00FB17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8D685F"/>
    <w:pPr>
      <w:spacing w:line="240" w:lineRule="auto"/>
    </w:pPr>
    <w:rPr>
      <w:rFonts w:ascii="Calibri" w:eastAsia="Calibri" w:hAnsi="Calibri" w:cs="Times New Roman"/>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8D685F"/>
    <w:pPr>
      <w:spacing w:line="240" w:lineRule="auto"/>
    </w:pPr>
    <w:rPr>
      <w:rFonts w:ascii="Calibri" w:eastAsia="Calibri" w:hAnsi="Calibri" w:cs="Times New Roman"/>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289362970">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control" Target="activeX/activeX15.xml"/><Relationship Id="rId39" Type="http://schemas.openxmlformats.org/officeDocument/2006/relationships/control" Target="activeX/activeX28.xml"/><Relationship Id="rId21" Type="http://schemas.openxmlformats.org/officeDocument/2006/relationships/control" Target="activeX/activeX10.xml"/><Relationship Id="rId34" Type="http://schemas.openxmlformats.org/officeDocument/2006/relationships/control" Target="activeX/activeX23.xml"/><Relationship Id="rId42" Type="http://schemas.openxmlformats.org/officeDocument/2006/relationships/control" Target="activeX/activeX31.xml"/><Relationship Id="rId47" Type="http://schemas.openxmlformats.org/officeDocument/2006/relationships/control" Target="activeX/activeX36.xml"/><Relationship Id="rId50" Type="http://schemas.openxmlformats.org/officeDocument/2006/relationships/control" Target="activeX/activeX39.xml"/><Relationship Id="rId55" Type="http://schemas.openxmlformats.org/officeDocument/2006/relationships/control" Target="activeX/activeX44.xml"/><Relationship Id="rId7" Type="http://schemas.openxmlformats.org/officeDocument/2006/relationships/footnotes" Target="footnote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5.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control" Target="activeX/activeX18.xml"/><Relationship Id="rId41" Type="http://schemas.openxmlformats.org/officeDocument/2006/relationships/control" Target="activeX/activeX30.xml"/><Relationship Id="rId54" Type="http://schemas.openxmlformats.org/officeDocument/2006/relationships/control" Target="activeX/activeX4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control" Target="activeX/activeX13.xml"/><Relationship Id="rId32" Type="http://schemas.openxmlformats.org/officeDocument/2006/relationships/control" Target="activeX/activeX21.xml"/><Relationship Id="rId37" Type="http://schemas.openxmlformats.org/officeDocument/2006/relationships/control" Target="activeX/activeX26.xml"/><Relationship Id="rId40" Type="http://schemas.openxmlformats.org/officeDocument/2006/relationships/control" Target="activeX/activeX29.xml"/><Relationship Id="rId45" Type="http://schemas.openxmlformats.org/officeDocument/2006/relationships/control" Target="activeX/activeX34.xml"/><Relationship Id="rId53" Type="http://schemas.openxmlformats.org/officeDocument/2006/relationships/control" Target="activeX/activeX42.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control" Target="activeX/activeX38.xml"/><Relationship Id="rId57"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control" Target="activeX/activeX8.xml"/><Relationship Id="rId31" Type="http://schemas.openxmlformats.org/officeDocument/2006/relationships/control" Target="activeX/activeX20.xml"/><Relationship Id="rId44" Type="http://schemas.openxmlformats.org/officeDocument/2006/relationships/control" Target="activeX/activeX33.xml"/><Relationship Id="rId52" Type="http://schemas.openxmlformats.org/officeDocument/2006/relationships/control" Target="activeX/activeX4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ntrol" Target="activeX/activeX3.xm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32.xml"/><Relationship Id="rId48" Type="http://schemas.openxmlformats.org/officeDocument/2006/relationships/control" Target="activeX/activeX37.xm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control" Target="activeX/activeX40.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921B5-FAE8-41D5-9317-E04BA9CA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26</Pages>
  <Words>9246</Words>
  <Characters>52707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Mariana.Simbrian</cp:lastModifiedBy>
  <cp:revision>66</cp:revision>
  <cp:lastPrinted>2016-03-08T12:43:00Z</cp:lastPrinted>
  <dcterms:created xsi:type="dcterms:W3CDTF">2016-03-24T13:50:00Z</dcterms:created>
  <dcterms:modified xsi:type="dcterms:W3CDTF">2016-08-18T10:27:00Z</dcterms:modified>
</cp:coreProperties>
</file>