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4AF" w:rsidRPr="006F1171" w:rsidRDefault="007974AF" w:rsidP="007831F0">
      <w:pPr>
        <w:jc w:val="center"/>
        <w:rPr>
          <w:rStyle w:val="Emphasis"/>
          <w:rFonts w:asciiTheme="minorHAnsi" w:hAnsiTheme="minorHAnsi" w:cstheme="minorHAnsi"/>
          <w:sz w:val="20"/>
          <w:szCs w:val="20"/>
        </w:rPr>
      </w:pPr>
    </w:p>
    <w:p w:rsidR="00EB1951" w:rsidRDefault="001408F0" w:rsidP="001E1117">
      <w:pPr>
        <w:jc w:val="center"/>
        <w:rPr>
          <w:rFonts w:asciiTheme="minorHAnsi" w:hAnsiTheme="minorHAnsi" w:cstheme="minorHAnsi"/>
          <w:b/>
          <w:sz w:val="20"/>
          <w:szCs w:val="20"/>
        </w:rPr>
      </w:pPr>
      <w:r w:rsidRPr="006F1171">
        <w:rPr>
          <w:rFonts w:asciiTheme="minorHAnsi" w:hAnsiTheme="minorHAnsi" w:cstheme="minorHAnsi"/>
          <w:b/>
          <w:sz w:val="20"/>
          <w:szCs w:val="20"/>
        </w:rPr>
        <w:t>OBSERVATII REFERITOARE LA GHIDUL SOLICITANTULULUI –</w:t>
      </w:r>
      <w:r w:rsidR="00884372" w:rsidRPr="006F1171">
        <w:rPr>
          <w:rFonts w:asciiTheme="minorHAnsi" w:hAnsiTheme="minorHAnsi" w:cstheme="minorHAnsi"/>
          <w:b/>
          <w:sz w:val="20"/>
          <w:szCs w:val="20"/>
        </w:rPr>
        <w:t xml:space="preserve"> POIM </w:t>
      </w:r>
      <w:r w:rsidRPr="006F1171">
        <w:rPr>
          <w:rFonts w:asciiTheme="minorHAnsi" w:hAnsiTheme="minorHAnsi" w:cstheme="minorHAnsi"/>
          <w:b/>
          <w:sz w:val="20"/>
          <w:szCs w:val="20"/>
        </w:rPr>
        <w:t xml:space="preserve">AXA </w:t>
      </w:r>
      <w:r w:rsidR="00884372" w:rsidRPr="006F1171">
        <w:rPr>
          <w:rFonts w:asciiTheme="minorHAnsi" w:hAnsiTheme="minorHAnsi" w:cstheme="minorHAnsi"/>
          <w:b/>
          <w:sz w:val="20"/>
          <w:szCs w:val="20"/>
        </w:rPr>
        <w:t xml:space="preserve">PRIORITARA </w:t>
      </w:r>
      <w:r w:rsidR="00346DA8" w:rsidRPr="006F1171">
        <w:rPr>
          <w:rFonts w:asciiTheme="minorHAnsi" w:hAnsiTheme="minorHAnsi" w:cstheme="minorHAnsi"/>
          <w:b/>
          <w:sz w:val="20"/>
          <w:szCs w:val="20"/>
        </w:rPr>
        <w:t>6</w:t>
      </w:r>
      <w:r w:rsidR="00884372" w:rsidRPr="006F1171">
        <w:rPr>
          <w:rFonts w:asciiTheme="minorHAnsi" w:hAnsiTheme="minorHAnsi" w:cstheme="minorHAnsi"/>
          <w:b/>
          <w:sz w:val="20"/>
          <w:szCs w:val="20"/>
        </w:rPr>
        <w:t xml:space="preserve"> –OBIECTIV SPECIFIC  </w:t>
      </w:r>
      <w:r w:rsidR="00346DA8" w:rsidRPr="006F1171">
        <w:rPr>
          <w:rFonts w:asciiTheme="minorHAnsi" w:hAnsiTheme="minorHAnsi" w:cstheme="minorHAnsi"/>
          <w:b/>
          <w:sz w:val="20"/>
          <w:szCs w:val="20"/>
        </w:rPr>
        <w:t>6.</w:t>
      </w:r>
      <w:r w:rsidR="006F1171" w:rsidRPr="006F1171">
        <w:rPr>
          <w:rFonts w:asciiTheme="minorHAnsi" w:hAnsiTheme="minorHAnsi" w:cstheme="minorHAnsi"/>
          <w:b/>
          <w:sz w:val="20"/>
          <w:szCs w:val="20"/>
        </w:rPr>
        <w:t>1-distributie</w:t>
      </w:r>
      <w:r w:rsidR="0012163E" w:rsidRPr="006F1171">
        <w:rPr>
          <w:rFonts w:asciiTheme="minorHAnsi" w:hAnsiTheme="minorHAnsi" w:cstheme="minorHAnsi"/>
          <w:b/>
          <w:sz w:val="20"/>
          <w:szCs w:val="20"/>
        </w:rPr>
        <w:t xml:space="preserve"> </w:t>
      </w:r>
      <w:r w:rsidR="00945C9D" w:rsidRPr="006F1171">
        <w:rPr>
          <w:rFonts w:asciiTheme="minorHAnsi" w:hAnsiTheme="minorHAnsi" w:cstheme="minorHAnsi"/>
          <w:b/>
          <w:sz w:val="20"/>
          <w:szCs w:val="20"/>
        </w:rPr>
        <w:tab/>
      </w:r>
    </w:p>
    <w:p w:rsidR="00EB1951" w:rsidRPr="00672620" w:rsidRDefault="00EB1951" w:rsidP="001E1117">
      <w:pPr>
        <w:jc w:val="center"/>
        <w:rPr>
          <w:rFonts w:asciiTheme="minorHAnsi" w:hAnsiTheme="minorHAnsi" w:cstheme="minorHAnsi"/>
          <w:b/>
          <w:i/>
          <w:sz w:val="20"/>
          <w:szCs w:val="20"/>
        </w:rPr>
      </w:pPr>
      <w:r w:rsidRPr="00672620">
        <w:rPr>
          <w:rFonts w:asciiTheme="minorHAnsi" w:hAnsiTheme="minorHAnsi" w:cstheme="minorHAnsi"/>
          <w:b/>
          <w:i/>
          <w:sz w:val="20"/>
          <w:szCs w:val="20"/>
        </w:rPr>
        <w:t>(primite în prima etapă de consultare publică)</w:t>
      </w:r>
    </w:p>
    <w:p w:rsidR="00884372" w:rsidRPr="006F1171" w:rsidRDefault="00945C9D" w:rsidP="001E1117">
      <w:pPr>
        <w:jc w:val="center"/>
        <w:rPr>
          <w:rFonts w:asciiTheme="minorHAnsi" w:hAnsiTheme="minorHAnsi" w:cstheme="minorHAnsi"/>
          <w:b/>
          <w:sz w:val="20"/>
          <w:szCs w:val="20"/>
        </w:rPr>
      </w:pPr>
      <w:r w:rsidRPr="006F1171">
        <w:rPr>
          <w:rFonts w:asciiTheme="minorHAnsi" w:hAnsiTheme="minorHAnsi" w:cstheme="minorHAnsi"/>
          <w:b/>
          <w:sz w:val="20"/>
          <w:szCs w:val="20"/>
        </w:rPr>
        <w:tab/>
      </w:r>
      <w:r w:rsidRPr="006F1171">
        <w:rPr>
          <w:rFonts w:asciiTheme="minorHAnsi" w:hAnsiTheme="minorHAnsi" w:cstheme="minorHAnsi"/>
          <w:b/>
          <w:sz w:val="20"/>
          <w:szCs w:val="20"/>
        </w:rPr>
        <w:tab/>
      </w:r>
      <w:r w:rsidRPr="006F1171">
        <w:rPr>
          <w:rFonts w:asciiTheme="minorHAnsi" w:hAnsiTheme="minorHAnsi" w:cstheme="minorHAnsi"/>
          <w:b/>
          <w:sz w:val="20"/>
          <w:szCs w:val="20"/>
        </w:rPr>
        <w:tab/>
      </w:r>
    </w:p>
    <w:tbl>
      <w:tblPr>
        <w:tblpPr w:leftFromText="180" w:rightFromText="180" w:vertAnchor="text" w:tblpXSpec="center" w:tblpY="1"/>
        <w:tblOverlap w:val="never"/>
        <w:tblW w:w="16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8"/>
        <w:gridCol w:w="6390"/>
        <w:gridCol w:w="2340"/>
        <w:gridCol w:w="3951"/>
        <w:gridCol w:w="2199"/>
      </w:tblGrid>
      <w:tr w:rsidR="00346DA8" w:rsidRPr="006F1171" w:rsidTr="00264B53">
        <w:trPr>
          <w:tblHeader/>
        </w:trPr>
        <w:tc>
          <w:tcPr>
            <w:tcW w:w="1188" w:type="dxa"/>
            <w:vAlign w:val="center"/>
          </w:tcPr>
          <w:p w:rsidR="00346DA8" w:rsidRPr="006F1171" w:rsidRDefault="00346DA8" w:rsidP="00E109ED">
            <w:pPr>
              <w:spacing w:after="0" w:line="240" w:lineRule="auto"/>
              <w:jc w:val="center"/>
              <w:rPr>
                <w:rFonts w:asciiTheme="minorHAnsi" w:hAnsiTheme="minorHAnsi" w:cstheme="minorHAnsi"/>
                <w:b/>
                <w:sz w:val="20"/>
                <w:szCs w:val="20"/>
              </w:rPr>
            </w:pPr>
            <w:r w:rsidRPr="006F1171">
              <w:rPr>
                <w:rFonts w:asciiTheme="minorHAnsi" w:hAnsiTheme="minorHAnsi" w:cstheme="minorHAnsi"/>
                <w:b/>
                <w:sz w:val="20"/>
                <w:szCs w:val="20"/>
              </w:rPr>
              <w:t>Expeditor</w:t>
            </w:r>
          </w:p>
        </w:tc>
        <w:tc>
          <w:tcPr>
            <w:tcW w:w="6390" w:type="dxa"/>
            <w:vAlign w:val="center"/>
          </w:tcPr>
          <w:p w:rsidR="00346DA8" w:rsidRPr="006F1171" w:rsidRDefault="00346DA8" w:rsidP="006F1171">
            <w:pPr>
              <w:spacing w:after="0" w:line="240" w:lineRule="auto"/>
              <w:jc w:val="center"/>
              <w:rPr>
                <w:rFonts w:asciiTheme="minorHAnsi" w:hAnsiTheme="minorHAnsi" w:cstheme="minorHAnsi"/>
                <w:b/>
                <w:sz w:val="20"/>
                <w:szCs w:val="20"/>
              </w:rPr>
            </w:pPr>
            <w:r w:rsidRPr="006F1171">
              <w:rPr>
                <w:rFonts w:asciiTheme="minorHAnsi" w:hAnsiTheme="minorHAnsi" w:cstheme="minorHAnsi"/>
                <w:b/>
                <w:sz w:val="20"/>
                <w:szCs w:val="20"/>
              </w:rPr>
              <w:t>Propuneri/comentarii privind Ghidul Solicitantului Axa 6 OS. 6.</w:t>
            </w:r>
            <w:r w:rsidR="006F1171" w:rsidRPr="006F1171">
              <w:rPr>
                <w:rFonts w:asciiTheme="minorHAnsi" w:hAnsiTheme="minorHAnsi" w:cstheme="minorHAnsi"/>
                <w:b/>
                <w:sz w:val="20"/>
                <w:szCs w:val="20"/>
              </w:rPr>
              <w:t>1-distributie</w:t>
            </w:r>
          </w:p>
        </w:tc>
        <w:tc>
          <w:tcPr>
            <w:tcW w:w="2340" w:type="dxa"/>
          </w:tcPr>
          <w:p w:rsidR="00346DA8" w:rsidRPr="006F1171" w:rsidRDefault="00346DA8" w:rsidP="00E109ED">
            <w:pPr>
              <w:spacing w:after="0" w:line="240" w:lineRule="auto"/>
              <w:jc w:val="center"/>
              <w:rPr>
                <w:rFonts w:asciiTheme="minorHAnsi" w:hAnsiTheme="minorHAnsi" w:cstheme="minorHAnsi"/>
                <w:b/>
                <w:sz w:val="20"/>
                <w:szCs w:val="20"/>
              </w:rPr>
            </w:pPr>
            <w:r w:rsidRPr="006F1171">
              <w:rPr>
                <w:rFonts w:asciiTheme="minorHAnsi" w:hAnsiTheme="minorHAnsi" w:cstheme="minorHAnsi"/>
                <w:b/>
                <w:sz w:val="20"/>
                <w:szCs w:val="20"/>
              </w:rPr>
              <w:t>Justificare propunere</w:t>
            </w:r>
          </w:p>
        </w:tc>
        <w:tc>
          <w:tcPr>
            <w:tcW w:w="3951" w:type="dxa"/>
            <w:vAlign w:val="center"/>
          </w:tcPr>
          <w:p w:rsidR="00346DA8" w:rsidRPr="006F1171" w:rsidRDefault="00346DA8" w:rsidP="00E109ED">
            <w:pPr>
              <w:spacing w:after="0" w:line="240" w:lineRule="auto"/>
              <w:jc w:val="center"/>
              <w:rPr>
                <w:rFonts w:asciiTheme="minorHAnsi" w:hAnsiTheme="minorHAnsi" w:cstheme="minorHAnsi"/>
                <w:b/>
                <w:sz w:val="20"/>
                <w:szCs w:val="20"/>
              </w:rPr>
            </w:pPr>
            <w:r w:rsidRPr="006F1171">
              <w:rPr>
                <w:rFonts w:asciiTheme="minorHAnsi" w:hAnsiTheme="minorHAnsi" w:cstheme="minorHAnsi"/>
                <w:b/>
                <w:sz w:val="20"/>
                <w:szCs w:val="20"/>
              </w:rPr>
              <w:t>Unde si cum s-a revizuit ghidul</w:t>
            </w:r>
          </w:p>
        </w:tc>
        <w:tc>
          <w:tcPr>
            <w:tcW w:w="2199" w:type="dxa"/>
            <w:vAlign w:val="center"/>
          </w:tcPr>
          <w:p w:rsidR="00346DA8" w:rsidRPr="006F1171" w:rsidRDefault="00346DA8" w:rsidP="00E109ED">
            <w:pPr>
              <w:spacing w:after="0" w:line="240" w:lineRule="auto"/>
              <w:jc w:val="center"/>
              <w:rPr>
                <w:rFonts w:asciiTheme="minorHAnsi" w:hAnsiTheme="minorHAnsi" w:cstheme="minorHAnsi"/>
                <w:b/>
                <w:sz w:val="20"/>
                <w:szCs w:val="20"/>
              </w:rPr>
            </w:pPr>
            <w:r w:rsidRPr="006F1171">
              <w:rPr>
                <w:rFonts w:asciiTheme="minorHAnsi" w:hAnsiTheme="minorHAnsi" w:cstheme="minorHAnsi"/>
                <w:b/>
                <w:sz w:val="20"/>
                <w:szCs w:val="20"/>
              </w:rPr>
              <w:t>Motivare nepreluare comentarii</w:t>
            </w:r>
          </w:p>
        </w:tc>
      </w:tr>
      <w:tr w:rsidR="00346DA8" w:rsidRPr="006F1171" w:rsidTr="00B522CB">
        <w:trPr>
          <w:trHeight w:val="3050"/>
        </w:trPr>
        <w:tc>
          <w:tcPr>
            <w:tcW w:w="1188" w:type="dxa"/>
          </w:tcPr>
          <w:p w:rsidR="00432DC5" w:rsidRPr="006F1171" w:rsidRDefault="00346DA8" w:rsidP="00432DC5">
            <w:pPr>
              <w:spacing w:after="0" w:line="240" w:lineRule="auto"/>
              <w:rPr>
                <w:rFonts w:asciiTheme="minorHAnsi" w:hAnsiTheme="minorHAnsi" w:cstheme="minorHAnsi"/>
                <w:b/>
                <w:sz w:val="20"/>
                <w:szCs w:val="20"/>
              </w:rPr>
            </w:pPr>
            <w:r w:rsidRPr="006F1171">
              <w:rPr>
                <w:rFonts w:asciiTheme="minorHAnsi" w:hAnsiTheme="minorHAnsi" w:cstheme="minorHAnsi"/>
                <w:b/>
                <w:sz w:val="20"/>
                <w:szCs w:val="20"/>
              </w:rPr>
              <w:t xml:space="preserve">1. </w:t>
            </w:r>
            <w:r w:rsidR="00432DC5" w:rsidRPr="006F1171">
              <w:rPr>
                <w:rFonts w:asciiTheme="minorHAnsi" w:hAnsiTheme="minorHAnsi" w:cstheme="minorHAnsi"/>
                <w:sz w:val="20"/>
                <w:szCs w:val="20"/>
              </w:rPr>
              <w:t xml:space="preserve"> </w:t>
            </w:r>
            <w:r w:rsidR="0058071C" w:rsidRPr="006F1171">
              <w:rPr>
                <w:rFonts w:asciiTheme="minorHAnsi" w:hAnsiTheme="minorHAnsi" w:cstheme="minorHAnsi"/>
                <w:b/>
                <w:sz w:val="20"/>
                <w:szCs w:val="20"/>
              </w:rPr>
              <w:t xml:space="preserve">ACUE </w:t>
            </w:r>
            <w:r w:rsidR="00432DC5" w:rsidRPr="006F1171">
              <w:rPr>
                <w:rFonts w:asciiTheme="minorHAnsi" w:hAnsiTheme="minorHAnsi" w:cstheme="minorHAnsi"/>
                <w:b/>
                <w:sz w:val="20"/>
                <w:szCs w:val="20"/>
              </w:rPr>
              <w:t xml:space="preserve"> </w:t>
            </w:r>
          </w:p>
          <w:p w:rsidR="00432DC5" w:rsidRPr="006F1171" w:rsidRDefault="0058071C" w:rsidP="00432DC5">
            <w:pPr>
              <w:spacing w:after="0" w:line="240" w:lineRule="auto"/>
              <w:rPr>
                <w:rFonts w:asciiTheme="minorHAnsi" w:hAnsiTheme="minorHAnsi" w:cstheme="minorHAnsi"/>
                <w:b/>
                <w:sz w:val="20"/>
                <w:szCs w:val="20"/>
              </w:rPr>
            </w:pPr>
            <w:r w:rsidRPr="006F1171">
              <w:rPr>
                <w:rFonts w:asciiTheme="minorHAnsi" w:hAnsiTheme="minorHAnsi" w:cstheme="minorHAnsi"/>
                <w:b/>
                <w:sz w:val="20"/>
                <w:szCs w:val="20"/>
              </w:rPr>
              <w:t xml:space="preserve">Silvia. </w:t>
            </w:r>
            <w:proofErr w:type="spellStart"/>
            <w:r w:rsidRPr="006F1171">
              <w:rPr>
                <w:rFonts w:asciiTheme="minorHAnsi" w:hAnsiTheme="minorHAnsi" w:cstheme="minorHAnsi"/>
                <w:b/>
                <w:sz w:val="20"/>
                <w:szCs w:val="20"/>
              </w:rPr>
              <w:t>Vlasceanu</w:t>
            </w:r>
            <w:proofErr w:type="spellEnd"/>
            <w:r w:rsidRPr="006F1171">
              <w:rPr>
                <w:rFonts w:asciiTheme="minorHAnsi" w:hAnsiTheme="minorHAnsi" w:cstheme="minorHAnsi"/>
                <w:b/>
                <w:sz w:val="20"/>
                <w:szCs w:val="20"/>
              </w:rPr>
              <w:t xml:space="preserve"> </w:t>
            </w:r>
            <w:r w:rsidR="00432DC5" w:rsidRPr="006F1171">
              <w:rPr>
                <w:rFonts w:asciiTheme="minorHAnsi" w:hAnsiTheme="minorHAnsi" w:cstheme="minorHAnsi"/>
                <w:b/>
                <w:sz w:val="20"/>
                <w:szCs w:val="20"/>
              </w:rPr>
              <w:t>@</w:t>
            </w:r>
            <w:proofErr w:type="spellStart"/>
            <w:r w:rsidRPr="006F1171">
              <w:rPr>
                <w:rFonts w:asciiTheme="minorHAnsi" w:hAnsiTheme="minorHAnsi" w:cstheme="minorHAnsi"/>
                <w:b/>
                <w:sz w:val="20"/>
                <w:szCs w:val="20"/>
              </w:rPr>
              <w:t>acue</w:t>
            </w:r>
            <w:r w:rsidR="00432DC5" w:rsidRPr="006F1171">
              <w:rPr>
                <w:rFonts w:asciiTheme="minorHAnsi" w:hAnsiTheme="minorHAnsi" w:cstheme="minorHAnsi"/>
                <w:b/>
                <w:sz w:val="20"/>
                <w:szCs w:val="20"/>
              </w:rPr>
              <w:t>.ro</w:t>
            </w:r>
            <w:proofErr w:type="spellEnd"/>
          </w:p>
          <w:p w:rsidR="00346DA8" w:rsidRPr="006F1171" w:rsidRDefault="0058071C" w:rsidP="00432DC5">
            <w:pPr>
              <w:spacing w:after="0" w:line="240" w:lineRule="auto"/>
              <w:rPr>
                <w:rFonts w:asciiTheme="minorHAnsi" w:hAnsiTheme="minorHAnsi" w:cstheme="minorHAnsi"/>
                <w:b/>
                <w:sz w:val="20"/>
                <w:szCs w:val="20"/>
              </w:rPr>
            </w:pPr>
            <w:r w:rsidRPr="006F1171">
              <w:rPr>
                <w:rFonts w:asciiTheme="minorHAnsi" w:hAnsiTheme="minorHAnsi" w:cstheme="minorHAnsi"/>
                <w:b/>
                <w:sz w:val="20"/>
                <w:szCs w:val="20"/>
              </w:rPr>
              <w:t>15</w:t>
            </w:r>
            <w:r w:rsidR="00432DC5" w:rsidRPr="006F1171">
              <w:rPr>
                <w:rFonts w:asciiTheme="minorHAnsi" w:hAnsiTheme="minorHAnsi" w:cstheme="minorHAnsi"/>
                <w:b/>
                <w:sz w:val="20"/>
                <w:szCs w:val="20"/>
              </w:rPr>
              <w:t>.09.2015</w:t>
            </w:r>
          </w:p>
          <w:p w:rsidR="00086DD5" w:rsidRPr="006F1171" w:rsidRDefault="00086DD5" w:rsidP="00086DD5">
            <w:pPr>
              <w:spacing w:after="0" w:line="240" w:lineRule="auto"/>
              <w:rPr>
                <w:rFonts w:asciiTheme="minorHAnsi" w:hAnsiTheme="minorHAnsi" w:cstheme="minorHAnsi"/>
                <w:b/>
                <w:sz w:val="20"/>
                <w:szCs w:val="20"/>
              </w:rPr>
            </w:pPr>
          </w:p>
        </w:tc>
        <w:tc>
          <w:tcPr>
            <w:tcW w:w="6390" w:type="dxa"/>
          </w:tcPr>
          <w:p w:rsidR="006F1171" w:rsidRPr="006F1171" w:rsidRDefault="008F1BF3"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Pr>
                <w:rFonts w:asciiTheme="minorHAnsi" w:eastAsia="Times New Roman" w:hAnsiTheme="minorHAnsi" w:cstheme="minorHAnsi"/>
                <w:color w:val="000000"/>
                <w:sz w:val="20"/>
                <w:szCs w:val="20"/>
                <w:lang w:val="it-IT"/>
              </w:rPr>
              <w:t>1.</w:t>
            </w:r>
            <w:r w:rsidR="006F1171">
              <w:rPr>
                <w:rFonts w:asciiTheme="minorHAnsi" w:eastAsia="Times New Roman" w:hAnsiTheme="minorHAnsi" w:cstheme="minorHAnsi"/>
                <w:color w:val="000000"/>
                <w:sz w:val="20"/>
                <w:szCs w:val="20"/>
                <w:lang w:val="it-IT"/>
              </w:rPr>
              <w:t xml:space="preserve">Se solicita </w:t>
            </w:r>
            <w:r w:rsidR="006F1171" w:rsidRPr="006F1171">
              <w:rPr>
                <w:rFonts w:asciiTheme="minorHAnsi" w:eastAsia="Times New Roman" w:hAnsiTheme="minorHAnsi" w:cstheme="minorHAnsi"/>
                <w:color w:val="000000"/>
                <w:sz w:val="20"/>
                <w:szCs w:val="20"/>
                <w:lang w:val="it-IT"/>
              </w:rPr>
              <w:t>preciz</w:t>
            </w:r>
            <w:r w:rsidR="006F1171">
              <w:rPr>
                <w:rFonts w:asciiTheme="minorHAnsi" w:eastAsia="Times New Roman" w:hAnsiTheme="minorHAnsi" w:cstheme="minorHAnsi"/>
                <w:color w:val="000000"/>
                <w:sz w:val="20"/>
                <w:szCs w:val="20"/>
                <w:lang w:val="it-IT"/>
              </w:rPr>
              <w:t>area</w:t>
            </w:r>
            <w:r w:rsidR="006F1171" w:rsidRPr="006F1171">
              <w:rPr>
                <w:rFonts w:asciiTheme="minorHAnsi" w:eastAsia="Times New Roman" w:hAnsiTheme="minorHAnsi" w:cstheme="minorHAnsi"/>
                <w:color w:val="000000"/>
                <w:sz w:val="20"/>
                <w:szCs w:val="20"/>
                <w:lang w:val="it-IT"/>
              </w:rPr>
              <w:t xml:space="preserve"> cot</w:t>
            </w:r>
            <w:r w:rsidR="006F1171">
              <w:rPr>
                <w:rFonts w:asciiTheme="minorHAnsi" w:eastAsia="Times New Roman" w:hAnsiTheme="minorHAnsi" w:cstheme="minorHAnsi"/>
                <w:color w:val="000000"/>
                <w:sz w:val="20"/>
                <w:szCs w:val="20"/>
                <w:lang w:val="it-IT"/>
              </w:rPr>
              <w:t xml:space="preserve">ei </w:t>
            </w:r>
            <w:r w:rsidR="006F1171" w:rsidRPr="006F1171">
              <w:rPr>
                <w:rFonts w:asciiTheme="minorHAnsi" w:eastAsia="Times New Roman" w:hAnsiTheme="minorHAnsi" w:cstheme="minorHAnsi"/>
                <w:color w:val="000000"/>
                <w:sz w:val="20"/>
                <w:szCs w:val="20"/>
                <w:lang w:val="it-IT"/>
              </w:rPr>
              <w:t>de finantare a proiectelor</w:t>
            </w:r>
          </w:p>
          <w:p w:rsidR="00D762CB" w:rsidRDefault="00D762CB" w:rsidP="001E1117">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p>
          <w:p w:rsidR="008F1BF3" w:rsidRPr="006F1171" w:rsidRDefault="008F1BF3" w:rsidP="001E1117">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b/>
                <w:color w:val="000000"/>
                <w:sz w:val="20"/>
                <w:szCs w:val="20"/>
                <w:lang w:val="it-IT"/>
              </w:rPr>
              <w:t>2.</w:t>
            </w:r>
            <w:r w:rsidRPr="001E1117">
              <w:rPr>
                <w:rFonts w:asciiTheme="minorHAnsi" w:eastAsia="Times New Roman" w:hAnsiTheme="minorHAnsi" w:cstheme="minorHAnsi"/>
                <w:color w:val="000000"/>
                <w:sz w:val="20"/>
                <w:szCs w:val="20"/>
                <w:lang w:val="it-IT"/>
              </w:rPr>
              <w:t>GS c</w:t>
            </w:r>
            <w:r w:rsidR="006F1171" w:rsidRPr="006F1171">
              <w:rPr>
                <w:rFonts w:asciiTheme="minorHAnsi" w:eastAsia="Times New Roman" w:hAnsiTheme="minorHAnsi" w:cstheme="minorHAnsi"/>
                <w:color w:val="000000"/>
                <w:sz w:val="20"/>
                <w:szCs w:val="20"/>
                <w:lang w:val="it-IT"/>
              </w:rPr>
              <w:t>ap. 1.3. Indicatori de program si de mediu</w:t>
            </w:r>
            <w:r w:rsidR="001E1117">
              <w:rPr>
                <w:rFonts w:asciiTheme="minorHAnsi" w:eastAsia="Times New Roman" w:hAnsiTheme="minorHAnsi" w:cstheme="minorHAnsi"/>
                <w:color w:val="000000"/>
                <w:sz w:val="20"/>
                <w:szCs w:val="20"/>
                <w:lang w:val="it-IT"/>
              </w:rPr>
              <w:t xml:space="preserve"> : </w:t>
            </w:r>
            <w:r w:rsidR="006F1171" w:rsidRPr="006F1171">
              <w:rPr>
                <w:rFonts w:asciiTheme="minorHAnsi" w:eastAsia="Times New Roman" w:hAnsiTheme="minorHAnsi" w:cstheme="minorHAnsi"/>
                <w:color w:val="000000"/>
                <w:sz w:val="20"/>
                <w:szCs w:val="20"/>
                <w:lang w:val="it-IT"/>
              </w:rPr>
              <w:t xml:space="preserve">Necesita revizuire. Pentru indicatorul de realizare imediata “ST modernizate/noi operationale pt. preluarea energiei produse din surse regenerabile” trebuie corectate ID-ul si UM. </w:t>
            </w:r>
            <w:r>
              <w:rPr>
                <w:rFonts w:asciiTheme="minorHAnsi" w:eastAsia="Times New Roman" w:hAnsiTheme="minorHAnsi" w:cstheme="minorHAnsi"/>
                <w:color w:val="000000"/>
                <w:sz w:val="20"/>
                <w:szCs w:val="20"/>
              </w:rPr>
              <w:t>S</w:t>
            </w:r>
            <w:r>
              <w:rPr>
                <w:rFonts w:asciiTheme="minorHAnsi" w:eastAsia="Times New Roman" w:hAnsiTheme="minorHAnsi" w:cstheme="minorHAnsi"/>
                <w:color w:val="000000"/>
                <w:sz w:val="20"/>
                <w:szCs w:val="20"/>
                <w:lang w:val="it-IT"/>
              </w:rPr>
              <w:t xml:space="preserve">e </w:t>
            </w:r>
            <w:r w:rsidRPr="006F1171">
              <w:rPr>
                <w:rFonts w:asciiTheme="minorHAnsi" w:eastAsia="Times New Roman" w:hAnsiTheme="minorHAnsi" w:cstheme="minorHAnsi"/>
                <w:color w:val="000000"/>
                <w:sz w:val="20"/>
                <w:szCs w:val="20"/>
                <w:lang w:val="it-IT"/>
              </w:rPr>
              <w:t>atrage atentia asupra faptului ca proiectele de intariri ale liniilor electrice in scopul facilitarii accesului in RED a energiei electrice produse din surse regenerabile nu au intotdeauna ca rezultat lucrari de modernizari in ST existente sau aparitia de noi ST.</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Prin urmare, </w:t>
            </w:r>
            <w:r w:rsidRPr="006F1171">
              <w:rPr>
                <w:rFonts w:asciiTheme="minorHAnsi" w:eastAsia="Times New Roman" w:hAnsiTheme="minorHAnsi" w:cstheme="minorHAnsi"/>
                <w:b/>
                <w:bCs/>
                <w:color w:val="000000"/>
                <w:sz w:val="20"/>
                <w:szCs w:val="20"/>
                <w:lang w:val="it-IT"/>
              </w:rPr>
              <w:t>indicatorul propus la cap. 1.3. nu este intotdeauna aplicabil pentru lucrarile de intariri linii</w:t>
            </w:r>
            <w:r w:rsidRPr="006F1171">
              <w:rPr>
                <w:rFonts w:asciiTheme="minorHAnsi" w:eastAsia="Times New Roman" w:hAnsiTheme="minorHAnsi" w:cstheme="minorHAnsi"/>
                <w:color w:val="000000"/>
                <w:sz w:val="20"/>
                <w:szCs w:val="20"/>
                <w:lang w:val="it-IT"/>
              </w:rPr>
              <w:t xml:space="preserve">. </w:t>
            </w:r>
            <w:r w:rsidR="008F1BF3">
              <w:rPr>
                <w:rFonts w:asciiTheme="minorHAnsi" w:eastAsia="Times New Roman" w:hAnsiTheme="minorHAnsi" w:cstheme="minorHAnsi"/>
                <w:color w:val="000000"/>
                <w:sz w:val="20"/>
                <w:szCs w:val="20"/>
                <w:lang w:val="it-IT"/>
              </w:rPr>
              <w:t>Se p</w:t>
            </w:r>
            <w:r w:rsidRPr="006F1171">
              <w:rPr>
                <w:rFonts w:asciiTheme="minorHAnsi" w:eastAsia="Times New Roman" w:hAnsiTheme="minorHAnsi" w:cstheme="minorHAnsi"/>
                <w:color w:val="000000"/>
                <w:sz w:val="20"/>
                <w:szCs w:val="20"/>
                <w:lang w:val="it-IT"/>
              </w:rPr>
              <w:t>ropune adaugarea urmatorilor indicatori relevanti in cadrul lucrarilor de intariri:</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w:t>
            </w:r>
            <w:del w:id="0" w:author="Carmen APopei" w:date="2015-10-20T10:22:00Z">
              <w:r w:rsidRPr="006F1171" w:rsidDel="00D762CB">
                <w:rPr>
                  <w:rFonts w:asciiTheme="minorHAnsi" w:eastAsia="Times New Roman" w:hAnsiTheme="minorHAnsi" w:cstheme="minorHAnsi"/>
                  <w:color w:val="000000"/>
                  <w:sz w:val="20"/>
                  <w:szCs w:val="20"/>
                  <w:lang w:val="it-IT"/>
                </w:rPr>
                <w:delText> Km linii IT modernizate prin lucrari de intarire</w:delText>
              </w:r>
            </w:del>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Km linii MT modernizate prin lucrari de intarire.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3.      GS cap. 2.2.2. – Eligibilitatea proiectului – pct. b – Propu</w:t>
            </w:r>
            <w:r w:rsidR="008F1BF3">
              <w:rPr>
                <w:rFonts w:asciiTheme="minorHAnsi" w:eastAsia="Times New Roman" w:hAnsiTheme="minorHAnsi" w:cstheme="minorHAnsi"/>
                <w:color w:val="000000"/>
                <w:sz w:val="20"/>
                <w:szCs w:val="20"/>
                <w:lang w:val="it-IT"/>
              </w:rPr>
              <w:t>nere ca</w:t>
            </w:r>
            <w:r w:rsidRPr="006F1171">
              <w:rPr>
                <w:rFonts w:asciiTheme="minorHAnsi" w:eastAsia="Times New Roman" w:hAnsiTheme="minorHAnsi" w:cstheme="minorHAnsi"/>
                <w:color w:val="000000"/>
                <w:sz w:val="20"/>
                <w:szCs w:val="20"/>
                <w:lang w:val="it-IT"/>
              </w:rPr>
              <w:t> </w:t>
            </w:r>
            <w:r w:rsidRPr="006F1171">
              <w:rPr>
                <w:rFonts w:asciiTheme="minorHAnsi" w:eastAsia="Times New Roman" w:hAnsiTheme="minorHAnsi" w:cstheme="minorHAnsi"/>
                <w:b/>
                <w:bCs/>
                <w:color w:val="000000"/>
                <w:sz w:val="20"/>
                <w:szCs w:val="20"/>
                <w:lang w:val="it-IT"/>
              </w:rPr>
              <w:t xml:space="preserve">durata de implementare a proiectului </w:t>
            </w:r>
            <w:r w:rsidR="008F1BF3">
              <w:rPr>
                <w:rFonts w:asciiTheme="minorHAnsi" w:eastAsia="Times New Roman" w:hAnsiTheme="minorHAnsi" w:cstheme="minorHAnsi"/>
                <w:b/>
                <w:bCs/>
                <w:color w:val="000000"/>
                <w:sz w:val="20"/>
                <w:szCs w:val="20"/>
                <w:lang w:val="it-IT"/>
              </w:rPr>
              <w:t xml:space="preserve">sa fie </w:t>
            </w:r>
            <w:r w:rsidRPr="006F1171">
              <w:rPr>
                <w:rFonts w:asciiTheme="minorHAnsi" w:eastAsia="Times New Roman" w:hAnsiTheme="minorHAnsi" w:cstheme="minorHAnsi"/>
                <w:b/>
                <w:bCs/>
                <w:color w:val="000000"/>
                <w:sz w:val="20"/>
                <w:szCs w:val="20"/>
                <w:lang w:val="it-IT"/>
              </w:rPr>
              <w:t>24 luni</w:t>
            </w:r>
            <w:r w:rsidRPr="006F1171">
              <w:rPr>
                <w:rFonts w:asciiTheme="minorHAnsi" w:eastAsia="Times New Roman" w:hAnsiTheme="minorHAnsi" w:cstheme="minorHAnsi"/>
                <w:color w:val="000000"/>
                <w:sz w:val="20"/>
                <w:szCs w:val="20"/>
                <w:lang w:val="it-IT"/>
              </w:rPr>
              <w:t> in loc de 18 luni.</w:t>
            </w:r>
          </w:p>
          <w:p w:rsidR="006F1171" w:rsidRPr="008D3635"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 xml:space="preserve">4.      În GS în cadrul cap. 2.1. Acțiuni finanțabile, dar și în cadrul cap. 2.2.3 Activități eligibile, în ceea ce privește următorul paragraf „Proiectele propuse vor viza lucrări de întărire a reţelei electrice în amonte de punctul </w:t>
            </w:r>
            <w:r w:rsidRPr="006F1171">
              <w:rPr>
                <w:rFonts w:asciiTheme="minorHAnsi" w:eastAsia="Times New Roman" w:hAnsiTheme="minorHAnsi" w:cstheme="minorHAnsi"/>
                <w:color w:val="000000"/>
                <w:sz w:val="20"/>
                <w:szCs w:val="20"/>
                <w:lang w:val="it-IT"/>
              </w:rPr>
              <w:lastRenderedPageBreak/>
              <w:t xml:space="preserve">de racordare pentru crearea condițiilor tehnice necesare racordării centralelor de producere a energiei electrice prin valorificarea resurselor regenerabile” </w:t>
            </w:r>
            <w:r w:rsidR="001E1117">
              <w:rPr>
                <w:rFonts w:asciiTheme="minorHAnsi" w:eastAsia="Times New Roman" w:hAnsiTheme="minorHAnsi" w:cstheme="minorHAnsi"/>
                <w:color w:val="000000"/>
                <w:sz w:val="20"/>
                <w:szCs w:val="20"/>
                <w:lang w:val="it-IT"/>
              </w:rPr>
              <w:t xml:space="preserve">se propune </w:t>
            </w:r>
            <w:r w:rsidRPr="006F1171">
              <w:rPr>
                <w:rFonts w:asciiTheme="minorHAnsi" w:eastAsia="Times New Roman" w:hAnsiTheme="minorHAnsi" w:cstheme="minorHAnsi"/>
                <w:color w:val="000000"/>
                <w:sz w:val="20"/>
                <w:szCs w:val="20"/>
                <w:lang w:val="it-IT"/>
              </w:rPr>
              <w:t>cu „</w:t>
            </w:r>
            <w:r w:rsidRPr="006F1171">
              <w:rPr>
                <w:rFonts w:asciiTheme="minorHAnsi" w:eastAsia="Times New Roman" w:hAnsiTheme="minorHAnsi" w:cstheme="minorHAnsi"/>
                <w:b/>
                <w:color w:val="000000"/>
                <w:sz w:val="20"/>
                <w:szCs w:val="20"/>
                <w:lang w:val="it-IT"/>
              </w:rPr>
              <w:t>precum și modernizări a rețelei electrice de distribuție în scopul preluării energiei din surse regenerabile în condiții de siguranță a funcționării rețelei energetice naționale</w:t>
            </w:r>
            <w:r w:rsidRPr="006F1171">
              <w:rPr>
                <w:rFonts w:asciiTheme="minorHAnsi" w:eastAsia="Times New Roman" w:hAnsiTheme="minorHAnsi" w:cstheme="minorHAnsi"/>
                <w:color w:val="000000"/>
                <w:sz w:val="20"/>
                <w:szCs w:val="20"/>
                <w:lang w:val="it-IT"/>
              </w:rPr>
              <w:t xml:space="preserve">”. Totodată </w:t>
            </w:r>
            <w:r w:rsidR="001E1117">
              <w:rPr>
                <w:rFonts w:asciiTheme="minorHAnsi" w:eastAsia="Times New Roman" w:hAnsiTheme="minorHAnsi" w:cstheme="minorHAnsi"/>
                <w:color w:val="000000"/>
                <w:sz w:val="20"/>
                <w:szCs w:val="20"/>
                <w:lang w:val="it-IT"/>
              </w:rPr>
              <w:t>se</w:t>
            </w:r>
            <w:r w:rsidRPr="006F1171">
              <w:rPr>
                <w:rFonts w:asciiTheme="minorHAnsi" w:eastAsia="Times New Roman" w:hAnsiTheme="minorHAnsi" w:cstheme="minorHAnsi"/>
                <w:color w:val="000000"/>
                <w:sz w:val="20"/>
                <w:szCs w:val="20"/>
                <w:lang w:val="it-IT"/>
              </w:rPr>
              <w:t>mențio</w:t>
            </w:r>
            <w:r w:rsidR="001E1117">
              <w:rPr>
                <w:rFonts w:asciiTheme="minorHAnsi" w:eastAsia="Times New Roman" w:hAnsiTheme="minorHAnsi" w:cstheme="minorHAnsi"/>
                <w:color w:val="000000"/>
                <w:sz w:val="20"/>
                <w:szCs w:val="20"/>
                <w:lang w:val="it-IT"/>
              </w:rPr>
              <w:t xml:space="preserve">neaza </w:t>
            </w:r>
            <w:r w:rsidRPr="006F1171">
              <w:rPr>
                <w:rFonts w:asciiTheme="minorHAnsi" w:eastAsia="Times New Roman" w:hAnsiTheme="minorHAnsi" w:cstheme="minorHAnsi"/>
                <w:color w:val="000000"/>
                <w:sz w:val="20"/>
                <w:szCs w:val="20"/>
                <w:lang w:val="it-IT"/>
              </w:rPr>
              <w:t xml:space="preserve">că nu ar trebui ca solicitantul să fie limitat la „termenii și condițiile prevăzute în contractul de racordare încheiat cu producătorul de energie”. Din acest motiv </w:t>
            </w:r>
            <w:r w:rsidR="001E1117">
              <w:rPr>
                <w:rFonts w:asciiTheme="minorHAnsi" w:eastAsia="Times New Roman" w:hAnsiTheme="minorHAnsi" w:cstheme="minorHAnsi"/>
                <w:color w:val="000000"/>
                <w:sz w:val="20"/>
                <w:szCs w:val="20"/>
                <w:lang w:val="it-IT"/>
              </w:rPr>
              <w:t xml:space="preserve">se </w:t>
            </w:r>
            <w:r w:rsidRPr="006F1171">
              <w:rPr>
                <w:rFonts w:asciiTheme="minorHAnsi" w:eastAsia="Times New Roman" w:hAnsiTheme="minorHAnsi" w:cstheme="minorHAnsi"/>
                <w:color w:val="000000"/>
                <w:sz w:val="20"/>
                <w:szCs w:val="20"/>
                <w:lang w:val="it-IT"/>
              </w:rPr>
              <w:t>propune eliminarea acestei cerințe.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 xml:space="preserve">5.      În GS, în cadrul cap. 2.2.4. Prevederi privind eligibilitatea cheltuielilor, se specifică faptul că „Având în vedere că proiectele intră sub incidenţa ajutorului de stat (Regulamentul (UE) NR. 651/2014), cheltuielile vor fi considerate eligibile dacă sunt efectuate după data selectării de către AM / OI a proiectului pentru finantare (cu excepţia cheltuielilor legate de cumpărare de terenuri și lucrările pregătitoare, care pot fi efectuate înainte de selectarea proiectului pentru finanțare de către AMPOIM în vederea semnării contractului de finanțare”. </w:t>
            </w:r>
            <w:r w:rsidR="001E1117">
              <w:rPr>
                <w:rFonts w:asciiTheme="minorHAnsi" w:eastAsia="Times New Roman" w:hAnsiTheme="minorHAnsi" w:cstheme="minorHAnsi"/>
                <w:color w:val="000000"/>
                <w:sz w:val="20"/>
                <w:szCs w:val="20"/>
                <w:lang w:val="it-IT"/>
              </w:rPr>
              <w:t>Se solicita</w:t>
            </w:r>
            <w:r w:rsidRPr="006F1171">
              <w:rPr>
                <w:rFonts w:asciiTheme="minorHAnsi" w:eastAsia="Times New Roman" w:hAnsiTheme="minorHAnsi" w:cstheme="minorHAnsi"/>
                <w:color w:val="000000"/>
                <w:sz w:val="20"/>
                <w:szCs w:val="20"/>
                <w:lang w:val="it-IT"/>
              </w:rPr>
              <w:t xml:space="preserve"> specifica</w:t>
            </w:r>
            <w:r w:rsidR="001E1117">
              <w:rPr>
                <w:rFonts w:asciiTheme="minorHAnsi" w:eastAsia="Times New Roman" w:hAnsiTheme="minorHAnsi" w:cstheme="minorHAnsi"/>
                <w:color w:val="000000"/>
                <w:sz w:val="20"/>
                <w:szCs w:val="20"/>
                <w:lang w:val="it-IT"/>
              </w:rPr>
              <w:t>rea</w:t>
            </w:r>
            <w:r w:rsidRPr="006F1171">
              <w:rPr>
                <w:rFonts w:asciiTheme="minorHAnsi" w:eastAsia="Times New Roman" w:hAnsiTheme="minorHAnsi" w:cstheme="minorHAnsi"/>
                <w:color w:val="000000"/>
                <w:sz w:val="20"/>
                <w:szCs w:val="20"/>
                <w:lang w:val="it-IT"/>
              </w:rPr>
              <w:t xml:space="preserve"> dacă în componența lucrărilor pregătitoare</w:t>
            </w:r>
            <w:r w:rsidRPr="00D531AC">
              <w:rPr>
                <w:rFonts w:asciiTheme="minorHAnsi" w:eastAsia="Times New Roman" w:hAnsiTheme="minorHAnsi" w:cstheme="minorHAnsi"/>
                <w:color w:val="000000"/>
                <w:sz w:val="20"/>
                <w:szCs w:val="20"/>
                <w:lang w:val="it-IT"/>
              </w:rPr>
              <w:t>, sunt eligibile costuri de consultanță pentru întocmirea cererii de finanţare, sau doar elaborarea studiilor de fezabilitate.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6.      GS cap. 2.2.4. – Prevederi privind eligibilitatea cheltuielilor – In paragraful</w:t>
            </w:r>
            <w:r w:rsidR="001E1117" w:rsidRPr="001E1117">
              <w:rPr>
                <w:rFonts w:asciiTheme="minorHAnsi" w:eastAsia="Times New Roman" w:hAnsiTheme="minorHAnsi" w:cstheme="minorHAnsi"/>
                <w:color w:val="000000"/>
                <w:sz w:val="20"/>
                <w:szCs w:val="20"/>
                <w:lang w:val="it-IT"/>
              </w:rPr>
              <w:t xml:space="preserve">: </w:t>
            </w:r>
            <w:r w:rsidRPr="006F1171">
              <w:rPr>
                <w:rFonts w:asciiTheme="minorHAnsi" w:eastAsia="Times New Roman" w:hAnsiTheme="minorHAnsi" w:cstheme="minorHAnsi"/>
                <w:color w:val="000000"/>
                <w:sz w:val="20"/>
                <w:szCs w:val="20"/>
                <w:lang w:val="it-IT"/>
              </w:rPr>
              <w:t>“In interpretarea prevederilor cheltuielilor eligibile, precizam: Cheltuielile legate de retelele de utilitati, drumuri de acces, imprejmuiri si porti, cabine paza, gospodarii anexe, cladiri administrative etc, nu sunt eligibile conform regulilor de ajutor de stat”,</w:t>
            </w:r>
          </w:p>
          <w:p w:rsidR="006F1171" w:rsidRPr="006F1171" w:rsidRDefault="001E1117"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 xml:space="preserve">se </w:t>
            </w:r>
            <w:r w:rsidR="006F1171" w:rsidRPr="006F1171">
              <w:rPr>
                <w:rFonts w:asciiTheme="minorHAnsi" w:eastAsia="Times New Roman" w:hAnsiTheme="minorHAnsi" w:cstheme="minorHAnsi"/>
                <w:color w:val="000000"/>
                <w:sz w:val="20"/>
                <w:szCs w:val="20"/>
                <w:lang w:val="it-IT"/>
              </w:rPr>
              <w:t xml:space="preserve">propune </w:t>
            </w:r>
            <w:r>
              <w:rPr>
                <w:rFonts w:asciiTheme="minorHAnsi" w:eastAsia="Times New Roman" w:hAnsiTheme="minorHAnsi" w:cstheme="minorHAnsi"/>
                <w:color w:val="000000"/>
                <w:sz w:val="20"/>
                <w:szCs w:val="20"/>
                <w:lang w:val="it-IT"/>
              </w:rPr>
              <w:t>luarea</w:t>
            </w:r>
            <w:r w:rsidR="006F1171" w:rsidRPr="006F1171">
              <w:rPr>
                <w:rFonts w:asciiTheme="minorHAnsi" w:eastAsia="Times New Roman" w:hAnsiTheme="minorHAnsi" w:cstheme="minorHAnsi"/>
                <w:color w:val="000000"/>
                <w:sz w:val="20"/>
                <w:szCs w:val="20"/>
                <w:lang w:val="it-IT"/>
              </w:rPr>
              <w:t xml:space="preserve"> în considerare </w:t>
            </w:r>
            <w:r>
              <w:rPr>
                <w:rFonts w:asciiTheme="minorHAnsi" w:eastAsia="Times New Roman" w:hAnsiTheme="minorHAnsi" w:cstheme="minorHAnsi"/>
                <w:color w:val="000000"/>
                <w:sz w:val="20"/>
                <w:szCs w:val="20"/>
                <w:lang w:val="it-IT"/>
              </w:rPr>
              <w:t xml:space="preserve">a </w:t>
            </w:r>
            <w:r w:rsidR="006F1171" w:rsidRPr="006F1171">
              <w:rPr>
                <w:rFonts w:asciiTheme="minorHAnsi" w:eastAsia="Times New Roman" w:hAnsiTheme="minorHAnsi" w:cstheme="minorHAnsi"/>
                <w:color w:val="000000"/>
                <w:sz w:val="20"/>
                <w:szCs w:val="20"/>
                <w:lang w:val="it-IT"/>
              </w:rPr>
              <w:t>următoare</w:t>
            </w:r>
            <w:r>
              <w:rPr>
                <w:rFonts w:asciiTheme="minorHAnsi" w:eastAsia="Times New Roman" w:hAnsiTheme="minorHAnsi" w:cstheme="minorHAnsi"/>
                <w:color w:val="000000"/>
                <w:sz w:val="20"/>
                <w:szCs w:val="20"/>
                <w:lang w:val="it-IT"/>
              </w:rPr>
              <w:t>i</w:t>
            </w:r>
            <w:r w:rsidR="006F1171" w:rsidRPr="006F1171">
              <w:rPr>
                <w:rFonts w:asciiTheme="minorHAnsi" w:eastAsia="Times New Roman" w:hAnsiTheme="minorHAnsi" w:cstheme="minorHAnsi"/>
                <w:color w:val="000000"/>
                <w:sz w:val="20"/>
                <w:szCs w:val="20"/>
                <w:lang w:val="it-IT"/>
              </w:rPr>
              <w:t xml:space="preserve"> excepți</w:t>
            </w:r>
            <w:r>
              <w:rPr>
                <w:rFonts w:asciiTheme="minorHAnsi" w:eastAsia="Times New Roman" w:hAnsiTheme="minorHAnsi" w:cstheme="minorHAnsi"/>
                <w:color w:val="000000"/>
                <w:sz w:val="20"/>
                <w:szCs w:val="20"/>
                <w:lang w:val="it-IT"/>
              </w:rPr>
              <w:t>i</w:t>
            </w:r>
            <w:r w:rsidR="006F1171" w:rsidRPr="006F1171">
              <w:rPr>
                <w:rFonts w:asciiTheme="minorHAnsi" w:eastAsia="Times New Roman" w:hAnsiTheme="minorHAnsi" w:cstheme="minorHAnsi"/>
                <w:color w:val="000000"/>
                <w:sz w:val="20"/>
                <w:szCs w:val="20"/>
                <w:lang w:val="it-IT"/>
              </w:rPr>
              <w:t xml:space="preserve"> - construcții tehnologice necesare realizării investiției de bază și asigurării securității investiției și a personalului (exemplu: gard pentru securizare a stației)</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en-US"/>
              </w:rPr>
            </w:pPr>
            <w:r w:rsidRPr="006F1171">
              <w:rPr>
                <w:rFonts w:asciiTheme="minorHAnsi" w:eastAsia="Times New Roman" w:hAnsiTheme="minorHAnsi" w:cstheme="minorHAnsi"/>
                <w:color w:val="000000"/>
                <w:sz w:val="20"/>
                <w:szCs w:val="20"/>
                <w:lang w:val="it-IT"/>
              </w:rPr>
              <w:t>7.      Formularul cererii de finantare cap. B.12 – Indicatori – Trebuie revizuit, in corelare cu cap. 1.3. din GS</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xml:space="preserve">8.      Grila de verificare si evaluare – de completat punctajul minim pentru </w:t>
            </w:r>
            <w:r w:rsidRPr="006F1171">
              <w:rPr>
                <w:rFonts w:asciiTheme="minorHAnsi" w:eastAsia="Times New Roman" w:hAnsiTheme="minorHAnsi" w:cstheme="minorHAnsi"/>
                <w:color w:val="000000"/>
                <w:sz w:val="20"/>
                <w:szCs w:val="20"/>
                <w:lang w:val="it-IT"/>
              </w:rPr>
              <w:lastRenderedPageBreak/>
              <w:t>criteriile de evaluare tehnico-ec., astfel incat suma lor sa fie 80p</w:t>
            </w:r>
          </w:p>
          <w:p w:rsidR="00264B53" w:rsidRPr="00032912"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9.      Monitorizare si verificare - Ar fi necesare detalii concrete cu privire la partea de monitorizare si verificare pe perioada de implementare a proiectului , cat si post implementare, daca este cazul. De asemenea ar fi utile detalii despre procedura de calcul a eventualelor penalizari, sanctiuni, etc.</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10.   Unitatea de implementare a proiectului (UIP) si managementul de proiect :</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 xml:space="preserve">a.       Este necesara  definirea si indicarea structurii UIP. </w:t>
            </w:r>
            <w:r w:rsidR="001E1117">
              <w:rPr>
                <w:rFonts w:asciiTheme="minorHAnsi" w:eastAsia="Times New Roman" w:hAnsiTheme="minorHAnsi" w:cstheme="minorHAnsi"/>
                <w:color w:val="000000"/>
                <w:sz w:val="20"/>
                <w:szCs w:val="20"/>
                <w:lang w:val="it-IT"/>
              </w:rPr>
              <w:t>Se c</w:t>
            </w:r>
            <w:r w:rsidRPr="006F1171">
              <w:rPr>
                <w:rFonts w:asciiTheme="minorHAnsi" w:eastAsia="Times New Roman" w:hAnsiTheme="minorHAnsi" w:cstheme="minorHAnsi"/>
                <w:color w:val="000000"/>
                <w:sz w:val="20"/>
                <w:szCs w:val="20"/>
                <w:lang w:val="it-IT"/>
              </w:rPr>
              <w:t>onsidera ca cerintele cu privire la nivelul de studii si experienta din grila de evaluare (studii de specialitate, experienta in doua proiecte de investitii) nu pot fi aplicate tuturor membrilor echipei. De asemenea este nevoie sa se precizeze cum anume se va dovedi experienta pentru toti membrii echipei in functie de specificul functiei lor. Legat de managementul de proiect, trebuie avut in vedere ca nu in toate companiile exista practica functiei “manager de proiect” numit prin decizie.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b.      In anexa 1, punctul 9 se face referire la organigrama, insa nu este clar despre ce organigrama este vorba (a companiei, a proiectului).</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xml:space="preserve">c.       Din cum este ghidul formulat (activitati eligibile), </w:t>
            </w:r>
            <w:r w:rsidR="001E1117">
              <w:rPr>
                <w:rFonts w:asciiTheme="minorHAnsi" w:eastAsia="Times New Roman" w:hAnsiTheme="minorHAnsi" w:cstheme="minorHAnsi"/>
                <w:color w:val="000000"/>
                <w:sz w:val="20"/>
                <w:szCs w:val="20"/>
                <w:lang w:val="it-IT"/>
              </w:rPr>
              <w:t>se intelege</w:t>
            </w:r>
            <w:r w:rsidRPr="006F1171">
              <w:rPr>
                <w:rFonts w:asciiTheme="minorHAnsi" w:eastAsia="Times New Roman" w:hAnsiTheme="minorHAnsi" w:cstheme="minorHAnsi"/>
                <w:color w:val="000000"/>
                <w:sz w:val="20"/>
                <w:szCs w:val="20"/>
                <w:lang w:val="it-IT"/>
              </w:rPr>
              <w:t xml:space="preserve"> ca nu sunt eligibile cheltuielile de management de proiect, in acest caz </w:t>
            </w:r>
            <w:r w:rsidR="001E1117">
              <w:rPr>
                <w:rFonts w:asciiTheme="minorHAnsi" w:eastAsia="Times New Roman" w:hAnsiTheme="minorHAnsi" w:cstheme="minorHAnsi"/>
                <w:color w:val="000000"/>
                <w:sz w:val="20"/>
                <w:szCs w:val="20"/>
                <w:lang w:val="it-IT"/>
              </w:rPr>
              <w:t>se considera</w:t>
            </w:r>
            <w:r w:rsidRPr="006F1171">
              <w:rPr>
                <w:rFonts w:asciiTheme="minorHAnsi" w:eastAsia="Times New Roman" w:hAnsiTheme="minorHAnsi" w:cstheme="minorHAnsi"/>
                <w:color w:val="000000"/>
                <w:sz w:val="20"/>
                <w:szCs w:val="20"/>
                <w:lang w:val="it-IT"/>
              </w:rPr>
              <w:t xml:space="preserve"> ca punctul din formularul « fisa postului » ce se refera la remuneratie nu este relevant si </w:t>
            </w:r>
            <w:r w:rsidR="001E1117">
              <w:rPr>
                <w:rFonts w:asciiTheme="minorHAnsi" w:eastAsia="Times New Roman" w:hAnsiTheme="minorHAnsi" w:cstheme="minorHAnsi"/>
                <w:color w:val="000000"/>
                <w:sz w:val="20"/>
                <w:szCs w:val="20"/>
                <w:lang w:val="it-IT"/>
              </w:rPr>
              <w:t xml:space="preserve">se </w:t>
            </w:r>
            <w:r w:rsidRPr="006F1171">
              <w:rPr>
                <w:rFonts w:asciiTheme="minorHAnsi" w:eastAsia="Times New Roman" w:hAnsiTheme="minorHAnsi" w:cstheme="minorHAnsi"/>
                <w:color w:val="000000"/>
                <w:sz w:val="20"/>
                <w:szCs w:val="20"/>
                <w:lang w:val="it-IT"/>
              </w:rPr>
              <w:t>propune sa fie scos.</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11.   Numerotarea anexelor este necesar sa fie corelata cu cea de la sfarsitul GS</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12. </w:t>
            </w:r>
            <w:r w:rsidR="001E1117">
              <w:rPr>
                <w:rFonts w:asciiTheme="minorHAnsi" w:eastAsia="Times New Roman" w:hAnsiTheme="minorHAnsi" w:cstheme="minorHAnsi"/>
                <w:color w:val="000000"/>
                <w:sz w:val="20"/>
                <w:szCs w:val="20"/>
                <w:lang w:val="it-IT"/>
              </w:rPr>
              <w:t>Se p</w:t>
            </w:r>
            <w:r w:rsidRPr="006F1171">
              <w:rPr>
                <w:rFonts w:asciiTheme="minorHAnsi" w:eastAsia="Times New Roman" w:hAnsiTheme="minorHAnsi" w:cstheme="minorHAnsi"/>
                <w:color w:val="000000"/>
                <w:sz w:val="20"/>
                <w:szCs w:val="20"/>
                <w:lang w:val="it-IT"/>
              </w:rPr>
              <w:t>ropune</w:t>
            </w:r>
            <w:r w:rsidR="001E1117">
              <w:rPr>
                <w:rFonts w:asciiTheme="minorHAnsi" w:eastAsia="Times New Roman" w:hAnsiTheme="minorHAnsi" w:cstheme="minorHAnsi"/>
                <w:color w:val="000000"/>
                <w:sz w:val="20"/>
                <w:szCs w:val="20"/>
                <w:lang w:val="it-IT"/>
              </w:rPr>
              <w:t xml:space="preserve"> </w:t>
            </w:r>
            <w:r w:rsidRPr="006F1171">
              <w:rPr>
                <w:rFonts w:asciiTheme="minorHAnsi" w:eastAsia="Times New Roman" w:hAnsiTheme="minorHAnsi" w:cstheme="minorHAnsi"/>
                <w:color w:val="000000"/>
                <w:sz w:val="20"/>
                <w:szCs w:val="20"/>
                <w:lang w:val="it-IT"/>
              </w:rPr>
              <w:t>completarea în cadrul obiectivului specific din ghidului solicitantului, tipurile de resurse regenerabile „fotovoltaice, eoliene, hidroenergetice”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xml:space="preserve">13.   In GS cap. 2.1. Acțiuni finanțabile, este specificat faptul că „vor fi </w:t>
            </w:r>
            <w:r w:rsidRPr="006F1171">
              <w:rPr>
                <w:rFonts w:asciiTheme="minorHAnsi" w:eastAsia="Times New Roman" w:hAnsiTheme="minorHAnsi" w:cstheme="minorHAnsi"/>
                <w:color w:val="000000"/>
                <w:sz w:val="20"/>
                <w:szCs w:val="20"/>
                <w:lang w:val="it-IT"/>
              </w:rPr>
              <w:lastRenderedPageBreak/>
              <w:t xml:space="preserve">finanţate cu prioritate proiecte din rețele care includ conectarea capacităților de producere a energiei electrice prin valorificarea resurselor regenerabile, finanțate prin POS CCE 2007-2013”, iar la secțiunea 2.2.1. Eligibilitatea solicitanților, punctul 2. Criterii de eligibilitate a solicitanților, d), se specifică faptul că „solicitantul este operator de distribuție energie electrică care preia energia produsă prin valorificarea RES finanțat prin AP4, POS CCE (2007-2014)”. </w:t>
            </w:r>
            <w:r w:rsidR="001E1117">
              <w:rPr>
                <w:rFonts w:asciiTheme="minorHAnsi" w:eastAsia="Times New Roman" w:hAnsiTheme="minorHAnsi" w:cstheme="minorHAnsi"/>
                <w:color w:val="000000"/>
                <w:sz w:val="20"/>
                <w:szCs w:val="20"/>
                <w:lang w:val="it-IT"/>
              </w:rPr>
              <w:t xml:space="preserve">De clarificat </w:t>
            </w:r>
            <w:r w:rsidRPr="006F1171">
              <w:rPr>
                <w:rFonts w:asciiTheme="minorHAnsi" w:eastAsia="Times New Roman" w:hAnsiTheme="minorHAnsi" w:cstheme="minorHAnsi"/>
                <w:color w:val="000000"/>
                <w:sz w:val="20"/>
                <w:szCs w:val="20"/>
                <w:lang w:val="it-IT"/>
              </w:rPr>
              <w:t xml:space="preserve"> dacă preluarea de energiei electrice produsă prin valorificarea RES finantat prin AP4, POS CCE (2007-2013), este doar un criteriu de punctaj sau o condiție de eligibilitate.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xml:space="preserve">14.   GS cap. 2.5 Modalități de finanțare </w:t>
            </w:r>
            <w:r w:rsidR="001E1117">
              <w:rPr>
                <w:rFonts w:asciiTheme="minorHAnsi" w:eastAsia="Times New Roman" w:hAnsiTheme="minorHAnsi" w:cstheme="minorHAnsi"/>
                <w:color w:val="000000"/>
                <w:sz w:val="20"/>
                <w:szCs w:val="20"/>
                <w:lang w:val="it-IT"/>
              </w:rPr>
              <w:t>–</w:t>
            </w:r>
            <w:r w:rsidRPr="006F1171">
              <w:rPr>
                <w:rFonts w:asciiTheme="minorHAnsi" w:eastAsia="Times New Roman" w:hAnsiTheme="minorHAnsi" w:cstheme="minorHAnsi"/>
                <w:color w:val="000000"/>
                <w:sz w:val="20"/>
                <w:szCs w:val="20"/>
                <w:lang w:val="it-IT"/>
              </w:rPr>
              <w:t xml:space="preserve"> </w:t>
            </w:r>
            <w:r w:rsidR="001E1117">
              <w:rPr>
                <w:rFonts w:asciiTheme="minorHAnsi" w:eastAsia="Times New Roman" w:hAnsiTheme="minorHAnsi" w:cstheme="minorHAnsi"/>
                <w:color w:val="000000"/>
                <w:sz w:val="20"/>
                <w:szCs w:val="20"/>
                <w:lang w:val="it-IT"/>
              </w:rPr>
              <w:t>de clarificat</w:t>
            </w:r>
            <w:r w:rsidRPr="006F1171">
              <w:rPr>
                <w:rFonts w:asciiTheme="minorHAnsi" w:eastAsia="Times New Roman" w:hAnsiTheme="minorHAnsi" w:cstheme="minorHAnsi"/>
                <w:color w:val="000000"/>
                <w:sz w:val="20"/>
                <w:szCs w:val="20"/>
                <w:lang w:val="it-IT"/>
              </w:rPr>
              <w:t xml:space="preserve"> modul de calcul profitului din exploatare aferent investiției.</w:t>
            </w:r>
          </w:p>
          <w:p w:rsidR="006F1171" w:rsidRPr="006F1171" w:rsidRDefault="001E1117"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De clarificat</w:t>
            </w:r>
            <w:r w:rsidR="006F1171" w:rsidRPr="006F1171">
              <w:rPr>
                <w:rFonts w:asciiTheme="minorHAnsi" w:eastAsia="Times New Roman" w:hAnsiTheme="minorHAnsi" w:cstheme="minorHAnsi"/>
                <w:color w:val="000000"/>
                <w:sz w:val="20"/>
                <w:szCs w:val="20"/>
                <w:lang w:val="it-IT"/>
              </w:rPr>
              <w:t xml:space="preserve"> c</w:t>
            </w:r>
            <w:r>
              <w:rPr>
                <w:rFonts w:asciiTheme="minorHAnsi" w:eastAsia="Times New Roman" w:hAnsiTheme="minorHAnsi" w:cstheme="minorHAnsi"/>
                <w:color w:val="000000"/>
                <w:sz w:val="20"/>
                <w:szCs w:val="20"/>
                <w:lang w:val="it-IT"/>
              </w:rPr>
              <w:t>e înseamnă venituri actualizate?</w:t>
            </w:r>
            <w:r w:rsidR="006F1171" w:rsidRPr="006F1171">
              <w:rPr>
                <w:rFonts w:asciiTheme="minorHAnsi" w:eastAsia="Times New Roman" w:hAnsiTheme="minorHAnsi" w:cstheme="minorHAnsi"/>
                <w:color w:val="000000"/>
                <w:sz w:val="20"/>
                <w:szCs w:val="20"/>
                <w:lang w:val="it-IT"/>
              </w:rPr>
              <w:t xml:space="preserve"> Care este termenul pentru care se vor calcula/actualiza aceste venituri? Care este metoda de calcul?</w:t>
            </w: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C49AF" w:rsidRDefault="006C49AF"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15.   Vă rugăm să precizați dacă același beneficiar poate să depună mai multe cereri de finanțare în cadrul aceluiași obiectiv specific.</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16.   </w:t>
            </w:r>
            <w:r w:rsidR="00C445A3">
              <w:rPr>
                <w:rFonts w:asciiTheme="minorHAnsi" w:eastAsia="Times New Roman" w:hAnsiTheme="minorHAnsi" w:cstheme="minorHAnsi"/>
                <w:color w:val="000000"/>
                <w:sz w:val="20"/>
                <w:szCs w:val="20"/>
                <w:lang w:val="it-IT"/>
              </w:rPr>
              <w:t>Soliictarea de</w:t>
            </w:r>
            <w:r w:rsidRPr="006F1171">
              <w:rPr>
                <w:rFonts w:asciiTheme="minorHAnsi" w:eastAsia="Times New Roman" w:hAnsiTheme="minorHAnsi" w:cstheme="minorHAnsi"/>
                <w:color w:val="000000"/>
                <w:sz w:val="20"/>
                <w:szCs w:val="20"/>
                <w:lang w:val="it-IT"/>
              </w:rPr>
              <w:t xml:space="preserve"> include</w:t>
            </w:r>
            <w:r w:rsidR="00C445A3">
              <w:rPr>
                <w:rFonts w:asciiTheme="minorHAnsi" w:eastAsia="Times New Roman" w:hAnsiTheme="minorHAnsi" w:cstheme="minorHAnsi"/>
                <w:color w:val="000000"/>
                <w:sz w:val="20"/>
                <w:szCs w:val="20"/>
                <w:lang w:val="it-IT"/>
              </w:rPr>
              <w:t>re</w:t>
            </w:r>
            <w:r w:rsidRPr="006F1171">
              <w:rPr>
                <w:rFonts w:asciiTheme="minorHAnsi" w:eastAsia="Times New Roman" w:hAnsiTheme="minorHAnsi" w:cstheme="minorHAnsi"/>
                <w:color w:val="000000"/>
                <w:sz w:val="20"/>
                <w:szCs w:val="20"/>
                <w:lang w:val="it-IT"/>
              </w:rPr>
              <w:t xml:space="preserve"> în ghid</w:t>
            </w:r>
            <w:r w:rsidR="00C445A3">
              <w:rPr>
                <w:rFonts w:asciiTheme="minorHAnsi" w:eastAsia="Times New Roman" w:hAnsiTheme="minorHAnsi" w:cstheme="minorHAnsi"/>
                <w:color w:val="000000"/>
                <w:sz w:val="20"/>
                <w:szCs w:val="20"/>
                <w:lang w:val="it-IT"/>
              </w:rPr>
              <w:t xml:space="preserve"> a</w:t>
            </w:r>
            <w:r w:rsidRPr="006F1171">
              <w:rPr>
                <w:rFonts w:asciiTheme="minorHAnsi" w:eastAsia="Times New Roman" w:hAnsiTheme="minorHAnsi" w:cstheme="minorHAnsi"/>
                <w:color w:val="000000"/>
                <w:sz w:val="20"/>
                <w:szCs w:val="20"/>
                <w:lang w:val="it-IT"/>
              </w:rPr>
              <w:t xml:space="preserve"> list</w:t>
            </w:r>
            <w:r w:rsidR="00C445A3">
              <w:rPr>
                <w:rFonts w:asciiTheme="minorHAnsi" w:eastAsia="Times New Roman" w:hAnsiTheme="minorHAnsi" w:cstheme="minorHAnsi"/>
                <w:color w:val="000000"/>
                <w:sz w:val="20"/>
                <w:szCs w:val="20"/>
                <w:lang w:val="it-IT"/>
              </w:rPr>
              <w:t>ei</w:t>
            </w:r>
            <w:r w:rsidRPr="006F1171">
              <w:rPr>
                <w:rFonts w:asciiTheme="minorHAnsi" w:eastAsia="Times New Roman" w:hAnsiTheme="minorHAnsi" w:cstheme="minorHAnsi"/>
                <w:color w:val="000000"/>
                <w:sz w:val="20"/>
                <w:szCs w:val="20"/>
                <w:lang w:val="it-IT"/>
              </w:rPr>
              <w:t xml:space="preserve"> complet</w:t>
            </w:r>
            <w:r w:rsidR="00C445A3">
              <w:rPr>
                <w:rFonts w:asciiTheme="minorHAnsi" w:eastAsia="Times New Roman" w:hAnsiTheme="minorHAnsi" w:cstheme="minorHAnsi"/>
                <w:color w:val="000000"/>
                <w:sz w:val="20"/>
                <w:szCs w:val="20"/>
                <w:lang w:val="it-IT"/>
              </w:rPr>
              <w:t>e</w:t>
            </w:r>
            <w:r w:rsidRPr="006F1171">
              <w:rPr>
                <w:rFonts w:asciiTheme="minorHAnsi" w:eastAsia="Times New Roman" w:hAnsiTheme="minorHAnsi" w:cstheme="minorHAnsi"/>
                <w:color w:val="000000"/>
                <w:sz w:val="20"/>
                <w:szCs w:val="20"/>
                <w:lang w:val="it-IT"/>
              </w:rPr>
              <w:t xml:space="preserve"> a cheltuielilor eligibile. Conform Sectiunii 2.2.4. Prevederi privind eligibilitatea cheltuielilor, </w:t>
            </w:r>
            <w:r w:rsidRPr="00E17A9D">
              <w:rPr>
                <w:rFonts w:asciiTheme="minorHAnsi" w:eastAsia="Times New Roman" w:hAnsiTheme="minorHAnsi" w:cstheme="minorHAnsi"/>
                <w:color w:val="000000"/>
                <w:sz w:val="20"/>
                <w:szCs w:val="20"/>
                <w:lang w:val="it-IT"/>
              </w:rPr>
              <w:t xml:space="preserve">Secțiunea „În plus, o cheltuială este eligibilă dacă:”, se specifică următoarele „se încadrează în lista categoriilor de cheltuieli eligibile </w:t>
            </w:r>
            <w:r w:rsidRPr="00E17A9D">
              <w:rPr>
                <w:rFonts w:asciiTheme="minorHAnsi" w:eastAsia="Times New Roman" w:hAnsiTheme="minorHAnsi" w:cstheme="minorHAnsi"/>
                <w:color w:val="000000"/>
                <w:sz w:val="20"/>
                <w:szCs w:val="20"/>
                <w:lang w:val="it-IT"/>
              </w:rPr>
              <w:lastRenderedPageBreak/>
              <w:t>aferente Axei Prioritare 6, OS 6.1, detaliate în formatul cererii de finanțare” iar această listă nu se regaseste in cererea de finanțare.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 xml:space="preserve">17.   În cadrul Anexei 5, Grilă de verificare și evaluare a cererilor de finanțare, punctul ”2.2.4. Analiza financiară a fost corect întocmită:”, - </w:t>
            </w:r>
            <w:r w:rsidR="008534AD">
              <w:rPr>
                <w:rFonts w:asciiTheme="minorHAnsi" w:eastAsia="Times New Roman" w:hAnsiTheme="minorHAnsi" w:cstheme="minorHAnsi"/>
                <w:color w:val="000000"/>
                <w:sz w:val="20"/>
                <w:szCs w:val="20"/>
                <w:lang w:val="it-IT"/>
              </w:rPr>
              <w:t xml:space="preserve">se </w:t>
            </w:r>
            <w:r w:rsidRPr="006F1171">
              <w:rPr>
                <w:rFonts w:asciiTheme="minorHAnsi" w:eastAsia="Times New Roman" w:hAnsiTheme="minorHAnsi" w:cstheme="minorHAnsi"/>
                <w:color w:val="000000"/>
                <w:sz w:val="20"/>
                <w:szCs w:val="20"/>
                <w:lang w:val="it-IT"/>
              </w:rPr>
              <w:t>propune</w:t>
            </w:r>
            <w:r w:rsidR="00C13F05">
              <w:rPr>
                <w:rFonts w:asciiTheme="minorHAnsi" w:eastAsia="Times New Roman" w:hAnsiTheme="minorHAnsi" w:cstheme="minorHAnsi"/>
                <w:color w:val="000000"/>
                <w:sz w:val="20"/>
                <w:szCs w:val="20"/>
                <w:lang w:val="it-IT"/>
              </w:rPr>
              <w:t xml:space="preserve"> </w:t>
            </w:r>
            <w:r w:rsidRPr="006F1171">
              <w:rPr>
                <w:rFonts w:asciiTheme="minorHAnsi" w:eastAsia="Times New Roman" w:hAnsiTheme="minorHAnsi" w:cstheme="minorHAnsi"/>
                <w:color w:val="000000"/>
                <w:sz w:val="20"/>
                <w:szCs w:val="20"/>
                <w:lang w:val="it-IT"/>
              </w:rPr>
              <w:t>defalcarea punctajului pe fiecare subcriteriu, similar cu grila de la OS 6.3</w:t>
            </w:r>
          </w:p>
          <w:p w:rsidR="006F1171" w:rsidRPr="008D3635"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xml:space="preserve">18.   În cadrul Anexei 5, Grilă de verificare și evaluare a cererilor de finanțare, punctul „2.4. Existența principalelor avize relevante pentru proiect” suma subcriteriilor nu are ca rezultat punctajul menționat la criteriul principal. De asemenea nu este clar dacă  subcriteriul „Există contractele de racordare la depunerea CRF” are numărul 2.4.2, ori este un subcriteriu la 2.4.1. </w:t>
            </w:r>
            <w:r w:rsidR="008534AD">
              <w:rPr>
                <w:rFonts w:asciiTheme="minorHAnsi" w:eastAsia="Times New Roman" w:hAnsiTheme="minorHAnsi" w:cstheme="minorHAnsi"/>
                <w:color w:val="000000"/>
                <w:sz w:val="20"/>
                <w:szCs w:val="20"/>
                <w:lang w:val="it-IT"/>
              </w:rPr>
              <w:t>De clarificat</w:t>
            </w:r>
            <w:r w:rsidRPr="006F1171">
              <w:rPr>
                <w:rFonts w:asciiTheme="minorHAnsi" w:eastAsia="Times New Roman" w:hAnsiTheme="minorHAnsi" w:cstheme="minorHAnsi"/>
                <w:color w:val="000000"/>
                <w:sz w:val="20"/>
                <w:szCs w:val="20"/>
                <w:lang w:val="it-IT"/>
              </w:rPr>
              <w:t xml:space="preserve"> aceste aspecte.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 xml:space="preserve">19.   În cadrul Anexei 5, Grilă de verificare și evaluare a cererilor de finanțare, punctul „2.4. Existența principalelor avize relevante pentru proiect”, la ultimul subcriteriu „Există contractele de racordare la depunerea CRF” </w:t>
            </w:r>
            <w:r w:rsidR="008534AD">
              <w:rPr>
                <w:rFonts w:asciiTheme="minorHAnsi" w:eastAsia="Times New Roman" w:hAnsiTheme="minorHAnsi" w:cstheme="minorHAnsi"/>
                <w:color w:val="000000"/>
                <w:sz w:val="20"/>
                <w:szCs w:val="20"/>
                <w:lang w:val="it-IT"/>
              </w:rPr>
              <w:t>de  clarificat</w:t>
            </w:r>
            <w:r w:rsidRPr="006F1171">
              <w:rPr>
                <w:rFonts w:asciiTheme="minorHAnsi" w:eastAsia="Times New Roman" w:hAnsiTheme="minorHAnsi" w:cstheme="minorHAnsi"/>
                <w:color w:val="000000"/>
                <w:sz w:val="20"/>
                <w:szCs w:val="20"/>
                <w:lang w:val="it-IT"/>
              </w:rPr>
              <w:t xml:space="preserve"> dacă se face referire la contractele de racordare la posturile vizate în proiect, pentru preluarea energiei din centrale finanțate POSCCE.</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20.   </w:t>
            </w:r>
            <w:r w:rsidR="008534AD">
              <w:rPr>
                <w:rFonts w:asciiTheme="minorHAnsi" w:eastAsia="Times New Roman" w:hAnsiTheme="minorHAnsi" w:cstheme="minorHAnsi"/>
                <w:color w:val="000000"/>
                <w:sz w:val="20"/>
                <w:szCs w:val="20"/>
                <w:lang w:val="it-IT"/>
              </w:rPr>
              <w:t>Se considera ca</w:t>
            </w:r>
            <w:r w:rsidRPr="006F1171">
              <w:rPr>
                <w:rFonts w:asciiTheme="minorHAnsi" w:eastAsia="Times New Roman" w:hAnsiTheme="minorHAnsi" w:cstheme="minorHAnsi"/>
                <w:color w:val="000000"/>
                <w:sz w:val="20"/>
                <w:szCs w:val="20"/>
                <w:lang w:val="it-IT"/>
              </w:rPr>
              <w:t>, în cadrul Anexei 5, Grilă de verificare și evaluare a cererilor de finanțare, punctul „2.4. Existența principalelor avize relevante pentru proiect”, la subcriteriu 2.4.1, criteriul care prevede că „Există autorizaţia de construire la depunerea CRF”, este un criteriu abuziv.</w:t>
            </w:r>
          </w:p>
          <w:p w:rsidR="006F1171" w:rsidRP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sidRPr="006F1171">
              <w:rPr>
                <w:rFonts w:asciiTheme="minorHAnsi" w:eastAsia="Times New Roman" w:hAnsiTheme="minorHAnsi" w:cstheme="minorHAnsi"/>
                <w:color w:val="000000"/>
                <w:sz w:val="20"/>
                <w:szCs w:val="20"/>
                <w:lang w:val="it-IT"/>
              </w:rPr>
              <w:t>21.   În cadrul formularului Cererii de finanțare, la Sectiunea C.2 în tabelul surselor de finanțare lipsește contribuția beneficiarului la cheltuieli eligibile (I.1.3). De asemenea, TVA aferentă cheltuielilor eligibile a fost inclusă de două ori, atât la I.1 cât și la I.2.</w:t>
            </w:r>
          </w:p>
          <w:p w:rsidR="006F1171" w:rsidRDefault="006F1171"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F1171">
              <w:rPr>
                <w:rFonts w:asciiTheme="minorHAnsi" w:eastAsia="Times New Roman" w:hAnsiTheme="minorHAnsi" w:cstheme="minorHAnsi"/>
                <w:color w:val="000000"/>
                <w:sz w:val="20"/>
                <w:szCs w:val="20"/>
                <w:lang w:val="it-IT"/>
              </w:rPr>
              <w:t xml:space="preserve">22.   În cadrul Anexei 3.7 Model buget, </w:t>
            </w:r>
            <w:r w:rsidR="008534AD">
              <w:rPr>
                <w:rFonts w:asciiTheme="minorHAnsi" w:eastAsia="Times New Roman" w:hAnsiTheme="minorHAnsi" w:cstheme="minorHAnsi"/>
                <w:color w:val="000000"/>
                <w:sz w:val="20"/>
                <w:szCs w:val="20"/>
                <w:lang w:val="it-IT"/>
              </w:rPr>
              <w:t>de clarificat</w:t>
            </w:r>
            <w:r w:rsidRPr="006F1171">
              <w:rPr>
                <w:rFonts w:asciiTheme="minorHAnsi" w:eastAsia="Times New Roman" w:hAnsiTheme="minorHAnsi" w:cstheme="minorHAnsi"/>
                <w:color w:val="000000"/>
                <w:sz w:val="20"/>
                <w:szCs w:val="20"/>
                <w:lang w:val="it-IT"/>
              </w:rPr>
              <w:t xml:space="preserve"> relevanța codului SMIS în cadrul acestui tabel - coloana C. De asemenea </w:t>
            </w:r>
            <w:r w:rsidR="008534AD">
              <w:rPr>
                <w:rFonts w:asciiTheme="minorHAnsi" w:eastAsia="Times New Roman" w:hAnsiTheme="minorHAnsi" w:cstheme="minorHAnsi"/>
                <w:color w:val="000000"/>
                <w:sz w:val="20"/>
                <w:szCs w:val="20"/>
                <w:lang w:val="it-IT"/>
              </w:rPr>
              <w:t>de clarificat</w:t>
            </w:r>
            <w:r w:rsidRPr="006F1171">
              <w:rPr>
                <w:rFonts w:asciiTheme="minorHAnsi" w:eastAsia="Times New Roman" w:hAnsiTheme="minorHAnsi" w:cstheme="minorHAnsi"/>
                <w:color w:val="000000"/>
                <w:sz w:val="20"/>
                <w:szCs w:val="20"/>
                <w:lang w:val="it-IT"/>
              </w:rPr>
              <w:t xml:space="preserve"> despre ce cod SMIS este vorba având în vedere că la depunerea Cererii de finanţare </w:t>
            </w:r>
            <w:r w:rsidRPr="006F1171">
              <w:rPr>
                <w:rFonts w:asciiTheme="minorHAnsi" w:eastAsia="Times New Roman" w:hAnsiTheme="minorHAnsi" w:cstheme="minorHAnsi"/>
                <w:color w:val="000000"/>
                <w:sz w:val="20"/>
                <w:szCs w:val="20"/>
                <w:lang w:val="it-IT"/>
              </w:rPr>
              <w:lastRenderedPageBreak/>
              <w:t>proiectul încă nu are alocat un cod SMIS.</w:t>
            </w:r>
          </w:p>
          <w:p w:rsidR="007D0143" w:rsidRPr="007D0143" w:rsidRDefault="00B522CB" w:rsidP="007D0143">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Pr>
                <w:rFonts w:asciiTheme="minorHAnsi" w:eastAsia="Times New Roman" w:hAnsiTheme="minorHAnsi" w:cstheme="minorHAnsi"/>
                <w:color w:val="000000"/>
                <w:sz w:val="20"/>
                <w:szCs w:val="20"/>
                <w:lang w:val="it-IT"/>
              </w:rPr>
              <w:t>23.</w:t>
            </w:r>
            <w:r w:rsidR="007D0143" w:rsidRPr="007D0143">
              <w:rPr>
                <w:rFonts w:asciiTheme="minorHAnsi" w:eastAsia="Times New Roman" w:hAnsiTheme="minorHAnsi" w:cstheme="minorHAnsi"/>
                <w:color w:val="000000"/>
                <w:sz w:val="20"/>
                <w:szCs w:val="20"/>
                <w:lang w:val="fr-FR"/>
              </w:rPr>
              <w:t xml:space="preserve"> In </w:t>
            </w:r>
            <w:proofErr w:type="spellStart"/>
            <w:r w:rsidR="007D0143" w:rsidRPr="007D0143">
              <w:rPr>
                <w:rFonts w:asciiTheme="minorHAnsi" w:eastAsia="Times New Roman" w:hAnsiTheme="minorHAnsi" w:cstheme="minorHAnsi"/>
                <w:color w:val="000000"/>
                <w:sz w:val="20"/>
                <w:szCs w:val="20"/>
                <w:lang w:val="fr-FR"/>
              </w:rPr>
              <w:t>Grila</w:t>
            </w:r>
            <w:proofErr w:type="spellEnd"/>
            <w:r w:rsidR="007D0143" w:rsidRPr="007D0143">
              <w:rPr>
                <w:rFonts w:asciiTheme="minorHAnsi" w:eastAsia="Times New Roman" w:hAnsiTheme="minorHAnsi" w:cstheme="minorHAnsi"/>
                <w:color w:val="000000"/>
                <w:sz w:val="20"/>
                <w:szCs w:val="20"/>
                <w:lang w:val="fr-FR"/>
              </w:rPr>
              <w:t xml:space="preserve"> de </w:t>
            </w:r>
            <w:proofErr w:type="spellStart"/>
            <w:r w:rsidR="007D0143" w:rsidRPr="007D0143">
              <w:rPr>
                <w:rFonts w:asciiTheme="minorHAnsi" w:eastAsia="Times New Roman" w:hAnsiTheme="minorHAnsi" w:cstheme="minorHAnsi"/>
                <w:color w:val="000000"/>
                <w:sz w:val="20"/>
                <w:szCs w:val="20"/>
                <w:lang w:val="fr-FR"/>
              </w:rPr>
              <w:t>verificare</w:t>
            </w:r>
            <w:proofErr w:type="spellEnd"/>
            <w:r w:rsidR="007D0143" w:rsidRPr="007D0143">
              <w:rPr>
                <w:rFonts w:asciiTheme="minorHAnsi" w:eastAsia="Times New Roman" w:hAnsiTheme="minorHAnsi" w:cstheme="minorHAnsi"/>
                <w:color w:val="000000"/>
                <w:sz w:val="20"/>
                <w:szCs w:val="20"/>
                <w:lang w:val="fr-FR"/>
              </w:rPr>
              <w:t xml:space="preserve"> si </w:t>
            </w:r>
            <w:proofErr w:type="spellStart"/>
            <w:r w:rsidR="007D0143" w:rsidRPr="007D0143">
              <w:rPr>
                <w:rFonts w:asciiTheme="minorHAnsi" w:eastAsia="Times New Roman" w:hAnsiTheme="minorHAnsi" w:cstheme="minorHAnsi"/>
                <w:color w:val="000000"/>
                <w:sz w:val="20"/>
                <w:szCs w:val="20"/>
                <w:lang w:val="fr-FR"/>
              </w:rPr>
              <w:t>evaluare</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lipseste</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punctajul</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minim</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pentru</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criteriile</w:t>
            </w:r>
            <w:proofErr w:type="spellEnd"/>
            <w:r w:rsidR="007D0143" w:rsidRPr="007D0143">
              <w:rPr>
                <w:rFonts w:asciiTheme="minorHAnsi" w:eastAsia="Times New Roman" w:hAnsiTheme="minorHAnsi" w:cstheme="minorHAnsi"/>
                <w:color w:val="000000"/>
                <w:sz w:val="20"/>
                <w:szCs w:val="20"/>
                <w:lang w:val="fr-FR"/>
              </w:rPr>
              <w:t xml:space="preserve"> de </w:t>
            </w:r>
            <w:proofErr w:type="spellStart"/>
            <w:r w:rsidR="007D0143" w:rsidRPr="007D0143">
              <w:rPr>
                <w:rFonts w:asciiTheme="minorHAnsi" w:eastAsia="Times New Roman" w:hAnsiTheme="minorHAnsi" w:cstheme="minorHAnsi"/>
                <w:color w:val="000000"/>
                <w:sz w:val="20"/>
                <w:szCs w:val="20"/>
                <w:lang w:val="fr-FR"/>
              </w:rPr>
              <w:t>evaluare</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tehnico-economica</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astfel</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incat</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suma</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lor</w:t>
            </w:r>
            <w:proofErr w:type="spellEnd"/>
            <w:r w:rsidR="007D0143" w:rsidRPr="007D0143">
              <w:rPr>
                <w:rFonts w:asciiTheme="minorHAnsi" w:eastAsia="Times New Roman" w:hAnsiTheme="minorHAnsi" w:cstheme="minorHAnsi"/>
                <w:color w:val="000000"/>
                <w:sz w:val="20"/>
                <w:szCs w:val="20"/>
                <w:lang w:val="fr-FR"/>
              </w:rPr>
              <w:t xml:space="preserve"> sa fie 80p</w:t>
            </w:r>
          </w:p>
          <w:p w:rsidR="007D0143" w:rsidRPr="007D0143" w:rsidRDefault="00B522CB" w:rsidP="007D0143">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r>
              <w:rPr>
                <w:rFonts w:asciiTheme="minorHAnsi" w:eastAsia="Times New Roman" w:hAnsiTheme="minorHAnsi" w:cstheme="minorHAnsi"/>
                <w:color w:val="000000"/>
                <w:sz w:val="20"/>
                <w:szCs w:val="20"/>
                <w:lang w:val="fr-FR"/>
              </w:rPr>
              <w:t xml:space="preserve">24. </w:t>
            </w:r>
            <w:r w:rsidR="007D0143" w:rsidRPr="007D0143">
              <w:rPr>
                <w:rFonts w:asciiTheme="minorHAnsi" w:eastAsia="Times New Roman" w:hAnsiTheme="minorHAnsi" w:cstheme="minorHAnsi"/>
                <w:color w:val="000000"/>
                <w:sz w:val="20"/>
                <w:szCs w:val="20"/>
                <w:lang w:val="fr-FR"/>
              </w:rPr>
              <w:t xml:space="preserve"> In </w:t>
            </w:r>
            <w:proofErr w:type="spellStart"/>
            <w:r w:rsidR="007D0143" w:rsidRPr="007D0143">
              <w:rPr>
                <w:rFonts w:asciiTheme="minorHAnsi" w:eastAsia="Times New Roman" w:hAnsiTheme="minorHAnsi" w:cstheme="minorHAnsi"/>
                <w:color w:val="000000"/>
                <w:sz w:val="20"/>
                <w:szCs w:val="20"/>
                <w:lang w:val="fr-FR"/>
              </w:rPr>
              <w:t>modelul</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contractului</w:t>
            </w:r>
            <w:proofErr w:type="spellEnd"/>
            <w:r w:rsidR="007D0143" w:rsidRPr="007D0143">
              <w:rPr>
                <w:rFonts w:asciiTheme="minorHAnsi" w:eastAsia="Times New Roman" w:hAnsiTheme="minorHAnsi" w:cstheme="minorHAnsi"/>
                <w:color w:val="000000"/>
                <w:sz w:val="20"/>
                <w:szCs w:val="20"/>
                <w:lang w:val="fr-FR"/>
              </w:rPr>
              <w:t xml:space="preserve"> de </w:t>
            </w:r>
            <w:proofErr w:type="spellStart"/>
            <w:r w:rsidR="007D0143" w:rsidRPr="007D0143">
              <w:rPr>
                <w:rFonts w:asciiTheme="minorHAnsi" w:eastAsia="Times New Roman" w:hAnsiTheme="minorHAnsi" w:cstheme="minorHAnsi"/>
                <w:color w:val="000000"/>
                <w:sz w:val="20"/>
                <w:szCs w:val="20"/>
                <w:lang w:val="fr-FR"/>
              </w:rPr>
              <w:t>finantare</w:t>
            </w:r>
            <w:proofErr w:type="spellEnd"/>
            <w:r w:rsidR="007D0143" w:rsidRPr="007D0143">
              <w:rPr>
                <w:rFonts w:asciiTheme="minorHAnsi" w:eastAsia="Times New Roman" w:hAnsiTheme="minorHAnsi" w:cstheme="minorHAnsi"/>
                <w:color w:val="000000"/>
                <w:sz w:val="20"/>
                <w:szCs w:val="20"/>
                <w:lang w:val="fr-FR"/>
              </w:rPr>
              <w:t xml:space="preserve">, la art.12 </w:t>
            </w:r>
            <w:proofErr w:type="spellStart"/>
            <w:r w:rsidR="007D0143" w:rsidRPr="007D0143">
              <w:rPr>
                <w:rFonts w:asciiTheme="minorHAnsi" w:eastAsia="Times New Roman" w:hAnsiTheme="minorHAnsi" w:cstheme="minorHAnsi"/>
                <w:color w:val="000000"/>
                <w:sz w:val="20"/>
                <w:szCs w:val="20"/>
                <w:lang w:val="fr-FR"/>
              </w:rPr>
              <w:t>Monitorizare</w:t>
            </w:r>
            <w:proofErr w:type="spellEnd"/>
            <w:r w:rsidR="007D0143" w:rsidRPr="007D0143">
              <w:rPr>
                <w:rFonts w:asciiTheme="minorHAnsi" w:eastAsia="Times New Roman" w:hAnsiTheme="minorHAnsi" w:cstheme="minorHAnsi"/>
                <w:color w:val="000000"/>
                <w:sz w:val="20"/>
                <w:szCs w:val="20"/>
                <w:lang w:val="fr-FR"/>
              </w:rPr>
              <w:t xml:space="preserve">, se face </w:t>
            </w:r>
            <w:proofErr w:type="spellStart"/>
            <w:r w:rsidR="007D0143" w:rsidRPr="007D0143">
              <w:rPr>
                <w:rFonts w:asciiTheme="minorHAnsi" w:eastAsia="Times New Roman" w:hAnsiTheme="minorHAnsi" w:cstheme="minorHAnsi"/>
                <w:color w:val="000000"/>
                <w:sz w:val="20"/>
                <w:szCs w:val="20"/>
                <w:lang w:val="fr-FR"/>
              </w:rPr>
              <w:t>referire</w:t>
            </w:r>
            <w:proofErr w:type="spellEnd"/>
            <w:r w:rsidR="007D0143" w:rsidRPr="007D0143">
              <w:rPr>
                <w:rFonts w:asciiTheme="minorHAnsi" w:eastAsia="Times New Roman" w:hAnsiTheme="minorHAnsi" w:cstheme="minorHAnsi"/>
                <w:color w:val="000000"/>
                <w:sz w:val="20"/>
                <w:szCs w:val="20"/>
                <w:lang w:val="fr-FR"/>
              </w:rPr>
              <w:t xml:space="preserve"> la </w:t>
            </w:r>
            <w:proofErr w:type="spellStart"/>
            <w:r w:rsidR="007D0143" w:rsidRPr="007D0143">
              <w:rPr>
                <w:rFonts w:asciiTheme="minorHAnsi" w:eastAsia="Times New Roman" w:hAnsiTheme="minorHAnsi" w:cstheme="minorHAnsi"/>
                <w:color w:val="000000"/>
                <w:sz w:val="20"/>
                <w:szCs w:val="20"/>
                <w:lang w:val="fr-FR"/>
              </w:rPr>
              <w:t>prevederile</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anexei</w:t>
            </w:r>
            <w:proofErr w:type="spellEnd"/>
            <w:r w:rsidR="007D0143" w:rsidRPr="007D0143">
              <w:rPr>
                <w:rFonts w:asciiTheme="minorHAnsi" w:eastAsia="Times New Roman" w:hAnsiTheme="minorHAnsi" w:cstheme="minorHAnsi"/>
                <w:color w:val="000000"/>
                <w:sz w:val="20"/>
                <w:szCs w:val="20"/>
                <w:lang w:val="fr-FR"/>
              </w:rPr>
              <w:t xml:space="preserve"> 8 – </w:t>
            </w:r>
            <w:proofErr w:type="spellStart"/>
            <w:r w:rsidR="007D0143" w:rsidRPr="007D0143">
              <w:rPr>
                <w:rFonts w:asciiTheme="minorHAnsi" w:eastAsia="Times New Roman" w:hAnsiTheme="minorHAnsi" w:cstheme="minorHAnsi"/>
                <w:color w:val="000000"/>
                <w:sz w:val="20"/>
                <w:szCs w:val="20"/>
                <w:lang w:val="fr-FR"/>
              </w:rPr>
              <w:t>Monitorizarea</w:t>
            </w:r>
            <w:proofErr w:type="spellEnd"/>
            <w:r w:rsidR="007D0143" w:rsidRPr="007D0143">
              <w:rPr>
                <w:rFonts w:asciiTheme="minorHAnsi" w:eastAsia="Times New Roman" w:hAnsiTheme="minorHAnsi" w:cstheme="minorHAnsi"/>
                <w:color w:val="000000"/>
                <w:sz w:val="20"/>
                <w:szCs w:val="20"/>
                <w:lang w:val="fr-FR"/>
              </w:rPr>
              <w:t xml:space="preserve"> si </w:t>
            </w:r>
            <w:proofErr w:type="spellStart"/>
            <w:r w:rsidR="007D0143" w:rsidRPr="007D0143">
              <w:rPr>
                <w:rFonts w:asciiTheme="minorHAnsi" w:eastAsia="Times New Roman" w:hAnsiTheme="minorHAnsi" w:cstheme="minorHAnsi"/>
                <w:color w:val="000000"/>
                <w:sz w:val="20"/>
                <w:szCs w:val="20"/>
                <w:lang w:val="fr-FR"/>
              </w:rPr>
              <w:t>raportarea</w:t>
            </w:r>
            <w:proofErr w:type="spellEnd"/>
            <w:r w:rsidR="007D0143" w:rsidRPr="007D0143">
              <w:rPr>
                <w:rFonts w:asciiTheme="minorHAnsi" w:eastAsia="Times New Roman" w:hAnsiTheme="minorHAnsi" w:cstheme="minorHAnsi"/>
                <w:color w:val="000000"/>
                <w:sz w:val="20"/>
                <w:szCs w:val="20"/>
                <w:lang w:val="fr-FR"/>
              </w:rPr>
              <w:t xml:space="preserve">, care nu a </w:t>
            </w:r>
            <w:proofErr w:type="spellStart"/>
            <w:r w:rsidR="007D0143" w:rsidRPr="007D0143">
              <w:rPr>
                <w:rFonts w:asciiTheme="minorHAnsi" w:eastAsia="Times New Roman" w:hAnsiTheme="minorHAnsi" w:cstheme="minorHAnsi"/>
                <w:color w:val="000000"/>
                <w:sz w:val="20"/>
                <w:szCs w:val="20"/>
                <w:lang w:val="fr-FR"/>
              </w:rPr>
              <w:t>fost</w:t>
            </w:r>
            <w:proofErr w:type="spellEnd"/>
            <w:r w:rsidR="007D0143" w:rsidRPr="007D0143">
              <w:rPr>
                <w:rFonts w:asciiTheme="minorHAnsi" w:eastAsia="Times New Roman" w:hAnsiTheme="minorHAnsi" w:cstheme="minorHAnsi"/>
                <w:color w:val="000000"/>
                <w:sz w:val="20"/>
                <w:szCs w:val="20"/>
                <w:lang w:val="fr-FR"/>
              </w:rPr>
              <w:t xml:space="preserve"> </w:t>
            </w:r>
            <w:proofErr w:type="spellStart"/>
            <w:r w:rsidR="007D0143" w:rsidRPr="007D0143">
              <w:rPr>
                <w:rFonts w:asciiTheme="minorHAnsi" w:eastAsia="Times New Roman" w:hAnsiTheme="minorHAnsi" w:cstheme="minorHAnsi"/>
                <w:color w:val="000000"/>
                <w:sz w:val="20"/>
                <w:szCs w:val="20"/>
                <w:lang w:val="fr-FR"/>
              </w:rPr>
              <w:t>transmisa</w:t>
            </w:r>
            <w:proofErr w:type="spellEnd"/>
          </w:p>
          <w:p w:rsidR="00385FF0" w:rsidRPr="00926920" w:rsidRDefault="00385FF0" w:rsidP="006F117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fr-FR"/>
              </w:rPr>
            </w:pPr>
          </w:p>
        </w:tc>
        <w:tc>
          <w:tcPr>
            <w:tcW w:w="2340" w:type="dxa"/>
          </w:tcPr>
          <w:p w:rsidR="007A3B9A" w:rsidRPr="006F1171" w:rsidRDefault="007A3B9A" w:rsidP="007A3B9A">
            <w:pPr>
              <w:spacing w:after="0" w:line="240" w:lineRule="auto"/>
              <w:jc w:val="both"/>
              <w:rPr>
                <w:rFonts w:asciiTheme="minorHAnsi" w:hAnsiTheme="minorHAnsi" w:cstheme="minorHAnsi"/>
                <w:sz w:val="20"/>
                <w:szCs w:val="20"/>
              </w:rPr>
            </w:pPr>
            <w:r w:rsidRPr="006F1171">
              <w:rPr>
                <w:rFonts w:asciiTheme="minorHAnsi" w:eastAsia="Times New Roman" w:hAnsiTheme="minorHAnsi" w:cstheme="minorHAnsi"/>
                <w:color w:val="000000"/>
                <w:sz w:val="20"/>
                <w:szCs w:val="20"/>
              </w:rPr>
              <w:lastRenderedPageBreak/>
              <w:t xml:space="preserve"> </w:t>
            </w:r>
          </w:p>
          <w:p w:rsidR="007A3B9A" w:rsidRPr="006F1171" w:rsidRDefault="007A3B9A" w:rsidP="007A3B9A">
            <w:pPr>
              <w:spacing w:after="0" w:line="240" w:lineRule="auto"/>
              <w:jc w:val="both"/>
              <w:rPr>
                <w:rFonts w:asciiTheme="minorHAnsi" w:hAnsiTheme="minorHAnsi" w:cstheme="minorHAnsi"/>
                <w:sz w:val="20"/>
                <w:szCs w:val="20"/>
              </w:rPr>
            </w:pPr>
          </w:p>
          <w:p w:rsidR="007A3B9A" w:rsidRDefault="007A3B9A" w:rsidP="007A3B9A">
            <w:pPr>
              <w:spacing w:after="0" w:line="240" w:lineRule="auto"/>
              <w:jc w:val="both"/>
              <w:rPr>
                <w:rFonts w:asciiTheme="minorHAnsi" w:eastAsia="Times New Roman" w:hAnsiTheme="minorHAnsi" w:cstheme="minorHAnsi"/>
                <w:color w:val="000000"/>
                <w:sz w:val="20"/>
                <w:szCs w:val="20"/>
              </w:rPr>
            </w:pPr>
          </w:p>
          <w:p w:rsidR="00D762CB" w:rsidRPr="006F1171" w:rsidRDefault="00D762CB"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eastAsia="Times New Roman" w:hAnsiTheme="minorHAnsi" w:cstheme="minorHAnsi"/>
                <w:color w:val="000000"/>
                <w:sz w:val="20"/>
                <w:szCs w:val="20"/>
              </w:rPr>
            </w:pPr>
          </w:p>
          <w:p w:rsidR="00D33A00" w:rsidRPr="006F1171" w:rsidRDefault="00D33A00" w:rsidP="007A3B9A">
            <w:pPr>
              <w:spacing w:after="0" w:line="240" w:lineRule="auto"/>
              <w:jc w:val="both"/>
              <w:rPr>
                <w:rFonts w:asciiTheme="minorHAnsi" w:eastAsia="Times New Roman" w:hAnsiTheme="minorHAnsi" w:cstheme="minorHAnsi"/>
                <w:color w:val="000000"/>
                <w:sz w:val="20"/>
                <w:szCs w:val="20"/>
              </w:rPr>
            </w:pPr>
          </w:p>
          <w:p w:rsidR="00D33A00" w:rsidRPr="006F1171" w:rsidRDefault="00D33A00" w:rsidP="007A3B9A">
            <w:pPr>
              <w:spacing w:after="0" w:line="240" w:lineRule="auto"/>
              <w:jc w:val="both"/>
              <w:rPr>
                <w:rFonts w:asciiTheme="minorHAnsi" w:eastAsia="Times New Roman" w:hAnsiTheme="minorHAnsi" w:cstheme="minorHAnsi"/>
                <w:color w:val="000000"/>
                <w:sz w:val="20"/>
                <w:szCs w:val="20"/>
              </w:rPr>
            </w:pPr>
          </w:p>
          <w:p w:rsidR="007A3B9A" w:rsidRPr="006F1171" w:rsidRDefault="007A3B9A" w:rsidP="007A3B9A">
            <w:pPr>
              <w:spacing w:after="0" w:line="240" w:lineRule="auto"/>
              <w:jc w:val="both"/>
              <w:rPr>
                <w:rFonts w:asciiTheme="minorHAnsi" w:hAnsiTheme="minorHAnsi" w:cstheme="minorHAnsi"/>
                <w:sz w:val="20"/>
                <w:szCs w:val="20"/>
              </w:rPr>
            </w:pPr>
          </w:p>
          <w:p w:rsidR="00346DA8" w:rsidRPr="006F1171" w:rsidRDefault="00346DA8" w:rsidP="00E109ED">
            <w:pPr>
              <w:spacing w:after="0" w:line="240" w:lineRule="auto"/>
              <w:jc w:val="both"/>
              <w:rPr>
                <w:rFonts w:asciiTheme="minorHAnsi" w:hAnsiTheme="minorHAnsi" w:cstheme="minorHAnsi"/>
                <w:sz w:val="20"/>
                <w:szCs w:val="20"/>
              </w:rPr>
            </w:pPr>
          </w:p>
        </w:tc>
        <w:tc>
          <w:tcPr>
            <w:tcW w:w="3951" w:type="dxa"/>
          </w:tcPr>
          <w:p w:rsidR="00346DA8" w:rsidRDefault="00346DA8"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71590F" w:rsidRDefault="0071590F" w:rsidP="00E109ED">
            <w:pPr>
              <w:rPr>
                <w:rFonts w:asciiTheme="minorHAnsi" w:hAnsiTheme="minorHAnsi" w:cstheme="minorHAnsi"/>
                <w:sz w:val="20"/>
                <w:szCs w:val="20"/>
              </w:rPr>
            </w:pPr>
          </w:p>
          <w:p w:rsidR="00264B53" w:rsidRPr="0071590F" w:rsidRDefault="0071590F" w:rsidP="00E109ED">
            <w:pPr>
              <w:rPr>
                <w:rFonts w:asciiTheme="minorHAnsi" w:hAnsiTheme="minorHAnsi" w:cstheme="minorHAnsi"/>
                <w:color w:val="FF0000"/>
                <w:sz w:val="20"/>
                <w:szCs w:val="20"/>
              </w:rPr>
            </w:pPr>
            <w:r w:rsidRPr="0071590F">
              <w:rPr>
                <w:rFonts w:asciiTheme="minorHAnsi" w:hAnsiTheme="minorHAnsi" w:cstheme="minorHAnsi"/>
                <w:color w:val="FF0000"/>
                <w:sz w:val="20"/>
                <w:szCs w:val="20"/>
              </w:rPr>
              <w:t>3. Propunere acceptata</w:t>
            </w: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F51731" w:rsidRDefault="00F51731" w:rsidP="00E109ED">
            <w:pPr>
              <w:rPr>
                <w:rFonts w:asciiTheme="minorHAnsi" w:hAnsiTheme="minorHAnsi" w:cstheme="minorHAnsi"/>
                <w:sz w:val="20"/>
                <w:szCs w:val="20"/>
              </w:rPr>
            </w:pPr>
          </w:p>
          <w:p w:rsidR="00264B53" w:rsidRPr="006C49AF" w:rsidRDefault="00A62D23" w:rsidP="00264B53">
            <w:pPr>
              <w:rPr>
                <w:sz w:val="20"/>
                <w:szCs w:val="20"/>
              </w:rPr>
            </w:pPr>
            <w:r>
              <w:rPr>
                <w:sz w:val="20"/>
                <w:szCs w:val="20"/>
              </w:rPr>
              <w:t xml:space="preserve">14. </w:t>
            </w:r>
            <w:r w:rsidR="00264B53" w:rsidRPr="006C49AF">
              <w:rPr>
                <w:sz w:val="20"/>
                <w:szCs w:val="20"/>
              </w:rPr>
              <w:t xml:space="preserve">Conform art. 48 din Regulamentul (CE) nr. 651/2014, </w:t>
            </w:r>
            <w:r w:rsidR="00264B53" w:rsidRPr="006C49AF">
              <w:rPr>
                <w:i/>
                <w:iCs/>
                <w:sz w:val="20"/>
                <w:szCs w:val="20"/>
                <w:u w:val="single"/>
              </w:rPr>
              <w:t>valoarea ajutorului de stat acordat nu poate depăşi diferenţa dintre costurile eligibile şi profitul din exploatare aferent investiției.</w:t>
            </w:r>
            <w:r w:rsidR="00264B53" w:rsidRPr="006C49AF">
              <w:rPr>
                <w:sz w:val="20"/>
                <w:szCs w:val="20"/>
                <w:u w:val="single"/>
              </w:rPr>
              <w:t xml:space="preserve"> </w:t>
            </w:r>
            <w:r w:rsidR="00264B53" w:rsidRPr="006C49AF">
              <w:rPr>
                <w:i/>
                <w:iCs/>
                <w:sz w:val="20"/>
                <w:szCs w:val="20"/>
                <w:u w:val="single"/>
              </w:rPr>
              <w:t xml:space="preserve">Profitul din exploatare se deduce din costurile eligibile ex-ante. </w:t>
            </w:r>
          </w:p>
          <w:p w:rsidR="00264B53" w:rsidRPr="00264B53" w:rsidRDefault="00264B53" w:rsidP="00264B53">
            <w:pPr>
              <w:spacing w:after="0" w:line="240" w:lineRule="auto"/>
              <w:rPr>
                <w:sz w:val="20"/>
                <w:szCs w:val="20"/>
              </w:rPr>
            </w:pPr>
            <w:r w:rsidRPr="00264B53">
              <w:rPr>
                <w:sz w:val="20"/>
                <w:szCs w:val="20"/>
              </w:rPr>
              <w:t xml:space="preserve">Diferenţa până la valoarea totală a proiectului se acoperă de către solicitant.  </w:t>
            </w:r>
          </w:p>
          <w:p w:rsidR="00264B53" w:rsidRPr="00264B53" w:rsidRDefault="00264B53" w:rsidP="00264B53">
            <w:pPr>
              <w:spacing w:after="0" w:line="240" w:lineRule="auto"/>
              <w:rPr>
                <w:sz w:val="20"/>
                <w:szCs w:val="20"/>
              </w:rPr>
            </w:pPr>
          </w:p>
          <w:p w:rsidR="00264B53" w:rsidRPr="00264B53" w:rsidRDefault="00264B53" w:rsidP="00264B53">
            <w:pPr>
              <w:spacing w:after="0" w:line="240" w:lineRule="auto"/>
              <w:rPr>
                <w:sz w:val="20"/>
                <w:szCs w:val="20"/>
              </w:rPr>
            </w:pPr>
            <w:r w:rsidRPr="00264B53">
              <w:rPr>
                <w:sz w:val="20"/>
                <w:szCs w:val="20"/>
              </w:rPr>
              <w:t xml:space="preserve">Profitul din exploatare reprezintă diferența dintre veniturile actualizate și valoarea actualizată a costurilor de exploatare pe durata de viață a investiției, în cazul în care această diferență este pozitivă. </w:t>
            </w:r>
          </w:p>
          <w:p w:rsidR="00264B53" w:rsidRPr="00264B53" w:rsidRDefault="00264B53" w:rsidP="00264B53">
            <w:pPr>
              <w:spacing w:after="0" w:line="240" w:lineRule="auto"/>
              <w:rPr>
                <w:sz w:val="20"/>
                <w:szCs w:val="20"/>
              </w:rPr>
            </w:pPr>
            <w:r w:rsidRPr="00264B53">
              <w:rPr>
                <w:sz w:val="20"/>
                <w:szCs w:val="20"/>
              </w:rPr>
              <w:t>Profitul din exploatare actualizat se va calcula după formula:</w:t>
            </w:r>
          </w:p>
          <w:p w:rsidR="00264B53" w:rsidRPr="00264B53" w:rsidRDefault="00264B53" w:rsidP="00264B53">
            <w:pPr>
              <w:spacing w:after="0" w:line="240" w:lineRule="auto"/>
              <w:rPr>
                <w:sz w:val="20"/>
                <w:szCs w:val="20"/>
              </w:rPr>
            </w:pPr>
            <w:r w:rsidRPr="00264B53">
              <w:rPr>
                <w:sz w:val="20"/>
                <w:szCs w:val="20"/>
              </w:rPr>
              <w:t xml:space="preserve">                                                                  </w:t>
            </w:r>
          </w:p>
          <w:p w:rsidR="00264B53" w:rsidRPr="00264B53" w:rsidRDefault="00264B53" w:rsidP="00264B53">
            <w:pPr>
              <w:spacing w:after="0" w:line="240" w:lineRule="auto"/>
              <w:rPr>
                <w:sz w:val="20"/>
                <w:szCs w:val="20"/>
                <w:lang w:val="en-US"/>
              </w:rPr>
            </w:pPr>
            <w:r w:rsidRPr="00264B53">
              <w:rPr>
                <w:noProof/>
                <w:sz w:val="20"/>
                <w:szCs w:val="20"/>
                <w:lang w:val="en-US"/>
              </w:rPr>
              <w:drawing>
                <wp:inline distT="0" distB="0" distL="0" distR="0" wp14:anchorId="7B6A14BD" wp14:editId="2FAA8362">
                  <wp:extent cx="2247900" cy="448945"/>
                  <wp:effectExtent l="0" t="0" r="0" b="8255"/>
                  <wp:docPr id="4" name="Imagine 1"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317675" cy="462880"/>
                          </a:xfrm>
                          <a:prstGeom prst="rect">
                            <a:avLst/>
                          </a:prstGeom>
                          <a:noFill/>
                          <a:ln>
                            <a:noFill/>
                          </a:ln>
                        </pic:spPr>
                      </pic:pic>
                    </a:graphicData>
                  </a:graphic>
                </wp:inline>
              </w:drawing>
            </w:r>
          </w:p>
          <w:p w:rsidR="00264B53" w:rsidRPr="00264B53" w:rsidRDefault="00264B53" w:rsidP="00264B53">
            <w:pPr>
              <w:spacing w:after="0" w:line="240" w:lineRule="auto"/>
              <w:rPr>
                <w:sz w:val="20"/>
                <w:szCs w:val="20"/>
                <w:lang w:val="en-US"/>
              </w:rPr>
            </w:pPr>
          </w:p>
          <w:p w:rsidR="00264B53" w:rsidRPr="00264B53" w:rsidRDefault="00264B53" w:rsidP="00264B53">
            <w:pPr>
              <w:spacing w:after="0" w:line="240" w:lineRule="auto"/>
              <w:rPr>
                <w:sz w:val="20"/>
                <w:szCs w:val="20"/>
                <w:lang w:val="en-US"/>
              </w:rPr>
            </w:pPr>
            <w:proofErr w:type="spellStart"/>
            <w:r w:rsidRPr="00264B53">
              <w:rPr>
                <w:sz w:val="20"/>
                <w:szCs w:val="20"/>
                <w:lang w:val="en-US"/>
              </w:rPr>
              <w:t>Unde</w:t>
            </w:r>
            <w:proofErr w:type="spellEnd"/>
            <w:r w:rsidRPr="00264B53">
              <w:rPr>
                <w:sz w:val="20"/>
                <w:szCs w:val="20"/>
                <w:lang w:val="en-US"/>
              </w:rPr>
              <w:t>:</w:t>
            </w:r>
          </w:p>
          <w:p w:rsidR="00264B53" w:rsidRPr="00264B53" w:rsidRDefault="00264B53" w:rsidP="00264B53">
            <w:pPr>
              <w:numPr>
                <w:ilvl w:val="0"/>
                <w:numId w:val="35"/>
              </w:numPr>
              <w:spacing w:after="0" w:line="240" w:lineRule="auto"/>
              <w:rPr>
                <w:sz w:val="20"/>
                <w:szCs w:val="20"/>
              </w:rPr>
            </w:pPr>
            <w:r w:rsidRPr="00264B53">
              <w:rPr>
                <w:sz w:val="20"/>
                <w:szCs w:val="20"/>
                <w:lang w:val="en-US"/>
              </w:rPr>
              <w:t> “</w:t>
            </w:r>
            <w:proofErr w:type="spellStart"/>
            <w:r w:rsidRPr="00264B53">
              <w:rPr>
                <w:i/>
                <w:iCs/>
                <w:sz w:val="20"/>
                <w:szCs w:val="20"/>
                <w:lang w:val="en-US"/>
              </w:rPr>
              <w:t>CFt</w:t>
            </w:r>
            <w:proofErr w:type="spellEnd"/>
            <w:r w:rsidRPr="00264B53">
              <w:rPr>
                <w:i/>
                <w:iCs/>
                <w:sz w:val="20"/>
                <w:szCs w:val="20"/>
                <w:lang w:val="en-US"/>
              </w:rPr>
              <w:t>”</w:t>
            </w:r>
            <w:r w:rsidRPr="00264B53">
              <w:rPr>
                <w:sz w:val="20"/>
                <w:szCs w:val="20"/>
                <w:lang w:val="en-US"/>
              </w:rPr>
              <w:t xml:space="preserve"> </w:t>
            </w:r>
            <w:proofErr w:type="spellStart"/>
            <w:r w:rsidRPr="00264B53">
              <w:rPr>
                <w:sz w:val="20"/>
                <w:szCs w:val="20"/>
                <w:lang w:val="en-US"/>
              </w:rPr>
              <w:t>este</w:t>
            </w:r>
            <w:proofErr w:type="spellEnd"/>
            <w:r w:rsidRPr="00264B53">
              <w:rPr>
                <w:sz w:val="20"/>
                <w:szCs w:val="20"/>
                <w:lang w:val="en-US"/>
              </w:rPr>
              <w:t xml:space="preserve"> </w:t>
            </w:r>
            <w:proofErr w:type="spellStart"/>
            <w:r w:rsidRPr="00264B53">
              <w:rPr>
                <w:sz w:val="20"/>
                <w:szCs w:val="20"/>
                <w:lang w:val="en-US"/>
              </w:rPr>
              <w:t>fluxul</w:t>
            </w:r>
            <w:proofErr w:type="spellEnd"/>
            <w:r w:rsidRPr="00264B53">
              <w:rPr>
                <w:sz w:val="20"/>
                <w:szCs w:val="20"/>
                <w:lang w:val="en-US"/>
              </w:rPr>
              <w:t xml:space="preserve"> de </w:t>
            </w:r>
            <w:proofErr w:type="spellStart"/>
            <w:r w:rsidRPr="00264B53">
              <w:rPr>
                <w:sz w:val="20"/>
                <w:szCs w:val="20"/>
                <w:lang w:val="en-US"/>
              </w:rPr>
              <w:t>numerar</w:t>
            </w:r>
            <w:proofErr w:type="spellEnd"/>
            <w:r w:rsidRPr="00264B53">
              <w:rPr>
                <w:sz w:val="20"/>
                <w:szCs w:val="20"/>
                <w:lang w:val="en-US"/>
              </w:rPr>
              <w:t xml:space="preserve"> </w:t>
            </w:r>
            <w:proofErr w:type="spellStart"/>
            <w:r w:rsidRPr="00264B53">
              <w:rPr>
                <w:sz w:val="20"/>
                <w:szCs w:val="20"/>
                <w:lang w:val="en-US"/>
              </w:rPr>
              <w:t>generat</w:t>
            </w:r>
            <w:proofErr w:type="spellEnd"/>
            <w:r w:rsidRPr="00264B53">
              <w:rPr>
                <w:sz w:val="20"/>
                <w:szCs w:val="20"/>
                <w:lang w:val="en-US"/>
              </w:rPr>
              <w:t xml:space="preserve"> (</w:t>
            </w:r>
            <w:proofErr w:type="spellStart"/>
            <w:r w:rsidRPr="00264B53">
              <w:rPr>
                <w:sz w:val="20"/>
                <w:szCs w:val="20"/>
                <w:lang w:val="en-US"/>
              </w:rPr>
              <w:t>ca</w:t>
            </w:r>
            <w:proofErr w:type="spellEnd"/>
            <w:r w:rsidRPr="00264B53">
              <w:rPr>
                <w:sz w:val="20"/>
                <w:szCs w:val="20"/>
                <w:lang w:val="en-US"/>
              </w:rPr>
              <w:t xml:space="preserve"> </w:t>
            </w:r>
            <w:proofErr w:type="spellStart"/>
            <w:r w:rsidRPr="00264B53">
              <w:rPr>
                <w:sz w:val="20"/>
                <w:szCs w:val="20"/>
                <w:lang w:val="en-US"/>
              </w:rPr>
              <w:t>diferenţă</w:t>
            </w:r>
            <w:proofErr w:type="spellEnd"/>
            <w:r w:rsidRPr="00264B53">
              <w:rPr>
                <w:sz w:val="20"/>
                <w:szCs w:val="20"/>
                <w:lang w:val="en-US"/>
              </w:rPr>
              <w:t xml:space="preserve"> </w:t>
            </w:r>
            <w:proofErr w:type="spellStart"/>
            <w:r w:rsidRPr="00264B53">
              <w:rPr>
                <w:sz w:val="20"/>
                <w:szCs w:val="20"/>
                <w:lang w:val="en-US"/>
              </w:rPr>
              <w:t>între</w:t>
            </w:r>
            <w:proofErr w:type="spellEnd"/>
            <w:r w:rsidRPr="00264B53">
              <w:rPr>
                <w:sz w:val="20"/>
                <w:szCs w:val="20"/>
                <w:lang w:val="en-US"/>
              </w:rPr>
              <w:t xml:space="preserve"> </w:t>
            </w:r>
            <w:proofErr w:type="spellStart"/>
            <w:r w:rsidRPr="00264B53">
              <w:rPr>
                <w:sz w:val="20"/>
                <w:szCs w:val="20"/>
                <w:lang w:val="en-US"/>
              </w:rPr>
              <w:t>veniturile</w:t>
            </w:r>
            <w:proofErr w:type="spellEnd"/>
            <w:r w:rsidRPr="00264B53">
              <w:rPr>
                <w:sz w:val="20"/>
                <w:szCs w:val="20"/>
                <w:lang w:val="en-US"/>
              </w:rPr>
              <w:t xml:space="preserve"> din </w:t>
            </w:r>
            <w:proofErr w:type="spellStart"/>
            <w:r w:rsidRPr="00264B53">
              <w:rPr>
                <w:sz w:val="20"/>
                <w:szCs w:val="20"/>
                <w:lang w:val="en-US"/>
              </w:rPr>
              <w:t>exploatare</w:t>
            </w:r>
            <w:proofErr w:type="spellEnd"/>
            <w:r w:rsidRPr="00264B53">
              <w:rPr>
                <w:sz w:val="20"/>
                <w:szCs w:val="20"/>
                <w:lang w:val="en-US"/>
              </w:rPr>
              <w:t xml:space="preserve"> </w:t>
            </w:r>
            <w:proofErr w:type="spellStart"/>
            <w:r w:rsidRPr="00264B53">
              <w:rPr>
                <w:sz w:val="20"/>
                <w:szCs w:val="20"/>
                <w:lang w:val="en-US"/>
              </w:rPr>
              <w:t>şi</w:t>
            </w:r>
            <w:proofErr w:type="spellEnd"/>
            <w:r w:rsidRPr="00264B53">
              <w:rPr>
                <w:sz w:val="20"/>
                <w:szCs w:val="20"/>
                <w:lang w:val="en-US"/>
              </w:rPr>
              <w:t xml:space="preserve"> </w:t>
            </w:r>
            <w:proofErr w:type="spellStart"/>
            <w:r w:rsidRPr="00264B53">
              <w:rPr>
                <w:sz w:val="20"/>
                <w:szCs w:val="20"/>
                <w:lang w:val="en-US"/>
              </w:rPr>
              <w:t>costurile</w:t>
            </w:r>
            <w:proofErr w:type="spellEnd"/>
            <w:r w:rsidRPr="00264B53">
              <w:rPr>
                <w:sz w:val="20"/>
                <w:szCs w:val="20"/>
                <w:lang w:val="en-US"/>
              </w:rPr>
              <w:t xml:space="preserve"> de </w:t>
            </w:r>
            <w:proofErr w:type="spellStart"/>
            <w:r w:rsidRPr="00264B53">
              <w:rPr>
                <w:sz w:val="20"/>
                <w:szCs w:val="20"/>
                <w:lang w:val="en-US"/>
              </w:rPr>
              <w:t>exploatare</w:t>
            </w:r>
            <w:proofErr w:type="spellEnd"/>
            <w:r w:rsidRPr="00264B53">
              <w:rPr>
                <w:sz w:val="20"/>
                <w:szCs w:val="20"/>
                <w:lang w:val="en-US"/>
              </w:rPr>
              <w:t xml:space="preserve"> </w:t>
            </w:r>
            <w:proofErr w:type="spellStart"/>
            <w:r w:rsidRPr="00264B53">
              <w:rPr>
                <w:sz w:val="20"/>
                <w:szCs w:val="20"/>
                <w:lang w:val="en-US"/>
              </w:rPr>
              <w:t>aferente</w:t>
            </w:r>
            <w:proofErr w:type="spellEnd"/>
            <w:r w:rsidRPr="00264B53">
              <w:rPr>
                <w:sz w:val="20"/>
                <w:szCs w:val="20"/>
                <w:lang w:val="en-US"/>
              </w:rPr>
              <w:t xml:space="preserve"> </w:t>
            </w:r>
            <w:proofErr w:type="spellStart"/>
            <w:r w:rsidRPr="00264B53">
              <w:rPr>
                <w:sz w:val="20"/>
                <w:szCs w:val="20"/>
                <w:lang w:val="en-US"/>
              </w:rPr>
              <w:t>investiției</w:t>
            </w:r>
            <w:proofErr w:type="spellEnd"/>
            <w:r w:rsidRPr="00264B53">
              <w:rPr>
                <w:sz w:val="20"/>
                <w:szCs w:val="20"/>
                <w:lang w:val="en-US"/>
              </w:rPr>
              <w:t xml:space="preserve">, </w:t>
            </w:r>
            <w:r w:rsidRPr="00264B53">
              <w:rPr>
                <w:sz w:val="20"/>
                <w:szCs w:val="20"/>
                <w:lang w:val="en-US"/>
              </w:rPr>
              <w:lastRenderedPageBreak/>
              <w:t xml:space="preserve">calculate incremental </w:t>
            </w:r>
            <w:proofErr w:type="spellStart"/>
            <w:r w:rsidRPr="00264B53">
              <w:rPr>
                <w:sz w:val="20"/>
                <w:szCs w:val="20"/>
                <w:lang w:val="en-US"/>
              </w:rPr>
              <w:t>ca</w:t>
            </w:r>
            <w:proofErr w:type="spellEnd"/>
            <w:r w:rsidRPr="00264B53">
              <w:rPr>
                <w:sz w:val="20"/>
                <w:szCs w:val="20"/>
                <w:lang w:val="en-US"/>
              </w:rPr>
              <w:t xml:space="preserve"> </w:t>
            </w:r>
            <w:proofErr w:type="spellStart"/>
            <w:r w:rsidRPr="00264B53">
              <w:rPr>
                <w:sz w:val="20"/>
                <w:szCs w:val="20"/>
                <w:lang w:val="en-US"/>
              </w:rPr>
              <w:t>diferență</w:t>
            </w:r>
            <w:proofErr w:type="spellEnd"/>
            <w:r w:rsidRPr="00264B53">
              <w:rPr>
                <w:sz w:val="20"/>
                <w:szCs w:val="20"/>
                <w:lang w:val="en-US"/>
              </w:rPr>
              <w:t xml:space="preserve"> </w:t>
            </w:r>
            <w:proofErr w:type="spellStart"/>
            <w:r w:rsidRPr="00264B53">
              <w:rPr>
                <w:sz w:val="20"/>
                <w:szCs w:val="20"/>
                <w:lang w:val="en-US"/>
              </w:rPr>
              <w:t>între</w:t>
            </w:r>
            <w:proofErr w:type="spellEnd"/>
            <w:r w:rsidRPr="00264B53">
              <w:rPr>
                <w:sz w:val="20"/>
                <w:szCs w:val="20"/>
                <w:lang w:val="en-US"/>
              </w:rPr>
              <w:t xml:space="preserve"> </w:t>
            </w:r>
            <w:proofErr w:type="spellStart"/>
            <w:r w:rsidRPr="00264B53">
              <w:rPr>
                <w:sz w:val="20"/>
                <w:szCs w:val="20"/>
                <w:lang w:val="en-US"/>
              </w:rPr>
              <w:t>varianta</w:t>
            </w:r>
            <w:proofErr w:type="spellEnd"/>
            <w:r w:rsidRPr="00264B53">
              <w:rPr>
                <w:sz w:val="20"/>
                <w:szCs w:val="20"/>
                <w:lang w:val="en-US"/>
              </w:rPr>
              <w:t xml:space="preserve"> </w:t>
            </w:r>
            <w:proofErr w:type="spellStart"/>
            <w:r w:rsidRPr="00264B53">
              <w:rPr>
                <w:sz w:val="20"/>
                <w:szCs w:val="20"/>
                <w:lang w:val="en-US"/>
              </w:rPr>
              <w:t>afacere</w:t>
            </w:r>
            <w:proofErr w:type="spellEnd"/>
            <w:r w:rsidRPr="00264B53">
              <w:rPr>
                <w:sz w:val="20"/>
                <w:szCs w:val="20"/>
                <w:lang w:val="en-US"/>
              </w:rPr>
              <w:t xml:space="preserve"> ”cu </w:t>
            </w:r>
            <w:proofErr w:type="spellStart"/>
            <w:r w:rsidRPr="00264B53">
              <w:rPr>
                <w:sz w:val="20"/>
                <w:szCs w:val="20"/>
                <w:lang w:val="en-US"/>
              </w:rPr>
              <w:t>proiect</w:t>
            </w:r>
            <w:proofErr w:type="spellEnd"/>
            <w:r w:rsidRPr="00264B53">
              <w:rPr>
                <w:sz w:val="20"/>
                <w:szCs w:val="20"/>
                <w:lang w:val="en-US"/>
              </w:rPr>
              <w:t xml:space="preserve">” </w:t>
            </w:r>
            <w:proofErr w:type="spellStart"/>
            <w:r w:rsidRPr="00264B53">
              <w:rPr>
                <w:sz w:val="20"/>
                <w:szCs w:val="20"/>
                <w:lang w:val="en-US"/>
              </w:rPr>
              <w:t>și</w:t>
            </w:r>
            <w:proofErr w:type="spellEnd"/>
            <w:r w:rsidRPr="00264B53">
              <w:rPr>
                <w:sz w:val="20"/>
                <w:szCs w:val="20"/>
                <w:lang w:val="en-US"/>
              </w:rPr>
              <w:t xml:space="preserve"> variant </w:t>
            </w:r>
            <w:proofErr w:type="spellStart"/>
            <w:r w:rsidRPr="00264B53">
              <w:rPr>
                <w:sz w:val="20"/>
                <w:szCs w:val="20"/>
                <w:lang w:val="en-US"/>
              </w:rPr>
              <w:t>afacere</w:t>
            </w:r>
            <w:proofErr w:type="spellEnd"/>
            <w:r w:rsidRPr="00264B53">
              <w:rPr>
                <w:sz w:val="20"/>
                <w:szCs w:val="20"/>
                <w:lang w:val="en-US"/>
              </w:rPr>
              <w:t xml:space="preserve"> ”</w:t>
            </w:r>
            <w:proofErr w:type="spellStart"/>
            <w:r w:rsidRPr="00264B53">
              <w:rPr>
                <w:sz w:val="20"/>
                <w:szCs w:val="20"/>
                <w:lang w:val="en-US"/>
              </w:rPr>
              <w:t>fără</w:t>
            </w:r>
            <w:proofErr w:type="spellEnd"/>
            <w:r w:rsidRPr="00264B53">
              <w:rPr>
                <w:sz w:val="20"/>
                <w:szCs w:val="20"/>
                <w:lang w:val="en-US"/>
              </w:rPr>
              <w:t xml:space="preserve"> </w:t>
            </w:r>
            <w:proofErr w:type="spellStart"/>
            <w:r w:rsidRPr="00264B53">
              <w:rPr>
                <w:sz w:val="20"/>
                <w:szCs w:val="20"/>
                <w:lang w:val="en-US"/>
              </w:rPr>
              <w:t>proiect</w:t>
            </w:r>
            <w:proofErr w:type="spellEnd"/>
            <w:r w:rsidRPr="00264B53">
              <w:rPr>
                <w:sz w:val="20"/>
                <w:szCs w:val="20"/>
                <w:lang w:val="en-US"/>
              </w:rPr>
              <w:t xml:space="preserve">”. </w:t>
            </w:r>
            <w:r w:rsidRPr="00264B53">
              <w:rPr>
                <w:i/>
                <w:iCs/>
                <w:sz w:val="20"/>
                <w:szCs w:val="20"/>
                <w:lang w:val="en-US"/>
              </w:rPr>
              <w:t>“</w:t>
            </w:r>
            <w:proofErr w:type="gramStart"/>
            <w:r w:rsidRPr="00264B53">
              <w:rPr>
                <w:i/>
                <w:iCs/>
                <w:sz w:val="20"/>
                <w:szCs w:val="20"/>
                <w:lang w:val="en-US"/>
              </w:rPr>
              <w:t>k</w:t>
            </w:r>
            <w:proofErr w:type="gramEnd"/>
            <w:r w:rsidRPr="00264B53">
              <w:rPr>
                <w:i/>
                <w:iCs/>
                <w:sz w:val="20"/>
                <w:szCs w:val="20"/>
                <w:lang w:val="en-US"/>
              </w:rPr>
              <w:t xml:space="preserve">” </w:t>
            </w:r>
            <w:proofErr w:type="spellStart"/>
            <w:r w:rsidRPr="00264B53">
              <w:rPr>
                <w:i/>
                <w:iCs/>
                <w:sz w:val="20"/>
                <w:szCs w:val="20"/>
                <w:lang w:val="en-US"/>
              </w:rPr>
              <w:t>es</w:t>
            </w:r>
            <w:r w:rsidRPr="00264B53">
              <w:rPr>
                <w:sz w:val="20"/>
                <w:szCs w:val="20"/>
                <w:lang w:val="en-US"/>
              </w:rPr>
              <w:t>te</w:t>
            </w:r>
            <w:proofErr w:type="spellEnd"/>
            <w:r w:rsidRPr="00264B53">
              <w:rPr>
                <w:sz w:val="20"/>
                <w:szCs w:val="20"/>
                <w:lang w:val="en-US"/>
              </w:rPr>
              <w:t xml:space="preserve"> rata de </w:t>
            </w:r>
            <w:proofErr w:type="spellStart"/>
            <w:r w:rsidRPr="00264B53">
              <w:rPr>
                <w:sz w:val="20"/>
                <w:szCs w:val="20"/>
                <w:lang w:val="en-US"/>
              </w:rPr>
              <w:t>actualizare</w:t>
            </w:r>
            <w:proofErr w:type="spellEnd"/>
            <w:r w:rsidRPr="00264B53">
              <w:rPr>
                <w:sz w:val="20"/>
                <w:szCs w:val="20"/>
                <w:lang w:val="en-US"/>
              </w:rPr>
              <w:t>.</w:t>
            </w:r>
          </w:p>
          <w:p w:rsidR="00264B53" w:rsidRPr="00264B53" w:rsidRDefault="00264B53" w:rsidP="00264B53">
            <w:pPr>
              <w:spacing w:after="0" w:line="240" w:lineRule="auto"/>
              <w:rPr>
                <w:sz w:val="20"/>
                <w:szCs w:val="20"/>
                <w:lang w:val="fr-FR"/>
              </w:rPr>
            </w:pPr>
            <w:r w:rsidRPr="00866BB4">
              <w:rPr>
                <w:sz w:val="20"/>
                <w:szCs w:val="20"/>
                <w:lang w:val="fr-FR"/>
              </w:rPr>
              <w:t xml:space="preserve">Rata de </w:t>
            </w:r>
            <w:proofErr w:type="spellStart"/>
            <w:r w:rsidRPr="00866BB4">
              <w:rPr>
                <w:sz w:val="20"/>
                <w:szCs w:val="20"/>
                <w:lang w:val="fr-FR"/>
              </w:rPr>
              <w:t>actualizare</w:t>
            </w:r>
            <w:proofErr w:type="spellEnd"/>
            <w:r w:rsidRPr="00866BB4">
              <w:rPr>
                <w:sz w:val="20"/>
                <w:szCs w:val="20"/>
                <w:lang w:val="fr-FR"/>
              </w:rPr>
              <w:t xml:space="preserve"> care va fi </w:t>
            </w:r>
            <w:proofErr w:type="spellStart"/>
            <w:r w:rsidRPr="00866BB4">
              <w:rPr>
                <w:sz w:val="20"/>
                <w:szCs w:val="20"/>
                <w:lang w:val="fr-FR"/>
              </w:rPr>
              <w:t>utilizată</w:t>
            </w:r>
            <w:proofErr w:type="spellEnd"/>
            <w:r w:rsidRPr="00866BB4">
              <w:rPr>
                <w:sz w:val="20"/>
                <w:szCs w:val="20"/>
                <w:lang w:val="fr-FR"/>
              </w:rPr>
              <w:t xml:space="preserve"> este rata </w:t>
            </w:r>
            <w:proofErr w:type="spellStart"/>
            <w:r w:rsidRPr="00866BB4">
              <w:rPr>
                <w:sz w:val="20"/>
                <w:szCs w:val="20"/>
                <w:lang w:val="fr-FR"/>
              </w:rPr>
              <w:t>reală</w:t>
            </w:r>
            <w:proofErr w:type="spellEnd"/>
            <w:r w:rsidRPr="00866BB4">
              <w:rPr>
                <w:sz w:val="20"/>
                <w:szCs w:val="20"/>
                <w:lang w:val="fr-FR"/>
              </w:rPr>
              <w:t xml:space="preserve"> </w:t>
            </w:r>
            <w:proofErr w:type="spellStart"/>
            <w:r w:rsidRPr="00866BB4">
              <w:rPr>
                <w:sz w:val="20"/>
                <w:szCs w:val="20"/>
                <w:lang w:val="fr-FR"/>
              </w:rPr>
              <w:t>recomandată</w:t>
            </w:r>
            <w:proofErr w:type="spellEnd"/>
            <w:r w:rsidRPr="00866BB4">
              <w:rPr>
                <w:sz w:val="20"/>
                <w:szCs w:val="20"/>
                <w:lang w:val="fr-FR"/>
              </w:rPr>
              <w:t xml:space="preserve"> de </w:t>
            </w:r>
            <w:proofErr w:type="spellStart"/>
            <w:r w:rsidRPr="00866BB4">
              <w:rPr>
                <w:sz w:val="20"/>
                <w:szCs w:val="20"/>
                <w:lang w:val="fr-FR"/>
              </w:rPr>
              <w:t>Comisia</w:t>
            </w:r>
            <w:proofErr w:type="spellEnd"/>
            <w:r w:rsidRPr="00866BB4">
              <w:rPr>
                <w:sz w:val="20"/>
                <w:szCs w:val="20"/>
                <w:lang w:val="fr-FR"/>
              </w:rPr>
              <w:t xml:space="preserve"> </w:t>
            </w:r>
            <w:proofErr w:type="spellStart"/>
            <w:r w:rsidRPr="00866BB4">
              <w:rPr>
                <w:sz w:val="20"/>
                <w:szCs w:val="20"/>
                <w:lang w:val="fr-FR"/>
              </w:rPr>
              <w:t>Eur</w:t>
            </w:r>
            <w:r w:rsidRPr="00866BB4">
              <w:rPr>
                <w:i/>
                <w:iCs/>
                <w:sz w:val="20"/>
                <w:szCs w:val="20"/>
                <w:lang w:val="fr-FR"/>
              </w:rPr>
              <w:t>ope</w:t>
            </w:r>
            <w:r w:rsidRPr="00866BB4">
              <w:rPr>
                <w:sz w:val="20"/>
                <w:szCs w:val="20"/>
                <w:lang w:val="fr-FR"/>
              </w:rPr>
              <w:t>ană</w:t>
            </w:r>
            <w:proofErr w:type="spellEnd"/>
            <w:r w:rsidRPr="00866BB4">
              <w:rPr>
                <w:sz w:val="20"/>
                <w:szCs w:val="20"/>
                <w:lang w:val="fr-FR"/>
              </w:rPr>
              <w:t xml:space="preserve"> de 4% </w:t>
            </w:r>
            <w:proofErr w:type="spellStart"/>
            <w:r w:rsidRPr="00866BB4">
              <w:rPr>
                <w:sz w:val="20"/>
                <w:szCs w:val="20"/>
                <w:lang w:val="fr-FR"/>
              </w:rPr>
              <w:t>p</w:t>
            </w:r>
            <w:r w:rsidRPr="00264B53">
              <w:rPr>
                <w:sz w:val="20"/>
                <w:szCs w:val="20"/>
                <w:lang w:val="fr-FR"/>
              </w:rPr>
              <w:t>entru</w:t>
            </w:r>
            <w:proofErr w:type="spellEnd"/>
            <w:r w:rsidRPr="00264B53">
              <w:rPr>
                <w:sz w:val="20"/>
                <w:szCs w:val="20"/>
                <w:lang w:val="fr-FR"/>
              </w:rPr>
              <w:t xml:space="preserve"> </w:t>
            </w:r>
            <w:proofErr w:type="spellStart"/>
            <w:r w:rsidRPr="00264B53">
              <w:rPr>
                <w:sz w:val="20"/>
                <w:szCs w:val="20"/>
                <w:lang w:val="fr-FR"/>
              </w:rPr>
              <w:t>perioada</w:t>
            </w:r>
            <w:proofErr w:type="spellEnd"/>
            <w:r w:rsidRPr="00264B53">
              <w:rPr>
                <w:sz w:val="20"/>
                <w:szCs w:val="20"/>
                <w:lang w:val="fr-FR"/>
              </w:rPr>
              <w:t xml:space="preserve"> </w:t>
            </w:r>
            <w:r w:rsidRPr="00264B53">
              <w:rPr>
                <w:sz w:val="20"/>
                <w:szCs w:val="20"/>
              </w:rPr>
              <w:t>d</w:t>
            </w:r>
            <w:r w:rsidRPr="00264B53">
              <w:rPr>
                <w:sz w:val="20"/>
                <w:szCs w:val="20"/>
                <w:lang w:val="fr-FR"/>
              </w:rPr>
              <w:t xml:space="preserve">e </w:t>
            </w:r>
            <w:proofErr w:type="spellStart"/>
            <w:r w:rsidRPr="00264B53">
              <w:rPr>
                <w:sz w:val="20"/>
                <w:szCs w:val="20"/>
                <w:lang w:val="fr-FR"/>
              </w:rPr>
              <w:t>programare</w:t>
            </w:r>
            <w:proofErr w:type="spellEnd"/>
            <w:r w:rsidRPr="00264B53">
              <w:rPr>
                <w:sz w:val="20"/>
                <w:szCs w:val="20"/>
                <w:lang w:val="fr-FR"/>
              </w:rPr>
              <w:t xml:space="preserve"> 2014-2020.</w:t>
            </w:r>
          </w:p>
          <w:p w:rsidR="00264B53" w:rsidRPr="00264B53" w:rsidRDefault="00264B53" w:rsidP="00264B53">
            <w:pPr>
              <w:numPr>
                <w:ilvl w:val="0"/>
                <w:numId w:val="35"/>
              </w:numPr>
              <w:spacing w:after="0" w:line="240" w:lineRule="auto"/>
              <w:rPr>
                <w:sz w:val="20"/>
                <w:szCs w:val="20"/>
                <w:lang w:val="fr-FR"/>
              </w:rPr>
            </w:pPr>
            <w:r w:rsidRPr="00264B53">
              <w:rPr>
                <w:sz w:val="20"/>
                <w:szCs w:val="20"/>
                <w:lang w:val="fr-FR"/>
              </w:rPr>
              <w:t xml:space="preserve">“n” este </w:t>
            </w:r>
            <w:proofErr w:type="spellStart"/>
            <w:r w:rsidRPr="00264B53">
              <w:rPr>
                <w:sz w:val="20"/>
                <w:szCs w:val="20"/>
                <w:lang w:val="fr-FR"/>
              </w:rPr>
              <w:t>durata</w:t>
            </w:r>
            <w:proofErr w:type="spellEnd"/>
            <w:r w:rsidRPr="00264B53">
              <w:rPr>
                <w:sz w:val="20"/>
                <w:szCs w:val="20"/>
                <w:lang w:val="fr-FR"/>
              </w:rPr>
              <w:t xml:space="preserve"> de </w:t>
            </w:r>
            <w:proofErr w:type="spellStart"/>
            <w:r w:rsidRPr="00264B53">
              <w:rPr>
                <w:sz w:val="20"/>
                <w:szCs w:val="20"/>
                <w:lang w:val="fr-FR"/>
              </w:rPr>
              <w:t>viață</w:t>
            </w:r>
            <w:proofErr w:type="spellEnd"/>
            <w:r w:rsidRPr="00264B53">
              <w:rPr>
                <w:sz w:val="20"/>
                <w:szCs w:val="20"/>
                <w:lang w:val="fr-FR"/>
              </w:rPr>
              <w:t xml:space="preserve"> a </w:t>
            </w:r>
            <w:proofErr w:type="spellStart"/>
            <w:r w:rsidRPr="00264B53">
              <w:rPr>
                <w:sz w:val="20"/>
                <w:szCs w:val="20"/>
                <w:lang w:val="fr-FR"/>
              </w:rPr>
              <w:t>investiţiei</w:t>
            </w:r>
            <w:proofErr w:type="spellEnd"/>
            <w:r w:rsidRPr="00264B53">
              <w:rPr>
                <w:sz w:val="20"/>
                <w:szCs w:val="20"/>
                <w:lang w:val="fr-FR"/>
              </w:rPr>
              <w:t xml:space="preserve">.  </w:t>
            </w:r>
          </w:p>
          <w:p w:rsidR="00264B53" w:rsidRPr="00264B53" w:rsidRDefault="00264B53" w:rsidP="00264B53">
            <w:pPr>
              <w:spacing w:after="0" w:line="240" w:lineRule="auto"/>
              <w:rPr>
                <w:sz w:val="20"/>
                <w:szCs w:val="20"/>
              </w:rPr>
            </w:pPr>
          </w:p>
          <w:p w:rsidR="00264B53" w:rsidRPr="00264B53" w:rsidRDefault="00264B53" w:rsidP="00264B53">
            <w:pPr>
              <w:spacing w:after="0" w:line="240" w:lineRule="auto"/>
              <w:rPr>
                <w:sz w:val="20"/>
                <w:szCs w:val="20"/>
              </w:rPr>
            </w:pPr>
          </w:p>
          <w:p w:rsidR="00264B53" w:rsidRPr="00A62D23" w:rsidRDefault="00264B53" w:rsidP="00264B53">
            <w:pPr>
              <w:spacing w:after="0" w:line="240" w:lineRule="auto"/>
              <w:rPr>
                <w:sz w:val="20"/>
                <w:szCs w:val="20"/>
              </w:rPr>
            </w:pPr>
            <w:r w:rsidRPr="00A62D23">
              <w:rPr>
                <w:sz w:val="20"/>
                <w:szCs w:val="20"/>
              </w:rPr>
              <w:t>Exemple de venituri din exploatare</w:t>
            </w:r>
          </w:p>
          <w:p w:rsidR="00264B53" w:rsidRPr="00264B53" w:rsidRDefault="00264B53" w:rsidP="00264B53">
            <w:pPr>
              <w:spacing w:after="0" w:line="240" w:lineRule="auto"/>
              <w:rPr>
                <w:sz w:val="20"/>
                <w:szCs w:val="20"/>
              </w:rPr>
            </w:pPr>
            <w:r w:rsidRPr="00A62D23">
              <w:rPr>
                <w:sz w:val="20"/>
                <w:szCs w:val="20"/>
              </w:rPr>
              <w:t>Costurile de exploatare</w:t>
            </w:r>
            <w:r w:rsidRPr="00264B53">
              <w:rPr>
                <w:sz w:val="20"/>
                <w:szCs w:val="20"/>
              </w:rPr>
              <w:t xml:space="preserv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p>
          <w:p w:rsidR="00264B53" w:rsidRPr="00264B53" w:rsidRDefault="00264B53" w:rsidP="00264B53">
            <w:pPr>
              <w:spacing w:after="0" w:line="240" w:lineRule="auto"/>
              <w:rPr>
                <w:sz w:val="20"/>
                <w:szCs w:val="20"/>
              </w:rPr>
            </w:pPr>
          </w:p>
          <w:p w:rsidR="00264B53" w:rsidRPr="006C49AF" w:rsidRDefault="00264B53" w:rsidP="006C49AF">
            <w:pPr>
              <w:rPr>
                <w:sz w:val="20"/>
                <w:szCs w:val="20"/>
              </w:rPr>
            </w:pPr>
            <w:r w:rsidRPr="006C49AF">
              <w:rPr>
                <w:sz w:val="20"/>
                <w:szCs w:val="20"/>
              </w:rPr>
              <w:t xml:space="preserve">Valoarea maxima a </w:t>
            </w:r>
            <w:proofErr w:type="spellStart"/>
            <w:r w:rsidRPr="006C49AF">
              <w:rPr>
                <w:sz w:val="20"/>
                <w:szCs w:val="20"/>
              </w:rPr>
              <w:t>finantarii</w:t>
            </w:r>
            <w:proofErr w:type="spellEnd"/>
            <w:r w:rsidRPr="006C49AF">
              <w:rPr>
                <w:sz w:val="20"/>
                <w:szCs w:val="20"/>
              </w:rPr>
              <w:t xml:space="preserve"> nerambursabile = cheltuieli de </w:t>
            </w:r>
            <w:proofErr w:type="spellStart"/>
            <w:r w:rsidRPr="006C49AF">
              <w:rPr>
                <w:sz w:val="20"/>
                <w:szCs w:val="20"/>
              </w:rPr>
              <w:t>investitii</w:t>
            </w:r>
            <w:proofErr w:type="spellEnd"/>
            <w:r w:rsidRPr="006C49AF">
              <w:rPr>
                <w:sz w:val="20"/>
                <w:szCs w:val="20"/>
              </w:rPr>
              <w:t xml:space="preserve"> actualizate –profitul din exploatare actualizat</w:t>
            </w:r>
            <w:r w:rsidRPr="006C49AF">
              <w:rPr>
                <w:rFonts w:asciiTheme="minorHAnsi" w:hAnsiTheme="minorHAnsi" w:cstheme="minorHAnsi"/>
                <w:sz w:val="20"/>
                <w:szCs w:val="20"/>
                <w:u w:val="single"/>
              </w:rPr>
              <w:t xml:space="preserve"> </w:t>
            </w: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4B53" w:rsidRDefault="00264B53" w:rsidP="00E109ED">
            <w:pPr>
              <w:rPr>
                <w:rFonts w:asciiTheme="minorHAnsi" w:hAnsiTheme="minorHAnsi" w:cstheme="minorHAnsi"/>
                <w:sz w:val="20"/>
                <w:szCs w:val="20"/>
              </w:rPr>
            </w:pPr>
          </w:p>
          <w:p w:rsidR="00266FF8" w:rsidRDefault="00266FF8" w:rsidP="00E109ED">
            <w:pPr>
              <w:rPr>
                <w:rFonts w:asciiTheme="minorHAnsi" w:hAnsiTheme="minorHAnsi" w:cstheme="minorHAnsi"/>
                <w:sz w:val="20"/>
                <w:szCs w:val="20"/>
              </w:rPr>
            </w:pPr>
          </w:p>
          <w:p w:rsidR="00266FF8" w:rsidRDefault="00266FF8" w:rsidP="00E109ED">
            <w:pPr>
              <w:rPr>
                <w:rFonts w:asciiTheme="minorHAnsi" w:hAnsiTheme="minorHAnsi" w:cstheme="minorHAnsi"/>
                <w:sz w:val="20"/>
                <w:szCs w:val="20"/>
              </w:rPr>
            </w:pPr>
          </w:p>
          <w:p w:rsidR="00266FF8" w:rsidRPr="00266FF8" w:rsidRDefault="00266FF8" w:rsidP="00266FF8">
            <w:pPr>
              <w:rPr>
                <w:rFonts w:asciiTheme="minorHAnsi" w:hAnsiTheme="minorHAnsi" w:cstheme="minorHAnsi"/>
                <w:color w:val="FF0000"/>
                <w:sz w:val="20"/>
                <w:szCs w:val="20"/>
              </w:rPr>
            </w:pPr>
            <w:r>
              <w:rPr>
                <w:rFonts w:asciiTheme="minorHAnsi" w:hAnsiTheme="minorHAnsi" w:cstheme="minorHAnsi"/>
                <w:color w:val="FF0000"/>
                <w:sz w:val="20"/>
                <w:szCs w:val="20"/>
              </w:rPr>
              <w:t>17.Grila revizuita</w:t>
            </w:r>
          </w:p>
        </w:tc>
        <w:tc>
          <w:tcPr>
            <w:tcW w:w="2199" w:type="dxa"/>
            <w:vAlign w:val="center"/>
          </w:tcPr>
          <w:p w:rsidR="00346DA8" w:rsidRPr="006F1171" w:rsidRDefault="007D0143" w:rsidP="00E109ED">
            <w:pPr>
              <w:rPr>
                <w:rFonts w:asciiTheme="minorHAnsi" w:hAnsiTheme="minorHAnsi" w:cstheme="minorHAnsi"/>
                <w:color w:val="FF0000"/>
                <w:sz w:val="20"/>
                <w:szCs w:val="20"/>
              </w:rPr>
            </w:pPr>
            <w:r>
              <w:rPr>
                <w:rFonts w:asciiTheme="minorHAnsi" w:hAnsiTheme="minorHAnsi" w:cstheme="minorHAnsi"/>
                <w:color w:val="FF0000"/>
                <w:sz w:val="20"/>
                <w:szCs w:val="20"/>
              </w:rPr>
              <w:lastRenderedPageBreak/>
              <w:t>1.</w:t>
            </w:r>
            <w:r w:rsidR="00D762CB">
              <w:rPr>
                <w:rFonts w:asciiTheme="minorHAnsi" w:hAnsiTheme="minorHAnsi" w:cstheme="minorHAnsi"/>
                <w:color w:val="FF0000"/>
                <w:sz w:val="20"/>
                <w:szCs w:val="20"/>
              </w:rPr>
              <w:t xml:space="preserve">Nu este cota fixa ci </w:t>
            </w:r>
            <w:proofErr w:type="spellStart"/>
            <w:r w:rsidR="00D762CB">
              <w:rPr>
                <w:rFonts w:asciiTheme="minorHAnsi" w:hAnsiTheme="minorHAnsi" w:cstheme="minorHAnsi"/>
                <w:color w:val="FF0000"/>
                <w:sz w:val="20"/>
                <w:szCs w:val="20"/>
              </w:rPr>
              <w:t>diferenta</w:t>
            </w:r>
            <w:proofErr w:type="spellEnd"/>
            <w:r w:rsidR="00D762CB">
              <w:rPr>
                <w:rFonts w:asciiTheme="minorHAnsi" w:hAnsiTheme="minorHAnsi" w:cstheme="minorHAnsi"/>
                <w:color w:val="FF0000"/>
                <w:sz w:val="20"/>
                <w:szCs w:val="20"/>
              </w:rPr>
              <w:t xml:space="preserve"> </w:t>
            </w:r>
            <w:r w:rsidR="00866BB4">
              <w:rPr>
                <w:rFonts w:asciiTheme="minorHAnsi" w:hAnsiTheme="minorHAnsi" w:cstheme="minorHAnsi"/>
                <w:color w:val="FF0000"/>
                <w:sz w:val="20"/>
                <w:szCs w:val="20"/>
              </w:rPr>
              <w:t xml:space="preserve">dintre costurile eligibile si profitul net din exploatare aferent  </w:t>
            </w:r>
            <w:proofErr w:type="spellStart"/>
            <w:r w:rsidR="00866BB4">
              <w:rPr>
                <w:rFonts w:asciiTheme="minorHAnsi" w:hAnsiTheme="minorHAnsi" w:cstheme="minorHAnsi"/>
                <w:color w:val="FF0000"/>
                <w:sz w:val="20"/>
                <w:szCs w:val="20"/>
              </w:rPr>
              <w:t>investitiei</w:t>
            </w:r>
            <w:proofErr w:type="spellEnd"/>
            <w:r w:rsidR="00866BB4">
              <w:rPr>
                <w:rFonts w:asciiTheme="minorHAnsi" w:hAnsiTheme="minorHAnsi" w:cstheme="minorHAnsi"/>
                <w:color w:val="FF0000"/>
                <w:sz w:val="20"/>
                <w:szCs w:val="20"/>
              </w:rPr>
              <w:t xml:space="preserve">, </w:t>
            </w:r>
            <w:r w:rsidR="00D762CB">
              <w:rPr>
                <w:rFonts w:asciiTheme="minorHAnsi" w:hAnsiTheme="minorHAnsi" w:cstheme="minorHAnsi"/>
                <w:color w:val="FF0000"/>
                <w:sz w:val="20"/>
                <w:szCs w:val="20"/>
              </w:rPr>
              <w:t xml:space="preserve">conform art. 48 din </w:t>
            </w:r>
            <w:proofErr w:type="spellStart"/>
            <w:r w:rsidR="00D762CB">
              <w:rPr>
                <w:rFonts w:asciiTheme="minorHAnsi" w:hAnsiTheme="minorHAnsi" w:cstheme="minorHAnsi"/>
                <w:color w:val="FF0000"/>
                <w:sz w:val="20"/>
                <w:szCs w:val="20"/>
              </w:rPr>
              <w:t>Reg</w:t>
            </w:r>
            <w:proofErr w:type="spellEnd"/>
            <w:r w:rsidR="00D762CB">
              <w:rPr>
                <w:rFonts w:asciiTheme="minorHAnsi" w:hAnsiTheme="minorHAnsi" w:cstheme="minorHAnsi"/>
                <w:color w:val="FF0000"/>
                <w:sz w:val="20"/>
                <w:szCs w:val="20"/>
              </w:rPr>
              <w:t xml:space="preserve"> 651/2014</w:t>
            </w:r>
          </w:p>
          <w:p w:rsidR="00346DA8" w:rsidRPr="006F1171" w:rsidRDefault="0071590F"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2. Ghidul a fost completat </w:t>
            </w:r>
            <w:r w:rsidRPr="00672620">
              <w:rPr>
                <w:rFonts w:asciiTheme="minorHAnsi" w:hAnsiTheme="minorHAnsi" w:cstheme="minorHAnsi"/>
                <w:color w:val="FF0000"/>
                <w:sz w:val="20"/>
                <w:szCs w:val="20"/>
              </w:rPr>
              <w:t xml:space="preserve"> cu</w:t>
            </w:r>
            <w:r>
              <w:t xml:space="preserve"> </w:t>
            </w:r>
            <w:r>
              <w:rPr>
                <w:rFonts w:asciiTheme="minorHAnsi" w:hAnsiTheme="minorHAnsi" w:cstheme="minorHAnsi"/>
                <w:color w:val="FF0000"/>
                <w:sz w:val="20"/>
                <w:szCs w:val="20"/>
              </w:rPr>
              <w:t>d</w:t>
            </w:r>
            <w:r w:rsidRPr="0071590F">
              <w:rPr>
                <w:rFonts w:asciiTheme="minorHAnsi" w:hAnsiTheme="minorHAnsi" w:cstheme="minorHAnsi"/>
                <w:color w:val="FF0000"/>
                <w:sz w:val="20"/>
                <w:szCs w:val="20"/>
              </w:rPr>
              <w:t>efinițiile indicatorilor și indicații privind cuantificarea acestora</w:t>
            </w:r>
            <w:r>
              <w:rPr>
                <w:rFonts w:asciiTheme="minorHAnsi" w:hAnsiTheme="minorHAnsi" w:cstheme="minorHAnsi"/>
                <w:color w:val="FF0000"/>
                <w:sz w:val="20"/>
                <w:szCs w:val="20"/>
              </w:rPr>
              <w:t>. Indicatorul precizat este aprobat prin POIM si este obligatoriu la nivel de proiect</w:t>
            </w:r>
          </w:p>
          <w:p w:rsidR="00346DA8" w:rsidRPr="006F1171" w:rsidRDefault="00346DA8" w:rsidP="00E109ED">
            <w:pPr>
              <w:rPr>
                <w:rFonts w:asciiTheme="minorHAnsi" w:hAnsiTheme="minorHAnsi" w:cstheme="minorHAnsi"/>
                <w:color w:val="FF0000"/>
                <w:sz w:val="20"/>
                <w:szCs w:val="20"/>
              </w:rPr>
            </w:pPr>
          </w:p>
          <w:p w:rsidR="00346DA8" w:rsidRPr="006F1171" w:rsidRDefault="00346DA8" w:rsidP="00E109ED">
            <w:pPr>
              <w:rPr>
                <w:rFonts w:asciiTheme="minorHAnsi" w:hAnsiTheme="minorHAnsi" w:cstheme="minorHAnsi"/>
                <w:color w:val="FF0000"/>
                <w:sz w:val="20"/>
                <w:szCs w:val="20"/>
              </w:rPr>
            </w:pPr>
          </w:p>
          <w:p w:rsidR="00D762CB" w:rsidRDefault="00D762CB" w:rsidP="00E109ED">
            <w:pPr>
              <w:rPr>
                <w:ins w:id="1" w:author="Carmen APopei" w:date="2015-10-20T10:22:00Z"/>
                <w:rFonts w:asciiTheme="minorHAnsi" w:hAnsiTheme="minorHAnsi" w:cstheme="minorHAnsi"/>
                <w:color w:val="FF0000"/>
                <w:sz w:val="20"/>
                <w:szCs w:val="20"/>
              </w:rPr>
            </w:pPr>
          </w:p>
          <w:p w:rsidR="00346DA8" w:rsidRPr="006F1171" w:rsidRDefault="006E00FA" w:rsidP="00E109ED">
            <w:pPr>
              <w:rPr>
                <w:rFonts w:asciiTheme="minorHAnsi" w:hAnsiTheme="minorHAnsi" w:cstheme="minorHAnsi"/>
                <w:color w:val="FF0000"/>
                <w:sz w:val="20"/>
                <w:szCs w:val="20"/>
              </w:rPr>
            </w:pPr>
            <w:r>
              <w:rPr>
                <w:rFonts w:asciiTheme="minorHAnsi" w:hAnsiTheme="minorHAnsi" w:cstheme="minorHAnsi"/>
                <w:color w:val="FF0000"/>
                <w:sz w:val="20"/>
                <w:szCs w:val="20"/>
              </w:rPr>
              <w:t>4.</w:t>
            </w:r>
            <w:r w:rsidR="00825316">
              <w:t xml:space="preserve"> </w:t>
            </w:r>
            <w:r w:rsidR="00825316">
              <w:rPr>
                <w:rFonts w:asciiTheme="minorHAnsi" w:hAnsiTheme="minorHAnsi" w:cstheme="minorHAnsi"/>
                <w:color w:val="FF0000"/>
                <w:sz w:val="20"/>
                <w:szCs w:val="20"/>
              </w:rPr>
              <w:t xml:space="preserve">Ghidul </w:t>
            </w:r>
            <w:r w:rsidR="002109A1">
              <w:rPr>
                <w:rFonts w:asciiTheme="minorHAnsi" w:hAnsiTheme="minorHAnsi" w:cstheme="minorHAnsi"/>
                <w:color w:val="FF0000"/>
                <w:sz w:val="20"/>
                <w:szCs w:val="20"/>
              </w:rPr>
              <w:t xml:space="preserve">prevede </w:t>
            </w:r>
            <w:proofErr w:type="spellStart"/>
            <w:r w:rsidR="002109A1">
              <w:rPr>
                <w:rFonts w:asciiTheme="minorHAnsi" w:hAnsiTheme="minorHAnsi" w:cstheme="minorHAnsi"/>
                <w:color w:val="FF0000"/>
                <w:sz w:val="20"/>
                <w:szCs w:val="20"/>
              </w:rPr>
              <w:lastRenderedPageBreak/>
              <w:t>lucrari</w:t>
            </w:r>
            <w:proofErr w:type="spellEnd"/>
            <w:r w:rsidR="002109A1">
              <w:rPr>
                <w:rFonts w:asciiTheme="minorHAnsi" w:hAnsiTheme="minorHAnsi" w:cstheme="minorHAnsi"/>
                <w:color w:val="FF0000"/>
                <w:sz w:val="20"/>
                <w:szCs w:val="20"/>
              </w:rPr>
              <w:t xml:space="preserve"> privind </w:t>
            </w:r>
            <w:r w:rsidR="00825316">
              <w:rPr>
                <w:rFonts w:asciiTheme="minorHAnsi" w:hAnsiTheme="minorHAnsi" w:cstheme="minorHAnsi"/>
                <w:color w:val="FF0000"/>
                <w:sz w:val="20"/>
                <w:szCs w:val="20"/>
              </w:rPr>
              <w:t xml:space="preserve"> m</w:t>
            </w:r>
            <w:r w:rsidR="00825316" w:rsidRPr="00825316">
              <w:rPr>
                <w:rFonts w:asciiTheme="minorHAnsi" w:hAnsiTheme="minorHAnsi" w:cstheme="minorHAnsi"/>
                <w:color w:val="FF0000"/>
                <w:sz w:val="20"/>
                <w:szCs w:val="20"/>
              </w:rPr>
              <w:t>odernizarea reţelelor de distribuţie energie electrică cu o tensiune nominală de până la 110 kV inclusiv</w:t>
            </w:r>
            <w:r w:rsidR="00825316">
              <w:rPr>
                <w:rFonts w:asciiTheme="minorHAnsi" w:hAnsiTheme="minorHAnsi" w:cstheme="minorHAnsi"/>
                <w:color w:val="FF0000"/>
                <w:sz w:val="20"/>
                <w:szCs w:val="20"/>
              </w:rPr>
              <w:t>;</w:t>
            </w:r>
            <w:r w:rsidR="00825316" w:rsidRPr="00825316">
              <w:rPr>
                <w:rFonts w:asciiTheme="minorHAnsi" w:hAnsiTheme="minorHAnsi" w:cstheme="minorHAnsi"/>
                <w:color w:val="FF0000"/>
                <w:sz w:val="20"/>
                <w:szCs w:val="20"/>
              </w:rPr>
              <w:t xml:space="preserve"> </w:t>
            </w:r>
            <w:r>
              <w:rPr>
                <w:rFonts w:asciiTheme="minorHAnsi" w:hAnsiTheme="minorHAnsi" w:cstheme="minorHAnsi"/>
                <w:color w:val="FF0000"/>
                <w:sz w:val="20"/>
                <w:szCs w:val="20"/>
              </w:rPr>
              <w:t>In cadrul OS 6.1 n</w:t>
            </w:r>
            <w:r w:rsidR="00D762CB">
              <w:rPr>
                <w:rFonts w:asciiTheme="minorHAnsi" w:hAnsiTheme="minorHAnsi" w:cstheme="minorHAnsi"/>
                <w:color w:val="FF0000"/>
                <w:sz w:val="20"/>
                <w:szCs w:val="20"/>
              </w:rPr>
              <w:t>u s</w:t>
            </w:r>
            <w:r w:rsidR="00825316">
              <w:rPr>
                <w:rFonts w:asciiTheme="minorHAnsi" w:hAnsiTheme="minorHAnsi" w:cstheme="minorHAnsi"/>
                <w:color w:val="FF0000"/>
                <w:sz w:val="20"/>
                <w:szCs w:val="20"/>
              </w:rPr>
              <w:t xml:space="preserve">unt </w:t>
            </w:r>
            <w:r w:rsidR="00D762CB">
              <w:rPr>
                <w:rFonts w:asciiTheme="minorHAnsi" w:hAnsiTheme="minorHAnsi" w:cstheme="minorHAnsi"/>
                <w:color w:val="FF0000"/>
                <w:sz w:val="20"/>
                <w:szCs w:val="20"/>
              </w:rPr>
              <w:t xml:space="preserve"> </w:t>
            </w:r>
            <w:r w:rsidR="00825316">
              <w:rPr>
                <w:rFonts w:asciiTheme="minorHAnsi" w:hAnsiTheme="minorHAnsi" w:cstheme="minorHAnsi"/>
                <w:color w:val="FF0000"/>
                <w:sz w:val="20"/>
                <w:szCs w:val="20"/>
              </w:rPr>
              <w:t xml:space="preserve">eligibile </w:t>
            </w:r>
            <w:proofErr w:type="spellStart"/>
            <w:r w:rsidR="00D762CB">
              <w:rPr>
                <w:rFonts w:asciiTheme="minorHAnsi" w:hAnsiTheme="minorHAnsi" w:cstheme="minorHAnsi"/>
                <w:color w:val="FF0000"/>
                <w:sz w:val="20"/>
                <w:szCs w:val="20"/>
              </w:rPr>
              <w:t>modernizari</w:t>
            </w:r>
            <w:proofErr w:type="spellEnd"/>
            <w:r w:rsidR="00D762CB">
              <w:rPr>
                <w:rFonts w:asciiTheme="minorHAnsi" w:hAnsiTheme="minorHAnsi" w:cstheme="minorHAnsi"/>
                <w:color w:val="FF0000"/>
                <w:sz w:val="20"/>
                <w:szCs w:val="20"/>
              </w:rPr>
              <w:t xml:space="preserve"> de linii de </w:t>
            </w:r>
            <w:proofErr w:type="spellStart"/>
            <w:r w:rsidR="00D762CB">
              <w:rPr>
                <w:rFonts w:asciiTheme="minorHAnsi" w:hAnsiTheme="minorHAnsi" w:cstheme="minorHAnsi"/>
                <w:color w:val="FF0000"/>
                <w:sz w:val="20"/>
                <w:szCs w:val="20"/>
              </w:rPr>
              <w:t>inalta</w:t>
            </w:r>
            <w:proofErr w:type="spellEnd"/>
            <w:r w:rsidR="00D762CB">
              <w:rPr>
                <w:rFonts w:asciiTheme="minorHAnsi" w:hAnsiTheme="minorHAnsi" w:cstheme="minorHAnsi"/>
                <w:color w:val="FF0000"/>
                <w:sz w:val="20"/>
                <w:szCs w:val="20"/>
              </w:rPr>
              <w:t xml:space="preserve"> tensiune!</w:t>
            </w:r>
          </w:p>
          <w:p w:rsidR="00AB4E8D" w:rsidRDefault="00C67C27" w:rsidP="00AB4E8D">
            <w:pPr>
              <w:rPr>
                <w:rFonts w:asciiTheme="minorHAnsi" w:hAnsiTheme="minorHAnsi" w:cstheme="minorHAnsi"/>
                <w:color w:val="FF0000"/>
                <w:sz w:val="20"/>
                <w:szCs w:val="20"/>
              </w:rPr>
            </w:pPr>
            <w:r>
              <w:rPr>
                <w:rFonts w:asciiTheme="minorHAnsi" w:hAnsiTheme="minorHAnsi" w:cstheme="minorHAnsi"/>
                <w:color w:val="FF0000"/>
                <w:sz w:val="20"/>
                <w:szCs w:val="20"/>
              </w:rPr>
              <w:t>5 şi 6</w:t>
            </w:r>
            <w:r w:rsidR="00B4449A">
              <w:rPr>
                <w:rFonts w:asciiTheme="minorHAnsi" w:hAnsiTheme="minorHAnsi" w:cstheme="minorHAnsi"/>
                <w:color w:val="FF0000"/>
                <w:sz w:val="20"/>
                <w:szCs w:val="20"/>
              </w:rPr>
              <w:t xml:space="preserve"> În Ghidul solicitantului sunt </w:t>
            </w:r>
            <w:proofErr w:type="spellStart"/>
            <w:r w:rsidR="00B4449A">
              <w:rPr>
                <w:rFonts w:asciiTheme="minorHAnsi" w:hAnsiTheme="minorHAnsi" w:cstheme="minorHAnsi"/>
                <w:color w:val="FF0000"/>
                <w:sz w:val="20"/>
                <w:szCs w:val="20"/>
              </w:rPr>
              <w:t>mentionate</w:t>
            </w:r>
            <w:proofErr w:type="spellEnd"/>
            <w:r w:rsidR="00B4449A">
              <w:rPr>
                <w:rFonts w:asciiTheme="minorHAnsi" w:hAnsiTheme="minorHAnsi" w:cstheme="minorHAnsi"/>
                <w:color w:val="FF0000"/>
                <w:sz w:val="20"/>
                <w:szCs w:val="20"/>
              </w:rPr>
              <w:t xml:space="preserve"> categoriile de cheltuieli indicative aferente OS 6.1</w:t>
            </w:r>
            <w:r w:rsidR="00AB4E8D">
              <w:rPr>
                <w:rFonts w:asciiTheme="minorHAnsi" w:hAnsiTheme="minorHAnsi" w:cstheme="minorHAnsi"/>
                <w:color w:val="FF0000"/>
                <w:sz w:val="20"/>
                <w:szCs w:val="20"/>
              </w:rPr>
              <w:t>. Se va include doar lista de neeligibile</w:t>
            </w:r>
          </w:p>
          <w:p w:rsidR="00346DA8" w:rsidRPr="006F1171" w:rsidRDefault="00346DA8" w:rsidP="00E109ED">
            <w:pPr>
              <w:rPr>
                <w:rFonts w:asciiTheme="minorHAnsi" w:hAnsiTheme="minorHAnsi" w:cstheme="minorHAnsi"/>
                <w:color w:val="FF0000"/>
                <w:sz w:val="20"/>
                <w:szCs w:val="20"/>
              </w:rPr>
            </w:pPr>
          </w:p>
          <w:p w:rsidR="00346DA8" w:rsidRPr="006F1171" w:rsidRDefault="00346DA8" w:rsidP="00E109ED">
            <w:pPr>
              <w:rPr>
                <w:rFonts w:asciiTheme="minorHAnsi" w:hAnsiTheme="minorHAnsi" w:cstheme="minorHAnsi"/>
                <w:color w:val="FF0000"/>
                <w:sz w:val="20"/>
                <w:szCs w:val="20"/>
              </w:rPr>
            </w:pPr>
          </w:p>
          <w:p w:rsidR="00346DA8" w:rsidRDefault="00C67C27" w:rsidP="00E109ED">
            <w:pPr>
              <w:rPr>
                <w:rFonts w:asciiTheme="minorHAnsi" w:hAnsiTheme="minorHAnsi" w:cstheme="minorHAnsi"/>
                <w:color w:val="FF0000"/>
                <w:sz w:val="20"/>
                <w:szCs w:val="20"/>
              </w:rPr>
            </w:pPr>
            <w:r>
              <w:rPr>
                <w:rFonts w:asciiTheme="minorHAnsi" w:hAnsiTheme="minorHAnsi" w:cstheme="minorHAnsi"/>
                <w:color w:val="FF0000"/>
                <w:sz w:val="20"/>
                <w:szCs w:val="20"/>
              </w:rPr>
              <w:t>7. Revizuit</w:t>
            </w:r>
          </w:p>
          <w:p w:rsidR="00D762CB" w:rsidRDefault="00D762CB" w:rsidP="00E109ED">
            <w:pPr>
              <w:rPr>
                <w:rFonts w:asciiTheme="minorHAnsi" w:hAnsiTheme="minorHAnsi" w:cstheme="minorHAnsi"/>
                <w:color w:val="FF0000"/>
                <w:sz w:val="20"/>
                <w:szCs w:val="20"/>
              </w:rPr>
            </w:pPr>
          </w:p>
          <w:p w:rsidR="00D762CB" w:rsidRDefault="00C67C27" w:rsidP="00E109ED">
            <w:pPr>
              <w:rPr>
                <w:rFonts w:asciiTheme="minorHAnsi" w:hAnsiTheme="minorHAnsi" w:cstheme="minorHAnsi"/>
                <w:color w:val="FF0000"/>
                <w:sz w:val="20"/>
                <w:szCs w:val="20"/>
              </w:rPr>
            </w:pPr>
            <w:r>
              <w:rPr>
                <w:rFonts w:asciiTheme="minorHAnsi" w:hAnsiTheme="minorHAnsi" w:cstheme="minorHAnsi"/>
                <w:color w:val="FF0000"/>
                <w:sz w:val="20"/>
                <w:szCs w:val="20"/>
              </w:rPr>
              <w:t>8</w:t>
            </w:r>
            <w:r w:rsidRPr="00C67C27">
              <w:rPr>
                <w:rFonts w:asciiTheme="minorHAnsi" w:hAnsiTheme="minorHAnsi" w:cstheme="minorHAnsi"/>
                <w:color w:val="FF0000"/>
                <w:sz w:val="20"/>
                <w:szCs w:val="20"/>
              </w:rPr>
              <w:t>. Revizuit</w:t>
            </w:r>
          </w:p>
          <w:p w:rsidR="00C67C27" w:rsidRDefault="00C67C27" w:rsidP="00E109ED">
            <w:pPr>
              <w:rPr>
                <w:rFonts w:asciiTheme="minorHAnsi" w:hAnsiTheme="minorHAnsi" w:cstheme="minorHAnsi"/>
                <w:color w:val="FF0000"/>
                <w:sz w:val="20"/>
                <w:szCs w:val="20"/>
              </w:rPr>
            </w:pPr>
          </w:p>
          <w:p w:rsidR="002C7F7D" w:rsidRDefault="002C7F7D" w:rsidP="00E109ED">
            <w:pPr>
              <w:rPr>
                <w:rFonts w:asciiTheme="minorHAnsi" w:hAnsiTheme="minorHAnsi" w:cstheme="minorHAnsi"/>
                <w:color w:val="FF0000"/>
                <w:sz w:val="20"/>
                <w:szCs w:val="20"/>
              </w:rPr>
            </w:pPr>
          </w:p>
          <w:p w:rsidR="002C7F7D" w:rsidRDefault="002C7F7D" w:rsidP="00E109ED">
            <w:pPr>
              <w:rPr>
                <w:rFonts w:asciiTheme="minorHAnsi" w:hAnsiTheme="minorHAnsi" w:cstheme="minorHAnsi"/>
                <w:color w:val="FF0000"/>
                <w:sz w:val="20"/>
                <w:szCs w:val="20"/>
              </w:rPr>
            </w:pPr>
          </w:p>
          <w:p w:rsidR="002C7F7D" w:rsidRDefault="002C7F7D" w:rsidP="00E109ED">
            <w:pPr>
              <w:rPr>
                <w:rFonts w:asciiTheme="minorHAnsi" w:hAnsiTheme="minorHAnsi" w:cstheme="minorHAnsi"/>
                <w:color w:val="FF0000"/>
                <w:sz w:val="20"/>
                <w:szCs w:val="20"/>
              </w:rPr>
            </w:pPr>
          </w:p>
          <w:p w:rsidR="00A92FC5" w:rsidRDefault="00C67C27" w:rsidP="00A92FC5">
            <w:pPr>
              <w:rPr>
                <w:rFonts w:asciiTheme="minorHAnsi" w:hAnsiTheme="minorHAnsi" w:cstheme="minorHAnsi"/>
                <w:color w:val="FF0000"/>
                <w:sz w:val="20"/>
                <w:szCs w:val="20"/>
              </w:rPr>
            </w:pPr>
            <w:r>
              <w:rPr>
                <w:rFonts w:asciiTheme="minorHAnsi" w:hAnsiTheme="minorHAnsi" w:cstheme="minorHAnsi"/>
                <w:color w:val="FF0000"/>
                <w:sz w:val="20"/>
                <w:szCs w:val="20"/>
              </w:rPr>
              <w:lastRenderedPageBreak/>
              <w:t xml:space="preserve">9. Detaliile privind monitorizarea si </w:t>
            </w:r>
            <w:proofErr w:type="spellStart"/>
            <w:r>
              <w:rPr>
                <w:rFonts w:asciiTheme="minorHAnsi" w:hAnsiTheme="minorHAnsi" w:cstheme="minorHAnsi"/>
                <w:color w:val="FF0000"/>
                <w:sz w:val="20"/>
                <w:szCs w:val="20"/>
              </w:rPr>
              <w:t>verfiicarea</w:t>
            </w:r>
            <w:proofErr w:type="spellEnd"/>
            <w:r>
              <w:rPr>
                <w:rFonts w:asciiTheme="minorHAnsi" w:hAnsiTheme="minorHAnsi" w:cstheme="minorHAnsi"/>
                <w:color w:val="FF0000"/>
                <w:sz w:val="20"/>
                <w:szCs w:val="20"/>
              </w:rPr>
              <w:t xml:space="preserve"> sunt incluse in contractul de </w:t>
            </w:r>
            <w:proofErr w:type="spellStart"/>
            <w:r>
              <w:rPr>
                <w:rFonts w:asciiTheme="minorHAnsi" w:hAnsiTheme="minorHAnsi" w:cstheme="minorHAnsi"/>
                <w:color w:val="FF0000"/>
                <w:sz w:val="20"/>
                <w:szCs w:val="20"/>
              </w:rPr>
              <w:t>finantare</w:t>
            </w:r>
            <w:proofErr w:type="spellEnd"/>
            <w:r w:rsidR="00A92FC5">
              <w:rPr>
                <w:rFonts w:asciiTheme="minorHAnsi" w:hAnsiTheme="minorHAnsi" w:cstheme="minorHAnsi"/>
                <w:color w:val="FF0000"/>
                <w:sz w:val="20"/>
                <w:szCs w:val="20"/>
              </w:rPr>
              <w:t xml:space="preserve">. Prezentul ghid se </w:t>
            </w:r>
            <w:proofErr w:type="spellStart"/>
            <w:r w:rsidR="00A92FC5">
              <w:rPr>
                <w:rFonts w:asciiTheme="minorHAnsi" w:hAnsiTheme="minorHAnsi" w:cstheme="minorHAnsi"/>
                <w:color w:val="FF0000"/>
                <w:sz w:val="20"/>
                <w:szCs w:val="20"/>
              </w:rPr>
              <w:t>opreste</w:t>
            </w:r>
            <w:proofErr w:type="spellEnd"/>
            <w:r w:rsidR="00A92FC5">
              <w:rPr>
                <w:rFonts w:asciiTheme="minorHAnsi" w:hAnsiTheme="minorHAnsi" w:cstheme="minorHAnsi"/>
                <w:color w:val="FF0000"/>
                <w:sz w:val="20"/>
                <w:szCs w:val="20"/>
              </w:rPr>
              <w:t xml:space="preserve"> la partea de contractare</w:t>
            </w:r>
          </w:p>
          <w:p w:rsidR="00C67C27" w:rsidRDefault="00C67C27" w:rsidP="00E109ED">
            <w:pPr>
              <w:rPr>
                <w:rFonts w:asciiTheme="minorHAnsi" w:hAnsiTheme="minorHAnsi" w:cstheme="minorHAnsi"/>
                <w:color w:val="FF0000"/>
                <w:sz w:val="20"/>
                <w:szCs w:val="20"/>
              </w:rPr>
            </w:pPr>
          </w:p>
          <w:p w:rsidR="00C67C27" w:rsidRDefault="001A5D60" w:rsidP="00E109ED">
            <w:pPr>
              <w:rPr>
                <w:rFonts w:asciiTheme="minorHAnsi" w:hAnsiTheme="minorHAnsi" w:cstheme="minorHAnsi"/>
                <w:color w:val="FF0000"/>
                <w:sz w:val="20"/>
                <w:szCs w:val="20"/>
              </w:rPr>
            </w:pPr>
            <w:r>
              <w:rPr>
                <w:rFonts w:asciiTheme="minorHAnsi" w:hAnsiTheme="minorHAnsi" w:cstheme="minorHAnsi"/>
                <w:color w:val="FF0000"/>
                <w:sz w:val="20"/>
                <w:szCs w:val="20"/>
              </w:rPr>
              <w:t>10a. Criteriul a fost revizuit</w:t>
            </w:r>
          </w:p>
          <w:p w:rsidR="002C7F7D" w:rsidRDefault="00D94582" w:rsidP="00D94582">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10 b şi c. Anexa la Cererea de </w:t>
            </w:r>
            <w:proofErr w:type="spellStart"/>
            <w:r>
              <w:rPr>
                <w:rFonts w:asciiTheme="minorHAnsi" w:hAnsiTheme="minorHAnsi" w:cstheme="minorHAnsi"/>
                <w:color w:val="FF0000"/>
                <w:sz w:val="20"/>
                <w:szCs w:val="20"/>
              </w:rPr>
              <w:t>finantare</w:t>
            </w:r>
            <w:proofErr w:type="spellEnd"/>
            <w:r>
              <w:rPr>
                <w:rFonts w:asciiTheme="minorHAnsi" w:hAnsiTheme="minorHAnsi" w:cstheme="minorHAnsi"/>
                <w:color w:val="FF0000"/>
                <w:sz w:val="20"/>
                <w:szCs w:val="20"/>
              </w:rPr>
              <w:t xml:space="preserve"> privind Fisa de  post a fost eliminata; </w:t>
            </w:r>
            <w:proofErr w:type="spellStart"/>
            <w:r>
              <w:rPr>
                <w:rFonts w:asciiTheme="minorHAnsi" w:hAnsiTheme="minorHAnsi" w:cstheme="minorHAnsi"/>
                <w:color w:val="FF0000"/>
                <w:sz w:val="20"/>
                <w:szCs w:val="20"/>
              </w:rPr>
              <w:t>informatiile</w:t>
            </w:r>
            <w:proofErr w:type="spellEnd"/>
            <w:r>
              <w:rPr>
                <w:rFonts w:asciiTheme="minorHAnsi" w:hAnsiTheme="minorHAnsi" w:cstheme="minorHAnsi"/>
                <w:color w:val="FF0000"/>
                <w:sz w:val="20"/>
                <w:szCs w:val="20"/>
              </w:rPr>
              <w:t xml:space="preserve"> referitoare la UIP se vor detalia si preciza conform celor solicitate prin </w:t>
            </w:r>
            <w:proofErr w:type="spellStart"/>
            <w:r>
              <w:rPr>
                <w:rFonts w:asciiTheme="minorHAnsi" w:hAnsiTheme="minorHAnsi" w:cstheme="minorHAnsi"/>
                <w:color w:val="FF0000"/>
                <w:sz w:val="20"/>
                <w:szCs w:val="20"/>
              </w:rPr>
              <w:t>sectiunea</w:t>
            </w:r>
            <w:proofErr w:type="spellEnd"/>
            <w:r>
              <w:rPr>
                <w:rFonts w:asciiTheme="minorHAnsi" w:hAnsiTheme="minorHAnsi" w:cstheme="minorHAnsi"/>
                <w:color w:val="FF0000"/>
                <w:sz w:val="20"/>
                <w:szCs w:val="20"/>
              </w:rPr>
              <w:t xml:space="preserve"> Resurse umane din Cererea de </w:t>
            </w:r>
            <w:proofErr w:type="spellStart"/>
            <w:r>
              <w:rPr>
                <w:rFonts w:asciiTheme="minorHAnsi" w:hAnsiTheme="minorHAnsi" w:cstheme="minorHAnsi"/>
                <w:color w:val="FF0000"/>
                <w:sz w:val="20"/>
                <w:szCs w:val="20"/>
              </w:rPr>
              <w:t>finantare</w:t>
            </w:r>
            <w:proofErr w:type="spellEnd"/>
            <w:r>
              <w:rPr>
                <w:rFonts w:asciiTheme="minorHAnsi" w:hAnsiTheme="minorHAnsi" w:cstheme="minorHAnsi"/>
                <w:color w:val="FF0000"/>
                <w:sz w:val="20"/>
                <w:szCs w:val="20"/>
              </w:rPr>
              <w:t xml:space="preserve"> </w:t>
            </w:r>
          </w:p>
          <w:p w:rsidR="002C7F7D" w:rsidRDefault="00446315" w:rsidP="00E109ED">
            <w:pPr>
              <w:rPr>
                <w:rFonts w:asciiTheme="minorHAnsi" w:hAnsiTheme="minorHAnsi" w:cstheme="minorHAnsi"/>
                <w:color w:val="FF0000"/>
                <w:sz w:val="20"/>
                <w:szCs w:val="20"/>
              </w:rPr>
            </w:pPr>
            <w:r>
              <w:rPr>
                <w:rFonts w:asciiTheme="minorHAnsi" w:hAnsiTheme="minorHAnsi" w:cstheme="minorHAnsi"/>
                <w:color w:val="FF0000"/>
                <w:sz w:val="20"/>
                <w:szCs w:val="20"/>
              </w:rPr>
              <w:t>11. Propunere acceptată</w:t>
            </w:r>
          </w:p>
          <w:p w:rsidR="008435CB" w:rsidRDefault="00FB46E2" w:rsidP="008435CB">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12.Ghidul a fost completat cu </w:t>
            </w:r>
            <w:proofErr w:type="spellStart"/>
            <w:r>
              <w:rPr>
                <w:rFonts w:asciiTheme="minorHAnsi" w:hAnsiTheme="minorHAnsi" w:cstheme="minorHAnsi"/>
                <w:color w:val="FF0000"/>
                <w:sz w:val="20"/>
                <w:szCs w:val="20"/>
              </w:rPr>
              <w:t>informatia</w:t>
            </w:r>
            <w:proofErr w:type="spellEnd"/>
            <w:r>
              <w:rPr>
                <w:rFonts w:asciiTheme="minorHAnsi" w:hAnsiTheme="minorHAnsi" w:cstheme="minorHAnsi"/>
                <w:color w:val="FF0000"/>
                <w:sz w:val="20"/>
                <w:szCs w:val="20"/>
              </w:rPr>
              <w:t xml:space="preserve"> solicitata</w:t>
            </w:r>
            <w:r w:rsidR="008435CB">
              <w:rPr>
                <w:rFonts w:asciiTheme="minorHAnsi" w:hAnsiTheme="minorHAnsi" w:cstheme="minorHAnsi"/>
                <w:color w:val="FF0000"/>
                <w:sz w:val="20"/>
                <w:szCs w:val="20"/>
              </w:rPr>
              <w:t xml:space="preserve">. Propunem toate tipurile de resurse </w:t>
            </w:r>
          </w:p>
          <w:p w:rsidR="00FB46E2" w:rsidRPr="00FB46E2" w:rsidRDefault="00FB46E2" w:rsidP="00E109ED">
            <w:pPr>
              <w:rPr>
                <w:rFonts w:asciiTheme="minorHAnsi" w:hAnsiTheme="minorHAnsi" w:cstheme="minorHAnsi"/>
                <w:color w:val="FF0000"/>
                <w:sz w:val="20"/>
                <w:szCs w:val="20"/>
              </w:rPr>
            </w:pPr>
            <w:r w:rsidRPr="00FB46E2">
              <w:rPr>
                <w:rFonts w:asciiTheme="minorHAnsi" w:hAnsiTheme="minorHAnsi" w:cstheme="minorHAnsi"/>
                <w:color w:val="FF0000"/>
                <w:sz w:val="20"/>
                <w:szCs w:val="20"/>
              </w:rPr>
              <w:t>13.</w:t>
            </w:r>
            <w:r w:rsidRPr="00FB46E2">
              <w:rPr>
                <w:rFonts w:asciiTheme="minorHAnsi" w:eastAsia="Times New Roman" w:hAnsiTheme="minorHAnsi" w:cstheme="minorHAnsi"/>
                <w:color w:val="FF0000"/>
                <w:sz w:val="20"/>
                <w:szCs w:val="20"/>
                <w:lang w:val="it-IT"/>
              </w:rPr>
              <w:t xml:space="preserve"> Intarirea retelelor  care preiau energie </w:t>
            </w:r>
            <w:r w:rsidRPr="00FB46E2">
              <w:rPr>
                <w:rFonts w:asciiTheme="minorHAnsi" w:eastAsia="Times New Roman" w:hAnsiTheme="minorHAnsi" w:cstheme="minorHAnsi"/>
                <w:color w:val="FF0000"/>
                <w:sz w:val="20"/>
                <w:szCs w:val="20"/>
                <w:lang w:val="it-IT"/>
              </w:rPr>
              <w:lastRenderedPageBreak/>
              <w:t>electrica  produsă prin capacitatile de  valorificare a RES finantate prin AP4, POS CCE (2007-2013), este conditie de eligibilitate</w:t>
            </w:r>
          </w:p>
          <w:p w:rsidR="00D762CB" w:rsidRPr="006F1171" w:rsidRDefault="00FB46E2"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14. În Ghid au fost clarificate aspectele </w:t>
            </w:r>
            <w:proofErr w:type="spellStart"/>
            <w:r>
              <w:rPr>
                <w:rFonts w:asciiTheme="minorHAnsi" w:hAnsiTheme="minorHAnsi" w:cstheme="minorHAnsi"/>
                <w:color w:val="FF0000"/>
                <w:sz w:val="20"/>
                <w:szCs w:val="20"/>
              </w:rPr>
              <w:t>mentionate</w:t>
            </w:r>
            <w:proofErr w:type="spellEnd"/>
            <w:r>
              <w:rPr>
                <w:rFonts w:asciiTheme="minorHAnsi" w:hAnsiTheme="minorHAnsi" w:cstheme="minorHAnsi"/>
                <w:color w:val="FF0000"/>
                <w:sz w:val="20"/>
                <w:szCs w:val="20"/>
              </w:rPr>
              <w:t>. Profitul din exploatare este definit de Regulamentul 651/2014 privind ajutorul de stat exceptat de la notificare</w:t>
            </w:r>
          </w:p>
          <w:p w:rsidR="00346DA8" w:rsidRDefault="00346DA8"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Default="00966BB3" w:rsidP="00E109ED">
            <w:pPr>
              <w:rPr>
                <w:rFonts w:asciiTheme="minorHAnsi" w:hAnsiTheme="minorHAnsi" w:cstheme="minorHAnsi"/>
                <w:color w:val="FF0000"/>
                <w:sz w:val="20"/>
                <w:szCs w:val="20"/>
              </w:rPr>
            </w:pPr>
          </w:p>
          <w:p w:rsidR="00966BB3" w:rsidRPr="006F1171" w:rsidRDefault="00966BB3" w:rsidP="00E109ED">
            <w:pPr>
              <w:rPr>
                <w:rFonts w:asciiTheme="minorHAnsi" w:hAnsiTheme="minorHAnsi" w:cstheme="minorHAnsi"/>
                <w:color w:val="FF0000"/>
                <w:sz w:val="20"/>
                <w:szCs w:val="20"/>
              </w:rPr>
            </w:pPr>
          </w:p>
          <w:p w:rsidR="00205552" w:rsidRDefault="00205552" w:rsidP="00E109ED">
            <w:pPr>
              <w:rPr>
                <w:rFonts w:asciiTheme="minorHAnsi" w:hAnsiTheme="minorHAnsi" w:cstheme="minorHAnsi"/>
                <w:color w:val="FF0000"/>
                <w:sz w:val="20"/>
                <w:szCs w:val="20"/>
              </w:rPr>
            </w:pPr>
          </w:p>
          <w:p w:rsidR="002C7F7D" w:rsidRDefault="002C7F7D" w:rsidP="00E109ED">
            <w:pPr>
              <w:rPr>
                <w:rFonts w:asciiTheme="minorHAnsi" w:hAnsiTheme="minorHAnsi" w:cstheme="minorHAnsi"/>
                <w:color w:val="FF0000"/>
                <w:sz w:val="20"/>
                <w:szCs w:val="20"/>
              </w:rPr>
            </w:pPr>
          </w:p>
          <w:p w:rsidR="00264B53" w:rsidRDefault="00966BB3"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15. Un beneficiar poate depune mai multe proiecte pentru obiective de </w:t>
            </w:r>
            <w:proofErr w:type="spellStart"/>
            <w:r>
              <w:rPr>
                <w:rFonts w:asciiTheme="minorHAnsi" w:hAnsiTheme="minorHAnsi" w:cstheme="minorHAnsi"/>
                <w:color w:val="FF0000"/>
                <w:sz w:val="20"/>
                <w:szCs w:val="20"/>
              </w:rPr>
              <w:t>investitii</w:t>
            </w:r>
            <w:proofErr w:type="spellEnd"/>
            <w:r>
              <w:rPr>
                <w:rFonts w:asciiTheme="minorHAnsi" w:hAnsiTheme="minorHAnsi" w:cstheme="minorHAnsi"/>
                <w:color w:val="FF0000"/>
                <w:sz w:val="20"/>
                <w:szCs w:val="20"/>
              </w:rPr>
              <w:t xml:space="preserve"> diferite</w:t>
            </w:r>
          </w:p>
          <w:p w:rsidR="00264B53" w:rsidRDefault="00966BB3"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16. În Ghidul solicitantului se va include doar lista de neeligibile;  sunt de asemenea </w:t>
            </w:r>
            <w:proofErr w:type="spellStart"/>
            <w:r>
              <w:rPr>
                <w:rFonts w:asciiTheme="minorHAnsi" w:hAnsiTheme="minorHAnsi" w:cstheme="minorHAnsi"/>
                <w:color w:val="FF0000"/>
                <w:sz w:val="20"/>
                <w:szCs w:val="20"/>
              </w:rPr>
              <w:t>mentionate</w:t>
            </w:r>
            <w:proofErr w:type="spellEnd"/>
            <w:r>
              <w:rPr>
                <w:rFonts w:asciiTheme="minorHAnsi" w:hAnsiTheme="minorHAnsi" w:cstheme="minorHAnsi"/>
                <w:color w:val="FF0000"/>
                <w:sz w:val="20"/>
                <w:szCs w:val="20"/>
              </w:rPr>
              <w:t xml:space="preserve"> categoriile de ch</w:t>
            </w:r>
            <w:r w:rsidR="002C7F7D">
              <w:rPr>
                <w:rFonts w:asciiTheme="minorHAnsi" w:hAnsiTheme="minorHAnsi" w:cstheme="minorHAnsi"/>
                <w:color w:val="FF0000"/>
                <w:sz w:val="20"/>
                <w:szCs w:val="20"/>
              </w:rPr>
              <w:t>eltuieli indicative aferente OS</w:t>
            </w:r>
            <w:r>
              <w:rPr>
                <w:rFonts w:asciiTheme="minorHAnsi" w:hAnsiTheme="minorHAnsi" w:cstheme="minorHAnsi"/>
                <w:color w:val="FF0000"/>
                <w:sz w:val="20"/>
                <w:szCs w:val="20"/>
              </w:rPr>
              <w:t xml:space="preserve">6.1. </w:t>
            </w:r>
          </w:p>
          <w:p w:rsidR="00264B53" w:rsidRDefault="00E17A9D"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18. </w:t>
            </w:r>
            <w:r w:rsidRPr="002C7F7D">
              <w:rPr>
                <w:rFonts w:asciiTheme="minorHAnsi" w:hAnsiTheme="minorHAnsi" w:cstheme="minorHAnsi"/>
                <w:color w:val="FF0000"/>
                <w:sz w:val="20"/>
                <w:szCs w:val="20"/>
              </w:rPr>
              <w:t xml:space="preserve"> „</w:t>
            </w:r>
            <w:r w:rsidRPr="00E17A9D">
              <w:rPr>
                <w:rFonts w:asciiTheme="minorHAnsi" w:hAnsiTheme="minorHAnsi" w:cstheme="minorHAnsi"/>
                <w:color w:val="FF0000"/>
                <w:sz w:val="20"/>
                <w:szCs w:val="20"/>
              </w:rPr>
              <w:t xml:space="preserve">Există contractele </w:t>
            </w:r>
            <w:r w:rsidRPr="00E17A9D">
              <w:rPr>
                <w:rFonts w:asciiTheme="minorHAnsi" w:hAnsiTheme="minorHAnsi" w:cstheme="minorHAnsi"/>
                <w:color w:val="FF0000"/>
                <w:sz w:val="20"/>
                <w:szCs w:val="20"/>
              </w:rPr>
              <w:lastRenderedPageBreak/>
              <w:t>de racordare la depunerea CRF</w:t>
            </w:r>
            <w:r>
              <w:rPr>
                <w:rFonts w:asciiTheme="minorHAnsi" w:hAnsiTheme="minorHAnsi" w:cstheme="minorHAnsi"/>
                <w:color w:val="FF0000"/>
                <w:sz w:val="20"/>
                <w:szCs w:val="20"/>
              </w:rPr>
              <w:t>” este subcriteriul 2.4.2</w:t>
            </w:r>
          </w:p>
          <w:p w:rsidR="00264B53" w:rsidRDefault="00E61A21"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19.Criteriul se refera la racordul </w:t>
            </w:r>
            <w:proofErr w:type="spellStart"/>
            <w:r>
              <w:rPr>
                <w:rFonts w:asciiTheme="minorHAnsi" w:hAnsiTheme="minorHAnsi" w:cstheme="minorHAnsi"/>
                <w:color w:val="FF0000"/>
                <w:sz w:val="20"/>
                <w:szCs w:val="20"/>
              </w:rPr>
              <w:t>capacitatii</w:t>
            </w:r>
            <w:proofErr w:type="spellEnd"/>
            <w:r>
              <w:rPr>
                <w:rFonts w:asciiTheme="minorHAnsi" w:hAnsiTheme="minorHAnsi" w:cstheme="minorHAnsi"/>
                <w:color w:val="FF0000"/>
                <w:sz w:val="20"/>
                <w:szCs w:val="20"/>
              </w:rPr>
              <w:t xml:space="preserve"> de </w:t>
            </w:r>
            <w:proofErr w:type="spellStart"/>
            <w:r>
              <w:rPr>
                <w:rFonts w:asciiTheme="minorHAnsi" w:hAnsiTheme="minorHAnsi" w:cstheme="minorHAnsi"/>
                <w:color w:val="FF0000"/>
                <w:sz w:val="20"/>
                <w:szCs w:val="20"/>
              </w:rPr>
              <w:t>productie</w:t>
            </w:r>
            <w:proofErr w:type="spellEnd"/>
            <w:r>
              <w:rPr>
                <w:rFonts w:asciiTheme="minorHAnsi" w:hAnsiTheme="minorHAnsi" w:cstheme="minorHAnsi"/>
                <w:color w:val="FF0000"/>
                <w:sz w:val="20"/>
                <w:szCs w:val="20"/>
              </w:rPr>
              <w:t xml:space="preserve"> energie din RES la </w:t>
            </w:r>
            <w:proofErr w:type="spellStart"/>
            <w:r>
              <w:rPr>
                <w:rFonts w:asciiTheme="minorHAnsi" w:hAnsiTheme="minorHAnsi" w:cstheme="minorHAnsi"/>
                <w:color w:val="FF0000"/>
                <w:sz w:val="20"/>
                <w:szCs w:val="20"/>
              </w:rPr>
              <w:t>reteaua</w:t>
            </w:r>
            <w:proofErr w:type="spellEnd"/>
            <w:r>
              <w:rPr>
                <w:rFonts w:asciiTheme="minorHAnsi" w:hAnsiTheme="minorHAnsi" w:cstheme="minorHAnsi"/>
                <w:color w:val="FF0000"/>
                <w:sz w:val="20"/>
                <w:szCs w:val="20"/>
              </w:rPr>
              <w:t xml:space="preserve"> de </w:t>
            </w:r>
            <w:proofErr w:type="spellStart"/>
            <w:r>
              <w:rPr>
                <w:rFonts w:asciiTheme="minorHAnsi" w:hAnsiTheme="minorHAnsi" w:cstheme="minorHAnsi"/>
                <w:color w:val="FF0000"/>
                <w:sz w:val="20"/>
                <w:szCs w:val="20"/>
              </w:rPr>
              <w:t>distributie</w:t>
            </w:r>
            <w:proofErr w:type="spellEnd"/>
            <w:r>
              <w:rPr>
                <w:rFonts w:asciiTheme="minorHAnsi" w:hAnsiTheme="minorHAnsi" w:cstheme="minorHAnsi"/>
                <w:color w:val="FF0000"/>
                <w:sz w:val="20"/>
                <w:szCs w:val="20"/>
              </w:rPr>
              <w:t xml:space="preserve"> energie</w:t>
            </w:r>
          </w:p>
          <w:p w:rsidR="00264B53" w:rsidRDefault="00E61A21"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20.Criteriul </w:t>
            </w:r>
            <w:proofErr w:type="spellStart"/>
            <w:r>
              <w:rPr>
                <w:rFonts w:asciiTheme="minorHAnsi" w:hAnsiTheme="minorHAnsi" w:cstheme="minorHAnsi"/>
                <w:color w:val="FF0000"/>
                <w:sz w:val="20"/>
                <w:szCs w:val="20"/>
              </w:rPr>
              <w:t>vizeaza</w:t>
            </w:r>
            <w:proofErr w:type="spellEnd"/>
            <w:r>
              <w:rPr>
                <w:rFonts w:asciiTheme="minorHAnsi" w:hAnsiTheme="minorHAnsi" w:cstheme="minorHAnsi"/>
                <w:color w:val="FF0000"/>
                <w:sz w:val="20"/>
                <w:szCs w:val="20"/>
              </w:rPr>
              <w:t xml:space="preserve"> </w:t>
            </w:r>
            <w:proofErr w:type="spellStart"/>
            <w:r>
              <w:rPr>
                <w:rFonts w:asciiTheme="minorHAnsi" w:hAnsiTheme="minorHAnsi" w:cstheme="minorHAnsi"/>
                <w:color w:val="FF0000"/>
                <w:sz w:val="20"/>
                <w:szCs w:val="20"/>
              </w:rPr>
              <w:t>indeplinirea</w:t>
            </w:r>
            <w:proofErr w:type="spellEnd"/>
            <w:r>
              <w:rPr>
                <w:rFonts w:asciiTheme="minorHAnsi" w:hAnsiTheme="minorHAnsi" w:cstheme="minorHAnsi"/>
                <w:color w:val="FF0000"/>
                <w:sz w:val="20"/>
                <w:szCs w:val="20"/>
              </w:rPr>
              <w:t xml:space="preserve"> </w:t>
            </w:r>
            <w:proofErr w:type="spellStart"/>
            <w:r>
              <w:rPr>
                <w:rFonts w:asciiTheme="minorHAnsi" w:hAnsiTheme="minorHAnsi" w:cstheme="minorHAnsi"/>
                <w:color w:val="FF0000"/>
                <w:sz w:val="20"/>
                <w:szCs w:val="20"/>
              </w:rPr>
              <w:t>conditiei</w:t>
            </w:r>
            <w:proofErr w:type="spellEnd"/>
            <w:r>
              <w:rPr>
                <w:rFonts w:asciiTheme="minorHAnsi" w:hAnsiTheme="minorHAnsi" w:cstheme="minorHAnsi"/>
                <w:color w:val="FF0000"/>
                <w:sz w:val="20"/>
                <w:szCs w:val="20"/>
              </w:rPr>
              <w:t xml:space="preserve"> referitoare la stadiul </w:t>
            </w:r>
            <w:proofErr w:type="spellStart"/>
            <w:r>
              <w:rPr>
                <w:rFonts w:asciiTheme="minorHAnsi" w:hAnsiTheme="minorHAnsi" w:cstheme="minorHAnsi"/>
                <w:color w:val="FF0000"/>
                <w:sz w:val="20"/>
                <w:szCs w:val="20"/>
              </w:rPr>
              <w:t>pregatirii</w:t>
            </w:r>
            <w:proofErr w:type="spellEnd"/>
            <w:r>
              <w:rPr>
                <w:rFonts w:asciiTheme="minorHAnsi" w:hAnsiTheme="minorHAnsi" w:cstheme="minorHAnsi"/>
                <w:color w:val="FF0000"/>
                <w:sz w:val="20"/>
                <w:szCs w:val="20"/>
              </w:rPr>
              <w:t xml:space="preserve"> proiectului; </w:t>
            </w:r>
            <w:proofErr w:type="spellStart"/>
            <w:r>
              <w:rPr>
                <w:rFonts w:asciiTheme="minorHAnsi" w:hAnsiTheme="minorHAnsi" w:cstheme="minorHAnsi"/>
                <w:color w:val="FF0000"/>
                <w:sz w:val="20"/>
                <w:szCs w:val="20"/>
              </w:rPr>
              <w:t>avand</w:t>
            </w:r>
            <w:proofErr w:type="spellEnd"/>
            <w:r>
              <w:rPr>
                <w:rFonts w:asciiTheme="minorHAnsi" w:hAnsiTheme="minorHAnsi" w:cstheme="minorHAnsi"/>
                <w:color w:val="FF0000"/>
                <w:sz w:val="20"/>
                <w:szCs w:val="20"/>
              </w:rPr>
              <w:t xml:space="preserve"> in vedere ca sunt proiecte competitive, proiectele care </w:t>
            </w:r>
            <w:r w:rsidR="008E1461">
              <w:rPr>
                <w:rFonts w:asciiTheme="minorHAnsi" w:hAnsiTheme="minorHAnsi" w:cstheme="minorHAnsi"/>
                <w:color w:val="FF0000"/>
                <w:sz w:val="20"/>
                <w:szCs w:val="20"/>
              </w:rPr>
              <w:t xml:space="preserve">au avize </w:t>
            </w:r>
            <w:proofErr w:type="spellStart"/>
            <w:r w:rsidR="008E1461">
              <w:rPr>
                <w:rFonts w:asciiTheme="minorHAnsi" w:hAnsiTheme="minorHAnsi" w:cstheme="minorHAnsi"/>
                <w:color w:val="FF0000"/>
                <w:sz w:val="20"/>
                <w:szCs w:val="20"/>
              </w:rPr>
              <w:t>obtinute</w:t>
            </w:r>
            <w:proofErr w:type="spellEnd"/>
            <w:r w:rsidR="008E1461">
              <w:rPr>
                <w:rFonts w:asciiTheme="minorHAnsi" w:hAnsiTheme="minorHAnsi" w:cstheme="minorHAnsi"/>
                <w:color w:val="FF0000"/>
                <w:sz w:val="20"/>
                <w:szCs w:val="20"/>
              </w:rPr>
              <w:t xml:space="preserve"> au un avans in </w:t>
            </w:r>
            <w:proofErr w:type="spellStart"/>
            <w:r w:rsidR="008E1461">
              <w:rPr>
                <w:rFonts w:asciiTheme="minorHAnsi" w:hAnsiTheme="minorHAnsi" w:cstheme="minorHAnsi"/>
                <w:color w:val="FF0000"/>
                <w:sz w:val="20"/>
                <w:szCs w:val="20"/>
              </w:rPr>
              <w:t>pregatire</w:t>
            </w:r>
            <w:proofErr w:type="spellEnd"/>
            <w:r w:rsidR="008E1461">
              <w:rPr>
                <w:rFonts w:asciiTheme="minorHAnsi" w:hAnsiTheme="minorHAnsi" w:cstheme="minorHAnsi"/>
                <w:color w:val="FF0000"/>
                <w:sz w:val="20"/>
                <w:szCs w:val="20"/>
              </w:rPr>
              <w:t xml:space="preserve">, prin urmare  </w:t>
            </w:r>
            <w:r>
              <w:rPr>
                <w:rFonts w:asciiTheme="minorHAnsi" w:hAnsiTheme="minorHAnsi" w:cstheme="minorHAnsi"/>
                <w:color w:val="FF0000"/>
                <w:sz w:val="20"/>
                <w:szCs w:val="20"/>
              </w:rPr>
              <w:t xml:space="preserve">ating un grad de maturitate </w:t>
            </w:r>
            <w:r w:rsidR="008E1461">
              <w:rPr>
                <w:rFonts w:asciiTheme="minorHAnsi" w:hAnsiTheme="minorHAnsi" w:cstheme="minorHAnsi"/>
                <w:color w:val="FF0000"/>
                <w:sz w:val="20"/>
                <w:szCs w:val="20"/>
              </w:rPr>
              <w:t>crescut ,</w:t>
            </w:r>
            <w:r w:rsidR="002C7F7D">
              <w:rPr>
                <w:rFonts w:asciiTheme="minorHAnsi" w:hAnsiTheme="minorHAnsi" w:cstheme="minorHAnsi"/>
                <w:color w:val="FF0000"/>
                <w:sz w:val="20"/>
                <w:szCs w:val="20"/>
              </w:rPr>
              <w:t xml:space="preserve"> </w:t>
            </w:r>
            <w:r>
              <w:rPr>
                <w:rFonts w:asciiTheme="minorHAnsi" w:hAnsiTheme="minorHAnsi" w:cstheme="minorHAnsi"/>
                <w:color w:val="FF0000"/>
                <w:sz w:val="20"/>
                <w:szCs w:val="20"/>
              </w:rPr>
              <w:t xml:space="preserve">sunt punctate  suplimentar </w:t>
            </w:r>
          </w:p>
          <w:p w:rsidR="00E61A21" w:rsidRDefault="00E61A21" w:rsidP="00E109ED">
            <w:pPr>
              <w:rPr>
                <w:rFonts w:asciiTheme="minorHAnsi" w:hAnsiTheme="minorHAnsi" w:cstheme="minorHAnsi"/>
                <w:color w:val="FF0000"/>
                <w:sz w:val="20"/>
                <w:szCs w:val="20"/>
              </w:rPr>
            </w:pPr>
            <w:r>
              <w:rPr>
                <w:rFonts w:asciiTheme="minorHAnsi" w:hAnsiTheme="minorHAnsi" w:cstheme="minorHAnsi"/>
                <w:color w:val="FF0000"/>
                <w:sz w:val="20"/>
                <w:szCs w:val="20"/>
              </w:rPr>
              <w:t>21.</w:t>
            </w:r>
            <w:r w:rsidR="008E1461">
              <w:rPr>
                <w:rFonts w:asciiTheme="minorHAnsi" w:hAnsiTheme="minorHAnsi" w:cstheme="minorHAnsi"/>
                <w:color w:val="FF0000"/>
                <w:sz w:val="20"/>
                <w:szCs w:val="20"/>
              </w:rPr>
              <w:t xml:space="preserve">Conform art. 48 din Regulamentul 651/2014 ajutorul poate fi de 100% din cheltuielile eligibile, daca necesarul de </w:t>
            </w:r>
            <w:proofErr w:type="spellStart"/>
            <w:r w:rsidR="008E1461">
              <w:rPr>
                <w:rFonts w:asciiTheme="minorHAnsi" w:hAnsiTheme="minorHAnsi" w:cstheme="minorHAnsi"/>
                <w:color w:val="FF0000"/>
                <w:sz w:val="20"/>
                <w:szCs w:val="20"/>
              </w:rPr>
              <w:t>finantare</w:t>
            </w:r>
            <w:proofErr w:type="spellEnd"/>
            <w:r w:rsidR="008E1461">
              <w:rPr>
                <w:rFonts w:asciiTheme="minorHAnsi" w:hAnsiTheme="minorHAnsi" w:cstheme="minorHAnsi"/>
                <w:color w:val="FF0000"/>
                <w:sz w:val="20"/>
                <w:szCs w:val="20"/>
              </w:rPr>
              <w:t xml:space="preserve"> este de 100%. Ghidul a fost revizuit</w:t>
            </w:r>
          </w:p>
          <w:p w:rsidR="00264B53" w:rsidRDefault="008E1461"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22. </w:t>
            </w:r>
            <w:proofErr w:type="spellStart"/>
            <w:r>
              <w:rPr>
                <w:rFonts w:asciiTheme="minorHAnsi" w:hAnsiTheme="minorHAnsi" w:cstheme="minorHAnsi"/>
                <w:color w:val="FF0000"/>
                <w:sz w:val="20"/>
                <w:szCs w:val="20"/>
              </w:rPr>
              <w:t>Anxa</w:t>
            </w:r>
            <w:proofErr w:type="spellEnd"/>
            <w:r>
              <w:rPr>
                <w:rFonts w:asciiTheme="minorHAnsi" w:hAnsiTheme="minorHAnsi" w:cstheme="minorHAnsi"/>
                <w:color w:val="FF0000"/>
                <w:sz w:val="20"/>
                <w:szCs w:val="20"/>
              </w:rPr>
              <w:t xml:space="preserve"> 3.7 Model </w:t>
            </w:r>
            <w:r>
              <w:rPr>
                <w:rFonts w:asciiTheme="minorHAnsi" w:hAnsiTheme="minorHAnsi" w:cstheme="minorHAnsi"/>
                <w:color w:val="FF0000"/>
                <w:sz w:val="20"/>
                <w:szCs w:val="20"/>
              </w:rPr>
              <w:lastRenderedPageBreak/>
              <w:t xml:space="preserve">buget  a fost eliminata. </w:t>
            </w:r>
          </w:p>
          <w:p w:rsidR="008E1461" w:rsidRPr="008E1461" w:rsidRDefault="008E1461" w:rsidP="008E1461">
            <w:pPr>
              <w:shd w:val="clear" w:color="auto" w:fill="FFFFFF"/>
              <w:spacing w:before="100" w:beforeAutospacing="1" w:after="100" w:afterAutospacing="1" w:line="240" w:lineRule="auto"/>
              <w:rPr>
                <w:rFonts w:asciiTheme="minorHAnsi" w:eastAsia="Times New Roman" w:hAnsiTheme="minorHAnsi" w:cstheme="minorHAnsi"/>
                <w:color w:val="FF0000"/>
                <w:sz w:val="20"/>
                <w:szCs w:val="20"/>
                <w:lang w:val="fr-FR"/>
              </w:rPr>
            </w:pPr>
            <w:r w:rsidRPr="008E1461">
              <w:rPr>
                <w:rFonts w:asciiTheme="minorHAnsi" w:hAnsiTheme="minorHAnsi" w:cstheme="minorHAnsi"/>
                <w:color w:val="FF0000"/>
                <w:sz w:val="20"/>
                <w:szCs w:val="20"/>
              </w:rPr>
              <w:t>23.</w:t>
            </w:r>
            <w:r w:rsidRPr="008E1461">
              <w:rPr>
                <w:rFonts w:asciiTheme="minorHAnsi" w:eastAsia="Times New Roman" w:hAnsiTheme="minorHAnsi" w:cstheme="minorHAnsi"/>
                <w:color w:val="FF0000"/>
                <w:sz w:val="20"/>
                <w:szCs w:val="20"/>
                <w:lang w:val="fr-FR"/>
              </w:rPr>
              <w:t xml:space="preserve"> </w:t>
            </w:r>
            <w:proofErr w:type="spellStart"/>
            <w:r w:rsidRPr="008E1461">
              <w:rPr>
                <w:rFonts w:asciiTheme="minorHAnsi" w:eastAsia="Times New Roman" w:hAnsiTheme="minorHAnsi" w:cstheme="minorHAnsi"/>
                <w:color w:val="FF0000"/>
                <w:sz w:val="20"/>
                <w:szCs w:val="20"/>
                <w:lang w:val="fr-FR"/>
              </w:rPr>
              <w:t>Revizuit</w:t>
            </w:r>
            <w:proofErr w:type="spellEnd"/>
          </w:p>
          <w:p w:rsidR="00264B53" w:rsidRDefault="008E1461"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24.Contract de </w:t>
            </w:r>
            <w:proofErr w:type="spellStart"/>
            <w:r>
              <w:rPr>
                <w:rFonts w:asciiTheme="minorHAnsi" w:hAnsiTheme="minorHAnsi" w:cstheme="minorHAnsi"/>
                <w:color w:val="FF0000"/>
                <w:sz w:val="20"/>
                <w:szCs w:val="20"/>
              </w:rPr>
              <w:t>finantare</w:t>
            </w:r>
            <w:proofErr w:type="spellEnd"/>
            <w:r>
              <w:rPr>
                <w:rFonts w:asciiTheme="minorHAnsi" w:hAnsiTheme="minorHAnsi" w:cstheme="minorHAnsi"/>
                <w:color w:val="FF0000"/>
                <w:sz w:val="20"/>
                <w:szCs w:val="20"/>
              </w:rPr>
              <w:t xml:space="preserve"> revizuit</w:t>
            </w:r>
          </w:p>
          <w:p w:rsidR="00937E90" w:rsidRPr="006F1171" w:rsidRDefault="00937E90" w:rsidP="00E109ED">
            <w:pPr>
              <w:rPr>
                <w:rFonts w:asciiTheme="minorHAnsi" w:hAnsiTheme="minorHAnsi" w:cstheme="minorHAnsi"/>
                <w:color w:val="FF0000"/>
                <w:sz w:val="20"/>
                <w:szCs w:val="20"/>
              </w:rPr>
            </w:pPr>
          </w:p>
        </w:tc>
      </w:tr>
      <w:tr w:rsidR="008D3635" w:rsidRPr="006F1171" w:rsidTr="00264B53">
        <w:trPr>
          <w:trHeight w:val="620"/>
        </w:trPr>
        <w:tc>
          <w:tcPr>
            <w:tcW w:w="1188" w:type="dxa"/>
          </w:tcPr>
          <w:p w:rsidR="008D3635" w:rsidRPr="006F1171" w:rsidRDefault="008D3635" w:rsidP="00432DC5">
            <w:pPr>
              <w:spacing w:after="0" w:line="240" w:lineRule="auto"/>
              <w:rPr>
                <w:rFonts w:asciiTheme="minorHAnsi" w:hAnsiTheme="minorHAnsi" w:cstheme="minorHAnsi"/>
                <w:b/>
                <w:sz w:val="20"/>
                <w:szCs w:val="20"/>
              </w:rPr>
            </w:pPr>
            <w:r>
              <w:rPr>
                <w:rFonts w:asciiTheme="minorHAnsi" w:hAnsiTheme="minorHAnsi" w:cstheme="minorHAnsi"/>
                <w:b/>
                <w:sz w:val="20"/>
                <w:szCs w:val="20"/>
              </w:rPr>
              <w:lastRenderedPageBreak/>
              <w:t>2. OMV Petrom, Cristina FERECUS</w:t>
            </w:r>
          </w:p>
        </w:tc>
        <w:tc>
          <w:tcPr>
            <w:tcW w:w="6390" w:type="dxa"/>
          </w:tcPr>
          <w:p w:rsidR="008D3635" w:rsidRDefault="008D3635" w:rsidP="006F1171">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r w:rsidRPr="008D3635">
              <w:rPr>
                <w:rFonts w:asciiTheme="minorHAnsi" w:eastAsia="Times New Roman" w:hAnsiTheme="minorHAnsi" w:cstheme="minorHAnsi"/>
                <w:b/>
                <w:color w:val="000000"/>
                <w:sz w:val="20"/>
                <w:szCs w:val="20"/>
                <w:lang w:val="it-IT"/>
              </w:rPr>
              <w:t>Eligibilitatea solicitantului</w:t>
            </w:r>
          </w:p>
          <w:p w:rsidR="00937E90" w:rsidRDefault="00DA4616" w:rsidP="008D3635">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r>
              <w:rPr>
                <w:rFonts w:asciiTheme="minorHAnsi" w:eastAsia="Times New Roman" w:hAnsiTheme="minorHAnsi" w:cstheme="minorHAnsi"/>
                <w:color w:val="000000"/>
                <w:sz w:val="20"/>
                <w:szCs w:val="20"/>
                <w:lang w:val="it-IT"/>
              </w:rPr>
              <w:t>-</w:t>
            </w:r>
            <w:r w:rsidR="008D3635" w:rsidRPr="008D3635">
              <w:rPr>
                <w:rFonts w:asciiTheme="minorHAnsi" w:eastAsia="Times New Roman" w:hAnsiTheme="minorHAnsi" w:cstheme="minorHAnsi"/>
                <w:color w:val="000000"/>
                <w:sz w:val="20"/>
                <w:szCs w:val="20"/>
                <w:lang w:val="it-IT"/>
              </w:rPr>
              <w:t>Se propune ca beneficiari eligibili sa fie si operatorii de distributie/transport a energiei electrice care preiau energie</w:t>
            </w:r>
            <w:r w:rsidR="008D3635">
              <w:rPr>
                <w:rFonts w:asciiTheme="minorHAnsi" w:eastAsia="Times New Roman" w:hAnsiTheme="minorHAnsi" w:cstheme="minorHAnsi"/>
                <w:b/>
                <w:color w:val="000000"/>
                <w:sz w:val="20"/>
                <w:szCs w:val="20"/>
                <w:lang w:val="it-IT"/>
              </w:rPr>
              <w:t xml:space="preserve"> din orice sursa de energie, nu doar regenerabile.</w:t>
            </w:r>
          </w:p>
          <w:p w:rsidR="00937E90" w:rsidRDefault="00937E90" w:rsidP="008D3635">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p>
          <w:p w:rsidR="00DA4616" w:rsidRDefault="00DA4616" w:rsidP="008D3635">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r>
              <w:rPr>
                <w:rFonts w:asciiTheme="minorHAnsi" w:eastAsia="Times New Roman" w:hAnsiTheme="minorHAnsi" w:cstheme="minorHAnsi"/>
                <w:b/>
                <w:color w:val="000000"/>
                <w:sz w:val="20"/>
                <w:szCs w:val="20"/>
                <w:lang w:val="it-IT"/>
              </w:rPr>
              <w:t>Eligibilitatea proiectului</w:t>
            </w:r>
          </w:p>
          <w:p w:rsidR="00DA4616" w:rsidRPr="008D3635" w:rsidRDefault="00DA4616" w:rsidP="00DA4616">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r>
              <w:rPr>
                <w:rFonts w:asciiTheme="minorHAnsi" w:eastAsia="Times New Roman" w:hAnsiTheme="minorHAnsi" w:cstheme="minorHAnsi"/>
                <w:color w:val="000000"/>
                <w:sz w:val="20"/>
                <w:szCs w:val="20"/>
                <w:lang w:val="it-IT"/>
              </w:rPr>
              <w:t>-</w:t>
            </w:r>
            <w:r w:rsidRPr="00DA4616">
              <w:rPr>
                <w:rFonts w:asciiTheme="minorHAnsi" w:eastAsia="Times New Roman" w:hAnsiTheme="minorHAnsi" w:cstheme="minorHAnsi"/>
                <w:color w:val="000000"/>
                <w:sz w:val="20"/>
                <w:szCs w:val="20"/>
                <w:lang w:val="it-IT"/>
              </w:rPr>
              <w:t>Adaugarea la regiunile de dezvoltare eligibile si</w:t>
            </w:r>
            <w:r>
              <w:rPr>
                <w:rFonts w:asciiTheme="minorHAnsi" w:eastAsia="Times New Roman" w:hAnsiTheme="minorHAnsi" w:cstheme="minorHAnsi"/>
                <w:b/>
                <w:color w:val="000000"/>
                <w:sz w:val="20"/>
                <w:szCs w:val="20"/>
                <w:lang w:val="it-IT"/>
              </w:rPr>
              <w:t xml:space="preserve"> regiunea Centru.</w:t>
            </w:r>
          </w:p>
        </w:tc>
        <w:tc>
          <w:tcPr>
            <w:tcW w:w="2340" w:type="dxa"/>
          </w:tcPr>
          <w:p w:rsidR="008D3635" w:rsidRPr="008D3635" w:rsidRDefault="008D3635" w:rsidP="007A3B9A">
            <w:pPr>
              <w:spacing w:after="0" w:line="240" w:lineRule="auto"/>
              <w:jc w:val="both"/>
              <w:rPr>
                <w:rFonts w:asciiTheme="minorHAnsi" w:eastAsia="Times New Roman" w:hAnsiTheme="minorHAnsi" w:cstheme="minorHAnsi"/>
                <w:color w:val="000000"/>
                <w:sz w:val="20"/>
                <w:szCs w:val="20"/>
                <w:lang w:val="it-IT"/>
              </w:rPr>
            </w:pPr>
          </w:p>
        </w:tc>
        <w:tc>
          <w:tcPr>
            <w:tcW w:w="3951" w:type="dxa"/>
          </w:tcPr>
          <w:p w:rsidR="008D3635" w:rsidRPr="006F1171" w:rsidRDefault="008D3635" w:rsidP="00E109ED">
            <w:pPr>
              <w:rPr>
                <w:rFonts w:asciiTheme="minorHAnsi" w:hAnsiTheme="minorHAnsi" w:cstheme="minorHAnsi"/>
                <w:sz w:val="20"/>
                <w:szCs w:val="20"/>
              </w:rPr>
            </w:pPr>
          </w:p>
        </w:tc>
        <w:tc>
          <w:tcPr>
            <w:tcW w:w="2199" w:type="dxa"/>
            <w:vAlign w:val="center"/>
          </w:tcPr>
          <w:p w:rsidR="008D3635" w:rsidRDefault="00937E90" w:rsidP="00E109ED">
            <w:pPr>
              <w:rPr>
                <w:rFonts w:asciiTheme="minorHAnsi" w:hAnsiTheme="minorHAnsi" w:cstheme="minorHAnsi"/>
                <w:color w:val="FF0000"/>
                <w:sz w:val="20"/>
                <w:szCs w:val="20"/>
              </w:rPr>
            </w:pPr>
            <w:r>
              <w:rPr>
                <w:rFonts w:asciiTheme="minorHAnsi" w:hAnsiTheme="minorHAnsi" w:cstheme="minorHAnsi"/>
                <w:color w:val="FF0000"/>
                <w:sz w:val="20"/>
                <w:szCs w:val="20"/>
              </w:rPr>
              <w:t xml:space="preserve">Nu, </w:t>
            </w:r>
            <w:proofErr w:type="spellStart"/>
            <w:r>
              <w:rPr>
                <w:rFonts w:asciiTheme="minorHAnsi" w:hAnsiTheme="minorHAnsi" w:cstheme="minorHAnsi"/>
                <w:color w:val="FF0000"/>
                <w:sz w:val="20"/>
                <w:szCs w:val="20"/>
              </w:rPr>
              <w:t>actiunea</w:t>
            </w:r>
            <w:proofErr w:type="spellEnd"/>
            <w:r>
              <w:rPr>
                <w:rFonts w:asciiTheme="minorHAnsi" w:hAnsiTheme="minorHAnsi" w:cstheme="minorHAnsi"/>
                <w:color w:val="FF0000"/>
                <w:sz w:val="20"/>
                <w:szCs w:val="20"/>
              </w:rPr>
              <w:t xml:space="preserve"> de </w:t>
            </w:r>
            <w:proofErr w:type="spellStart"/>
            <w:r>
              <w:rPr>
                <w:rFonts w:asciiTheme="minorHAnsi" w:hAnsiTheme="minorHAnsi" w:cstheme="minorHAnsi"/>
                <w:color w:val="FF0000"/>
                <w:sz w:val="20"/>
                <w:szCs w:val="20"/>
              </w:rPr>
              <w:t>finantare</w:t>
            </w:r>
            <w:proofErr w:type="spellEnd"/>
            <w:r>
              <w:rPr>
                <w:rFonts w:asciiTheme="minorHAnsi" w:hAnsiTheme="minorHAnsi" w:cstheme="minorHAnsi"/>
                <w:color w:val="FF0000"/>
                <w:sz w:val="20"/>
                <w:szCs w:val="20"/>
              </w:rPr>
              <w:t xml:space="preserve"> se refera doar la preluarea energiei </w:t>
            </w:r>
            <w:proofErr w:type="spellStart"/>
            <w:r>
              <w:rPr>
                <w:rFonts w:asciiTheme="minorHAnsi" w:hAnsiTheme="minorHAnsi" w:cstheme="minorHAnsi"/>
                <w:color w:val="FF0000"/>
                <w:sz w:val="20"/>
                <w:szCs w:val="20"/>
              </w:rPr>
              <w:t>produise</w:t>
            </w:r>
            <w:proofErr w:type="spellEnd"/>
            <w:r>
              <w:rPr>
                <w:rFonts w:asciiTheme="minorHAnsi" w:hAnsiTheme="minorHAnsi" w:cstheme="minorHAnsi"/>
                <w:color w:val="FF0000"/>
                <w:sz w:val="20"/>
                <w:szCs w:val="20"/>
              </w:rPr>
              <w:t xml:space="preserve"> prin valorificarea RES</w:t>
            </w:r>
          </w:p>
          <w:p w:rsidR="00937E90" w:rsidRDefault="00937E90" w:rsidP="00E109ED">
            <w:pPr>
              <w:rPr>
                <w:rFonts w:asciiTheme="minorHAnsi" w:hAnsiTheme="minorHAnsi" w:cstheme="minorHAnsi"/>
                <w:color w:val="FF0000"/>
                <w:sz w:val="20"/>
                <w:szCs w:val="20"/>
              </w:rPr>
            </w:pPr>
          </w:p>
          <w:p w:rsidR="00937E90" w:rsidRDefault="00CB59EF" w:rsidP="00E109ED">
            <w:pPr>
              <w:rPr>
                <w:rFonts w:asciiTheme="minorHAnsi" w:hAnsiTheme="minorHAnsi" w:cstheme="minorHAnsi"/>
                <w:color w:val="FF0000"/>
                <w:sz w:val="20"/>
                <w:szCs w:val="20"/>
              </w:rPr>
            </w:pPr>
            <w:r>
              <w:rPr>
                <w:rFonts w:asciiTheme="minorHAnsi" w:hAnsiTheme="minorHAnsi" w:cstheme="minorHAnsi"/>
                <w:color w:val="FF0000"/>
                <w:sz w:val="20"/>
                <w:szCs w:val="20"/>
              </w:rPr>
              <w:t>Revizuit</w:t>
            </w:r>
          </w:p>
          <w:p w:rsidR="00937E90" w:rsidRPr="006F1171" w:rsidRDefault="00937E90" w:rsidP="00E109ED">
            <w:pPr>
              <w:rPr>
                <w:rFonts w:asciiTheme="minorHAnsi" w:hAnsiTheme="minorHAnsi" w:cstheme="minorHAnsi"/>
                <w:color w:val="FF0000"/>
                <w:sz w:val="20"/>
                <w:szCs w:val="20"/>
              </w:rPr>
            </w:pPr>
          </w:p>
        </w:tc>
      </w:tr>
      <w:tr w:rsidR="0072328F" w:rsidRPr="006F1171" w:rsidTr="00264B53">
        <w:trPr>
          <w:trHeight w:val="620"/>
        </w:trPr>
        <w:tc>
          <w:tcPr>
            <w:tcW w:w="1188" w:type="dxa"/>
          </w:tcPr>
          <w:p w:rsidR="0072328F" w:rsidRDefault="0072328F" w:rsidP="00432DC5">
            <w:pPr>
              <w:spacing w:after="0" w:line="240" w:lineRule="auto"/>
              <w:rPr>
                <w:rFonts w:asciiTheme="minorHAnsi" w:hAnsiTheme="minorHAnsi" w:cstheme="minorHAnsi"/>
                <w:b/>
                <w:sz w:val="20"/>
                <w:szCs w:val="20"/>
              </w:rPr>
            </w:pPr>
            <w:r>
              <w:rPr>
                <w:rFonts w:asciiTheme="minorHAnsi" w:hAnsiTheme="minorHAnsi" w:cstheme="minorHAnsi"/>
                <w:b/>
                <w:sz w:val="20"/>
                <w:szCs w:val="20"/>
              </w:rPr>
              <w:t>ANRE</w:t>
            </w:r>
          </w:p>
        </w:tc>
        <w:tc>
          <w:tcPr>
            <w:tcW w:w="6390" w:type="dxa"/>
          </w:tcPr>
          <w:p w:rsidR="0072328F" w:rsidRDefault="00915BF5" w:rsidP="00915BF5">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lang w:val="it-IT"/>
              </w:rPr>
            </w:pPr>
            <w:r>
              <w:rPr>
                <w:rFonts w:asciiTheme="minorHAnsi" w:eastAsia="Times New Roman" w:hAnsiTheme="minorHAnsi" w:cstheme="minorHAnsi"/>
                <w:b/>
                <w:color w:val="000000"/>
                <w:sz w:val="20"/>
                <w:szCs w:val="20"/>
                <w:lang w:val="it-IT"/>
              </w:rPr>
              <w:t>1.</w:t>
            </w:r>
            <w:r w:rsidRPr="00915BF5">
              <w:rPr>
                <w:rFonts w:asciiTheme="minorHAnsi" w:eastAsia="Times New Roman" w:hAnsiTheme="minorHAnsi" w:cstheme="minorHAnsi"/>
                <w:b/>
                <w:color w:val="000000"/>
                <w:sz w:val="20"/>
                <w:szCs w:val="20"/>
                <w:lang w:val="it-IT"/>
              </w:rPr>
              <w:t>Prioritatea de investiti</w:t>
            </w:r>
            <w:r>
              <w:rPr>
                <w:rFonts w:asciiTheme="minorHAnsi" w:eastAsia="Times New Roman" w:hAnsiTheme="minorHAnsi" w:cstheme="minorHAnsi"/>
                <w:b/>
                <w:color w:val="000000"/>
                <w:sz w:val="20"/>
                <w:szCs w:val="20"/>
                <w:lang w:val="it-IT"/>
              </w:rPr>
              <w:t>i 4a - Promovarea producerii și</w:t>
            </w:r>
            <w:r w:rsidRPr="00915BF5">
              <w:rPr>
                <w:rFonts w:asciiTheme="minorHAnsi" w:eastAsia="Times New Roman" w:hAnsiTheme="minorHAnsi" w:cstheme="minorHAnsi"/>
                <w:b/>
                <w:color w:val="000000"/>
                <w:sz w:val="20"/>
                <w:szCs w:val="20"/>
                <w:lang w:val="it-IT"/>
              </w:rPr>
              <w:t>distr</w:t>
            </w:r>
            <w:r>
              <w:rPr>
                <w:rFonts w:asciiTheme="minorHAnsi" w:eastAsia="Times New Roman" w:hAnsiTheme="minorHAnsi" w:cstheme="minorHAnsi"/>
                <w:b/>
                <w:color w:val="000000"/>
                <w:sz w:val="20"/>
                <w:szCs w:val="20"/>
                <w:lang w:val="it-IT"/>
              </w:rPr>
              <w:t>ibuției de energie derivate din</w:t>
            </w:r>
            <w:r w:rsidRPr="00915BF5">
              <w:rPr>
                <w:rFonts w:asciiTheme="minorHAnsi" w:eastAsia="Times New Roman" w:hAnsiTheme="minorHAnsi" w:cstheme="minorHAnsi"/>
                <w:b/>
                <w:color w:val="000000"/>
                <w:sz w:val="20"/>
                <w:szCs w:val="20"/>
                <w:lang w:val="it-IT"/>
              </w:rPr>
              <w:t>surse regenerabile</w:t>
            </w:r>
          </w:p>
          <w:p w:rsidR="00915BF5" w:rsidRDefault="00915BF5" w:rsidP="00915BF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915BF5">
              <w:rPr>
                <w:rFonts w:asciiTheme="minorHAnsi" w:eastAsia="Times New Roman" w:hAnsiTheme="minorHAnsi" w:cstheme="minorHAnsi"/>
                <w:color w:val="000000"/>
                <w:sz w:val="20"/>
                <w:szCs w:val="20"/>
                <w:lang w:val="it-IT"/>
              </w:rPr>
              <w:t>OS 6.1 nu este în cadrul Priorității de investiții 4d</w:t>
            </w:r>
          </w:p>
          <w:p w:rsidR="00915BF5" w:rsidRDefault="00915BF5" w:rsidP="00915BF5">
            <w:pPr>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2.Propunere completare detalii cu bold:</w:t>
            </w:r>
          </w:p>
          <w:p w:rsidR="00915BF5" w:rsidRPr="00915BF5" w:rsidRDefault="00915BF5" w:rsidP="00915BF5">
            <w:pPr>
              <w:rPr>
                <w:rFonts w:asciiTheme="minorHAnsi" w:hAnsiTheme="minorHAnsi" w:cstheme="minorHAnsi"/>
                <w:noProof/>
                <w:sz w:val="20"/>
                <w:szCs w:val="20"/>
                <w:lang w:val="fr-FR"/>
              </w:rPr>
            </w:pPr>
            <w:r w:rsidRPr="00915BF5">
              <w:rPr>
                <w:rFonts w:asciiTheme="minorHAnsi" w:hAnsiTheme="minorHAnsi" w:cstheme="minorHAnsi"/>
                <w:noProof/>
                <w:sz w:val="20"/>
                <w:szCs w:val="20"/>
                <w:lang w:val="fr-FR"/>
              </w:rPr>
              <w:t>Principalele rezultatele așteptate sunt:</w:t>
            </w:r>
          </w:p>
          <w:p w:rsidR="00915BF5" w:rsidRPr="00915BF5" w:rsidRDefault="00915BF5" w:rsidP="00915BF5">
            <w:pPr>
              <w:spacing w:after="160" w:line="259" w:lineRule="auto"/>
              <w:rPr>
                <w:rFonts w:asciiTheme="minorHAnsi" w:hAnsiTheme="minorHAnsi" w:cstheme="minorHAnsi"/>
                <w:noProof/>
                <w:sz w:val="20"/>
                <w:szCs w:val="20"/>
                <w:lang w:val="fr-FR"/>
              </w:rPr>
            </w:pPr>
            <w:r w:rsidRPr="00915BF5">
              <w:rPr>
                <w:rFonts w:asciiTheme="minorHAnsi" w:hAnsiTheme="minorHAnsi" w:cstheme="minorHAnsi"/>
                <w:noProof/>
                <w:sz w:val="20"/>
                <w:szCs w:val="20"/>
                <w:lang w:val="fr-FR"/>
              </w:rPr>
              <w:t>•</w:t>
            </w:r>
            <w:r w:rsidRPr="00915BF5">
              <w:rPr>
                <w:rFonts w:asciiTheme="minorHAnsi" w:hAnsiTheme="minorHAnsi" w:cstheme="minorHAnsi"/>
                <w:noProof/>
                <w:sz w:val="20"/>
                <w:szCs w:val="20"/>
                <w:lang w:val="fr-FR"/>
              </w:rPr>
              <w:tab/>
              <w:t xml:space="preserve">capacități de producție suplimentare </w:t>
            </w:r>
            <w:r w:rsidRPr="00915BF5">
              <w:rPr>
                <w:rFonts w:asciiTheme="minorHAnsi" w:hAnsiTheme="minorHAnsi" w:cstheme="minorHAnsi"/>
                <w:b/>
                <w:noProof/>
                <w:sz w:val="20"/>
                <w:szCs w:val="20"/>
                <w:lang w:val="fr-FR"/>
              </w:rPr>
              <w:t xml:space="preserve">racordate la rețelele deținute de operatorii de distribuție care au contracte de concesiune </w:t>
            </w:r>
            <w:r w:rsidRPr="00915BF5">
              <w:rPr>
                <w:rFonts w:asciiTheme="minorHAnsi" w:hAnsiTheme="minorHAnsi" w:cstheme="minorHAnsi"/>
                <w:b/>
                <w:noProof/>
                <w:sz w:val="20"/>
                <w:szCs w:val="20"/>
                <w:lang w:val="fr-FR"/>
              </w:rPr>
              <w:lastRenderedPageBreak/>
              <w:t>pentru serviciul public de distribuție a energiei electrice</w:t>
            </w:r>
          </w:p>
          <w:p w:rsidR="00915BF5" w:rsidRPr="00915BF5" w:rsidRDefault="00915BF5" w:rsidP="00915BF5">
            <w:pPr>
              <w:spacing w:after="160" w:line="259" w:lineRule="auto"/>
              <w:rPr>
                <w:rFonts w:asciiTheme="minorHAnsi" w:hAnsiTheme="minorHAnsi" w:cstheme="minorHAnsi"/>
                <w:noProof/>
                <w:sz w:val="20"/>
                <w:szCs w:val="20"/>
                <w:lang w:val="fr-FR"/>
              </w:rPr>
            </w:pPr>
            <w:r w:rsidRPr="00915BF5">
              <w:rPr>
                <w:rFonts w:asciiTheme="minorHAnsi" w:hAnsiTheme="minorHAnsi" w:cstheme="minorHAnsi"/>
                <w:noProof/>
                <w:sz w:val="20"/>
                <w:szCs w:val="20"/>
                <w:lang w:val="fr-FR"/>
              </w:rPr>
              <w:t>•</w:t>
            </w:r>
            <w:r w:rsidRPr="00915BF5">
              <w:rPr>
                <w:rFonts w:asciiTheme="minorHAnsi" w:hAnsiTheme="minorHAnsi" w:cstheme="minorHAnsi"/>
                <w:noProof/>
                <w:sz w:val="20"/>
                <w:szCs w:val="20"/>
                <w:lang w:val="fr-FR"/>
              </w:rPr>
              <w:tab/>
              <w:t xml:space="preserve">crearea condiţiilor tehnice necesare racordării centralelor de producere a energiei electrice </w:t>
            </w:r>
            <w:r w:rsidRPr="00915BF5">
              <w:rPr>
                <w:rFonts w:asciiTheme="minorHAnsi" w:hAnsiTheme="minorHAnsi" w:cstheme="minorHAnsi"/>
                <w:b/>
                <w:noProof/>
                <w:sz w:val="20"/>
                <w:szCs w:val="20"/>
                <w:lang w:val="fr-FR"/>
              </w:rPr>
              <w:t>din surse regenerabile</w:t>
            </w:r>
            <w:r w:rsidRPr="00915BF5">
              <w:rPr>
                <w:rFonts w:asciiTheme="minorHAnsi" w:hAnsiTheme="minorHAnsi" w:cstheme="minorHAnsi"/>
                <w:noProof/>
                <w:sz w:val="20"/>
                <w:szCs w:val="20"/>
                <w:lang w:val="fr-FR"/>
              </w:rPr>
              <w:t xml:space="preserve"> prin întărirea reţelei electrice</w:t>
            </w:r>
          </w:p>
          <w:p w:rsidR="00915BF5" w:rsidRPr="00915BF5" w:rsidRDefault="00915BF5" w:rsidP="00915BF5">
            <w:pPr>
              <w:shd w:val="clear" w:color="auto" w:fill="FFFFFF"/>
              <w:spacing w:before="100" w:beforeAutospacing="1" w:after="100" w:afterAutospacing="1" w:line="240" w:lineRule="auto"/>
              <w:rPr>
                <w:rFonts w:asciiTheme="minorHAnsi" w:hAnsiTheme="minorHAnsi" w:cstheme="minorHAnsi"/>
                <w:b/>
                <w:noProof/>
                <w:sz w:val="20"/>
                <w:szCs w:val="20"/>
                <w:lang w:val="fr-FR"/>
              </w:rPr>
            </w:pPr>
            <w:r w:rsidRPr="00915BF5">
              <w:rPr>
                <w:rFonts w:asciiTheme="minorHAnsi" w:hAnsiTheme="minorHAnsi" w:cstheme="minorHAnsi"/>
                <w:noProof/>
                <w:sz w:val="20"/>
                <w:szCs w:val="20"/>
                <w:lang w:val="fr-FR"/>
              </w:rPr>
              <w:t>•</w:t>
            </w:r>
            <w:r w:rsidRPr="00915BF5">
              <w:rPr>
                <w:rFonts w:asciiTheme="minorHAnsi" w:hAnsiTheme="minorHAnsi" w:cstheme="minorHAnsi"/>
                <w:noProof/>
                <w:sz w:val="20"/>
                <w:szCs w:val="20"/>
                <w:lang w:val="fr-FR"/>
              </w:rPr>
              <w:tab/>
              <w:t xml:space="preserve">creşterea gradului de continuitate în alimentare </w:t>
            </w:r>
            <w:r w:rsidRPr="00915BF5">
              <w:rPr>
                <w:rFonts w:asciiTheme="minorHAnsi" w:hAnsiTheme="minorHAnsi" w:cstheme="minorHAnsi"/>
                <w:b/>
                <w:noProof/>
                <w:sz w:val="20"/>
                <w:szCs w:val="20"/>
                <w:lang w:val="fr-FR"/>
              </w:rPr>
              <w:t>cu energie electrică a consumatorilor</w:t>
            </w:r>
          </w:p>
          <w:p w:rsidR="00915BF5" w:rsidRDefault="00915BF5" w:rsidP="00915BF5">
            <w:pPr>
              <w:shd w:val="clear" w:color="auto" w:fill="FFFFFF"/>
              <w:spacing w:before="100" w:beforeAutospacing="1" w:after="100" w:afterAutospacing="1" w:line="240" w:lineRule="auto"/>
              <w:rPr>
                <w:rFonts w:asciiTheme="minorHAnsi" w:hAnsiTheme="minorHAnsi" w:cstheme="minorHAnsi"/>
                <w:b/>
                <w:noProof/>
                <w:sz w:val="20"/>
                <w:szCs w:val="20"/>
                <w:lang w:val="fr-FR"/>
              </w:rPr>
            </w:pPr>
            <w:r w:rsidRPr="00915BF5">
              <w:rPr>
                <w:rFonts w:asciiTheme="minorHAnsi" w:hAnsiTheme="minorHAnsi" w:cstheme="minorHAnsi"/>
                <w:noProof/>
                <w:sz w:val="20"/>
                <w:szCs w:val="20"/>
                <w:lang w:val="fr-FR"/>
              </w:rPr>
              <w:t>3.</w:t>
            </w:r>
            <w:r w:rsidRPr="00915BF5">
              <w:t xml:space="preserve"> </w:t>
            </w:r>
            <w:r w:rsidRPr="00915BF5">
              <w:rPr>
                <w:rFonts w:asciiTheme="minorHAnsi" w:hAnsiTheme="minorHAnsi" w:cstheme="minorHAnsi"/>
                <w:noProof/>
                <w:sz w:val="20"/>
                <w:szCs w:val="20"/>
                <w:lang w:val="fr-FR"/>
              </w:rPr>
              <w:t>Propunere completare detalii cu bold</w:t>
            </w:r>
            <w:r w:rsidRPr="00915BF5">
              <w:rPr>
                <w:rFonts w:asciiTheme="minorHAnsi" w:hAnsiTheme="minorHAnsi" w:cstheme="minorHAnsi"/>
                <w:b/>
                <w:noProof/>
                <w:sz w:val="20"/>
                <w:szCs w:val="20"/>
                <w:lang w:val="fr-FR"/>
              </w:rPr>
              <w:t>:</w:t>
            </w:r>
          </w:p>
          <w:p w:rsidR="00915BF5" w:rsidRDefault="00915BF5" w:rsidP="00915BF5">
            <w:pPr>
              <w:shd w:val="clear" w:color="auto" w:fill="FFFFFF"/>
              <w:spacing w:before="100" w:beforeAutospacing="1" w:after="100" w:afterAutospacing="1" w:line="240" w:lineRule="auto"/>
              <w:rPr>
                <w:rFonts w:asciiTheme="minorHAnsi" w:hAnsiTheme="minorHAnsi" w:cstheme="minorHAnsi"/>
                <w:b/>
                <w:noProof/>
                <w:sz w:val="20"/>
                <w:szCs w:val="20"/>
                <w:lang w:val="fr-FR"/>
              </w:rPr>
            </w:pPr>
            <w:r w:rsidRPr="00915BF5">
              <w:rPr>
                <w:rFonts w:asciiTheme="minorHAnsi" w:hAnsiTheme="minorHAnsi" w:cstheme="minorHAnsi"/>
                <w:noProof/>
                <w:sz w:val="20"/>
                <w:szCs w:val="20"/>
                <w:lang w:val="fr-FR"/>
              </w:rPr>
              <w:t xml:space="preserve">Se vor finanța investiţii în lucrări de întărire a reţelei electrice în amonte de punctul de racordare, pentru crearea condiţiilor tehnice necesare racordării centralelor de producere a energiei electrice </w:t>
            </w:r>
            <w:r w:rsidRPr="00915BF5">
              <w:rPr>
                <w:rFonts w:asciiTheme="minorHAnsi" w:hAnsiTheme="minorHAnsi" w:cstheme="minorHAnsi"/>
                <w:b/>
                <w:noProof/>
                <w:sz w:val="20"/>
                <w:szCs w:val="20"/>
                <w:lang w:val="fr-FR"/>
              </w:rPr>
              <w:t>din surse regenerabile,</w:t>
            </w:r>
            <w:r w:rsidRPr="00915BF5">
              <w:rPr>
                <w:rFonts w:asciiTheme="minorHAnsi" w:hAnsiTheme="minorHAnsi" w:cstheme="minorHAnsi"/>
                <w:noProof/>
                <w:sz w:val="20"/>
                <w:szCs w:val="20"/>
                <w:lang w:val="fr-FR"/>
              </w:rPr>
              <w:t xml:space="preserve"> precum şi modernizări de staţii/linii existente, </w:t>
            </w:r>
            <w:r w:rsidRPr="00915BF5">
              <w:rPr>
                <w:rFonts w:asciiTheme="minorHAnsi" w:hAnsiTheme="minorHAnsi" w:cstheme="minorHAnsi"/>
                <w:b/>
                <w:noProof/>
                <w:sz w:val="20"/>
                <w:szCs w:val="20"/>
                <w:lang w:val="fr-FR"/>
              </w:rPr>
              <w:t>care conduc la creșterea capacității de distribuție a rețelelor, reducerea consumului tehnologic propriu, îmbunătăţirea parametrilor de calitate a energiei distribuite în zonă și îmbunătățirea indicatorilor de performanță a serviciului de distribuție privind continuitatea alimentării cu energie electrică a consumatorilor</w:t>
            </w:r>
          </w:p>
          <w:p w:rsidR="00915BF5" w:rsidRPr="00915BF5" w:rsidRDefault="00915BF5" w:rsidP="00915BF5">
            <w:pPr>
              <w:rPr>
                <w:rFonts w:asciiTheme="minorHAnsi" w:hAnsiTheme="minorHAnsi" w:cstheme="minorHAnsi"/>
                <w:sz w:val="20"/>
                <w:szCs w:val="20"/>
                <w:lang w:val="en-US"/>
              </w:rPr>
            </w:pPr>
            <w:r w:rsidRPr="001A08EB">
              <w:rPr>
                <w:rFonts w:asciiTheme="minorHAnsi" w:hAnsiTheme="minorHAnsi" w:cstheme="minorHAnsi"/>
                <w:noProof/>
                <w:sz w:val="20"/>
                <w:szCs w:val="20"/>
                <w:lang w:val="en-US"/>
              </w:rPr>
              <w:t>4.</w:t>
            </w:r>
            <w:r w:rsidRPr="00915BF5">
              <w:rPr>
                <w:rFonts w:ascii="Times New Roman" w:hAnsi="Times New Roman"/>
                <w:sz w:val="24"/>
                <w:szCs w:val="24"/>
                <w:lang w:val="en-US"/>
              </w:rPr>
              <w:t xml:space="preserve"> </w:t>
            </w:r>
            <w:proofErr w:type="spellStart"/>
            <w:r w:rsidRPr="00915BF5">
              <w:rPr>
                <w:rFonts w:asciiTheme="minorHAnsi" w:hAnsiTheme="minorHAnsi" w:cstheme="minorHAnsi"/>
                <w:sz w:val="20"/>
                <w:szCs w:val="20"/>
                <w:lang w:val="en-US"/>
              </w:rPr>
              <w:t>Propunere</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completare</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detalii</w:t>
            </w:r>
            <w:proofErr w:type="spellEnd"/>
            <w:r w:rsidRPr="00915BF5">
              <w:rPr>
                <w:rFonts w:asciiTheme="minorHAnsi" w:hAnsiTheme="minorHAnsi" w:cstheme="minorHAnsi"/>
                <w:sz w:val="20"/>
                <w:szCs w:val="20"/>
                <w:lang w:val="en-US"/>
              </w:rPr>
              <w:t xml:space="preserve"> cu bold:</w:t>
            </w:r>
          </w:p>
          <w:p w:rsidR="00915BF5" w:rsidRDefault="00915BF5" w:rsidP="00915BF5">
            <w:pPr>
              <w:shd w:val="clear" w:color="auto" w:fill="FFFFFF"/>
              <w:spacing w:before="100" w:beforeAutospacing="1" w:after="100" w:afterAutospacing="1" w:line="240" w:lineRule="auto"/>
              <w:rPr>
                <w:rFonts w:asciiTheme="minorHAnsi" w:hAnsiTheme="minorHAnsi" w:cstheme="minorHAnsi"/>
                <w:sz w:val="20"/>
                <w:szCs w:val="20"/>
                <w:lang w:val="en-US"/>
              </w:rPr>
            </w:pPr>
            <w:proofErr w:type="spellStart"/>
            <w:r w:rsidRPr="00915BF5">
              <w:rPr>
                <w:rFonts w:asciiTheme="minorHAnsi" w:hAnsiTheme="minorHAnsi" w:cstheme="minorHAnsi"/>
                <w:sz w:val="20"/>
                <w:szCs w:val="20"/>
                <w:lang w:val="en-US"/>
              </w:rPr>
              <w:t>În</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cadrul</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acestei</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acţiuni</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vor</w:t>
            </w:r>
            <w:proofErr w:type="spellEnd"/>
            <w:r w:rsidRPr="00915BF5">
              <w:rPr>
                <w:rFonts w:asciiTheme="minorHAnsi" w:hAnsiTheme="minorHAnsi" w:cstheme="minorHAnsi"/>
                <w:sz w:val="20"/>
                <w:szCs w:val="20"/>
                <w:lang w:val="en-US"/>
              </w:rPr>
              <w:t xml:space="preserve"> fi </w:t>
            </w:r>
            <w:proofErr w:type="spellStart"/>
            <w:r w:rsidRPr="00915BF5">
              <w:rPr>
                <w:rFonts w:asciiTheme="minorHAnsi" w:hAnsiTheme="minorHAnsi" w:cstheme="minorHAnsi"/>
                <w:sz w:val="20"/>
                <w:szCs w:val="20"/>
                <w:lang w:val="en-US"/>
              </w:rPr>
              <w:t>finanţate</w:t>
            </w:r>
            <w:proofErr w:type="spellEnd"/>
            <w:r w:rsidRPr="00915BF5">
              <w:rPr>
                <w:rFonts w:asciiTheme="minorHAnsi" w:hAnsiTheme="minorHAnsi" w:cstheme="minorHAnsi"/>
                <w:sz w:val="20"/>
                <w:szCs w:val="20"/>
                <w:lang w:val="en-US"/>
              </w:rPr>
              <w:t xml:space="preserve"> cu </w:t>
            </w:r>
            <w:proofErr w:type="spellStart"/>
            <w:r w:rsidRPr="00915BF5">
              <w:rPr>
                <w:rFonts w:asciiTheme="minorHAnsi" w:hAnsiTheme="minorHAnsi" w:cstheme="minorHAnsi"/>
                <w:sz w:val="20"/>
                <w:szCs w:val="20"/>
                <w:lang w:val="en-US"/>
              </w:rPr>
              <w:t>prioritate</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proiecte</w:t>
            </w:r>
            <w:proofErr w:type="spellEnd"/>
            <w:r w:rsidRPr="00915BF5">
              <w:rPr>
                <w:rFonts w:asciiTheme="minorHAnsi" w:hAnsiTheme="minorHAnsi" w:cstheme="minorHAnsi"/>
                <w:sz w:val="20"/>
                <w:szCs w:val="20"/>
                <w:lang w:val="en-US"/>
              </w:rPr>
              <w:t xml:space="preserve"> din </w:t>
            </w:r>
            <w:proofErr w:type="spellStart"/>
            <w:r w:rsidRPr="00915BF5">
              <w:rPr>
                <w:rFonts w:asciiTheme="minorHAnsi" w:hAnsiTheme="minorHAnsi" w:cstheme="minorHAnsi"/>
                <w:sz w:val="20"/>
                <w:szCs w:val="20"/>
                <w:lang w:val="en-US"/>
              </w:rPr>
              <w:t>rețele</w:t>
            </w:r>
            <w:proofErr w:type="spellEnd"/>
            <w:r w:rsidRPr="00915BF5">
              <w:rPr>
                <w:rFonts w:asciiTheme="minorHAnsi" w:hAnsiTheme="minorHAnsi" w:cstheme="minorHAnsi"/>
                <w:sz w:val="20"/>
                <w:szCs w:val="20"/>
                <w:lang w:val="en-US"/>
              </w:rPr>
              <w:t xml:space="preserve"> care </w:t>
            </w:r>
            <w:proofErr w:type="spellStart"/>
            <w:r w:rsidRPr="00915BF5">
              <w:rPr>
                <w:rFonts w:asciiTheme="minorHAnsi" w:hAnsiTheme="minorHAnsi" w:cstheme="minorHAnsi"/>
                <w:sz w:val="20"/>
                <w:szCs w:val="20"/>
                <w:lang w:val="en-US"/>
              </w:rPr>
              <w:t>includ</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b/>
                <w:sz w:val="20"/>
                <w:szCs w:val="20"/>
                <w:lang w:val="en-US"/>
              </w:rPr>
              <w:t>racordarea</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capacităților</w:t>
            </w:r>
            <w:proofErr w:type="spellEnd"/>
            <w:r w:rsidRPr="00915BF5">
              <w:rPr>
                <w:rFonts w:asciiTheme="minorHAnsi" w:hAnsiTheme="minorHAnsi" w:cstheme="minorHAnsi"/>
                <w:sz w:val="20"/>
                <w:szCs w:val="20"/>
                <w:lang w:val="en-US"/>
              </w:rPr>
              <w:t xml:space="preserve"> de </w:t>
            </w:r>
            <w:proofErr w:type="spellStart"/>
            <w:r w:rsidRPr="00915BF5">
              <w:rPr>
                <w:rFonts w:asciiTheme="minorHAnsi" w:hAnsiTheme="minorHAnsi" w:cstheme="minorHAnsi"/>
                <w:sz w:val="20"/>
                <w:szCs w:val="20"/>
                <w:lang w:val="en-US"/>
              </w:rPr>
              <w:t>producere</w:t>
            </w:r>
            <w:proofErr w:type="spellEnd"/>
            <w:r w:rsidRPr="00915BF5">
              <w:rPr>
                <w:rFonts w:asciiTheme="minorHAnsi" w:hAnsiTheme="minorHAnsi" w:cstheme="minorHAnsi"/>
                <w:sz w:val="20"/>
                <w:szCs w:val="20"/>
                <w:lang w:val="en-US"/>
              </w:rPr>
              <w:t xml:space="preserve"> </w:t>
            </w:r>
            <w:proofErr w:type="gramStart"/>
            <w:r w:rsidRPr="00915BF5">
              <w:rPr>
                <w:rFonts w:asciiTheme="minorHAnsi" w:hAnsiTheme="minorHAnsi" w:cstheme="minorHAnsi"/>
                <w:sz w:val="20"/>
                <w:szCs w:val="20"/>
                <w:lang w:val="en-US"/>
              </w:rPr>
              <w:t>a</w:t>
            </w:r>
            <w:proofErr w:type="gram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energiei</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electrice</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prin</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valorificarea</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resurselor</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regenerabile</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finanțate</w:t>
            </w:r>
            <w:proofErr w:type="spellEnd"/>
            <w:r w:rsidRPr="00915BF5">
              <w:rPr>
                <w:rFonts w:asciiTheme="minorHAnsi" w:hAnsiTheme="minorHAnsi" w:cstheme="minorHAnsi"/>
                <w:sz w:val="20"/>
                <w:szCs w:val="20"/>
                <w:lang w:val="en-US"/>
              </w:rPr>
              <w:t xml:space="preserve"> </w:t>
            </w:r>
            <w:proofErr w:type="spellStart"/>
            <w:r w:rsidRPr="00915BF5">
              <w:rPr>
                <w:rFonts w:asciiTheme="minorHAnsi" w:hAnsiTheme="minorHAnsi" w:cstheme="minorHAnsi"/>
                <w:sz w:val="20"/>
                <w:szCs w:val="20"/>
                <w:lang w:val="en-US"/>
              </w:rPr>
              <w:t>prin</w:t>
            </w:r>
            <w:proofErr w:type="spellEnd"/>
            <w:r w:rsidRPr="00915BF5">
              <w:rPr>
                <w:rFonts w:asciiTheme="minorHAnsi" w:hAnsiTheme="minorHAnsi" w:cstheme="minorHAnsi"/>
                <w:sz w:val="20"/>
                <w:szCs w:val="20"/>
                <w:lang w:val="en-US"/>
              </w:rPr>
              <w:t xml:space="preserve"> POS CCE 2007-2013.</w:t>
            </w:r>
          </w:p>
          <w:p w:rsidR="00383629" w:rsidRDefault="00383629" w:rsidP="00383629">
            <w:pPr>
              <w:rPr>
                <w:rFonts w:ascii="Times New Roman" w:hAnsi="Times New Roman"/>
                <w:noProof/>
                <w:sz w:val="24"/>
                <w:szCs w:val="24"/>
                <w:lang w:val="en-US"/>
              </w:rPr>
            </w:pPr>
            <w:r w:rsidRPr="00383629">
              <w:rPr>
                <w:rFonts w:asciiTheme="minorHAnsi" w:hAnsiTheme="minorHAnsi" w:cstheme="minorHAnsi"/>
                <w:sz w:val="20"/>
                <w:szCs w:val="20"/>
                <w:lang w:val="en-US"/>
              </w:rPr>
              <w:t>5.</w:t>
            </w:r>
            <w:r w:rsidRPr="00383629">
              <w:rPr>
                <w:rFonts w:ascii="Times New Roman" w:hAnsi="Times New Roman"/>
                <w:noProof/>
                <w:sz w:val="24"/>
                <w:szCs w:val="24"/>
                <w:lang w:val="en-US"/>
              </w:rPr>
              <w:t xml:space="preserve"> </w:t>
            </w:r>
            <w:r w:rsidRPr="00383629">
              <w:rPr>
                <w:rFonts w:asciiTheme="minorHAnsi" w:hAnsiTheme="minorHAnsi" w:cstheme="minorHAnsi"/>
                <w:noProof/>
                <w:sz w:val="20"/>
                <w:szCs w:val="20"/>
                <w:lang w:val="en-US"/>
              </w:rPr>
              <w:t>Propunere completare detalii cu bold</w:t>
            </w:r>
            <w:r w:rsidRPr="00383629">
              <w:rPr>
                <w:rFonts w:ascii="Times New Roman" w:hAnsi="Times New Roman"/>
                <w:noProof/>
                <w:sz w:val="24"/>
                <w:szCs w:val="24"/>
                <w:lang w:val="en-US"/>
              </w:rPr>
              <w:t>:</w:t>
            </w:r>
          </w:p>
          <w:p w:rsidR="00383629" w:rsidRPr="00672620" w:rsidRDefault="00383629" w:rsidP="00383629">
            <w:pPr>
              <w:rPr>
                <w:rFonts w:asciiTheme="minorHAnsi" w:hAnsiTheme="minorHAnsi" w:cstheme="minorHAnsi"/>
                <w:noProof/>
                <w:sz w:val="20"/>
                <w:szCs w:val="20"/>
                <w:lang w:val="en-US"/>
              </w:rPr>
            </w:pPr>
            <w:r w:rsidRPr="00672620">
              <w:rPr>
                <w:rFonts w:asciiTheme="minorHAnsi" w:hAnsiTheme="minorHAnsi" w:cstheme="minorHAnsi"/>
                <w:noProof/>
                <w:sz w:val="20"/>
                <w:szCs w:val="20"/>
                <w:lang w:val="en-US"/>
              </w:rPr>
              <w:t xml:space="preserve">Modernizarea reţelelor de distribuţie energie electrică cu o tensiune nominală de până la 110 kV inclusiv: </w:t>
            </w:r>
          </w:p>
          <w:p w:rsidR="00383629" w:rsidRPr="00672620" w:rsidRDefault="00383629" w:rsidP="00383629">
            <w:pPr>
              <w:spacing w:after="160" w:line="259" w:lineRule="auto"/>
              <w:rPr>
                <w:rFonts w:asciiTheme="minorHAnsi" w:hAnsiTheme="minorHAnsi" w:cstheme="minorHAnsi"/>
                <w:noProof/>
                <w:sz w:val="20"/>
                <w:szCs w:val="20"/>
                <w:lang w:val="en-US"/>
              </w:rPr>
            </w:pPr>
            <w:r w:rsidRPr="00672620">
              <w:rPr>
                <w:rFonts w:asciiTheme="minorHAnsi" w:hAnsiTheme="minorHAnsi" w:cstheme="minorHAnsi"/>
                <w:noProof/>
                <w:sz w:val="20"/>
                <w:szCs w:val="20"/>
                <w:lang w:val="en-US"/>
              </w:rPr>
              <w:t>a.</w:t>
            </w:r>
            <w:r w:rsidRPr="00672620">
              <w:rPr>
                <w:rFonts w:asciiTheme="minorHAnsi" w:hAnsiTheme="minorHAnsi" w:cstheme="minorHAnsi"/>
                <w:noProof/>
                <w:sz w:val="20"/>
                <w:szCs w:val="20"/>
                <w:lang w:val="en-US"/>
              </w:rPr>
              <w:tab/>
            </w:r>
            <w:r w:rsidRPr="00672620">
              <w:rPr>
                <w:rFonts w:asciiTheme="minorHAnsi" w:hAnsiTheme="minorHAnsi" w:cstheme="minorHAnsi"/>
                <w:b/>
                <w:noProof/>
                <w:sz w:val="20"/>
                <w:szCs w:val="20"/>
                <w:lang w:val="en-US"/>
              </w:rPr>
              <w:t xml:space="preserve">Modernizarea liniilor electrice aeriene [LEA] şi a liniilor electrice subterane [LES] de 110 kV, medie tensiune [MT] și joasă tensiune [JT]  </w:t>
            </w:r>
            <w:r w:rsidRPr="00672620">
              <w:rPr>
                <w:rFonts w:asciiTheme="minorHAnsi" w:hAnsiTheme="minorHAnsi" w:cstheme="minorHAnsi"/>
                <w:noProof/>
                <w:sz w:val="20"/>
                <w:szCs w:val="20"/>
                <w:lang w:val="en-US"/>
              </w:rPr>
              <w:t xml:space="preserve">; </w:t>
            </w:r>
          </w:p>
          <w:p w:rsidR="00383629" w:rsidRPr="00672620" w:rsidRDefault="00383629" w:rsidP="00383629">
            <w:pPr>
              <w:spacing w:after="160" w:line="259" w:lineRule="auto"/>
              <w:rPr>
                <w:rFonts w:asciiTheme="minorHAnsi" w:hAnsiTheme="minorHAnsi" w:cstheme="minorHAnsi"/>
                <w:b/>
                <w:noProof/>
                <w:sz w:val="20"/>
                <w:szCs w:val="20"/>
                <w:lang w:val="en-US"/>
              </w:rPr>
            </w:pPr>
            <w:r w:rsidRPr="00672620">
              <w:rPr>
                <w:rFonts w:asciiTheme="minorHAnsi" w:hAnsiTheme="minorHAnsi" w:cstheme="minorHAnsi"/>
                <w:noProof/>
                <w:sz w:val="20"/>
                <w:szCs w:val="20"/>
                <w:lang w:val="en-US"/>
              </w:rPr>
              <w:t>b.</w:t>
            </w:r>
            <w:r w:rsidRPr="00672620">
              <w:rPr>
                <w:rFonts w:asciiTheme="minorHAnsi" w:hAnsiTheme="minorHAnsi" w:cstheme="minorHAnsi"/>
                <w:noProof/>
                <w:sz w:val="20"/>
                <w:szCs w:val="20"/>
                <w:lang w:val="en-US"/>
              </w:rPr>
              <w:tab/>
              <w:t xml:space="preserve">Modernizarea staţiilor electrice, posturilor de transformare şi </w:t>
            </w:r>
            <w:r w:rsidRPr="00672620">
              <w:rPr>
                <w:rFonts w:asciiTheme="minorHAnsi" w:hAnsiTheme="minorHAnsi" w:cstheme="minorHAnsi"/>
                <w:noProof/>
                <w:sz w:val="20"/>
                <w:szCs w:val="20"/>
                <w:lang w:val="en-US"/>
              </w:rPr>
              <w:lastRenderedPageBreak/>
              <w:t xml:space="preserve">punctelor de alimentare existente prin înlocuirea parţială / totală a echipamentelor/instalațiilor indispensabile pentru a asigura funcționarea în condiții de siguranță, securitate și eficiență a </w:t>
            </w:r>
            <w:r w:rsidRPr="00672620">
              <w:rPr>
                <w:rFonts w:asciiTheme="minorHAnsi" w:hAnsiTheme="minorHAnsi" w:cstheme="minorHAnsi"/>
                <w:b/>
                <w:noProof/>
                <w:sz w:val="20"/>
                <w:szCs w:val="20"/>
                <w:lang w:val="en-US"/>
              </w:rPr>
              <w:t xml:space="preserve">rețelelor de distribuție </w:t>
            </w:r>
            <w:r w:rsidRPr="00672620">
              <w:rPr>
                <w:rFonts w:asciiTheme="minorHAnsi" w:hAnsiTheme="minorHAnsi" w:cstheme="minorHAnsi"/>
                <w:b/>
                <w:strike/>
                <w:noProof/>
                <w:sz w:val="20"/>
                <w:szCs w:val="20"/>
                <w:lang w:val="en-US"/>
              </w:rPr>
              <w:t xml:space="preserve"> </w:t>
            </w:r>
          </w:p>
          <w:p w:rsidR="00383629" w:rsidRDefault="00383629" w:rsidP="00383629">
            <w:pPr>
              <w:shd w:val="clear" w:color="auto" w:fill="FFFFFF"/>
              <w:spacing w:before="100" w:beforeAutospacing="1" w:after="100" w:afterAutospacing="1" w:line="240" w:lineRule="auto"/>
              <w:rPr>
                <w:rFonts w:asciiTheme="minorHAnsi" w:hAnsiTheme="minorHAnsi" w:cstheme="minorHAnsi"/>
                <w:noProof/>
                <w:sz w:val="20"/>
                <w:szCs w:val="20"/>
                <w:lang w:val="en-US"/>
              </w:rPr>
            </w:pPr>
            <w:r w:rsidRPr="00383629">
              <w:rPr>
                <w:rFonts w:asciiTheme="minorHAnsi" w:hAnsiTheme="minorHAnsi" w:cstheme="minorHAnsi"/>
                <w:noProof/>
                <w:sz w:val="20"/>
                <w:szCs w:val="20"/>
                <w:lang w:val="en-US"/>
              </w:rPr>
              <w:t>c.</w:t>
            </w:r>
            <w:r w:rsidRPr="00383629">
              <w:rPr>
                <w:rFonts w:asciiTheme="minorHAnsi" w:hAnsiTheme="minorHAnsi" w:cstheme="minorHAnsi"/>
                <w:noProof/>
                <w:sz w:val="20"/>
                <w:szCs w:val="20"/>
                <w:lang w:val="en-US"/>
              </w:rPr>
              <w:tab/>
              <w:t>Realizarea/modernizarea sistemelor de protecție, monitorizare și control (inclusiv dezvoltarea sistemului de automatizare a distribuţiei energiei electrice şi integrarea în SCADA)</w:t>
            </w:r>
          </w:p>
          <w:p w:rsidR="0055526D" w:rsidRDefault="001C20A9" w:rsidP="00383629">
            <w:pPr>
              <w:shd w:val="clear" w:color="auto" w:fill="FFFFFF"/>
              <w:spacing w:before="100" w:beforeAutospacing="1" w:after="100" w:afterAutospacing="1" w:line="240" w:lineRule="auto"/>
              <w:rPr>
                <w:rFonts w:ascii="Times New Roman" w:hAnsi="Times New Roman"/>
                <w:sz w:val="24"/>
                <w:szCs w:val="24"/>
              </w:rPr>
            </w:pPr>
            <w:r>
              <w:rPr>
                <w:rFonts w:asciiTheme="minorHAnsi" w:hAnsiTheme="minorHAnsi" w:cstheme="minorHAnsi"/>
                <w:noProof/>
                <w:sz w:val="20"/>
                <w:szCs w:val="20"/>
                <w:lang w:val="en-US"/>
              </w:rPr>
              <w:t>6.</w:t>
            </w:r>
            <w:r w:rsidRPr="001C20A9">
              <w:rPr>
                <w:rFonts w:ascii="Times New Roman" w:hAnsi="Times New Roman"/>
                <w:sz w:val="24"/>
                <w:szCs w:val="24"/>
                <w:lang w:val="en-US"/>
              </w:rPr>
              <w:t xml:space="preserve"> </w:t>
            </w:r>
            <w:r>
              <w:t xml:space="preserve"> </w:t>
            </w:r>
            <w:r w:rsidRPr="0055526D">
              <w:rPr>
                <w:rFonts w:asciiTheme="minorHAnsi" w:hAnsiTheme="minorHAnsi" w:cstheme="minorHAnsi"/>
                <w:sz w:val="20"/>
                <w:szCs w:val="20"/>
              </w:rPr>
              <w:t>Propunere completare detalii cu bold</w:t>
            </w:r>
            <w:r w:rsidRPr="0055526D">
              <w:rPr>
                <w:rFonts w:ascii="Times New Roman" w:hAnsi="Times New Roman"/>
                <w:sz w:val="24"/>
                <w:szCs w:val="24"/>
              </w:rPr>
              <w:t>:</w:t>
            </w:r>
          </w:p>
          <w:p w:rsidR="001C20A9" w:rsidRPr="0055526D" w:rsidRDefault="001C20A9" w:rsidP="00383629">
            <w:pPr>
              <w:shd w:val="clear" w:color="auto" w:fill="FFFFFF"/>
              <w:spacing w:before="100" w:beforeAutospacing="1" w:after="100" w:afterAutospacing="1" w:line="240" w:lineRule="auto"/>
              <w:rPr>
                <w:rFonts w:ascii="Times New Roman" w:hAnsi="Times New Roman"/>
                <w:sz w:val="24"/>
                <w:szCs w:val="24"/>
              </w:rPr>
            </w:pPr>
            <w:r w:rsidRPr="0055526D">
              <w:rPr>
                <w:rFonts w:asciiTheme="minorHAnsi" w:hAnsiTheme="minorHAnsi" w:cstheme="minorHAnsi"/>
                <w:sz w:val="20"/>
                <w:szCs w:val="20"/>
              </w:rPr>
              <w:t xml:space="preserve">Activitatea de întărire a rețelei este precizată în Anexa 1 la Regulamentul privind racordarea utilizatorilor la rețelele electrice de interes public, aprobat cu Ordinul </w:t>
            </w:r>
            <w:r w:rsidRPr="0055526D">
              <w:rPr>
                <w:rFonts w:asciiTheme="minorHAnsi" w:hAnsiTheme="minorHAnsi" w:cstheme="minorHAnsi"/>
                <w:b/>
                <w:sz w:val="20"/>
                <w:szCs w:val="20"/>
              </w:rPr>
              <w:t>președintelui ANRE nr. 74/2013, cu modificările și completările ulterioare</w:t>
            </w:r>
            <w:r w:rsidRPr="0055526D">
              <w:rPr>
                <w:rFonts w:asciiTheme="minorHAnsi" w:hAnsiTheme="minorHAnsi" w:cstheme="minorHAnsi"/>
                <w:sz w:val="20"/>
                <w:szCs w:val="20"/>
              </w:rPr>
              <w:t>; definiția acestui tip de lucrări este:“lucrări de întărire a reţelei electrice - lucrări în instalaţiile operatorului de reţea, necesare pentru asigurarea condiţiilor tehnice în vederea evacuării sau consumului puterii suplimentare aprobate pentru racordare utilizatorilor, la parametrii calitativi corespunzători normelor în vigoare”;</w:t>
            </w:r>
          </w:p>
          <w:p w:rsidR="008E0C29" w:rsidRPr="008E0C29" w:rsidRDefault="008E0C29" w:rsidP="008E0C29">
            <w:pPr>
              <w:spacing w:after="160" w:line="259" w:lineRule="auto"/>
              <w:rPr>
                <w:rFonts w:asciiTheme="minorHAnsi" w:hAnsiTheme="minorHAnsi" w:cstheme="minorHAnsi"/>
                <w:noProof/>
                <w:sz w:val="20"/>
                <w:szCs w:val="20"/>
                <w:lang w:val="fr-FR"/>
              </w:rPr>
            </w:pPr>
            <w:r w:rsidRPr="008E0C29">
              <w:rPr>
                <w:rFonts w:asciiTheme="minorHAnsi" w:hAnsiTheme="minorHAnsi" w:cstheme="minorHAnsi"/>
                <w:noProof/>
                <w:sz w:val="20"/>
                <w:szCs w:val="20"/>
                <w:lang w:val="fr-FR"/>
              </w:rPr>
              <w:t>7. Completare :</w:t>
            </w:r>
          </w:p>
          <w:p w:rsidR="008E0C29" w:rsidRPr="008E0C29" w:rsidRDefault="008E0C29" w:rsidP="008E0C29">
            <w:pPr>
              <w:spacing w:after="160" w:line="259" w:lineRule="auto"/>
              <w:rPr>
                <w:rFonts w:asciiTheme="minorHAnsi" w:hAnsiTheme="minorHAnsi" w:cstheme="minorHAnsi"/>
                <w:noProof/>
                <w:sz w:val="20"/>
                <w:szCs w:val="20"/>
                <w:lang w:val="fr-FR"/>
              </w:rPr>
            </w:pPr>
            <w:r w:rsidRPr="008E0C29">
              <w:rPr>
                <w:rFonts w:asciiTheme="minorHAnsi" w:hAnsiTheme="minorHAnsi" w:cstheme="minorHAnsi"/>
                <w:noProof/>
                <w:sz w:val="20"/>
                <w:szCs w:val="20"/>
                <w:lang w:val="fr-FR"/>
              </w:rPr>
              <w:t>Exemple de lucrări de întărire:</w:t>
            </w:r>
          </w:p>
          <w:p w:rsidR="008E0C29" w:rsidRPr="008E0C29" w:rsidRDefault="008E0C29" w:rsidP="008E0C29">
            <w:pPr>
              <w:spacing w:after="160" w:line="259" w:lineRule="auto"/>
              <w:rPr>
                <w:rFonts w:asciiTheme="minorHAnsi" w:hAnsiTheme="minorHAnsi" w:cstheme="minorHAnsi"/>
                <w:noProof/>
                <w:sz w:val="20"/>
                <w:szCs w:val="20"/>
                <w:lang w:val="fr-FR"/>
              </w:rPr>
            </w:pPr>
            <w:r w:rsidRPr="008E0C29">
              <w:rPr>
                <w:rFonts w:asciiTheme="minorHAnsi" w:hAnsiTheme="minorHAnsi" w:cstheme="minorHAnsi"/>
                <w:noProof/>
                <w:sz w:val="20"/>
                <w:szCs w:val="20"/>
                <w:lang w:val="fr-FR"/>
              </w:rPr>
              <w:t>-</w:t>
            </w:r>
            <w:r w:rsidRPr="008E0C29">
              <w:rPr>
                <w:rFonts w:asciiTheme="minorHAnsi" w:hAnsiTheme="minorHAnsi" w:cstheme="minorHAnsi"/>
                <w:noProof/>
                <w:sz w:val="20"/>
                <w:szCs w:val="20"/>
                <w:lang w:val="fr-FR"/>
              </w:rPr>
              <w:tab/>
              <w:t xml:space="preserve">creșterea capacității de distribuție a staţiilor de transformare de 110 kV/MT prin înlocuirea transformatoarelor de putere cu altele cu puteri superioare, </w:t>
            </w:r>
          </w:p>
          <w:p w:rsidR="008E0C29" w:rsidRPr="008E0C29" w:rsidRDefault="008E0C29" w:rsidP="008E0C29">
            <w:pPr>
              <w:spacing w:after="160" w:line="259" w:lineRule="auto"/>
              <w:rPr>
                <w:rFonts w:asciiTheme="minorHAnsi" w:hAnsiTheme="minorHAnsi" w:cstheme="minorHAnsi"/>
                <w:noProof/>
                <w:sz w:val="20"/>
                <w:szCs w:val="20"/>
                <w:lang w:val="fr-FR"/>
              </w:rPr>
            </w:pPr>
            <w:r w:rsidRPr="008E0C29">
              <w:rPr>
                <w:rFonts w:asciiTheme="minorHAnsi" w:hAnsiTheme="minorHAnsi" w:cstheme="minorHAnsi"/>
                <w:noProof/>
                <w:sz w:val="20"/>
                <w:szCs w:val="20"/>
                <w:lang w:val="fr-FR"/>
              </w:rPr>
              <w:t>-</w:t>
            </w:r>
            <w:r w:rsidRPr="008E0C29">
              <w:rPr>
                <w:rFonts w:asciiTheme="minorHAnsi" w:hAnsiTheme="minorHAnsi" w:cstheme="minorHAnsi"/>
                <w:noProof/>
                <w:sz w:val="20"/>
                <w:szCs w:val="20"/>
                <w:lang w:val="fr-FR"/>
              </w:rPr>
              <w:tab/>
              <w:t>creșterea capacității de distribuție a liniilor electrice existente prin înlocuirea conductoarelor și a elementelor de susținere, legătură și izolație cu altele cu caracteristici tehnice superioare, înlocuirea elementelor de protecție, automatizare și control</w:t>
            </w:r>
          </w:p>
          <w:p w:rsidR="00915BF5" w:rsidRDefault="008E0C29" w:rsidP="008E0C29">
            <w:pPr>
              <w:shd w:val="clear" w:color="auto" w:fill="FFFFFF"/>
              <w:spacing w:before="100" w:beforeAutospacing="1" w:after="100" w:afterAutospacing="1" w:line="240" w:lineRule="auto"/>
              <w:rPr>
                <w:rFonts w:asciiTheme="minorHAnsi" w:hAnsiTheme="minorHAnsi" w:cstheme="minorHAnsi"/>
                <w:noProof/>
                <w:sz w:val="20"/>
                <w:szCs w:val="20"/>
                <w:lang w:val="fr-FR"/>
              </w:rPr>
            </w:pPr>
            <w:r w:rsidRPr="008E0C29">
              <w:rPr>
                <w:rFonts w:asciiTheme="minorHAnsi" w:hAnsiTheme="minorHAnsi" w:cstheme="minorHAnsi"/>
                <w:noProof/>
                <w:sz w:val="20"/>
                <w:szCs w:val="20"/>
                <w:lang w:val="fr-FR"/>
              </w:rPr>
              <w:t>-</w:t>
            </w:r>
            <w:r w:rsidRPr="008E0C29">
              <w:rPr>
                <w:rFonts w:asciiTheme="minorHAnsi" w:hAnsiTheme="minorHAnsi" w:cstheme="minorHAnsi"/>
                <w:noProof/>
                <w:sz w:val="20"/>
                <w:szCs w:val="20"/>
                <w:lang w:val="fr-FR"/>
              </w:rPr>
              <w:tab/>
              <w:t>creșterea capacității de distribuție a posturilor de transformarea MT/JT prin înlocuirea transformatoarelor de putere cu altele cu puteri superioare, extinderea tabloului de joasă tensiune</w:t>
            </w:r>
          </w:p>
          <w:p w:rsidR="0021080B" w:rsidRDefault="00663CDD" w:rsidP="0021080B">
            <w:pPr>
              <w:rPr>
                <w:rFonts w:asciiTheme="minorHAnsi" w:hAnsiTheme="minorHAnsi" w:cstheme="minorHAnsi"/>
                <w:noProof/>
                <w:sz w:val="20"/>
                <w:szCs w:val="20"/>
                <w:lang w:val="fr-FR"/>
              </w:rPr>
            </w:pPr>
            <w:r w:rsidRPr="0021080B">
              <w:rPr>
                <w:rFonts w:asciiTheme="minorHAnsi" w:hAnsiTheme="minorHAnsi" w:cstheme="minorHAnsi"/>
                <w:noProof/>
                <w:sz w:val="20"/>
                <w:szCs w:val="20"/>
                <w:lang w:val="fr-FR"/>
              </w:rPr>
              <w:lastRenderedPageBreak/>
              <w:t>8.</w:t>
            </w:r>
            <w:r w:rsidR="0021080B">
              <w:t xml:space="preserve"> </w:t>
            </w:r>
            <w:r w:rsidR="0021080B" w:rsidRPr="0021080B">
              <w:rPr>
                <w:rFonts w:asciiTheme="minorHAnsi" w:hAnsiTheme="minorHAnsi" w:cstheme="minorHAnsi"/>
                <w:noProof/>
                <w:sz w:val="20"/>
                <w:szCs w:val="20"/>
                <w:lang w:val="fr-FR"/>
              </w:rPr>
              <w:t>Propunere completare detalii cu bold:</w:t>
            </w:r>
          </w:p>
          <w:p w:rsidR="0021080B" w:rsidRPr="0021080B" w:rsidRDefault="0021080B" w:rsidP="0021080B">
            <w:pPr>
              <w:rPr>
                <w:rFonts w:asciiTheme="minorHAnsi" w:hAnsiTheme="minorHAnsi" w:cstheme="minorHAnsi"/>
                <w:noProof/>
                <w:sz w:val="20"/>
                <w:szCs w:val="20"/>
                <w:lang w:val="fr-FR"/>
              </w:rPr>
            </w:pPr>
            <w:r w:rsidRPr="0021080B">
              <w:rPr>
                <w:rFonts w:asciiTheme="minorHAnsi" w:hAnsiTheme="minorHAnsi" w:cstheme="minorHAnsi"/>
                <w:noProof/>
                <w:sz w:val="20"/>
                <w:szCs w:val="20"/>
                <w:lang w:val="fr-FR"/>
              </w:rPr>
              <w:t xml:space="preserve">Alte activităţi / echipamente decât cele de mai sus pot fi considerate eligibile numai dacă solicitantul dovedeşte faptul că sunt absolut necesare în vederea </w:t>
            </w:r>
            <w:r w:rsidRPr="0021080B">
              <w:rPr>
                <w:rFonts w:asciiTheme="minorHAnsi" w:hAnsiTheme="minorHAnsi" w:cstheme="minorHAnsi"/>
                <w:b/>
                <w:noProof/>
                <w:sz w:val="20"/>
                <w:szCs w:val="20"/>
                <w:lang w:val="fr-FR"/>
              </w:rPr>
              <w:t>preluării energiei produse din resurse regenerabile în condiţii de siguranţă a funcţionării SEN</w:t>
            </w:r>
            <w:r w:rsidRPr="0021080B">
              <w:rPr>
                <w:rFonts w:asciiTheme="minorHAnsi" w:hAnsiTheme="minorHAnsi" w:cstheme="minorHAnsi"/>
                <w:noProof/>
                <w:sz w:val="20"/>
                <w:szCs w:val="20"/>
                <w:lang w:val="fr-FR"/>
              </w:rPr>
              <w:t>, în conformitate cu OS 6.1-sectorul distribuție</w:t>
            </w:r>
          </w:p>
          <w:p w:rsidR="00663CDD" w:rsidRPr="00672620" w:rsidRDefault="0021080B" w:rsidP="0021080B">
            <w:pPr>
              <w:shd w:val="clear" w:color="auto" w:fill="FFFFFF"/>
              <w:spacing w:before="100" w:beforeAutospacing="1" w:after="100" w:afterAutospacing="1" w:line="240" w:lineRule="auto"/>
              <w:rPr>
                <w:rFonts w:asciiTheme="minorHAnsi" w:hAnsiTheme="minorHAnsi" w:cstheme="minorHAnsi"/>
                <w:b/>
                <w:noProof/>
                <w:sz w:val="20"/>
                <w:szCs w:val="20"/>
                <w:lang w:val="fr-FR"/>
              </w:rPr>
            </w:pPr>
            <w:r w:rsidRPr="00672620">
              <w:rPr>
                <w:rFonts w:asciiTheme="minorHAnsi" w:hAnsiTheme="minorHAnsi" w:cstheme="minorHAnsi"/>
                <w:b/>
                <w:noProof/>
                <w:sz w:val="20"/>
                <w:szCs w:val="20"/>
                <w:lang w:val="fr-FR"/>
              </w:rPr>
              <w:t>Din această categorie pot face parte  proiecte-pilot micro-grid, cu soluții specifice re</w:t>
            </w:r>
            <w:r w:rsidRPr="0021080B">
              <w:rPr>
                <w:rFonts w:asciiTheme="minorHAnsi" w:hAnsiTheme="minorHAnsi" w:cstheme="minorHAnsi"/>
                <w:b/>
                <w:noProof/>
                <w:sz w:val="20"/>
                <w:szCs w:val="20"/>
              </w:rPr>
              <w:t>țe</w:t>
            </w:r>
            <w:r w:rsidRPr="00672620">
              <w:rPr>
                <w:rFonts w:asciiTheme="minorHAnsi" w:hAnsiTheme="minorHAnsi" w:cstheme="minorHAnsi"/>
                <w:b/>
                <w:noProof/>
                <w:sz w:val="20"/>
                <w:szCs w:val="20"/>
                <w:lang w:val="fr-FR"/>
              </w:rPr>
              <w:t>lelor inteligente:  stocarea energiei, flexibilitate etc</w:t>
            </w:r>
          </w:p>
          <w:p w:rsidR="0021080B" w:rsidRPr="00672620" w:rsidRDefault="0021080B" w:rsidP="0021080B">
            <w:pPr>
              <w:shd w:val="clear" w:color="auto" w:fill="FFFFFF"/>
              <w:spacing w:before="100" w:beforeAutospacing="1" w:after="100" w:afterAutospacing="1" w:line="240" w:lineRule="auto"/>
              <w:rPr>
                <w:rFonts w:asciiTheme="minorHAnsi" w:hAnsiTheme="minorHAnsi" w:cstheme="minorHAnsi"/>
                <w:noProof/>
                <w:sz w:val="20"/>
                <w:szCs w:val="20"/>
                <w:lang w:val="fr-FR"/>
              </w:rPr>
            </w:pPr>
            <w:r w:rsidRPr="00672620">
              <w:rPr>
                <w:rFonts w:asciiTheme="minorHAnsi" w:hAnsiTheme="minorHAnsi" w:cstheme="minorHAnsi"/>
                <w:noProof/>
                <w:sz w:val="20"/>
                <w:szCs w:val="20"/>
                <w:lang w:val="fr-FR"/>
              </w:rPr>
              <w:t>9.</w:t>
            </w:r>
            <w:r w:rsidRPr="00724746">
              <w:t xml:space="preserve"> </w:t>
            </w:r>
            <w:r w:rsidRPr="00672620">
              <w:rPr>
                <w:rFonts w:asciiTheme="minorHAnsi" w:hAnsiTheme="minorHAnsi" w:cstheme="minorHAnsi"/>
                <w:noProof/>
                <w:sz w:val="20"/>
                <w:szCs w:val="20"/>
                <w:lang w:val="fr-FR"/>
              </w:rPr>
              <w:t>Introducere definiție:</w:t>
            </w:r>
          </w:p>
          <w:p w:rsidR="0021080B" w:rsidRPr="00672620" w:rsidRDefault="0021080B" w:rsidP="0021080B">
            <w:pPr>
              <w:shd w:val="clear" w:color="auto" w:fill="FFFFFF"/>
              <w:spacing w:before="100" w:beforeAutospacing="1" w:after="100" w:afterAutospacing="1" w:line="240" w:lineRule="auto"/>
              <w:rPr>
                <w:rFonts w:asciiTheme="minorHAnsi" w:hAnsiTheme="minorHAnsi" w:cstheme="minorHAnsi"/>
                <w:noProof/>
                <w:sz w:val="20"/>
                <w:szCs w:val="20"/>
                <w:lang w:val="fr-FR"/>
              </w:rPr>
            </w:pPr>
            <w:r w:rsidRPr="00672620">
              <w:rPr>
                <w:rFonts w:asciiTheme="minorHAnsi" w:hAnsiTheme="minorHAnsi" w:cstheme="minorHAnsi"/>
                <w:noProof/>
                <w:sz w:val="20"/>
                <w:szCs w:val="20"/>
                <w:lang w:val="fr-FR"/>
              </w:rPr>
              <w:t>reţea inteligentă - reţea de electricitate, care poate integra eficient, din punct de vedere al costurilor, modalitatea de a acţiona a tuturor utilizatorilor conectaţi la reţea - producători, consumatori şi autoproducători – printr-o circulaţie bidirecţională a fluxurilor de puteri şi a informaţiilor, în scopul de a asigura un sistem energetic eficient economic, sustenabil, cu pierderi de energie reduse şi un nivel ridicat de calitate şi securitate în continuitatea şi siguranţa alimentării cu energie electrică;</w:t>
            </w:r>
          </w:p>
          <w:p w:rsidR="00252AFD" w:rsidRPr="00724746" w:rsidRDefault="00252AFD" w:rsidP="00252AFD">
            <w:pPr>
              <w:spacing w:after="160" w:line="259" w:lineRule="auto"/>
              <w:rPr>
                <w:rFonts w:asciiTheme="minorHAnsi" w:hAnsiTheme="minorHAnsi" w:cstheme="minorHAnsi"/>
                <w:noProof/>
                <w:sz w:val="20"/>
                <w:szCs w:val="20"/>
                <w:lang w:val="fr-FR"/>
              </w:rPr>
            </w:pPr>
            <w:r w:rsidRPr="00672620">
              <w:rPr>
                <w:rFonts w:asciiTheme="minorHAnsi" w:hAnsiTheme="minorHAnsi" w:cstheme="minorHAnsi"/>
                <w:noProof/>
                <w:sz w:val="20"/>
                <w:szCs w:val="20"/>
                <w:lang w:val="fr-FR"/>
              </w:rPr>
              <w:t>10.</w:t>
            </w:r>
            <w:r w:rsidRPr="00724746">
              <w:rPr>
                <w:rFonts w:asciiTheme="minorHAnsi" w:hAnsiTheme="minorHAnsi" w:cstheme="minorHAnsi"/>
                <w:noProof/>
                <w:sz w:val="20"/>
                <w:szCs w:val="20"/>
                <w:lang w:val="fr-FR"/>
              </w:rPr>
              <w:t>Propunere completare detalii cu bold:</w:t>
            </w:r>
          </w:p>
          <w:p w:rsidR="00252AFD" w:rsidRPr="00252AFD" w:rsidRDefault="00252AFD" w:rsidP="00252AFD">
            <w:pPr>
              <w:spacing w:after="160" w:line="259" w:lineRule="auto"/>
              <w:rPr>
                <w:rFonts w:asciiTheme="minorHAnsi" w:hAnsiTheme="minorHAnsi" w:cstheme="minorHAnsi"/>
                <w:b/>
                <w:noProof/>
                <w:sz w:val="20"/>
                <w:szCs w:val="20"/>
                <w:lang w:val="fr-FR"/>
              </w:rPr>
            </w:pPr>
            <w:r w:rsidRPr="00252AFD">
              <w:rPr>
                <w:rFonts w:asciiTheme="minorHAnsi" w:hAnsiTheme="minorHAnsi" w:cstheme="minorHAnsi"/>
                <w:b/>
                <w:noProof/>
                <w:sz w:val="20"/>
                <w:szCs w:val="20"/>
                <w:lang w:val="fr-FR"/>
              </w:rPr>
              <w:t>Indicatori obligatorii la nivel de proiect*</w:t>
            </w:r>
          </w:p>
          <w:p w:rsidR="00252AFD" w:rsidRPr="00252AFD" w:rsidRDefault="00252AFD" w:rsidP="00252AFD">
            <w:pPr>
              <w:spacing w:after="160" w:line="259" w:lineRule="auto"/>
              <w:rPr>
                <w:rFonts w:asciiTheme="minorHAnsi" w:hAnsiTheme="minorHAnsi" w:cstheme="minorHAnsi"/>
                <w:noProof/>
                <w:sz w:val="20"/>
                <w:szCs w:val="20"/>
                <w:lang w:val="fr-FR"/>
              </w:rPr>
            </w:pPr>
            <w:r w:rsidRPr="00252AFD">
              <w:rPr>
                <w:rFonts w:asciiTheme="minorHAnsi" w:hAnsiTheme="minorHAnsi" w:cstheme="minorHAnsi"/>
                <w:noProof/>
                <w:sz w:val="20"/>
                <w:szCs w:val="20"/>
                <w:lang w:val="fr-FR"/>
              </w:rPr>
              <w:t>Statii de transformare modernizate / noi operationale pentru preluarea energiei produse din surse regenrabile</w:t>
            </w:r>
          </w:p>
          <w:p w:rsidR="00252AFD" w:rsidRPr="00252AFD" w:rsidRDefault="00252AFD" w:rsidP="00252AFD">
            <w:pPr>
              <w:spacing w:after="160" w:line="259" w:lineRule="auto"/>
              <w:rPr>
                <w:rFonts w:asciiTheme="minorHAnsi" w:hAnsiTheme="minorHAnsi" w:cstheme="minorHAnsi"/>
                <w:b/>
                <w:noProof/>
                <w:sz w:val="20"/>
                <w:szCs w:val="20"/>
                <w:lang w:val="fr-FR"/>
              </w:rPr>
            </w:pPr>
            <w:r w:rsidRPr="00252AFD">
              <w:rPr>
                <w:rFonts w:asciiTheme="minorHAnsi" w:hAnsiTheme="minorHAnsi" w:cstheme="minorHAnsi"/>
                <w:b/>
                <w:noProof/>
                <w:sz w:val="20"/>
                <w:szCs w:val="20"/>
                <w:lang w:val="fr-FR"/>
              </w:rPr>
              <w:t>Posturi de transformare modernizate/noi (nr.)</w:t>
            </w:r>
          </w:p>
          <w:p w:rsidR="00252AFD" w:rsidRPr="00252AFD" w:rsidRDefault="00252AFD" w:rsidP="00252AFD">
            <w:pPr>
              <w:spacing w:after="160" w:line="259" w:lineRule="auto"/>
              <w:rPr>
                <w:rFonts w:asciiTheme="minorHAnsi" w:hAnsiTheme="minorHAnsi" w:cstheme="minorHAnsi"/>
                <w:b/>
                <w:noProof/>
                <w:sz w:val="20"/>
                <w:szCs w:val="20"/>
                <w:lang w:val="fr-FR"/>
              </w:rPr>
            </w:pPr>
            <w:r w:rsidRPr="00252AFD">
              <w:rPr>
                <w:rFonts w:asciiTheme="minorHAnsi" w:hAnsiTheme="minorHAnsi" w:cstheme="minorHAnsi"/>
                <w:b/>
                <w:noProof/>
                <w:sz w:val="20"/>
                <w:szCs w:val="20"/>
                <w:lang w:val="fr-FR"/>
              </w:rPr>
              <w:t>Linii electrice de 110 kV modernizate/noi (km)</w:t>
            </w:r>
          </w:p>
          <w:p w:rsidR="00252AFD" w:rsidRPr="00252AFD" w:rsidRDefault="00252AFD" w:rsidP="00252AFD">
            <w:pPr>
              <w:spacing w:after="160" w:line="259" w:lineRule="auto"/>
              <w:rPr>
                <w:rFonts w:asciiTheme="minorHAnsi" w:hAnsiTheme="minorHAnsi" w:cstheme="minorHAnsi"/>
                <w:b/>
                <w:noProof/>
                <w:sz w:val="20"/>
                <w:szCs w:val="20"/>
                <w:lang w:val="fr-FR"/>
              </w:rPr>
            </w:pPr>
            <w:r w:rsidRPr="00252AFD">
              <w:rPr>
                <w:rFonts w:asciiTheme="minorHAnsi" w:hAnsiTheme="minorHAnsi" w:cstheme="minorHAnsi"/>
                <w:b/>
                <w:noProof/>
                <w:sz w:val="20"/>
                <w:szCs w:val="20"/>
                <w:lang w:val="fr-FR"/>
              </w:rPr>
              <w:t>Linii electrice de medie tensiune modernizate/noi (km)</w:t>
            </w:r>
          </w:p>
          <w:p w:rsidR="00252AFD" w:rsidRPr="00252AFD" w:rsidRDefault="00252AFD" w:rsidP="00252AFD">
            <w:pPr>
              <w:spacing w:after="160" w:line="259" w:lineRule="auto"/>
              <w:rPr>
                <w:rFonts w:asciiTheme="minorHAnsi" w:hAnsiTheme="minorHAnsi" w:cstheme="minorHAnsi"/>
                <w:b/>
                <w:noProof/>
                <w:sz w:val="20"/>
                <w:szCs w:val="20"/>
                <w:lang w:val="fr-FR"/>
              </w:rPr>
            </w:pPr>
            <w:r w:rsidRPr="00252AFD">
              <w:rPr>
                <w:rFonts w:asciiTheme="minorHAnsi" w:hAnsiTheme="minorHAnsi" w:cstheme="minorHAnsi"/>
                <w:b/>
                <w:noProof/>
                <w:sz w:val="20"/>
                <w:szCs w:val="20"/>
                <w:lang w:val="fr-FR"/>
              </w:rPr>
              <w:t>Linii electrice de joasă tensiune modernizate/noi (km)</w:t>
            </w:r>
          </w:p>
          <w:p w:rsidR="00252AFD" w:rsidRPr="00252AFD" w:rsidRDefault="00252AFD" w:rsidP="00252AFD">
            <w:pPr>
              <w:spacing w:after="160" w:line="259" w:lineRule="auto"/>
              <w:rPr>
                <w:rFonts w:asciiTheme="minorHAnsi" w:hAnsiTheme="minorHAnsi" w:cstheme="minorHAnsi"/>
                <w:b/>
                <w:noProof/>
                <w:sz w:val="20"/>
                <w:szCs w:val="20"/>
                <w:lang w:val="en-US"/>
              </w:rPr>
            </w:pPr>
            <w:r w:rsidRPr="00252AFD">
              <w:rPr>
                <w:rFonts w:asciiTheme="minorHAnsi" w:hAnsiTheme="minorHAnsi" w:cstheme="minorHAnsi"/>
                <w:b/>
                <w:noProof/>
                <w:sz w:val="20"/>
                <w:szCs w:val="20"/>
                <w:lang w:val="en-US"/>
              </w:rPr>
              <w:t>Sistem micro-grid</w:t>
            </w:r>
          </w:p>
          <w:p w:rsidR="00252AFD" w:rsidRPr="00252AFD" w:rsidRDefault="00252AFD" w:rsidP="00252AFD">
            <w:pPr>
              <w:spacing w:after="160" w:line="259" w:lineRule="auto"/>
              <w:rPr>
                <w:rFonts w:asciiTheme="minorHAnsi" w:hAnsiTheme="minorHAnsi" w:cstheme="minorHAnsi"/>
                <w:b/>
                <w:noProof/>
                <w:sz w:val="20"/>
                <w:szCs w:val="20"/>
                <w:lang w:val="en-US"/>
              </w:rPr>
            </w:pPr>
            <w:r w:rsidRPr="00252AFD">
              <w:rPr>
                <w:rFonts w:asciiTheme="minorHAnsi" w:hAnsiTheme="minorHAnsi" w:cstheme="minorHAnsi"/>
                <w:b/>
                <w:noProof/>
                <w:sz w:val="20"/>
                <w:szCs w:val="20"/>
                <w:lang w:val="en-US"/>
              </w:rPr>
              <w:lastRenderedPageBreak/>
              <w:t>Definițiile indicatorilor și indicații privind cuantificarea acestora</w:t>
            </w:r>
          </w:p>
          <w:p w:rsidR="00252AFD" w:rsidRPr="00252AFD" w:rsidRDefault="00252AFD" w:rsidP="00252AFD">
            <w:pPr>
              <w:spacing w:after="160" w:line="259" w:lineRule="auto"/>
              <w:rPr>
                <w:rFonts w:asciiTheme="minorHAnsi" w:hAnsiTheme="minorHAnsi" w:cstheme="minorHAnsi"/>
                <w:noProof/>
                <w:sz w:val="20"/>
                <w:szCs w:val="20"/>
                <w:lang w:val="fr-FR"/>
              </w:rPr>
            </w:pPr>
            <w:r w:rsidRPr="00252AFD">
              <w:rPr>
                <w:rFonts w:asciiTheme="minorHAnsi" w:hAnsiTheme="minorHAnsi" w:cstheme="minorHAnsi"/>
                <w:noProof/>
                <w:sz w:val="20"/>
                <w:szCs w:val="20"/>
                <w:lang w:val="fr-FR"/>
              </w:rPr>
              <w:t xml:space="preserve">2S54= stații de transformare din rețelele de distribuție ce urmează a fi </w:t>
            </w:r>
            <w:r w:rsidRPr="00252AFD">
              <w:rPr>
                <w:rFonts w:asciiTheme="minorHAnsi" w:hAnsiTheme="minorHAnsi" w:cstheme="minorHAnsi"/>
                <w:b/>
                <w:noProof/>
                <w:sz w:val="20"/>
                <w:szCs w:val="20"/>
                <w:lang w:val="fr-FR"/>
              </w:rPr>
              <w:t>modernizat</w:t>
            </w:r>
            <w:r w:rsidRPr="00252AFD">
              <w:rPr>
                <w:rFonts w:asciiTheme="minorHAnsi" w:hAnsiTheme="minorHAnsi" w:cstheme="minorHAnsi"/>
                <w:noProof/>
                <w:sz w:val="20"/>
                <w:szCs w:val="20"/>
                <w:lang w:val="fr-FR"/>
              </w:rPr>
              <w:t>e sau construite  în vederea preluării energiei suplimentare produsă din surse regenerabile</w:t>
            </w:r>
          </w:p>
          <w:p w:rsidR="00252AFD" w:rsidRPr="00252AFD" w:rsidRDefault="00252AFD" w:rsidP="00252AFD">
            <w:pPr>
              <w:spacing w:after="160" w:line="259" w:lineRule="auto"/>
              <w:rPr>
                <w:rFonts w:asciiTheme="minorHAnsi" w:hAnsiTheme="minorHAnsi" w:cstheme="minorHAnsi"/>
                <w:b/>
                <w:noProof/>
                <w:sz w:val="20"/>
                <w:szCs w:val="20"/>
                <w:lang w:val="fr-FR"/>
              </w:rPr>
            </w:pPr>
            <w:r w:rsidRPr="00252AFD">
              <w:rPr>
                <w:rFonts w:asciiTheme="minorHAnsi" w:hAnsiTheme="minorHAnsi" w:cstheme="minorHAnsi"/>
                <w:noProof/>
                <w:sz w:val="20"/>
                <w:szCs w:val="20"/>
                <w:lang w:val="fr-FR"/>
              </w:rPr>
              <w:t xml:space="preserve">2S55= </w:t>
            </w:r>
            <w:r w:rsidRPr="00252AFD">
              <w:rPr>
                <w:rFonts w:asciiTheme="minorHAnsi" w:hAnsiTheme="minorHAnsi" w:cstheme="minorHAnsi"/>
                <w:b/>
                <w:noProof/>
                <w:sz w:val="20"/>
                <w:szCs w:val="20"/>
                <w:lang w:val="fr-FR"/>
              </w:rPr>
              <w:t>Linii electrice de 110 kV ce urmează a fi modernizate sau construite  în vederea preluării energiei suplimentare produsă din surse regenerabile</w:t>
            </w:r>
          </w:p>
          <w:p w:rsidR="00724746" w:rsidRPr="00CB24F8" w:rsidRDefault="00724746" w:rsidP="00724746">
            <w:pPr>
              <w:spacing w:after="160" w:line="259" w:lineRule="auto"/>
              <w:rPr>
                <w:rFonts w:asciiTheme="minorHAnsi" w:hAnsiTheme="minorHAnsi" w:cstheme="minorHAnsi"/>
                <w:noProof/>
                <w:sz w:val="20"/>
                <w:szCs w:val="20"/>
                <w:lang w:val="fr-FR"/>
              </w:rPr>
            </w:pPr>
            <w:r w:rsidRPr="00CB24F8">
              <w:rPr>
                <w:rFonts w:asciiTheme="minorHAnsi" w:hAnsiTheme="minorHAnsi" w:cstheme="minorHAnsi"/>
                <w:b/>
                <w:noProof/>
                <w:sz w:val="20"/>
                <w:szCs w:val="20"/>
                <w:lang w:val="fr-FR"/>
              </w:rPr>
              <w:t>11.</w:t>
            </w:r>
            <w:r w:rsidRPr="00CB24F8">
              <w:rPr>
                <w:rFonts w:asciiTheme="minorHAnsi" w:hAnsiTheme="minorHAnsi" w:cstheme="minorHAnsi"/>
                <w:noProof/>
                <w:sz w:val="20"/>
                <w:szCs w:val="20"/>
                <w:lang w:val="fr-FR"/>
              </w:rPr>
              <w:t xml:space="preserve"> Propunere completare detalii cu bold:</w:t>
            </w:r>
          </w:p>
          <w:p w:rsidR="00252AFD" w:rsidRPr="00724746" w:rsidRDefault="00724746" w:rsidP="00724746">
            <w:pPr>
              <w:spacing w:after="160" w:line="259" w:lineRule="auto"/>
              <w:rPr>
                <w:rFonts w:asciiTheme="minorHAnsi" w:eastAsia="Times New Roman" w:hAnsiTheme="minorHAnsi" w:cstheme="minorHAnsi"/>
                <w:b/>
                <w:color w:val="000000"/>
                <w:sz w:val="20"/>
                <w:szCs w:val="20"/>
                <w:lang w:val="it-IT"/>
              </w:rPr>
            </w:pPr>
            <w:r w:rsidRPr="00CB24F8">
              <w:rPr>
                <w:rFonts w:asciiTheme="minorHAnsi" w:hAnsiTheme="minorHAnsi" w:cstheme="minorHAnsi"/>
                <w:b/>
                <w:noProof/>
                <w:sz w:val="20"/>
                <w:szCs w:val="20"/>
                <w:lang w:val="fr-FR"/>
              </w:rPr>
              <w:t>Rețelele</w:t>
            </w:r>
            <w:r w:rsidRPr="00CB24F8">
              <w:rPr>
                <w:rFonts w:asciiTheme="minorHAnsi" w:hAnsiTheme="minorHAnsi" w:cstheme="minorHAnsi"/>
                <w:noProof/>
                <w:sz w:val="20"/>
                <w:szCs w:val="20"/>
                <w:lang w:val="fr-FR"/>
              </w:rPr>
              <w:t xml:space="preserve"> de distribuție a energiei electrice în cadrul căreia se realizează investiţia </w:t>
            </w:r>
            <w:r w:rsidRPr="00CB24F8">
              <w:rPr>
                <w:rFonts w:asciiTheme="minorHAnsi" w:hAnsiTheme="minorHAnsi" w:cstheme="minorHAnsi"/>
                <w:b/>
                <w:noProof/>
                <w:sz w:val="20"/>
                <w:szCs w:val="20"/>
                <w:lang w:val="fr-FR"/>
              </w:rPr>
              <w:t>sunt supuse</w:t>
            </w:r>
            <w:r w:rsidRPr="00CB24F8">
              <w:rPr>
                <w:rFonts w:asciiTheme="minorHAnsi" w:hAnsiTheme="minorHAnsi" w:cstheme="minorHAnsi"/>
                <w:noProof/>
                <w:sz w:val="20"/>
                <w:szCs w:val="20"/>
                <w:lang w:val="fr-FR"/>
              </w:rPr>
              <w:t xml:space="preserve"> în integralitate reglementării tarifelor și accesului în conformitate cu legislația referitoare la piața internă a energiei</w:t>
            </w:r>
            <w:r w:rsidRPr="00724746">
              <w:rPr>
                <w:rFonts w:asciiTheme="minorHAnsi" w:hAnsiTheme="minorHAnsi" w:cstheme="minorHAnsi"/>
                <w:noProof/>
                <w:sz w:val="20"/>
                <w:szCs w:val="20"/>
                <w:lang w:val="fr-FR"/>
              </w:rPr>
              <w:t>.</w:t>
            </w:r>
          </w:p>
        </w:tc>
        <w:tc>
          <w:tcPr>
            <w:tcW w:w="2340" w:type="dxa"/>
          </w:tcPr>
          <w:p w:rsidR="0072328F" w:rsidRPr="008D3635" w:rsidRDefault="0072328F" w:rsidP="007A3B9A">
            <w:pPr>
              <w:spacing w:after="0" w:line="240" w:lineRule="auto"/>
              <w:jc w:val="both"/>
              <w:rPr>
                <w:rFonts w:asciiTheme="minorHAnsi" w:eastAsia="Times New Roman" w:hAnsiTheme="minorHAnsi" w:cstheme="minorHAnsi"/>
                <w:color w:val="000000"/>
                <w:sz w:val="20"/>
                <w:szCs w:val="20"/>
                <w:lang w:val="it-IT"/>
              </w:rPr>
            </w:pPr>
          </w:p>
        </w:tc>
        <w:tc>
          <w:tcPr>
            <w:tcW w:w="3951" w:type="dxa"/>
          </w:tcPr>
          <w:p w:rsidR="0072328F" w:rsidRPr="006F1171" w:rsidRDefault="0072328F" w:rsidP="00E109ED">
            <w:pPr>
              <w:rPr>
                <w:rFonts w:asciiTheme="minorHAnsi" w:hAnsiTheme="minorHAnsi" w:cstheme="minorHAnsi"/>
                <w:sz w:val="20"/>
                <w:szCs w:val="20"/>
              </w:rPr>
            </w:pPr>
          </w:p>
        </w:tc>
        <w:tc>
          <w:tcPr>
            <w:tcW w:w="2199" w:type="dxa"/>
            <w:vAlign w:val="center"/>
          </w:tcPr>
          <w:p w:rsidR="0072328F" w:rsidRDefault="00915BF5" w:rsidP="00E109ED">
            <w:pPr>
              <w:rPr>
                <w:rFonts w:asciiTheme="minorHAnsi" w:hAnsiTheme="minorHAnsi" w:cstheme="minorHAnsi"/>
                <w:color w:val="FF0000"/>
                <w:sz w:val="20"/>
                <w:szCs w:val="20"/>
              </w:rPr>
            </w:pPr>
            <w:r>
              <w:rPr>
                <w:rFonts w:asciiTheme="minorHAnsi" w:hAnsiTheme="minorHAnsi" w:cstheme="minorHAnsi"/>
                <w:color w:val="FF0000"/>
                <w:sz w:val="20"/>
                <w:szCs w:val="20"/>
              </w:rPr>
              <w:t>1.</w:t>
            </w:r>
            <w:r w:rsidRPr="00915BF5">
              <w:rPr>
                <w:rFonts w:asciiTheme="minorHAnsi" w:hAnsiTheme="minorHAnsi" w:cstheme="minorHAnsi"/>
                <w:color w:val="FF0000"/>
                <w:sz w:val="20"/>
                <w:szCs w:val="20"/>
              </w:rPr>
              <w:t>Revizuit</w:t>
            </w:r>
          </w:p>
          <w:p w:rsidR="00915BF5" w:rsidRDefault="00915BF5" w:rsidP="00E109ED">
            <w:pPr>
              <w:rPr>
                <w:rFonts w:asciiTheme="minorHAnsi" w:hAnsiTheme="minorHAnsi" w:cstheme="minorHAnsi"/>
                <w:color w:val="FF0000"/>
                <w:sz w:val="20"/>
                <w:szCs w:val="20"/>
              </w:rPr>
            </w:pPr>
            <w:r>
              <w:rPr>
                <w:rFonts w:asciiTheme="minorHAnsi" w:hAnsiTheme="minorHAnsi" w:cstheme="minorHAnsi"/>
                <w:color w:val="FF0000"/>
                <w:sz w:val="20"/>
                <w:szCs w:val="20"/>
              </w:rPr>
              <w:t>2.</w:t>
            </w:r>
            <w:r>
              <w:t xml:space="preserve"> </w:t>
            </w:r>
            <w:r w:rsidRPr="00915BF5">
              <w:rPr>
                <w:rFonts w:asciiTheme="minorHAnsi" w:hAnsiTheme="minorHAnsi" w:cstheme="minorHAnsi"/>
                <w:color w:val="FF0000"/>
                <w:sz w:val="20"/>
                <w:szCs w:val="20"/>
              </w:rPr>
              <w:t xml:space="preserve">Rezultatele sunt definite conform POIM aprobat. Prin urmare ghidul nu se va revizui conform </w:t>
            </w:r>
            <w:proofErr w:type="spellStart"/>
            <w:r w:rsidRPr="00915BF5">
              <w:rPr>
                <w:rFonts w:asciiTheme="minorHAnsi" w:hAnsiTheme="minorHAnsi" w:cstheme="minorHAnsi"/>
                <w:color w:val="FF0000"/>
                <w:sz w:val="20"/>
                <w:szCs w:val="20"/>
              </w:rPr>
              <w:t>observatiilor</w:t>
            </w:r>
            <w:proofErr w:type="spellEnd"/>
            <w:r w:rsidRPr="00915BF5">
              <w:rPr>
                <w:rFonts w:asciiTheme="minorHAnsi" w:hAnsiTheme="minorHAnsi" w:cstheme="minorHAnsi"/>
                <w:color w:val="FF0000"/>
                <w:sz w:val="20"/>
                <w:szCs w:val="20"/>
              </w:rPr>
              <w:t xml:space="preserve">, </w:t>
            </w:r>
            <w:proofErr w:type="spellStart"/>
            <w:r w:rsidRPr="00915BF5">
              <w:rPr>
                <w:rFonts w:asciiTheme="minorHAnsi" w:hAnsiTheme="minorHAnsi" w:cstheme="minorHAnsi"/>
                <w:color w:val="FF0000"/>
                <w:sz w:val="20"/>
                <w:szCs w:val="20"/>
              </w:rPr>
              <w:t>insa</w:t>
            </w:r>
            <w:proofErr w:type="spellEnd"/>
            <w:r w:rsidRPr="00915BF5">
              <w:rPr>
                <w:rFonts w:asciiTheme="minorHAnsi" w:hAnsiTheme="minorHAnsi" w:cstheme="minorHAnsi"/>
                <w:color w:val="FF0000"/>
                <w:sz w:val="20"/>
                <w:szCs w:val="20"/>
              </w:rPr>
              <w:t xml:space="preserve"> se vor lua in calcul la cererea de </w:t>
            </w:r>
            <w:proofErr w:type="spellStart"/>
            <w:r w:rsidRPr="00915BF5">
              <w:rPr>
                <w:rFonts w:asciiTheme="minorHAnsi" w:hAnsiTheme="minorHAnsi" w:cstheme="minorHAnsi"/>
                <w:color w:val="FF0000"/>
                <w:sz w:val="20"/>
                <w:szCs w:val="20"/>
              </w:rPr>
              <w:t>finantare</w:t>
            </w:r>
            <w:proofErr w:type="spellEnd"/>
            <w:r w:rsidRPr="00915BF5">
              <w:rPr>
                <w:rFonts w:asciiTheme="minorHAnsi" w:hAnsiTheme="minorHAnsi" w:cstheme="minorHAnsi"/>
                <w:color w:val="FF0000"/>
                <w:sz w:val="20"/>
                <w:szCs w:val="20"/>
              </w:rPr>
              <w:t xml:space="preserve"> la </w:t>
            </w:r>
            <w:proofErr w:type="spellStart"/>
            <w:r w:rsidRPr="00915BF5">
              <w:rPr>
                <w:rFonts w:asciiTheme="minorHAnsi" w:hAnsiTheme="minorHAnsi" w:cstheme="minorHAnsi"/>
                <w:color w:val="FF0000"/>
                <w:sz w:val="20"/>
                <w:szCs w:val="20"/>
              </w:rPr>
              <w:t>indicatii</w:t>
            </w:r>
            <w:proofErr w:type="spellEnd"/>
            <w:r w:rsidRPr="00915BF5">
              <w:rPr>
                <w:rFonts w:asciiTheme="minorHAnsi" w:hAnsiTheme="minorHAnsi" w:cstheme="minorHAnsi"/>
                <w:color w:val="FF0000"/>
                <w:sz w:val="20"/>
                <w:szCs w:val="20"/>
              </w:rPr>
              <w:t xml:space="preserve"> de completare de la </w:t>
            </w:r>
            <w:proofErr w:type="spellStart"/>
            <w:r w:rsidRPr="00915BF5">
              <w:rPr>
                <w:rFonts w:asciiTheme="minorHAnsi" w:hAnsiTheme="minorHAnsi" w:cstheme="minorHAnsi"/>
                <w:color w:val="FF0000"/>
                <w:sz w:val="20"/>
                <w:szCs w:val="20"/>
              </w:rPr>
              <w:lastRenderedPageBreak/>
              <w:t>sectiunea</w:t>
            </w:r>
            <w:proofErr w:type="spellEnd"/>
            <w:r w:rsidRPr="00915BF5">
              <w:rPr>
                <w:rFonts w:asciiTheme="minorHAnsi" w:hAnsiTheme="minorHAnsi" w:cstheme="minorHAnsi"/>
                <w:color w:val="FF0000"/>
                <w:sz w:val="20"/>
                <w:szCs w:val="20"/>
              </w:rPr>
              <w:t xml:space="preserve"> Rezultate</w:t>
            </w:r>
          </w:p>
          <w:p w:rsidR="00915BF5" w:rsidRDefault="00915BF5" w:rsidP="00E109ED">
            <w:pPr>
              <w:rPr>
                <w:rFonts w:asciiTheme="minorHAnsi" w:hAnsiTheme="minorHAnsi" w:cstheme="minorHAnsi"/>
                <w:color w:val="FF0000"/>
                <w:sz w:val="20"/>
                <w:szCs w:val="20"/>
              </w:rPr>
            </w:pPr>
            <w:r>
              <w:rPr>
                <w:rFonts w:asciiTheme="minorHAnsi" w:hAnsiTheme="minorHAnsi" w:cstheme="minorHAnsi"/>
                <w:color w:val="FF0000"/>
                <w:sz w:val="20"/>
                <w:szCs w:val="20"/>
              </w:rPr>
              <w:t>3.</w:t>
            </w:r>
            <w:r w:rsidRPr="00915BF5">
              <w:rPr>
                <w:rFonts w:asciiTheme="minorHAnsi" w:hAnsiTheme="minorHAnsi" w:cstheme="minorHAnsi"/>
                <w:color w:val="FF0000"/>
                <w:sz w:val="20"/>
                <w:szCs w:val="20"/>
              </w:rPr>
              <w:t xml:space="preserve">Formularea este conform POIM aprobat. Prin urmare ghidul nu se va revizui conform </w:t>
            </w:r>
            <w:proofErr w:type="spellStart"/>
            <w:r w:rsidRPr="00915BF5">
              <w:rPr>
                <w:rFonts w:asciiTheme="minorHAnsi" w:hAnsiTheme="minorHAnsi" w:cstheme="minorHAnsi"/>
                <w:color w:val="FF0000"/>
                <w:sz w:val="20"/>
                <w:szCs w:val="20"/>
              </w:rPr>
              <w:t>observatiilor</w:t>
            </w:r>
            <w:proofErr w:type="spellEnd"/>
            <w:r w:rsidRPr="00915BF5">
              <w:rPr>
                <w:rFonts w:asciiTheme="minorHAnsi" w:hAnsiTheme="minorHAnsi" w:cstheme="minorHAnsi"/>
                <w:color w:val="FF0000"/>
                <w:sz w:val="20"/>
                <w:szCs w:val="20"/>
              </w:rPr>
              <w:t xml:space="preserve">, </w:t>
            </w:r>
            <w:proofErr w:type="spellStart"/>
            <w:r w:rsidRPr="00915BF5">
              <w:rPr>
                <w:rFonts w:asciiTheme="minorHAnsi" w:hAnsiTheme="minorHAnsi" w:cstheme="minorHAnsi"/>
                <w:color w:val="FF0000"/>
                <w:sz w:val="20"/>
                <w:szCs w:val="20"/>
              </w:rPr>
              <w:t>insa</w:t>
            </w:r>
            <w:proofErr w:type="spellEnd"/>
            <w:r w:rsidRPr="00915BF5">
              <w:rPr>
                <w:rFonts w:asciiTheme="minorHAnsi" w:hAnsiTheme="minorHAnsi" w:cstheme="minorHAnsi"/>
                <w:color w:val="FF0000"/>
                <w:sz w:val="20"/>
                <w:szCs w:val="20"/>
              </w:rPr>
              <w:t xml:space="preserve"> se vor lua in calcul la cererea de </w:t>
            </w:r>
            <w:proofErr w:type="spellStart"/>
            <w:r w:rsidRPr="00915BF5">
              <w:rPr>
                <w:rFonts w:asciiTheme="minorHAnsi" w:hAnsiTheme="minorHAnsi" w:cstheme="minorHAnsi"/>
                <w:color w:val="FF0000"/>
                <w:sz w:val="20"/>
                <w:szCs w:val="20"/>
              </w:rPr>
              <w:t>finantare</w:t>
            </w:r>
            <w:proofErr w:type="spellEnd"/>
            <w:r w:rsidRPr="00915BF5">
              <w:rPr>
                <w:rFonts w:asciiTheme="minorHAnsi" w:hAnsiTheme="minorHAnsi" w:cstheme="minorHAnsi"/>
                <w:color w:val="FF0000"/>
                <w:sz w:val="20"/>
                <w:szCs w:val="20"/>
              </w:rPr>
              <w:t xml:space="preserve"> la </w:t>
            </w:r>
            <w:proofErr w:type="spellStart"/>
            <w:r w:rsidRPr="00915BF5">
              <w:rPr>
                <w:rFonts w:asciiTheme="minorHAnsi" w:hAnsiTheme="minorHAnsi" w:cstheme="minorHAnsi"/>
                <w:color w:val="FF0000"/>
                <w:sz w:val="20"/>
                <w:szCs w:val="20"/>
              </w:rPr>
              <w:t>indicatii</w:t>
            </w:r>
            <w:proofErr w:type="spellEnd"/>
            <w:r w:rsidRPr="00915BF5">
              <w:rPr>
                <w:rFonts w:asciiTheme="minorHAnsi" w:hAnsiTheme="minorHAnsi" w:cstheme="minorHAnsi"/>
                <w:color w:val="FF0000"/>
                <w:sz w:val="20"/>
                <w:szCs w:val="20"/>
              </w:rPr>
              <w:t xml:space="preserve"> de completare de la </w:t>
            </w:r>
            <w:proofErr w:type="spellStart"/>
            <w:r w:rsidRPr="00915BF5">
              <w:rPr>
                <w:rFonts w:asciiTheme="minorHAnsi" w:hAnsiTheme="minorHAnsi" w:cstheme="minorHAnsi"/>
                <w:color w:val="FF0000"/>
                <w:sz w:val="20"/>
                <w:szCs w:val="20"/>
              </w:rPr>
              <w:t>sectiunea</w:t>
            </w:r>
            <w:proofErr w:type="spellEnd"/>
            <w:r w:rsidRPr="00915BF5">
              <w:rPr>
                <w:rFonts w:asciiTheme="minorHAnsi" w:hAnsiTheme="minorHAnsi" w:cstheme="minorHAnsi"/>
                <w:color w:val="FF0000"/>
                <w:sz w:val="20"/>
                <w:szCs w:val="20"/>
              </w:rPr>
              <w:t xml:space="preserve"> </w:t>
            </w:r>
            <w:proofErr w:type="spellStart"/>
            <w:r w:rsidRPr="00915BF5">
              <w:rPr>
                <w:rFonts w:asciiTheme="minorHAnsi" w:hAnsiTheme="minorHAnsi" w:cstheme="minorHAnsi"/>
                <w:color w:val="FF0000"/>
                <w:sz w:val="20"/>
                <w:szCs w:val="20"/>
              </w:rPr>
              <w:t>Activitati</w:t>
            </w:r>
            <w:proofErr w:type="spellEnd"/>
            <w:r w:rsidRPr="00915BF5">
              <w:rPr>
                <w:rFonts w:asciiTheme="minorHAnsi" w:hAnsiTheme="minorHAnsi" w:cstheme="minorHAnsi"/>
                <w:color w:val="FF0000"/>
                <w:sz w:val="20"/>
                <w:szCs w:val="20"/>
              </w:rPr>
              <w:t xml:space="preserve"> previzionate</w:t>
            </w:r>
          </w:p>
          <w:p w:rsidR="00915BF5" w:rsidRDefault="00915BF5" w:rsidP="00E109ED">
            <w:pPr>
              <w:rPr>
                <w:rFonts w:asciiTheme="minorHAnsi" w:hAnsiTheme="minorHAnsi" w:cstheme="minorHAnsi"/>
                <w:color w:val="FF0000"/>
                <w:sz w:val="20"/>
                <w:szCs w:val="20"/>
              </w:rPr>
            </w:pPr>
            <w:r>
              <w:rPr>
                <w:rFonts w:asciiTheme="minorHAnsi" w:hAnsiTheme="minorHAnsi" w:cstheme="minorHAnsi"/>
                <w:color w:val="FF0000"/>
                <w:sz w:val="20"/>
                <w:szCs w:val="20"/>
              </w:rPr>
              <w:t>4.</w:t>
            </w:r>
            <w:r>
              <w:t xml:space="preserve"> </w:t>
            </w:r>
            <w:r w:rsidRPr="00915BF5">
              <w:rPr>
                <w:rFonts w:asciiTheme="minorHAnsi" w:hAnsiTheme="minorHAnsi" w:cstheme="minorHAnsi"/>
                <w:color w:val="FF0000"/>
                <w:sz w:val="20"/>
                <w:szCs w:val="20"/>
              </w:rPr>
              <w:t>Revizuit</w:t>
            </w: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383629" w:rsidRDefault="00383629" w:rsidP="00E109ED">
            <w:pPr>
              <w:rPr>
                <w:rFonts w:asciiTheme="minorHAnsi" w:hAnsiTheme="minorHAnsi" w:cstheme="minorHAnsi"/>
                <w:color w:val="FF0000"/>
                <w:sz w:val="20"/>
                <w:szCs w:val="20"/>
              </w:rPr>
            </w:pPr>
            <w:r>
              <w:rPr>
                <w:rFonts w:asciiTheme="minorHAnsi" w:hAnsiTheme="minorHAnsi" w:cstheme="minorHAnsi"/>
                <w:color w:val="FF0000"/>
                <w:sz w:val="20"/>
                <w:szCs w:val="20"/>
              </w:rPr>
              <w:t>5.</w:t>
            </w:r>
            <w:r>
              <w:t xml:space="preserve"> </w:t>
            </w:r>
            <w:r w:rsidRPr="00915BF5">
              <w:rPr>
                <w:rFonts w:asciiTheme="minorHAnsi" w:hAnsiTheme="minorHAnsi" w:cstheme="minorHAnsi"/>
                <w:color w:val="FF0000"/>
                <w:sz w:val="20"/>
                <w:szCs w:val="20"/>
              </w:rPr>
              <w:t>Revizuit</w:t>
            </w: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1C20A9" w:rsidRDefault="001C20A9" w:rsidP="00E109ED">
            <w:pPr>
              <w:rPr>
                <w:rFonts w:asciiTheme="minorHAnsi" w:hAnsiTheme="minorHAnsi" w:cstheme="minorHAnsi"/>
                <w:color w:val="FF0000"/>
                <w:sz w:val="20"/>
                <w:szCs w:val="20"/>
              </w:rPr>
            </w:pPr>
            <w:r>
              <w:rPr>
                <w:rFonts w:asciiTheme="minorHAnsi" w:hAnsiTheme="minorHAnsi" w:cstheme="minorHAnsi"/>
                <w:color w:val="FF0000"/>
                <w:sz w:val="20"/>
                <w:szCs w:val="20"/>
              </w:rPr>
              <w:t>6.</w:t>
            </w:r>
            <w:r>
              <w:t xml:space="preserve"> </w:t>
            </w:r>
            <w:r w:rsidRPr="00915BF5">
              <w:rPr>
                <w:rFonts w:asciiTheme="minorHAnsi" w:hAnsiTheme="minorHAnsi" w:cstheme="minorHAnsi"/>
                <w:color w:val="FF0000"/>
                <w:sz w:val="20"/>
                <w:szCs w:val="20"/>
              </w:rPr>
              <w:t>Revizuit</w:t>
            </w: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663CDD" w:rsidRDefault="00663CDD" w:rsidP="00E109ED">
            <w:pPr>
              <w:rPr>
                <w:rFonts w:asciiTheme="minorHAnsi" w:hAnsiTheme="minorHAnsi" w:cstheme="minorHAnsi"/>
                <w:color w:val="FF0000"/>
                <w:sz w:val="20"/>
                <w:szCs w:val="20"/>
              </w:rPr>
            </w:pPr>
            <w:r>
              <w:rPr>
                <w:rFonts w:asciiTheme="minorHAnsi" w:hAnsiTheme="minorHAnsi" w:cstheme="minorHAnsi"/>
                <w:color w:val="FF0000"/>
                <w:sz w:val="20"/>
                <w:szCs w:val="20"/>
              </w:rPr>
              <w:t>7. Propunere acceptata</w:t>
            </w: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r>
              <w:rPr>
                <w:rFonts w:asciiTheme="minorHAnsi" w:hAnsiTheme="minorHAnsi" w:cstheme="minorHAnsi"/>
                <w:color w:val="FF0000"/>
                <w:sz w:val="20"/>
                <w:szCs w:val="20"/>
              </w:rPr>
              <w:lastRenderedPageBreak/>
              <w:t>8.</w:t>
            </w:r>
            <w:r w:rsidRPr="0021080B">
              <w:rPr>
                <w:rFonts w:asciiTheme="minorHAnsi" w:hAnsiTheme="minorHAnsi" w:cstheme="minorHAnsi"/>
                <w:color w:val="FF0000"/>
                <w:sz w:val="20"/>
                <w:szCs w:val="20"/>
              </w:rPr>
              <w:t>Propunerea a fost preluata in ghidul solicitantului</w:t>
            </w:r>
          </w:p>
          <w:p w:rsidR="003C36B1" w:rsidRDefault="003C36B1" w:rsidP="00E109ED">
            <w:pPr>
              <w:rPr>
                <w:rFonts w:asciiTheme="minorHAnsi" w:hAnsiTheme="minorHAnsi" w:cstheme="minorHAnsi"/>
                <w:color w:val="FF0000"/>
                <w:sz w:val="20"/>
                <w:szCs w:val="20"/>
              </w:rPr>
            </w:pPr>
          </w:p>
          <w:p w:rsidR="003C36B1" w:rsidRDefault="003C36B1" w:rsidP="00E109ED">
            <w:pPr>
              <w:rPr>
                <w:rFonts w:asciiTheme="minorHAnsi" w:hAnsiTheme="minorHAnsi" w:cstheme="minorHAnsi"/>
                <w:color w:val="FF0000"/>
                <w:sz w:val="20"/>
                <w:szCs w:val="20"/>
              </w:rPr>
            </w:pPr>
          </w:p>
          <w:p w:rsidR="003C36B1" w:rsidRDefault="003C36B1" w:rsidP="00E109ED">
            <w:pPr>
              <w:rPr>
                <w:rFonts w:asciiTheme="minorHAnsi" w:hAnsiTheme="minorHAnsi" w:cstheme="minorHAnsi"/>
                <w:color w:val="FF0000"/>
                <w:sz w:val="20"/>
                <w:szCs w:val="20"/>
              </w:rPr>
            </w:pPr>
          </w:p>
          <w:p w:rsidR="003C36B1" w:rsidRDefault="003C36B1" w:rsidP="00E109ED">
            <w:pPr>
              <w:rPr>
                <w:rFonts w:asciiTheme="minorHAnsi" w:hAnsiTheme="minorHAnsi" w:cstheme="minorHAnsi"/>
                <w:color w:val="FF0000"/>
                <w:sz w:val="20"/>
                <w:szCs w:val="20"/>
              </w:rPr>
            </w:pPr>
          </w:p>
          <w:p w:rsidR="0021080B" w:rsidRDefault="0021080B" w:rsidP="00E109ED">
            <w:pPr>
              <w:rPr>
                <w:rFonts w:asciiTheme="minorHAnsi" w:hAnsiTheme="minorHAnsi" w:cstheme="minorHAnsi"/>
                <w:color w:val="FF0000"/>
                <w:sz w:val="20"/>
                <w:szCs w:val="20"/>
              </w:rPr>
            </w:pPr>
            <w:r>
              <w:rPr>
                <w:rFonts w:asciiTheme="minorHAnsi" w:hAnsiTheme="minorHAnsi" w:cstheme="minorHAnsi"/>
                <w:color w:val="FF0000"/>
                <w:sz w:val="20"/>
                <w:szCs w:val="20"/>
              </w:rPr>
              <w:t>9.</w:t>
            </w:r>
            <w:r w:rsidR="003C36B1" w:rsidRPr="003C36B1">
              <w:rPr>
                <w:rFonts w:asciiTheme="minorHAnsi" w:hAnsiTheme="minorHAnsi" w:cstheme="minorHAnsi"/>
                <w:color w:val="FF0000"/>
                <w:sz w:val="20"/>
                <w:szCs w:val="20"/>
              </w:rPr>
              <w:t>Propunerea a fost preluata in ghidul solicitantului</w:t>
            </w:r>
          </w:p>
          <w:p w:rsidR="00252AFD" w:rsidRDefault="00252AFD" w:rsidP="00E109ED">
            <w:pPr>
              <w:rPr>
                <w:rFonts w:asciiTheme="minorHAnsi" w:hAnsiTheme="minorHAnsi" w:cstheme="minorHAnsi"/>
                <w:color w:val="FF0000"/>
                <w:sz w:val="20"/>
                <w:szCs w:val="20"/>
              </w:rPr>
            </w:pPr>
          </w:p>
          <w:p w:rsidR="00252AFD" w:rsidRDefault="00252AFD" w:rsidP="00E109ED">
            <w:pPr>
              <w:rPr>
                <w:rFonts w:asciiTheme="minorHAnsi" w:hAnsiTheme="minorHAnsi" w:cstheme="minorHAnsi"/>
                <w:color w:val="FF0000"/>
                <w:sz w:val="20"/>
                <w:szCs w:val="20"/>
              </w:rPr>
            </w:pPr>
          </w:p>
          <w:p w:rsidR="00252AFD" w:rsidRDefault="00252AFD" w:rsidP="00E109ED">
            <w:pPr>
              <w:rPr>
                <w:rFonts w:asciiTheme="minorHAnsi" w:hAnsiTheme="minorHAnsi" w:cstheme="minorHAnsi"/>
                <w:color w:val="FF0000"/>
                <w:sz w:val="20"/>
                <w:szCs w:val="20"/>
              </w:rPr>
            </w:pPr>
            <w:r>
              <w:rPr>
                <w:rFonts w:asciiTheme="minorHAnsi" w:hAnsiTheme="minorHAnsi" w:cstheme="minorHAnsi"/>
                <w:color w:val="FF0000"/>
                <w:sz w:val="20"/>
                <w:szCs w:val="20"/>
              </w:rPr>
              <w:t>10.</w:t>
            </w:r>
            <w:r>
              <w:t xml:space="preserve"> </w:t>
            </w:r>
            <w:r w:rsidRPr="00252AFD">
              <w:rPr>
                <w:rFonts w:asciiTheme="minorHAnsi" w:hAnsiTheme="minorHAnsi" w:cstheme="minorHAnsi"/>
                <w:color w:val="FF0000"/>
                <w:sz w:val="20"/>
                <w:szCs w:val="20"/>
              </w:rPr>
              <w:t xml:space="preserve">Indicatorii au fost </w:t>
            </w:r>
            <w:proofErr w:type="spellStart"/>
            <w:r w:rsidRPr="00252AFD">
              <w:rPr>
                <w:rFonts w:asciiTheme="minorHAnsi" w:hAnsiTheme="minorHAnsi" w:cstheme="minorHAnsi"/>
                <w:color w:val="FF0000"/>
                <w:sz w:val="20"/>
                <w:szCs w:val="20"/>
              </w:rPr>
              <w:t>preluati</w:t>
            </w:r>
            <w:proofErr w:type="spellEnd"/>
            <w:r w:rsidRPr="00252AFD">
              <w:rPr>
                <w:rFonts w:asciiTheme="minorHAnsi" w:hAnsiTheme="minorHAnsi" w:cstheme="minorHAnsi"/>
                <w:color w:val="FF0000"/>
                <w:sz w:val="20"/>
                <w:szCs w:val="20"/>
              </w:rPr>
              <w:t xml:space="preserve">. </w:t>
            </w:r>
            <w:proofErr w:type="spellStart"/>
            <w:r w:rsidRPr="00252AFD">
              <w:rPr>
                <w:rFonts w:asciiTheme="minorHAnsi" w:hAnsiTheme="minorHAnsi" w:cstheme="minorHAnsi"/>
                <w:color w:val="FF0000"/>
                <w:sz w:val="20"/>
                <w:szCs w:val="20"/>
              </w:rPr>
              <w:t>Definitia</w:t>
            </w:r>
            <w:proofErr w:type="spellEnd"/>
            <w:r w:rsidRPr="00252AFD">
              <w:rPr>
                <w:rFonts w:asciiTheme="minorHAnsi" w:hAnsiTheme="minorHAnsi" w:cstheme="minorHAnsi"/>
                <w:color w:val="FF0000"/>
                <w:sz w:val="20"/>
                <w:szCs w:val="20"/>
              </w:rPr>
              <w:t xml:space="preserve"> indicatorului nu poate fi modificata, </w:t>
            </w:r>
            <w:proofErr w:type="spellStart"/>
            <w:r w:rsidRPr="00252AFD">
              <w:rPr>
                <w:rFonts w:asciiTheme="minorHAnsi" w:hAnsiTheme="minorHAnsi" w:cstheme="minorHAnsi"/>
                <w:color w:val="FF0000"/>
                <w:sz w:val="20"/>
                <w:szCs w:val="20"/>
              </w:rPr>
              <w:t>intrucat</w:t>
            </w:r>
            <w:proofErr w:type="spellEnd"/>
            <w:r w:rsidRPr="00252AFD">
              <w:rPr>
                <w:rFonts w:asciiTheme="minorHAnsi" w:hAnsiTheme="minorHAnsi" w:cstheme="minorHAnsi"/>
                <w:color w:val="FF0000"/>
                <w:sz w:val="20"/>
                <w:szCs w:val="20"/>
              </w:rPr>
              <w:t xml:space="preserve"> aceasta este preluata din ghidul CE privind indicatorii</w:t>
            </w:r>
          </w:p>
          <w:p w:rsidR="00724746" w:rsidRDefault="00724746" w:rsidP="00E109ED">
            <w:pPr>
              <w:rPr>
                <w:rFonts w:asciiTheme="minorHAnsi" w:hAnsiTheme="minorHAnsi" w:cstheme="minorHAnsi"/>
                <w:color w:val="FF0000"/>
                <w:sz w:val="20"/>
                <w:szCs w:val="20"/>
              </w:rPr>
            </w:pPr>
          </w:p>
          <w:p w:rsidR="00724746" w:rsidRDefault="00724746" w:rsidP="00E109ED">
            <w:pPr>
              <w:rPr>
                <w:rFonts w:asciiTheme="minorHAnsi" w:hAnsiTheme="minorHAnsi" w:cstheme="minorHAnsi"/>
                <w:color w:val="FF0000"/>
                <w:sz w:val="20"/>
                <w:szCs w:val="20"/>
              </w:rPr>
            </w:pPr>
          </w:p>
          <w:p w:rsidR="00724746" w:rsidRDefault="00724746" w:rsidP="00E109ED">
            <w:pPr>
              <w:rPr>
                <w:rFonts w:asciiTheme="minorHAnsi" w:hAnsiTheme="minorHAnsi" w:cstheme="minorHAnsi"/>
                <w:color w:val="FF0000"/>
                <w:sz w:val="20"/>
                <w:szCs w:val="20"/>
              </w:rPr>
            </w:pPr>
          </w:p>
          <w:p w:rsidR="00724746" w:rsidRDefault="00724746" w:rsidP="00E109ED">
            <w:pPr>
              <w:rPr>
                <w:rFonts w:asciiTheme="minorHAnsi" w:hAnsiTheme="minorHAnsi" w:cstheme="minorHAnsi"/>
                <w:color w:val="FF0000"/>
                <w:sz w:val="20"/>
                <w:szCs w:val="20"/>
              </w:rPr>
            </w:pPr>
          </w:p>
          <w:p w:rsidR="00724746" w:rsidRDefault="00724746" w:rsidP="00E109ED">
            <w:pPr>
              <w:rPr>
                <w:rFonts w:asciiTheme="minorHAnsi" w:hAnsiTheme="minorHAnsi" w:cstheme="minorHAnsi"/>
                <w:color w:val="FF0000"/>
                <w:sz w:val="20"/>
                <w:szCs w:val="20"/>
              </w:rPr>
            </w:pPr>
          </w:p>
          <w:p w:rsidR="003B7CB2" w:rsidRDefault="003B7CB2" w:rsidP="00E109ED">
            <w:pPr>
              <w:rPr>
                <w:rFonts w:asciiTheme="minorHAnsi" w:hAnsiTheme="minorHAnsi" w:cstheme="minorHAnsi"/>
                <w:color w:val="FF0000"/>
                <w:sz w:val="20"/>
                <w:szCs w:val="20"/>
              </w:rPr>
            </w:pPr>
          </w:p>
          <w:p w:rsidR="003B7CB2" w:rsidRDefault="003B7CB2" w:rsidP="00E109ED">
            <w:pPr>
              <w:rPr>
                <w:rFonts w:asciiTheme="minorHAnsi" w:hAnsiTheme="minorHAnsi" w:cstheme="minorHAnsi"/>
                <w:color w:val="FF0000"/>
                <w:sz w:val="20"/>
                <w:szCs w:val="20"/>
              </w:rPr>
            </w:pPr>
          </w:p>
          <w:p w:rsidR="003B7CB2" w:rsidRDefault="003B7CB2" w:rsidP="00E109ED">
            <w:pPr>
              <w:rPr>
                <w:rFonts w:asciiTheme="minorHAnsi" w:hAnsiTheme="minorHAnsi" w:cstheme="minorHAnsi"/>
                <w:color w:val="FF0000"/>
                <w:sz w:val="20"/>
                <w:szCs w:val="20"/>
              </w:rPr>
            </w:pPr>
          </w:p>
          <w:p w:rsidR="00724746" w:rsidRDefault="00724746" w:rsidP="00E109ED">
            <w:pPr>
              <w:rPr>
                <w:rFonts w:asciiTheme="minorHAnsi" w:hAnsiTheme="minorHAnsi" w:cstheme="minorHAnsi"/>
                <w:color w:val="FF0000"/>
                <w:sz w:val="20"/>
                <w:szCs w:val="20"/>
              </w:rPr>
            </w:pPr>
            <w:r>
              <w:rPr>
                <w:rFonts w:asciiTheme="minorHAnsi" w:hAnsiTheme="minorHAnsi" w:cstheme="minorHAnsi"/>
                <w:color w:val="FF0000"/>
                <w:sz w:val="20"/>
                <w:szCs w:val="20"/>
              </w:rPr>
              <w:t>11.</w:t>
            </w:r>
            <w:r w:rsidRPr="003C36B1">
              <w:rPr>
                <w:rFonts w:asciiTheme="minorHAnsi" w:hAnsiTheme="minorHAnsi" w:cstheme="minorHAnsi"/>
                <w:color w:val="FF0000"/>
                <w:sz w:val="20"/>
                <w:szCs w:val="20"/>
              </w:rPr>
              <w:t>Propunerea a fost preluata in ghidul solicitantului</w:t>
            </w:r>
          </w:p>
        </w:tc>
      </w:tr>
      <w:tr w:rsidR="00C23930" w:rsidRPr="006F1171" w:rsidTr="00264B53">
        <w:trPr>
          <w:trHeight w:val="620"/>
        </w:trPr>
        <w:tc>
          <w:tcPr>
            <w:tcW w:w="1188" w:type="dxa"/>
          </w:tcPr>
          <w:p w:rsidR="00C23930" w:rsidRDefault="00C23930" w:rsidP="00432DC5">
            <w:pPr>
              <w:spacing w:after="0" w:line="240" w:lineRule="auto"/>
              <w:rPr>
                <w:rFonts w:asciiTheme="minorHAnsi" w:hAnsiTheme="minorHAnsi" w:cstheme="minorHAnsi"/>
                <w:b/>
                <w:sz w:val="20"/>
                <w:szCs w:val="20"/>
              </w:rPr>
            </w:pPr>
            <w:r>
              <w:rPr>
                <w:rFonts w:asciiTheme="minorHAnsi" w:hAnsiTheme="minorHAnsi" w:cstheme="minorHAnsi"/>
                <w:b/>
                <w:sz w:val="20"/>
                <w:szCs w:val="20"/>
              </w:rPr>
              <w:lastRenderedPageBreak/>
              <w:t>E-ON</w:t>
            </w:r>
          </w:p>
        </w:tc>
        <w:tc>
          <w:tcPr>
            <w:tcW w:w="6390" w:type="dxa"/>
          </w:tcPr>
          <w:p w:rsidR="00C23930" w:rsidRPr="00C23930"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1.</w:t>
            </w:r>
            <w:r w:rsidR="00C23930" w:rsidRPr="00C23930">
              <w:rPr>
                <w:rFonts w:asciiTheme="minorHAnsi" w:eastAsia="Times New Roman" w:hAnsiTheme="minorHAnsi" w:cstheme="minorHAnsi"/>
                <w:color w:val="000000"/>
                <w:sz w:val="20"/>
                <w:szCs w:val="20"/>
                <w:lang w:val="it-IT"/>
              </w:rPr>
              <w:t xml:space="preserve">Ghidul solicitantului, </w:t>
            </w:r>
          </w:p>
          <w:p w:rsidR="00C23930" w:rsidRPr="00C23930" w:rsidRDefault="00C23930"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C23930">
              <w:rPr>
                <w:rFonts w:asciiTheme="minorHAnsi" w:eastAsia="Times New Roman" w:hAnsiTheme="minorHAnsi" w:cstheme="minorHAnsi"/>
                <w:color w:val="000000"/>
                <w:sz w:val="20"/>
                <w:szCs w:val="20"/>
                <w:lang w:val="it-IT"/>
              </w:rPr>
              <w:t>Secțiunea  2.2. Eligibilitatea proiectului</w:t>
            </w:r>
          </w:p>
          <w:p w:rsidR="00C23930" w:rsidRPr="00C23930" w:rsidRDefault="00C23930"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C23930">
              <w:rPr>
                <w:rFonts w:asciiTheme="minorHAnsi" w:eastAsia="Times New Roman" w:hAnsiTheme="minorHAnsi" w:cstheme="minorHAnsi"/>
                <w:color w:val="000000"/>
                <w:sz w:val="20"/>
                <w:szCs w:val="20"/>
                <w:lang w:val="it-IT"/>
              </w:rPr>
              <w:t>k) […]Pentru investiții unde dreptul de proprietate nu este obligatoriu se va prezenta acordul proprietarilor asupra terenurilor private unde accesul se face conform prevederilor Codului civil.:</w:t>
            </w:r>
          </w:p>
          <w:p w:rsidR="00C23930" w:rsidRPr="00C23930" w:rsidRDefault="00C23930"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C23930">
              <w:rPr>
                <w:rFonts w:asciiTheme="minorHAnsi" w:eastAsia="Times New Roman" w:hAnsiTheme="minorHAnsi" w:cstheme="minorHAnsi"/>
                <w:color w:val="000000"/>
                <w:sz w:val="20"/>
                <w:szCs w:val="20"/>
                <w:lang w:val="it-IT"/>
              </w:rPr>
              <w:t>- Plan de amplasament vizat de OCPI pentru imobilele pe care se propune a se realiza investiţia în cadrul proiectului, plan în  care să fie evidențiate inclusiv numerele cadastrale</w:t>
            </w:r>
          </w:p>
          <w:p w:rsidR="00C23930" w:rsidRDefault="00C23930"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C23930">
              <w:rPr>
                <w:rFonts w:asciiTheme="minorHAnsi" w:eastAsia="Times New Roman" w:hAnsiTheme="minorHAnsi" w:cstheme="minorHAnsi"/>
                <w:color w:val="000000"/>
                <w:sz w:val="20"/>
                <w:szCs w:val="20"/>
                <w:lang w:val="it-IT"/>
              </w:rPr>
              <w:t>- Acordul proprietarilor privind accesul asupra terenurilor (la contractare).</w:t>
            </w: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D462A1" w:rsidRDefault="00D462A1"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Pr="00717586" w:rsidRDefault="00717586"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2.</w:t>
            </w:r>
            <w:r w:rsidRPr="00717586">
              <w:rPr>
                <w:rFonts w:asciiTheme="minorHAnsi" w:eastAsia="Times New Roman" w:hAnsiTheme="minorHAnsi" w:cstheme="minorHAnsi"/>
                <w:color w:val="000000"/>
                <w:sz w:val="20"/>
                <w:szCs w:val="20"/>
                <w:lang w:val="it-IT"/>
              </w:rPr>
              <w:t xml:space="preserve">Ghidul solicitantului, </w:t>
            </w:r>
          </w:p>
          <w:p w:rsidR="00717586" w:rsidRPr="00717586" w:rsidRDefault="00717586"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717586">
              <w:rPr>
                <w:rFonts w:asciiTheme="minorHAnsi" w:eastAsia="Times New Roman" w:hAnsiTheme="minorHAnsi" w:cstheme="minorHAnsi"/>
                <w:color w:val="000000"/>
                <w:sz w:val="20"/>
                <w:szCs w:val="20"/>
                <w:lang w:val="it-IT"/>
              </w:rPr>
              <w:t>Secțiunea  3.3 Evaluarea Impactului asupra Mediului (EIM)</w:t>
            </w:r>
          </w:p>
          <w:p w:rsidR="00717586" w:rsidRPr="00717586" w:rsidRDefault="00717586"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717586">
              <w:rPr>
                <w:rFonts w:asciiTheme="minorHAnsi" w:eastAsia="Times New Roman" w:hAnsiTheme="minorHAnsi" w:cstheme="minorHAnsi"/>
                <w:color w:val="000000"/>
                <w:sz w:val="20"/>
                <w:szCs w:val="20"/>
                <w:lang w:val="it-IT"/>
              </w:rPr>
              <w:t>ANEXA 2a Fişa de control a cererii de finanţare</w:t>
            </w:r>
          </w:p>
          <w:p w:rsidR="00717586" w:rsidRDefault="00717586" w:rsidP="00717586">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717586">
              <w:rPr>
                <w:rFonts w:asciiTheme="minorHAnsi" w:eastAsia="Times New Roman" w:hAnsiTheme="minorHAnsi" w:cstheme="minorHAnsi"/>
                <w:color w:val="000000"/>
                <w:sz w:val="20"/>
                <w:szCs w:val="20"/>
                <w:lang w:val="it-IT"/>
              </w:rPr>
              <w:t>Anexa 3 Grile de verificare şi evaluare a cererilor de finanţare</w:t>
            </w: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Pr="00285055"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3.</w:t>
            </w:r>
            <w:r w:rsidRPr="00285055">
              <w:rPr>
                <w:rFonts w:asciiTheme="minorHAnsi" w:eastAsia="Times New Roman" w:hAnsiTheme="minorHAnsi" w:cstheme="minorHAnsi"/>
                <w:color w:val="000000"/>
                <w:sz w:val="20"/>
                <w:szCs w:val="20"/>
              </w:rPr>
              <w:t>ANEXA 2a Fişa de control a cererii de finanţare</w:t>
            </w:r>
          </w:p>
          <w:p w:rsidR="00285055" w:rsidRPr="00285055" w:rsidRDefault="00285055" w:rsidP="0028505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85055">
              <w:rPr>
                <w:rFonts w:asciiTheme="minorHAnsi" w:eastAsia="Times New Roman" w:hAnsiTheme="minorHAnsi" w:cstheme="minorHAnsi"/>
                <w:color w:val="000000"/>
                <w:sz w:val="20"/>
                <w:szCs w:val="20"/>
                <w:lang w:val="it-IT"/>
              </w:rPr>
              <w:t xml:space="preserve">În cadrul Anexei 2a Fişa de control a cererii de finanţare se indică a fi necesară Anexa C4.5.Hartă indicând zona proiectului și date de geo-localizare.  </w:t>
            </w:r>
          </w:p>
          <w:p w:rsidR="00285055" w:rsidRPr="00285055" w:rsidRDefault="00285055" w:rsidP="0028505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85055">
              <w:rPr>
                <w:rFonts w:asciiTheme="minorHAnsi" w:eastAsia="Times New Roman" w:hAnsiTheme="minorHAnsi" w:cstheme="minorHAnsi"/>
                <w:color w:val="000000"/>
                <w:sz w:val="20"/>
                <w:szCs w:val="20"/>
                <w:lang w:val="it-IT"/>
              </w:rPr>
              <w:t>Vă rugăm clarificați care sunt cerințele tehnice care trebuie respectate de această hartă, respectiv: scară, coordonate topografice etc.?</w:t>
            </w:r>
          </w:p>
          <w:p w:rsidR="00717586" w:rsidRDefault="00285055" w:rsidP="0028505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85055">
              <w:rPr>
                <w:rFonts w:asciiTheme="minorHAnsi" w:eastAsia="Times New Roman" w:hAnsiTheme="minorHAnsi" w:cstheme="minorHAnsi"/>
                <w:color w:val="000000"/>
                <w:sz w:val="20"/>
                <w:szCs w:val="20"/>
                <w:lang w:val="it-IT"/>
              </w:rPr>
              <w:t>Menționăm că în cadrul studiului de fezabilitate realizat conform prevederilor Hg 28/2008 se regăsește un plan de amplasare în zonă (1: 25000-1:5000), prin urmare nu vedem necesară o hartă suplimentară privind zona proiectului și conținând date de geo-localizare.</w:t>
            </w:r>
          </w:p>
          <w:p w:rsidR="00285055" w:rsidRDefault="00285055" w:rsidP="0028505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285055" w:rsidRPr="00285055" w:rsidRDefault="00285055" w:rsidP="0028505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4.Indicatori Grila de evaluare</w:t>
            </w:r>
          </w:p>
          <w:p w:rsidR="00717586" w:rsidRDefault="00285055" w:rsidP="0028505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85055">
              <w:rPr>
                <w:rFonts w:asciiTheme="minorHAnsi" w:eastAsia="Times New Roman" w:hAnsiTheme="minorHAnsi" w:cstheme="minorHAnsi"/>
                <w:color w:val="000000"/>
                <w:sz w:val="20"/>
                <w:szCs w:val="20"/>
                <w:lang w:val="it-IT"/>
              </w:rPr>
              <w:t>La indicatorul 1.1. Proiectul propus vizează investiții în amonte de punctul de racordare pentru crearea condițiilor tehnice necesare racordării a cel puțin unui producător de energie electrică prin valorificarea resurselor regenerabile, finanțat prin POS CCE 2007-2013, Axa prioritară 6, OS 6.1., sectorul distribuție</w:t>
            </w: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 xml:space="preserve">5. </w:t>
            </w:r>
            <w:r w:rsidRPr="00285055">
              <w:rPr>
                <w:rFonts w:asciiTheme="minorHAnsi" w:eastAsia="Times New Roman" w:hAnsiTheme="minorHAnsi" w:cstheme="minorHAnsi"/>
                <w:color w:val="000000"/>
                <w:sz w:val="20"/>
                <w:szCs w:val="20"/>
                <w:lang w:val="it-IT"/>
              </w:rPr>
              <w:t>La indicatorul 1.2. Proiectul propus vizează investiții în amonte de punctul de racordare pentru crearea condițiilor tehnice necesare racordării//preluarii in conditii de siguranta a energiei produse de//  unul /mai multor producători de energie electrică prin valori</w:t>
            </w:r>
            <w:r>
              <w:rPr>
                <w:rFonts w:asciiTheme="minorHAnsi" w:eastAsia="Times New Roman" w:hAnsiTheme="minorHAnsi" w:cstheme="minorHAnsi"/>
                <w:color w:val="000000"/>
                <w:sz w:val="20"/>
                <w:szCs w:val="20"/>
                <w:lang w:val="it-IT"/>
              </w:rPr>
              <w:t>ficarea resurselor regenerabile.</w:t>
            </w:r>
          </w:p>
          <w:p w:rsidR="00717586"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85055">
              <w:rPr>
                <w:sz w:val="20"/>
                <w:szCs w:val="20"/>
              </w:rPr>
              <w:t xml:space="preserve">La cum este formulat, interpretam ca se adresează exclusiv proiectelor care vizează lucrări pentru racordarea de producători RES. Astfel, proiecte care vizează continuitatea in alimentare si </w:t>
            </w:r>
            <w:proofErr w:type="spellStart"/>
            <w:r w:rsidRPr="00285055">
              <w:rPr>
                <w:sz w:val="20"/>
                <w:szCs w:val="20"/>
              </w:rPr>
              <w:t>siguranta</w:t>
            </w:r>
            <w:proofErr w:type="spellEnd"/>
            <w:r w:rsidRPr="00285055">
              <w:rPr>
                <w:sz w:val="20"/>
                <w:szCs w:val="20"/>
              </w:rPr>
              <w:t xml:space="preserve"> in exploatare, care se încadrează atât in strategia de finanțare cat si in acțiunile finanțabile  nu sunt acoperite de punctaj. Propunem modificarea indicatorului, cum am pus cu roșu, pentru a exista o corelare intre grila si ghid</w:t>
            </w:r>
          </w:p>
          <w:p w:rsidR="00717586" w:rsidRDefault="0071758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p>
          <w:p w:rsidR="00717586"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6.</w:t>
            </w:r>
            <w:r w:rsidRPr="00285055">
              <w:rPr>
                <w:rFonts w:asciiTheme="minorHAnsi" w:eastAsia="Times New Roman" w:hAnsiTheme="minorHAnsi" w:cstheme="minorHAnsi"/>
                <w:color w:val="000000"/>
                <w:sz w:val="20"/>
                <w:szCs w:val="20"/>
                <w:lang w:val="it-IT"/>
              </w:rPr>
              <w:t>La indicatorul 1.3 Proiectul propune lucrări de investiții pentru preluarea în rețea a unei puteri aprobată pentru racordare, conform avizului tehnic de racordare, în valoare de[ ]..</w:t>
            </w:r>
          </w:p>
          <w:p w:rsidR="00717586" w:rsidRDefault="00285055"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85055">
              <w:rPr>
                <w:rFonts w:asciiTheme="minorHAnsi" w:eastAsia="Times New Roman" w:hAnsiTheme="minorHAnsi" w:cstheme="minorHAnsi"/>
                <w:color w:val="000000"/>
                <w:sz w:val="20"/>
                <w:szCs w:val="20"/>
                <w:lang w:val="it-IT"/>
              </w:rPr>
              <w:t>Din punctul nostru de vedere trebuie inteles in sensul indicatorului de mai sus 1.2, si nu in sensul unei puteri noi preluate. Adică, pentru maxim pe puncte trebuie ca lucrările sa afecteze nu numai un număr de producători (indicator 1.2), dar si intr-o putere produsa in RES cat mai mare (indicatorul 1.3)</w:t>
            </w:r>
          </w:p>
          <w:p w:rsidR="00717586" w:rsidRPr="001E5C16" w:rsidRDefault="001E5C16"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1E5C16">
              <w:rPr>
                <w:sz w:val="20"/>
                <w:szCs w:val="20"/>
              </w:rPr>
              <w:t xml:space="preserve">7.La indicatorul </w:t>
            </w:r>
            <w:r w:rsidRPr="001E5C16">
              <w:rPr>
                <w:bCs/>
                <w:color w:val="000000"/>
                <w:sz w:val="20"/>
                <w:szCs w:val="20"/>
              </w:rPr>
              <w:t>1.4. Pentru proiecte care vizează modernizarea liniilor electrice de distribuţie</w:t>
            </w:r>
            <w:r w:rsidRPr="001E5C16">
              <w:rPr>
                <w:color w:val="000000"/>
                <w:sz w:val="20"/>
                <w:szCs w:val="20"/>
              </w:rPr>
              <w:t>: Nivelul reducerii pierderilor tehnologice de energie în reţelele de distribuţie (comparativ cu situaţia anterioară implementării proiectului)</w:t>
            </w:r>
          </w:p>
          <w:p w:rsidR="001E5C16" w:rsidRDefault="001E5C16" w:rsidP="001E5C16">
            <w:pPr>
              <w:spacing w:after="160" w:line="259" w:lineRule="auto"/>
              <w:rPr>
                <w:sz w:val="20"/>
                <w:szCs w:val="20"/>
              </w:rPr>
            </w:pPr>
            <w:r w:rsidRPr="001E5C16">
              <w:rPr>
                <w:sz w:val="20"/>
                <w:szCs w:val="20"/>
              </w:rPr>
              <w:t>Propunem ca indicatorul sa se refere in general la rețele de distribuție, ceea ce ar include si stațiile si liniile.</w:t>
            </w:r>
          </w:p>
          <w:p w:rsidR="001E5C16" w:rsidRPr="001E5C16" w:rsidRDefault="001E5C16" w:rsidP="001E5C16">
            <w:pPr>
              <w:spacing w:after="160" w:line="259" w:lineRule="auto"/>
              <w:rPr>
                <w:sz w:val="20"/>
                <w:szCs w:val="20"/>
              </w:rPr>
            </w:pPr>
          </w:p>
          <w:p w:rsidR="00717586" w:rsidRPr="00325C7B" w:rsidRDefault="001E5C16" w:rsidP="00325C7B">
            <w:pPr>
              <w:spacing w:after="160" w:line="259" w:lineRule="auto"/>
              <w:rPr>
                <w:sz w:val="20"/>
                <w:szCs w:val="20"/>
              </w:rPr>
            </w:pPr>
            <w:r w:rsidRPr="001E5C16">
              <w:rPr>
                <w:sz w:val="20"/>
                <w:szCs w:val="20"/>
              </w:rPr>
              <w:lastRenderedPageBreak/>
              <w:t xml:space="preserve">8.La indicatorul </w:t>
            </w:r>
            <w:r w:rsidRPr="001E5C16">
              <w:rPr>
                <w:color w:val="000000"/>
                <w:sz w:val="20"/>
                <w:szCs w:val="20"/>
              </w:rPr>
              <w:t>2</w:t>
            </w:r>
            <w:r w:rsidRPr="001E5C16">
              <w:rPr>
                <w:bCs/>
                <w:color w:val="000000"/>
                <w:sz w:val="20"/>
                <w:szCs w:val="20"/>
              </w:rPr>
              <w:t>.1.4. Raportul procentual dintre numărul real de ore de funcţionare şi numărul de ore de funcţionare prevăzut în specificaţiile tehnice</w:t>
            </w:r>
            <w:r w:rsidRPr="001E5C16">
              <w:rPr>
                <w:color w:val="000000"/>
                <w:sz w:val="20"/>
                <w:szCs w:val="20"/>
              </w:rPr>
              <w:t xml:space="preserve">. </w:t>
            </w:r>
          </w:p>
          <w:p w:rsidR="00717586" w:rsidRDefault="00325C7B"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9.</w:t>
            </w:r>
            <w:r w:rsidRPr="00325C7B">
              <w:rPr>
                <w:rFonts w:asciiTheme="minorHAnsi" w:eastAsia="Times New Roman" w:hAnsiTheme="minorHAnsi" w:cstheme="minorHAnsi"/>
                <w:color w:val="000000"/>
                <w:sz w:val="20"/>
                <w:szCs w:val="20"/>
                <w:lang w:val="it-IT"/>
              </w:rPr>
              <w:t>Anexa 3 - Grila de verificare si evaluare</w:t>
            </w:r>
          </w:p>
          <w:p w:rsidR="00717586" w:rsidRDefault="00325C7B" w:rsidP="00C2393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325C7B">
              <w:rPr>
                <w:rFonts w:asciiTheme="minorHAnsi" w:eastAsia="Times New Roman" w:hAnsiTheme="minorHAnsi" w:cstheme="minorHAnsi"/>
                <w:color w:val="000000"/>
                <w:sz w:val="20"/>
                <w:szCs w:val="20"/>
                <w:lang w:val="it-IT"/>
              </w:rPr>
              <w:t>Va semnalam necesitatea de a se revizui calculul aritmetic al punctajului maxim pentru un proiect (in cadrul documentului Anexa 3. Grile verificare si evaluare OS 6.3. - Evaluarea tehnico-economică) deoarece am identificat subcriterii pentru care punctajul însumat nu este egal cu punctajul total al criteriului.</w:t>
            </w:r>
          </w:p>
          <w:p w:rsidR="002432E2" w:rsidRPr="002432E2" w:rsidRDefault="002432E2" w:rsidP="002432E2">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432E2">
              <w:rPr>
                <w:rFonts w:asciiTheme="minorHAnsi" w:eastAsia="Times New Roman" w:hAnsiTheme="minorHAnsi" w:cstheme="minorHAnsi"/>
                <w:color w:val="000000"/>
                <w:sz w:val="20"/>
                <w:szCs w:val="20"/>
                <w:lang w:val="it-IT"/>
              </w:rPr>
              <w:t>10.</w:t>
            </w:r>
            <w:r>
              <w:rPr>
                <w:rFonts w:asciiTheme="minorHAnsi" w:eastAsia="Times New Roman" w:hAnsiTheme="minorHAnsi" w:cstheme="minorHAnsi"/>
                <w:b/>
                <w:color w:val="000000"/>
                <w:sz w:val="20"/>
                <w:szCs w:val="20"/>
                <w:lang w:val="it-IT"/>
              </w:rPr>
              <w:t xml:space="preserve"> </w:t>
            </w:r>
            <w:r w:rsidRPr="002432E2">
              <w:rPr>
                <w:rFonts w:asciiTheme="minorHAnsi" w:eastAsia="Times New Roman" w:hAnsiTheme="minorHAnsi" w:cstheme="minorHAnsi"/>
                <w:color w:val="000000"/>
                <w:sz w:val="20"/>
                <w:szCs w:val="20"/>
                <w:lang w:val="it-IT"/>
              </w:rPr>
              <w:t>La pagina 8, respectiv 16-17, din Ghidul solicitantului se mentioneaza „Costul eligibil este deficitul de finanţare, în condiţiile în care scenariul contrafactual este considerat a fi situaţia în care infrastructura energetic</w:t>
            </w:r>
            <w:r>
              <w:rPr>
                <w:rFonts w:asciiTheme="minorHAnsi" w:eastAsia="Times New Roman" w:hAnsiTheme="minorHAnsi" w:cstheme="minorHAnsi"/>
                <w:color w:val="000000"/>
                <w:sz w:val="20"/>
                <w:szCs w:val="20"/>
                <w:lang w:val="it-IT"/>
              </w:rPr>
              <w:t xml:space="preserve">ă respectivă nu s-ar realiza”. </w:t>
            </w:r>
          </w:p>
          <w:p w:rsidR="002432E2" w:rsidRPr="002432E2" w:rsidRDefault="002432E2" w:rsidP="002432E2">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432E2">
              <w:rPr>
                <w:rFonts w:asciiTheme="minorHAnsi" w:eastAsia="Times New Roman" w:hAnsiTheme="minorHAnsi" w:cstheme="minorHAnsi"/>
                <w:color w:val="000000"/>
                <w:sz w:val="20"/>
                <w:szCs w:val="20"/>
                <w:lang w:val="it-IT"/>
              </w:rPr>
              <w:t>Avand in vedere ca potrivit art. 61 din Regulamentul CE 1303/2013, venitul net actualizat se deduce din cheltuielile eligibile ale operatiunii, la diferenta rezultata aplicandu-se rata intensitatii interventiei, va rugam sa ne clarificati interpretarea corecta a termenului „deficit de f</w:t>
            </w:r>
            <w:r>
              <w:rPr>
                <w:rFonts w:asciiTheme="minorHAnsi" w:eastAsia="Times New Roman" w:hAnsiTheme="minorHAnsi" w:cstheme="minorHAnsi"/>
                <w:color w:val="000000"/>
                <w:sz w:val="20"/>
                <w:szCs w:val="20"/>
                <w:lang w:val="it-IT"/>
              </w:rPr>
              <w:t xml:space="preserve">inantare”. </w:t>
            </w:r>
          </w:p>
          <w:p w:rsidR="002432E2" w:rsidRPr="002432E2" w:rsidRDefault="002432E2" w:rsidP="002432E2">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2432E2">
              <w:rPr>
                <w:rFonts w:asciiTheme="minorHAnsi" w:eastAsia="Times New Roman" w:hAnsiTheme="minorHAnsi" w:cstheme="minorHAnsi"/>
                <w:color w:val="000000"/>
                <w:sz w:val="20"/>
                <w:szCs w:val="20"/>
                <w:lang w:val="it-IT"/>
              </w:rPr>
              <w:t>Daca apreciem deficitul de finantare, ca diferenta dintre costurile eligibile ale proiectului (asa cum sunt prevazute in coloana „Eligibile” din Bugetul proiectului) si venitul net actualizat estimat (sau profitul din exploatare actualizat in acceptiunea Ghidului Solicitantului), egalitatea dintre costul eligibil si deficitul de finantare ar fi posibila doar in ipoteza in care rata de funding gap este 100% (prin urmare profitul din exploatare este considerat egal cu 0), ipoteza care nu poate fi emisa decat dupa obtinerea rezultatelor analizei cost beneficiu.</w:t>
            </w:r>
          </w:p>
          <w:p w:rsidR="00661960" w:rsidRDefault="00661960" w:rsidP="0066196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lang w:val="it-IT"/>
              </w:rPr>
            </w:pPr>
            <w:r w:rsidRPr="00661960">
              <w:rPr>
                <w:rFonts w:asciiTheme="minorHAnsi" w:eastAsia="Times New Roman" w:hAnsiTheme="minorHAnsi" w:cstheme="minorHAnsi"/>
                <w:color w:val="000000"/>
                <w:sz w:val="20"/>
                <w:szCs w:val="20"/>
                <w:lang w:val="it-IT"/>
              </w:rPr>
              <w:t>11. In vederea unei acceptiuni unitare si a eliminarii posibilelor interpretari eronate, va rugam sa ne confirmati ca termenul de „profit din exploatare actualizat” utilizat la pagina 27 din Ghidul Solicitantului este similar cu cel de „venit net actualizat” regasit la pagina 20.</w:t>
            </w: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BE1DE0" w:rsidRDefault="00BE1DE0"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 xml:space="preserve">12. </w:t>
            </w:r>
            <w:r w:rsidRPr="00BE1DE0">
              <w:rPr>
                <w:rFonts w:asciiTheme="minorHAnsi" w:eastAsia="Times New Roman" w:hAnsiTheme="minorHAnsi" w:cstheme="minorHAnsi"/>
                <w:color w:val="000000"/>
                <w:sz w:val="20"/>
                <w:szCs w:val="20"/>
              </w:rPr>
              <w:t xml:space="preserve">Ghidul solicitantului pagina 6/35 – </w:t>
            </w:r>
            <w:proofErr w:type="spellStart"/>
            <w:r w:rsidRPr="00BE1DE0">
              <w:rPr>
                <w:rFonts w:asciiTheme="minorHAnsi" w:eastAsia="Times New Roman" w:hAnsiTheme="minorHAnsi" w:cstheme="minorHAnsi"/>
                <w:color w:val="000000"/>
                <w:sz w:val="20"/>
                <w:szCs w:val="20"/>
              </w:rPr>
              <w:t>Indicatori-</w:t>
            </w:r>
            <w:proofErr w:type="spellEnd"/>
            <w:r w:rsidRPr="00BE1DE0">
              <w:rPr>
                <w:rFonts w:asciiTheme="minorHAnsi" w:eastAsia="Times New Roman" w:hAnsiTheme="minorHAnsi" w:cstheme="minorHAnsi"/>
                <w:color w:val="000000"/>
                <w:sz w:val="20"/>
                <w:szCs w:val="20"/>
              </w:rPr>
              <w:t xml:space="preserve"> In timpul </w:t>
            </w:r>
            <w:proofErr w:type="spellStart"/>
            <w:r w:rsidRPr="00BE1DE0">
              <w:rPr>
                <w:rFonts w:asciiTheme="minorHAnsi" w:eastAsia="Times New Roman" w:hAnsiTheme="minorHAnsi" w:cstheme="minorHAnsi"/>
                <w:color w:val="000000"/>
                <w:sz w:val="20"/>
                <w:szCs w:val="20"/>
              </w:rPr>
              <w:t>discutiilor</w:t>
            </w:r>
            <w:proofErr w:type="spellEnd"/>
            <w:r w:rsidRPr="00BE1DE0">
              <w:rPr>
                <w:rFonts w:asciiTheme="minorHAnsi" w:eastAsia="Times New Roman" w:hAnsiTheme="minorHAnsi" w:cstheme="minorHAnsi"/>
                <w:color w:val="000000"/>
                <w:sz w:val="20"/>
                <w:szCs w:val="20"/>
              </w:rPr>
              <w:t xml:space="preserve"> de la ultima </w:t>
            </w:r>
            <w:proofErr w:type="spellStart"/>
            <w:r w:rsidRPr="00BE1DE0">
              <w:rPr>
                <w:rFonts w:asciiTheme="minorHAnsi" w:eastAsia="Times New Roman" w:hAnsiTheme="minorHAnsi" w:cstheme="minorHAnsi"/>
                <w:color w:val="000000"/>
                <w:sz w:val="20"/>
                <w:szCs w:val="20"/>
              </w:rPr>
              <w:t>intalnire</w:t>
            </w:r>
            <w:proofErr w:type="spellEnd"/>
            <w:r w:rsidRPr="00BE1DE0">
              <w:rPr>
                <w:rFonts w:asciiTheme="minorHAnsi" w:eastAsia="Times New Roman" w:hAnsiTheme="minorHAnsi" w:cstheme="minorHAnsi"/>
                <w:color w:val="000000"/>
                <w:sz w:val="20"/>
                <w:szCs w:val="20"/>
              </w:rPr>
              <w:t xml:space="preserve"> de la MFE s-a </w:t>
            </w:r>
            <w:proofErr w:type="spellStart"/>
            <w:r w:rsidRPr="00BE1DE0">
              <w:rPr>
                <w:rFonts w:asciiTheme="minorHAnsi" w:eastAsia="Times New Roman" w:hAnsiTheme="minorHAnsi" w:cstheme="minorHAnsi"/>
                <w:color w:val="000000"/>
                <w:sz w:val="20"/>
                <w:szCs w:val="20"/>
              </w:rPr>
              <w:t>mentionat</w:t>
            </w:r>
            <w:proofErr w:type="spellEnd"/>
            <w:r w:rsidRPr="00BE1DE0">
              <w:rPr>
                <w:rFonts w:asciiTheme="minorHAnsi" w:eastAsia="Times New Roman" w:hAnsiTheme="minorHAnsi" w:cstheme="minorHAnsi"/>
                <w:color w:val="000000"/>
                <w:sz w:val="20"/>
                <w:szCs w:val="20"/>
              </w:rPr>
              <w:t xml:space="preserve"> ca dintre indicatorii </w:t>
            </w:r>
            <w:proofErr w:type="spellStart"/>
            <w:r w:rsidRPr="00BE1DE0">
              <w:rPr>
                <w:rFonts w:asciiTheme="minorHAnsi" w:eastAsia="Times New Roman" w:hAnsiTheme="minorHAnsi" w:cstheme="minorHAnsi"/>
                <w:color w:val="000000"/>
                <w:sz w:val="20"/>
                <w:szCs w:val="20"/>
              </w:rPr>
              <w:t>specificati</w:t>
            </w:r>
            <w:proofErr w:type="spellEnd"/>
            <w:r w:rsidRPr="00BE1DE0">
              <w:rPr>
                <w:rFonts w:asciiTheme="minorHAnsi" w:eastAsia="Times New Roman" w:hAnsiTheme="minorHAnsi" w:cstheme="minorHAnsi"/>
                <w:color w:val="000000"/>
                <w:sz w:val="20"/>
                <w:szCs w:val="20"/>
              </w:rPr>
              <w:t xml:space="preserve"> in acest capitol, </w:t>
            </w:r>
            <w:proofErr w:type="spellStart"/>
            <w:r w:rsidRPr="00BE1DE0">
              <w:rPr>
                <w:rFonts w:asciiTheme="minorHAnsi" w:eastAsia="Times New Roman" w:hAnsiTheme="minorHAnsi" w:cstheme="minorHAnsi"/>
                <w:color w:val="000000"/>
                <w:sz w:val="20"/>
                <w:szCs w:val="20"/>
              </w:rPr>
              <w:t>potentialii</w:t>
            </w:r>
            <w:proofErr w:type="spellEnd"/>
            <w:r w:rsidRPr="00BE1DE0">
              <w:rPr>
                <w:rFonts w:asciiTheme="minorHAnsi" w:eastAsia="Times New Roman" w:hAnsiTheme="minorHAnsi" w:cstheme="minorHAnsi"/>
                <w:color w:val="000000"/>
                <w:sz w:val="20"/>
                <w:szCs w:val="20"/>
              </w:rPr>
              <w:t xml:space="preserve"> beneficiari  vor putea alege un </w:t>
            </w:r>
            <w:proofErr w:type="spellStart"/>
            <w:r w:rsidRPr="00BE1DE0">
              <w:rPr>
                <w:rFonts w:asciiTheme="minorHAnsi" w:eastAsia="Times New Roman" w:hAnsiTheme="minorHAnsi" w:cstheme="minorHAnsi"/>
                <w:color w:val="000000"/>
                <w:sz w:val="20"/>
                <w:szCs w:val="20"/>
              </w:rPr>
              <w:t>numar</w:t>
            </w:r>
            <w:proofErr w:type="spellEnd"/>
            <w:r w:rsidRPr="00BE1DE0">
              <w:rPr>
                <w:rFonts w:asciiTheme="minorHAnsi" w:eastAsia="Times New Roman" w:hAnsiTheme="minorHAnsi" w:cstheme="minorHAnsi"/>
                <w:color w:val="000000"/>
                <w:sz w:val="20"/>
                <w:szCs w:val="20"/>
              </w:rPr>
              <w:t xml:space="preserve"> minim. </w:t>
            </w:r>
            <w:proofErr w:type="spellStart"/>
            <w:r w:rsidRPr="00BE1DE0">
              <w:rPr>
                <w:rFonts w:asciiTheme="minorHAnsi" w:eastAsia="Times New Roman" w:hAnsiTheme="minorHAnsi" w:cstheme="minorHAnsi"/>
                <w:color w:val="000000"/>
                <w:sz w:val="20"/>
                <w:szCs w:val="20"/>
              </w:rPr>
              <w:t>Puteti</w:t>
            </w:r>
            <w:proofErr w:type="spellEnd"/>
            <w:r w:rsidRPr="00BE1DE0">
              <w:rPr>
                <w:rFonts w:asciiTheme="minorHAnsi" w:eastAsia="Times New Roman" w:hAnsiTheme="minorHAnsi" w:cstheme="minorHAnsi"/>
                <w:color w:val="000000"/>
                <w:sz w:val="20"/>
                <w:szCs w:val="20"/>
              </w:rPr>
              <w:t xml:space="preserve"> specifica care este acest </w:t>
            </w:r>
            <w:proofErr w:type="spellStart"/>
            <w:r w:rsidRPr="00BE1DE0">
              <w:rPr>
                <w:rFonts w:asciiTheme="minorHAnsi" w:eastAsia="Times New Roman" w:hAnsiTheme="minorHAnsi" w:cstheme="minorHAnsi"/>
                <w:color w:val="000000"/>
                <w:sz w:val="20"/>
                <w:szCs w:val="20"/>
              </w:rPr>
              <w:t>numar</w:t>
            </w:r>
            <w:proofErr w:type="spellEnd"/>
            <w:r w:rsidRPr="00BE1DE0">
              <w:rPr>
                <w:rFonts w:asciiTheme="minorHAnsi" w:eastAsia="Times New Roman" w:hAnsiTheme="minorHAnsi" w:cstheme="minorHAnsi"/>
                <w:color w:val="000000"/>
                <w:sz w:val="20"/>
                <w:szCs w:val="20"/>
              </w:rPr>
              <w:t>?</w:t>
            </w:r>
          </w:p>
          <w:p w:rsidR="00886091" w:rsidRDefault="00886091"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34541A" w:rsidRDefault="0034541A"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
          <w:p w:rsidR="00886091" w:rsidRPr="00886091" w:rsidRDefault="00886091" w:rsidP="0088609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 xml:space="preserve">13. </w:t>
            </w:r>
            <w:r w:rsidRPr="00886091">
              <w:rPr>
                <w:rFonts w:asciiTheme="minorHAnsi" w:eastAsia="Times New Roman" w:hAnsiTheme="minorHAnsi" w:cstheme="minorHAnsi"/>
                <w:color w:val="000000"/>
                <w:sz w:val="20"/>
                <w:szCs w:val="20"/>
              </w:rPr>
              <w:t>Referitor la Cap 2.1 - punctul j) „Solicitantul declară că reţelele de distribuţie de preluare  a energiei din RES produsă în capacităţile realizate prin POS CCE 2007-2013, nu necesită realizarea /întărirea acestora (doar în cazul proiectelor care nu vizează întărirea rețelelor în vederea creșterii capacității de a prelua energia din RES produsă în capacităţile realizate pe programarea anterioară prin POS CCE)</w:t>
            </w:r>
          </w:p>
          <w:p w:rsidR="00886091" w:rsidRPr="00886091" w:rsidRDefault="00886091" w:rsidP="00886091">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proofErr w:type="spellStart"/>
            <w:r>
              <w:rPr>
                <w:rFonts w:asciiTheme="minorHAnsi" w:eastAsia="Times New Roman" w:hAnsiTheme="minorHAnsi" w:cstheme="minorHAnsi"/>
                <w:color w:val="000000"/>
                <w:sz w:val="20"/>
                <w:szCs w:val="20"/>
              </w:rPr>
              <w:t>-</w:t>
            </w:r>
            <w:r w:rsidRPr="00886091">
              <w:rPr>
                <w:rFonts w:asciiTheme="minorHAnsi" w:eastAsia="Times New Roman" w:hAnsiTheme="minorHAnsi" w:cstheme="minorHAnsi"/>
                <w:color w:val="000000"/>
                <w:sz w:val="20"/>
                <w:szCs w:val="20"/>
              </w:rPr>
              <w:t>Se</w:t>
            </w:r>
            <w:proofErr w:type="spellEnd"/>
            <w:r w:rsidRPr="00886091">
              <w:rPr>
                <w:rFonts w:asciiTheme="minorHAnsi" w:eastAsia="Times New Roman" w:hAnsiTheme="minorHAnsi" w:cstheme="minorHAnsi"/>
                <w:color w:val="000000"/>
                <w:sz w:val="20"/>
                <w:szCs w:val="20"/>
              </w:rPr>
              <w:t xml:space="preserve"> probează prin Declaraţia privind îndeplinirea de către solicitantul de finanţare a cerinţei de întărire a rețelelor în vederea creșterii capacității de a prelua energia din RES produsă în centralele realizate pe programarea anterioară prin POS CCE, conform Anexe</w:t>
            </w:r>
            <w:r>
              <w:rPr>
                <w:rFonts w:asciiTheme="minorHAnsi" w:eastAsia="Times New Roman" w:hAnsiTheme="minorHAnsi" w:cstheme="minorHAnsi"/>
                <w:color w:val="000000"/>
                <w:sz w:val="20"/>
                <w:szCs w:val="20"/>
              </w:rPr>
              <w:t>i C1.6 la Cererea de finanțare”</w:t>
            </w:r>
          </w:p>
          <w:p w:rsidR="0034541A" w:rsidRPr="00E711C5" w:rsidRDefault="00886091" w:rsidP="00E711C5">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sidRPr="00886091">
              <w:rPr>
                <w:rFonts w:asciiTheme="minorHAnsi" w:eastAsia="Times New Roman" w:hAnsiTheme="minorHAnsi" w:cstheme="minorHAnsi"/>
                <w:color w:val="000000"/>
                <w:sz w:val="20"/>
                <w:szCs w:val="20"/>
              </w:rPr>
              <w:t xml:space="preserve">Va rugam sa </w:t>
            </w:r>
            <w:proofErr w:type="spellStart"/>
            <w:r w:rsidRPr="00886091">
              <w:rPr>
                <w:rFonts w:asciiTheme="minorHAnsi" w:eastAsia="Times New Roman" w:hAnsiTheme="minorHAnsi" w:cstheme="minorHAnsi"/>
                <w:color w:val="000000"/>
                <w:sz w:val="20"/>
                <w:szCs w:val="20"/>
              </w:rPr>
              <w:t>mentionati</w:t>
            </w:r>
            <w:proofErr w:type="spellEnd"/>
            <w:r w:rsidRPr="00886091">
              <w:rPr>
                <w:rFonts w:asciiTheme="minorHAnsi" w:eastAsia="Times New Roman" w:hAnsiTheme="minorHAnsi" w:cstheme="minorHAnsi"/>
                <w:color w:val="000000"/>
                <w:sz w:val="20"/>
                <w:szCs w:val="20"/>
              </w:rPr>
              <w:t xml:space="preserve"> daca in cazul in care proiectul </w:t>
            </w:r>
            <w:proofErr w:type="spellStart"/>
            <w:r w:rsidRPr="00886091">
              <w:rPr>
                <w:rFonts w:asciiTheme="minorHAnsi" w:eastAsia="Times New Roman" w:hAnsiTheme="minorHAnsi" w:cstheme="minorHAnsi"/>
                <w:color w:val="000000"/>
                <w:sz w:val="20"/>
                <w:szCs w:val="20"/>
              </w:rPr>
              <w:t>vizeaza</w:t>
            </w:r>
            <w:proofErr w:type="spellEnd"/>
            <w:r w:rsidRPr="00886091">
              <w:rPr>
                <w:rFonts w:asciiTheme="minorHAnsi" w:eastAsia="Times New Roman" w:hAnsiTheme="minorHAnsi" w:cstheme="minorHAnsi"/>
                <w:color w:val="000000"/>
                <w:sz w:val="20"/>
                <w:szCs w:val="20"/>
              </w:rPr>
              <w:t xml:space="preserve"> </w:t>
            </w:r>
            <w:proofErr w:type="spellStart"/>
            <w:r w:rsidRPr="00886091">
              <w:rPr>
                <w:rFonts w:asciiTheme="minorHAnsi" w:eastAsia="Times New Roman" w:hAnsiTheme="minorHAnsi" w:cstheme="minorHAnsi"/>
                <w:color w:val="000000"/>
                <w:sz w:val="20"/>
                <w:szCs w:val="20"/>
              </w:rPr>
              <w:t>lucrari</w:t>
            </w:r>
            <w:proofErr w:type="spellEnd"/>
            <w:r w:rsidRPr="00886091">
              <w:rPr>
                <w:rFonts w:asciiTheme="minorHAnsi" w:eastAsia="Times New Roman" w:hAnsiTheme="minorHAnsi" w:cstheme="minorHAnsi"/>
                <w:color w:val="000000"/>
                <w:sz w:val="20"/>
                <w:szCs w:val="20"/>
              </w:rPr>
              <w:t xml:space="preserve"> in mai multe </w:t>
            </w:r>
            <w:proofErr w:type="spellStart"/>
            <w:r w:rsidRPr="00886091">
              <w:rPr>
                <w:rFonts w:asciiTheme="minorHAnsi" w:eastAsia="Times New Roman" w:hAnsiTheme="minorHAnsi" w:cstheme="minorHAnsi"/>
                <w:color w:val="000000"/>
                <w:sz w:val="20"/>
                <w:szCs w:val="20"/>
              </w:rPr>
              <w:t>statii</w:t>
            </w:r>
            <w:proofErr w:type="spellEnd"/>
            <w:r w:rsidRPr="00886091">
              <w:rPr>
                <w:rFonts w:asciiTheme="minorHAnsi" w:eastAsia="Times New Roman" w:hAnsiTheme="minorHAnsi" w:cstheme="minorHAnsi"/>
                <w:color w:val="000000"/>
                <w:sz w:val="20"/>
                <w:szCs w:val="20"/>
              </w:rPr>
              <w:t xml:space="preserve">, din care doar una preia energie RES, este necesara </w:t>
            </w:r>
            <w:r w:rsidR="0034541A">
              <w:rPr>
                <w:rFonts w:asciiTheme="minorHAnsi" w:eastAsia="Times New Roman" w:hAnsiTheme="minorHAnsi" w:cstheme="minorHAnsi"/>
                <w:color w:val="000000"/>
                <w:sz w:val="20"/>
                <w:szCs w:val="20"/>
              </w:rPr>
              <w:t xml:space="preserve">completarea acestei </w:t>
            </w:r>
            <w:proofErr w:type="spellStart"/>
            <w:r w:rsidR="0034541A">
              <w:rPr>
                <w:rFonts w:asciiTheme="minorHAnsi" w:eastAsia="Times New Roman" w:hAnsiTheme="minorHAnsi" w:cstheme="minorHAnsi"/>
                <w:color w:val="000000"/>
                <w:sz w:val="20"/>
                <w:szCs w:val="20"/>
              </w:rPr>
              <w:t>declaratii</w:t>
            </w:r>
            <w:proofErr w:type="spellEnd"/>
            <w:r w:rsidR="0034541A">
              <w:rPr>
                <w:rFonts w:asciiTheme="minorHAnsi" w:eastAsia="Times New Roman" w:hAnsiTheme="minorHAnsi" w:cstheme="minorHAnsi"/>
                <w:color w:val="000000"/>
                <w:sz w:val="20"/>
                <w:szCs w:val="20"/>
              </w:rPr>
              <w:t>.</w:t>
            </w:r>
          </w:p>
          <w:p w:rsidR="0034541A" w:rsidRPr="009B71FA" w:rsidRDefault="0034541A" w:rsidP="009B71FA">
            <w:pPr>
              <w:spacing w:after="0" w:line="240" w:lineRule="auto"/>
              <w:jc w:val="both"/>
              <w:rPr>
                <w:rFonts w:ascii="Times New Roman" w:eastAsia="Times New Roman" w:hAnsi="Times New Roman"/>
                <w:szCs w:val="24"/>
              </w:rPr>
            </w:pPr>
          </w:p>
          <w:p w:rsidR="009C5593" w:rsidRPr="009C5593" w:rsidRDefault="009C5593" w:rsidP="009C5593">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lastRenderedPageBreak/>
              <w:t>1</w:t>
            </w:r>
            <w:r w:rsidR="00E711C5">
              <w:rPr>
                <w:rFonts w:asciiTheme="minorHAnsi" w:eastAsia="Times New Roman" w:hAnsiTheme="minorHAnsi" w:cstheme="minorHAnsi"/>
                <w:color w:val="000000"/>
                <w:sz w:val="20"/>
                <w:szCs w:val="20"/>
              </w:rPr>
              <w:t>4</w:t>
            </w:r>
            <w:r>
              <w:rPr>
                <w:rFonts w:asciiTheme="minorHAnsi" w:eastAsia="Times New Roman" w:hAnsiTheme="minorHAnsi" w:cstheme="minorHAnsi"/>
                <w:color w:val="000000"/>
                <w:sz w:val="20"/>
                <w:szCs w:val="20"/>
              </w:rPr>
              <w:t>.</w:t>
            </w:r>
            <w:r w:rsidRPr="009C5593">
              <w:rPr>
                <w:rFonts w:asciiTheme="minorHAnsi" w:eastAsia="Times New Roman" w:hAnsiTheme="minorHAnsi" w:cstheme="minorHAnsi"/>
                <w:color w:val="000000"/>
                <w:sz w:val="20"/>
                <w:szCs w:val="20"/>
              </w:rPr>
              <w:t xml:space="preserve">Avand in vedere criteriile de eligibilitate ale solicitanților de </w:t>
            </w:r>
            <w:proofErr w:type="spellStart"/>
            <w:r w:rsidRPr="009C5593">
              <w:rPr>
                <w:rFonts w:asciiTheme="minorHAnsi" w:eastAsia="Times New Roman" w:hAnsiTheme="minorHAnsi" w:cstheme="minorHAnsi"/>
                <w:color w:val="000000"/>
                <w:sz w:val="20"/>
                <w:szCs w:val="20"/>
              </w:rPr>
              <w:t>finantare</w:t>
            </w:r>
            <w:proofErr w:type="spellEnd"/>
            <w:r w:rsidRPr="009C5593">
              <w:rPr>
                <w:rFonts w:asciiTheme="minorHAnsi" w:eastAsia="Times New Roman" w:hAnsiTheme="minorHAnsi" w:cstheme="minorHAnsi"/>
                <w:color w:val="000000"/>
                <w:sz w:val="20"/>
                <w:szCs w:val="20"/>
              </w:rPr>
              <w:t xml:space="preserve"> in cadrul POIM 2014-2020, Obiectivul Specific 6.1 respectiv:</w:t>
            </w:r>
          </w:p>
          <w:p w:rsidR="009C5593" w:rsidRPr="009C5593" w:rsidRDefault="009C5593" w:rsidP="009C5593">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sidRPr="009C5593">
              <w:rPr>
                <w:rFonts w:asciiTheme="minorHAnsi" w:eastAsia="Times New Roman" w:hAnsiTheme="minorHAnsi" w:cstheme="minorHAnsi"/>
                <w:color w:val="000000"/>
                <w:sz w:val="20"/>
                <w:szCs w:val="20"/>
              </w:rPr>
              <w:t xml:space="preserve"> "Solicitantul nu se </w:t>
            </w:r>
            <w:proofErr w:type="spellStart"/>
            <w:r w:rsidRPr="009C5593">
              <w:rPr>
                <w:rFonts w:asciiTheme="minorHAnsi" w:eastAsia="Times New Roman" w:hAnsiTheme="minorHAnsi" w:cstheme="minorHAnsi"/>
                <w:color w:val="000000"/>
                <w:sz w:val="20"/>
                <w:szCs w:val="20"/>
              </w:rPr>
              <w:t>incadrează</w:t>
            </w:r>
            <w:proofErr w:type="spellEnd"/>
            <w:r w:rsidRPr="009C5593">
              <w:rPr>
                <w:rFonts w:asciiTheme="minorHAnsi" w:eastAsia="Times New Roman" w:hAnsiTheme="minorHAnsi" w:cstheme="minorHAnsi"/>
                <w:color w:val="000000"/>
                <w:sz w:val="20"/>
                <w:szCs w:val="20"/>
              </w:rPr>
              <w:t xml:space="preserve"> intr-una din </w:t>
            </w:r>
            <w:proofErr w:type="spellStart"/>
            <w:r w:rsidRPr="009C5593">
              <w:rPr>
                <w:rFonts w:asciiTheme="minorHAnsi" w:eastAsia="Times New Roman" w:hAnsiTheme="minorHAnsi" w:cstheme="minorHAnsi"/>
                <w:color w:val="000000"/>
                <w:sz w:val="20"/>
                <w:szCs w:val="20"/>
              </w:rPr>
              <w:t>situatiile</w:t>
            </w:r>
            <w:proofErr w:type="spellEnd"/>
            <w:r w:rsidRPr="009C5593">
              <w:rPr>
                <w:rFonts w:asciiTheme="minorHAnsi" w:eastAsia="Times New Roman" w:hAnsiTheme="minorHAnsi" w:cstheme="minorHAnsi"/>
                <w:color w:val="000000"/>
                <w:sz w:val="20"/>
                <w:szCs w:val="20"/>
              </w:rPr>
              <w:t xml:space="preserve"> de mai jos:” </w:t>
            </w:r>
          </w:p>
          <w:p w:rsidR="009C5593" w:rsidRPr="009C5593" w:rsidRDefault="009C5593" w:rsidP="009C5593">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sidRPr="009C5593">
              <w:rPr>
                <w:rFonts w:asciiTheme="minorHAnsi" w:eastAsia="Times New Roman" w:hAnsiTheme="minorHAnsi" w:cstheme="minorHAnsi"/>
                <w:color w:val="000000"/>
                <w:sz w:val="20"/>
                <w:szCs w:val="20"/>
              </w:rPr>
              <w:t xml:space="preserve">„face obiectul unui ordin de recuperare neexecutat în urma unei decizii anterioare a Consiliului Concurenţei sau a Comisiei Europene, prin care un ajutor de stat a fost declarat ilegal şi incompatibil cu piaţa internă”; </w:t>
            </w:r>
          </w:p>
          <w:p w:rsidR="00BE1DE0" w:rsidRPr="00BE1DE0" w:rsidRDefault="009C5593" w:rsidP="009C5593">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sidRPr="009C5593">
              <w:rPr>
                <w:rFonts w:asciiTheme="minorHAnsi" w:eastAsia="Times New Roman" w:hAnsiTheme="minorHAnsi" w:cstheme="minorHAnsi"/>
                <w:color w:val="000000"/>
                <w:sz w:val="20"/>
                <w:szCs w:val="20"/>
              </w:rPr>
              <w:t xml:space="preserve">va rugam sa ne </w:t>
            </w:r>
            <w:proofErr w:type="spellStart"/>
            <w:r w:rsidRPr="009C5593">
              <w:rPr>
                <w:rFonts w:asciiTheme="minorHAnsi" w:eastAsia="Times New Roman" w:hAnsiTheme="minorHAnsi" w:cstheme="minorHAnsi"/>
                <w:color w:val="000000"/>
                <w:sz w:val="20"/>
                <w:szCs w:val="20"/>
              </w:rPr>
              <w:t>transmiteti</w:t>
            </w:r>
            <w:proofErr w:type="spellEnd"/>
            <w:r w:rsidRPr="009C5593">
              <w:rPr>
                <w:rFonts w:asciiTheme="minorHAnsi" w:eastAsia="Times New Roman" w:hAnsiTheme="minorHAnsi" w:cstheme="minorHAnsi"/>
                <w:color w:val="000000"/>
                <w:sz w:val="20"/>
                <w:szCs w:val="20"/>
              </w:rPr>
              <w:t xml:space="preserve"> punctul </w:t>
            </w:r>
            <w:proofErr w:type="spellStart"/>
            <w:r w:rsidRPr="009C5593">
              <w:rPr>
                <w:rFonts w:asciiTheme="minorHAnsi" w:eastAsia="Times New Roman" w:hAnsiTheme="minorHAnsi" w:cstheme="minorHAnsi"/>
                <w:color w:val="000000"/>
                <w:sz w:val="20"/>
                <w:szCs w:val="20"/>
              </w:rPr>
              <w:t>dumneavoastra</w:t>
            </w:r>
            <w:proofErr w:type="spellEnd"/>
            <w:r w:rsidRPr="009C5593">
              <w:rPr>
                <w:rFonts w:asciiTheme="minorHAnsi" w:eastAsia="Times New Roman" w:hAnsiTheme="minorHAnsi" w:cstheme="minorHAnsi"/>
                <w:color w:val="000000"/>
                <w:sz w:val="20"/>
                <w:szCs w:val="20"/>
              </w:rPr>
              <w:t xml:space="preserve"> de vedere cu privire la eligibilitatea unei companii, in raport cu criteriul de eligibilitate menționat mai sus, pentru care s-a emis o Nota de constatare in baza OUG 66/2011 si aceasta nota este neexecutata pana </w:t>
            </w:r>
            <w:r>
              <w:rPr>
                <w:rFonts w:asciiTheme="minorHAnsi" w:eastAsia="Times New Roman" w:hAnsiTheme="minorHAnsi" w:cstheme="minorHAnsi"/>
                <w:color w:val="000000"/>
                <w:sz w:val="20"/>
                <w:szCs w:val="20"/>
              </w:rPr>
              <w:t xml:space="preserve">la data depunerii proiectului. </w:t>
            </w:r>
          </w:p>
          <w:p w:rsidR="00BE1DE0" w:rsidRPr="00BE1DE0" w:rsidRDefault="00BE1DE0" w:rsidP="00BE1DE0">
            <w:pPr>
              <w:shd w:val="clear" w:color="auto" w:fill="FFFFFF"/>
              <w:spacing w:before="100" w:beforeAutospacing="1" w:after="100" w:afterAutospacing="1" w:line="240" w:lineRule="auto"/>
              <w:rPr>
                <w:rFonts w:asciiTheme="minorHAnsi" w:eastAsia="Times New Roman" w:hAnsiTheme="minorHAnsi" w:cstheme="minorHAnsi"/>
                <w:color w:val="000000"/>
                <w:sz w:val="20"/>
                <w:szCs w:val="20"/>
              </w:rPr>
            </w:pPr>
            <w:r w:rsidRPr="00BE1DE0">
              <w:rPr>
                <w:rFonts w:asciiTheme="minorHAnsi" w:eastAsia="Times New Roman" w:hAnsiTheme="minorHAnsi" w:cstheme="minorHAnsi"/>
                <w:color w:val="000000"/>
                <w:sz w:val="20"/>
                <w:szCs w:val="20"/>
              </w:rPr>
              <w:t>.</w:t>
            </w:r>
          </w:p>
          <w:p w:rsidR="00717586" w:rsidRPr="00661960" w:rsidRDefault="00717586" w:rsidP="00661960">
            <w:pPr>
              <w:shd w:val="clear" w:color="auto" w:fill="FFFFFF"/>
              <w:spacing w:before="100" w:beforeAutospacing="1" w:after="100" w:afterAutospacing="1" w:line="240" w:lineRule="auto"/>
              <w:rPr>
                <w:rFonts w:asciiTheme="minorHAnsi" w:eastAsia="Times New Roman" w:hAnsiTheme="minorHAnsi" w:cstheme="minorHAnsi"/>
                <w:b/>
                <w:color w:val="000000"/>
                <w:sz w:val="20"/>
                <w:szCs w:val="20"/>
              </w:rPr>
            </w:pPr>
          </w:p>
        </w:tc>
        <w:tc>
          <w:tcPr>
            <w:tcW w:w="2340" w:type="dxa"/>
          </w:tcPr>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r w:rsidRPr="00C23930">
              <w:rPr>
                <w:rFonts w:asciiTheme="minorHAnsi" w:eastAsia="Times New Roman" w:hAnsiTheme="minorHAnsi" w:cstheme="minorHAnsi"/>
                <w:color w:val="000000"/>
                <w:sz w:val="20"/>
                <w:szCs w:val="20"/>
                <w:lang w:val="it-IT"/>
              </w:rPr>
              <w:lastRenderedPageBreak/>
              <w:t>Referitor la Acordul proprietarilor privind accesul asupra terenurilor  care se solicită la contractare precizăm următoarele:</w:t>
            </w:r>
          </w:p>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p>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C23930">
              <w:rPr>
                <w:rFonts w:asciiTheme="minorHAnsi" w:eastAsia="Times New Roman" w:hAnsiTheme="minorHAnsi" w:cstheme="minorHAnsi"/>
                <w:color w:val="000000"/>
                <w:sz w:val="20"/>
                <w:szCs w:val="20"/>
                <w:lang w:val="it-IT"/>
              </w:rPr>
              <w:t xml:space="preserve">Conform art. 12 din Legea nr. 123/2012 (prevederile legală cu caracter special care derogă de la Codul civil), drepturile de uz si de servitute, de care beneficiază titularii autorizațiilor de înființare şi de licențe, se exercită în temeiul legii și fără înscrierea în cartea funciară (deci fără să existe necesitatea unui act distinct care să ateste/confirme/aprobe </w:t>
            </w:r>
            <w:r w:rsidRPr="00C23930">
              <w:rPr>
                <w:rFonts w:asciiTheme="minorHAnsi" w:eastAsia="Times New Roman" w:hAnsiTheme="minorHAnsi" w:cstheme="minorHAnsi"/>
                <w:color w:val="000000"/>
                <w:sz w:val="20"/>
                <w:szCs w:val="20"/>
                <w:lang w:val="it-IT"/>
              </w:rPr>
              <w:lastRenderedPageBreak/>
              <w:t xml:space="preserve">această exercitare). </w:t>
            </w:r>
          </w:p>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C23930">
              <w:rPr>
                <w:rFonts w:asciiTheme="minorHAnsi" w:eastAsia="Times New Roman" w:hAnsiTheme="minorHAnsi" w:cstheme="minorHAnsi"/>
                <w:color w:val="000000"/>
                <w:sz w:val="20"/>
                <w:szCs w:val="20"/>
                <w:lang w:val="it-IT"/>
              </w:rPr>
              <w:t>Nu se justifică, din punct de vedere legal, solicitarea unei dovezi suplimentare pentru exercitarea acestor drepturi, de vreme ce ele au fost conferite prin efectul legii – astfel, operatorul va păstra aceste drepturi, indiferent cine este proprietarul terenului afectat.</w:t>
            </w:r>
          </w:p>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C23930">
              <w:rPr>
                <w:rFonts w:asciiTheme="minorHAnsi" w:eastAsia="Times New Roman" w:hAnsiTheme="minorHAnsi" w:cstheme="minorHAnsi"/>
                <w:color w:val="000000"/>
                <w:sz w:val="20"/>
                <w:szCs w:val="20"/>
                <w:lang w:val="it-IT"/>
              </w:rPr>
              <w:t>Pentru a proba îndeplinirea condiției de eligibilitate referitoare la drepturile de uz/servitute asupra terenurilor afectate de proiect, ar trebui sa fie suficientă incidența prevederilor art. 12 din Legea nr. 123/2012, respectiv, solicitantul ar trebui să demonstreze că este titular al autorizației de înființare/titular de licența, calități care atrag, în sine, aplicarea prevederilor art. 12 din Legea nr. 123/2012.</w:t>
            </w:r>
          </w:p>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C23930">
              <w:rPr>
                <w:rFonts w:asciiTheme="minorHAnsi" w:eastAsia="Times New Roman" w:hAnsiTheme="minorHAnsi" w:cstheme="minorHAnsi"/>
                <w:color w:val="000000"/>
                <w:sz w:val="20"/>
                <w:szCs w:val="20"/>
                <w:lang w:val="it-IT"/>
              </w:rPr>
              <w:t xml:space="preserve">În opinia noastră, documentul necesar pentru a fi considerată îndeplinita condiția de eligibilitate este </w:t>
            </w:r>
            <w:r w:rsidRPr="00C23930">
              <w:rPr>
                <w:rFonts w:asciiTheme="minorHAnsi" w:eastAsia="Times New Roman" w:hAnsiTheme="minorHAnsi" w:cstheme="minorHAnsi"/>
                <w:color w:val="000000"/>
                <w:sz w:val="20"/>
                <w:szCs w:val="20"/>
                <w:lang w:val="it-IT"/>
              </w:rPr>
              <w:lastRenderedPageBreak/>
              <w:t>autorizația de înființare sau licența de distribuție.</w:t>
            </w:r>
          </w:p>
          <w:p w:rsidR="00C23930" w:rsidRPr="00C23930" w:rsidRDefault="00C23930" w:rsidP="00C23930">
            <w:pPr>
              <w:spacing w:after="0" w:line="240" w:lineRule="auto"/>
              <w:jc w:val="both"/>
              <w:rPr>
                <w:rFonts w:asciiTheme="minorHAnsi" w:eastAsia="Times New Roman" w:hAnsiTheme="minorHAnsi" w:cstheme="minorHAnsi"/>
                <w:color w:val="000000"/>
                <w:sz w:val="20"/>
                <w:szCs w:val="20"/>
                <w:lang w:val="it-IT"/>
              </w:rPr>
            </w:pPr>
          </w:p>
          <w:p w:rsidR="00C23930" w:rsidRPr="002B476B" w:rsidRDefault="00C23930" w:rsidP="00C23930">
            <w:pPr>
              <w:spacing w:after="0" w:line="240" w:lineRule="auto"/>
              <w:jc w:val="both"/>
              <w:rPr>
                <w:rFonts w:asciiTheme="minorHAnsi" w:eastAsia="Times New Roman" w:hAnsiTheme="minorHAnsi" w:cstheme="minorHAnsi"/>
                <w:sz w:val="20"/>
                <w:szCs w:val="20"/>
                <w:lang w:val="it-IT"/>
              </w:rPr>
            </w:pPr>
            <w:r w:rsidRPr="00C23930">
              <w:rPr>
                <w:rFonts w:asciiTheme="minorHAnsi" w:eastAsia="Times New Roman" w:hAnsiTheme="minorHAnsi" w:cstheme="minorHAnsi"/>
                <w:color w:val="000000"/>
                <w:sz w:val="20"/>
                <w:szCs w:val="20"/>
                <w:lang w:val="it-IT"/>
              </w:rPr>
              <w:t xml:space="preserve">Având în vedere aspectele precizate anterior, avem rugămintea să clarificați, pentru cazul în care considerați că autorizația de înființare sau licența de distribuție nu sunt suficiente pentru demonstrarea dreptului de a realiza lucrările asupra rețelelor </w:t>
            </w:r>
            <w:r w:rsidRPr="002B476B">
              <w:rPr>
                <w:rFonts w:asciiTheme="minorHAnsi" w:eastAsia="Times New Roman" w:hAnsiTheme="minorHAnsi" w:cstheme="minorHAnsi"/>
                <w:sz w:val="20"/>
                <w:szCs w:val="20"/>
                <w:lang w:val="it-IT"/>
              </w:rPr>
              <w:t>existente, următoarele:</w:t>
            </w:r>
          </w:p>
          <w:p w:rsidR="00C23930" w:rsidRPr="002B476B" w:rsidRDefault="00C23930" w:rsidP="00C23930">
            <w:pPr>
              <w:spacing w:after="0" w:line="240" w:lineRule="auto"/>
              <w:jc w:val="both"/>
              <w:rPr>
                <w:rFonts w:asciiTheme="minorHAnsi" w:eastAsia="Times New Roman" w:hAnsiTheme="minorHAnsi" w:cstheme="minorHAnsi"/>
                <w:sz w:val="20"/>
                <w:szCs w:val="20"/>
                <w:lang w:val="it-IT"/>
              </w:rPr>
            </w:pPr>
            <w:r w:rsidRPr="002B476B">
              <w:rPr>
                <w:rFonts w:asciiTheme="minorHAnsi" w:eastAsia="Times New Roman" w:hAnsiTheme="minorHAnsi" w:cstheme="minorHAnsi"/>
                <w:sz w:val="20"/>
                <w:szCs w:val="20"/>
                <w:lang w:val="it-IT"/>
              </w:rPr>
              <w:t>-În cazul în care terenul este proprietate privată, acordul proprietarilor se va da în formă autentificată, la notariat? Cum va putea fi gestionat un număr de câteva sute sau chiar mii de acorduri notariale sau nu în cazul unor rețele de distribuție care fac obiectul proiectului?</w:t>
            </w:r>
          </w:p>
          <w:p w:rsidR="00C23930" w:rsidRPr="002B476B" w:rsidRDefault="00C23930" w:rsidP="00C23930">
            <w:pPr>
              <w:spacing w:after="0" w:line="240" w:lineRule="auto"/>
              <w:jc w:val="both"/>
              <w:rPr>
                <w:rFonts w:asciiTheme="minorHAnsi" w:eastAsia="Times New Roman" w:hAnsiTheme="minorHAnsi" w:cstheme="minorHAnsi"/>
                <w:sz w:val="20"/>
                <w:szCs w:val="20"/>
                <w:lang w:val="it-IT"/>
              </w:rPr>
            </w:pPr>
            <w:r w:rsidRPr="002B476B">
              <w:rPr>
                <w:rFonts w:asciiTheme="minorHAnsi" w:eastAsia="Times New Roman" w:hAnsiTheme="minorHAnsi" w:cstheme="minorHAnsi"/>
                <w:sz w:val="20"/>
                <w:szCs w:val="20"/>
                <w:lang w:val="it-IT"/>
              </w:rPr>
              <w:t xml:space="preserve">-În cazul în care terenul este proprietate publică, care este documentul pe care autoritatea publică care administrează domeniul public îl poate emite astfel încât să poată fi considerată îndeplinită condiția de </w:t>
            </w:r>
            <w:r w:rsidRPr="002B476B">
              <w:rPr>
                <w:rFonts w:asciiTheme="minorHAnsi" w:eastAsia="Times New Roman" w:hAnsiTheme="minorHAnsi" w:cstheme="minorHAnsi"/>
                <w:sz w:val="20"/>
                <w:szCs w:val="20"/>
                <w:lang w:val="it-IT"/>
              </w:rPr>
              <w:lastRenderedPageBreak/>
              <w:t>eligibilitate la contractare cu privire la acordul proprietarului privind accesul asupra terenurilor. Rugăm să aveți în vedere că, în multe cazuri, proprietarul domeniul public este statul român, autoritatea publică locală/instituția publică având doar rol de administrare.</w:t>
            </w:r>
          </w:p>
          <w:p w:rsidR="00D462A1" w:rsidRDefault="00D462A1" w:rsidP="00C23930">
            <w:pPr>
              <w:spacing w:after="0" w:line="240" w:lineRule="auto"/>
              <w:jc w:val="both"/>
              <w:rPr>
                <w:rFonts w:asciiTheme="minorHAnsi" w:eastAsia="Times New Roman" w:hAnsiTheme="minorHAnsi" w:cstheme="minorHAnsi"/>
                <w:color w:val="000000"/>
                <w:sz w:val="20"/>
                <w:szCs w:val="20"/>
                <w:lang w:val="it-IT"/>
              </w:rPr>
            </w:pP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sidRPr="00D462A1">
              <w:rPr>
                <w:rFonts w:asciiTheme="minorHAnsi" w:eastAsia="Times New Roman" w:hAnsiTheme="minorHAnsi" w:cstheme="minorHAnsi"/>
                <w:color w:val="000000"/>
                <w:sz w:val="20"/>
                <w:szCs w:val="20"/>
                <w:lang w:val="it-IT"/>
              </w:rPr>
              <w:t>Din textul secțiunii 3.3 Evaluarea Impactului asupra Mediului (EIM) înțelegem că în raport cu Cererea de finanțare sunt necesare doar o parte dintre documentele care constituie Volumul EIM, respectiv:</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D462A1">
              <w:rPr>
                <w:rFonts w:asciiTheme="minorHAnsi" w:eastAsia="Times New Roman" w:hAnsiTheme="minorHAnsi" w:cstheme="minorHAnsi"/>
                <w:color w:val="000000"/>
                <w:sz w:val="20"/>
                <w:szCs w:val="20"/>
                <w:lang w:val="it-IT"/>
              </w:rPr>
              <w:t>Calendarul privind derularea procedurii EIM elaborat de către autoritatea competentă pentru protecţia mediului;</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D462A1">
              <w:rPr>
                <w:rFonts w:asciiTheme="minorHAnsi" w:eastAsia="Times New Roman" w:hAnsiTheme="minorHAnsi" w:cstheme="minorHAnsi"/>
                <w:color w:val="000000"/>
                <w:sz w:val="20"/>
                <w:szCs w:val="20"/>
                <w:lang w:val="it-IT"/>
              </w:rPr>
              <w:t>Rezumatul fără caracter tehnic (dacă procedura EIM se finalizează cu Acord de Mediu);</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D462A1">
              <w:rPr>
                <w:rFonts w:asciiTheme="minorHAnsi" w:eastAsia="Times New Roman" w:hAnsiTheme="minorHAnsi" w:cstheme="minorHAnsi"/>
                <w:color w:val="000000"/>
                <w:sz w:val="20"/>
                <w:szCs w:val="20"/>
                <w:lang w:val="it-IT"/>
              </w:rPr>
              <w:t>Raportul EIA;</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D462A1">
              <w:rPr>
                <w:rFonts w:asciiTheme="minorHAnsi" w:eastAsia="Times New Roman" w:hAnsiTheme="minorHAnsi" w:cstheme="minorHAnsi"/>
                <w:color w:val="000000"/>
                <w:sz w:val="20"/>
                <w:szCs w:val="20"/>
                <w:lang w:val="it-IT"/>
              </w:rPr>
              <w:t xml:space="preserve">Actul de reglementare emis de către autoritatea competentă pentru protecţia mediului </w:t>
            </w:r>
            <w:r w:rsidRPr="00D462A1">
              <w:rPr>
                <w:rFonts w:asciiTheme="minorHAnsi" w:eastAsia="Times New Roman" w:hAnsiTheme="minorHAnsi" w:cstheme="minorHAnsi"/>
                <w:color w:val="000000"/>
                <w:sz w:val="20"/>
                <w:szCs w:val="20"/>
                <w:lang w:val="it-IT"/>
              </w:rPr>
              <w:lastRenderedPageBreak/>
              <w:t>(Decizie de încadrare/Acord de mediu)/Aviz Natura 2000 (unde va fi cazul);</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Pr>
                <w:rFonts w:asciiTheme="minorHAnsi" w:eastAsia="Times New Roman" w:hAnsiTheme="minorHAnsi" w:cstheme="minorHAnsi"/>
                <w:color w:val="000000"/>
                <w:sz w:val="20"/>
                <w:szCs w:val="20"/>
                <w:lang w:val="it-IT"/>
              </w:rPr>
              <w:t>-</w:t>
            </w:r>
            <w:r w:rsidRPr="00D462A1">
              <w:rPr>
                <w:rFonts w:asciiTheme="minorHAnsi" w:eastAsia="Times New Roman" w:hAnsiTheme="minorHAnsi" w:cstheme="minorHAnsi"/>
                <w:color w:val="000000"/>
                <w:sz w:val="20"/>
                <w:szCs w:val="20"/>
                <w:lang w:val="it-IT"/>
              </w:rPr>
              <w:t>Declaraţia pentru siturile Natura 2000/Studiu de evaluare adecvată (după caz);</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sidRPr="00D462A1">
              <w:rPr>
                <w:rFonts w:asciiTheme="minorHAnsi" w:eastAsia="Times New Roman" w:hAnsiTheme="minorHAnsi" w:cstheme="minorHAnsi"/>
                <w:color w:val="000000"/>
                <w:sz w:val="20"/>
                <w:szCs w:val="20"/>
                <w:lang w:val="it-IT"/>
              </w:rPr>
              <w:t>În cadrul Anexei 2a Fişa de control a cererii de finanţare, se solicită Dovada depunerii solicitării pentru actul administrativ al autorităţii competente pentru protecţia mediului obţinut conform legii (decizia etapei de încadrare sau avizul de mediu/ acordul de mediu/Avizul Natura 2000, după caz), (în copie conform cu originalul) și Informațiile privind Evaluarea Impactului de Mediu.</w:t>
            </w: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p>
          <w:p w:rsidR="00D462A1" w:rsidRPr="00D462A1" w:rsidRDefault="00D462A1" w:rsidP="00D462A1">
            <w:pPr>
              <w:spacing w:after="0" w:line="240" w:lineRule="auto"/>
              <w:jc w:val="both"/>
              <w:rPr>
                <w:rFonts w:asciiTheme="minorHAnsi" w:eastAsia="Times New Roman" w:hAnsiTheme="minorHAnsi" w:cstheme="minorHAnsi"/>
                <w:color w:val="000000"/>
                <w:sz w:val="20"/>
                <w:szCs w:val="20"/>
                <w:lang w:val="it-IT"/>
              </w:rPr>
            </w:pPr>
            <w:r w:rsidRPr="00D462A1">
              <w:rPr>
                <w:rFonts w:asciiTheme="minorHAnsi" w:eastAsia="Times New Roman" w:hAnsiTheme="minorHAnsi" w:cstheme="minorHAnsi"/>
                <w:color w:val="000000"/>
                <w:sz w:val="20"/>
                <w:szCs w:val="20"/>
                <w:lang w:val="it-IT"/>
              </w:rPr>
              <w:t xml:space="preserve">În cadrul Anexei 3 Grile de verificare şi evaluare a cererilor de finanţare, criteriul Admisibilitate – punctul m) se verifică existența Actului administrativ al autorităţii competente pentru protecţia mediului (Anexa </w:t>
            </w:r>
            <w:r w:rsidRPr="00D462A1">
              <w:rPr>
                <w:rFonts w:asciiTheme="minorHAnsi" w:eastAsia="Times New Roman" w:hAnsiTheme="minorHAnsi" w:cstheme="minorHAnsi"/>
                <w:color w:val="000000"/>
                <w:sz w:val="20"/>
                <w:szCs w:val="20"/>
                <w:lang w:val="it-IT"/>
              </w:rPr>
              <w:lastRenderedPageBreak/>
              <w:t>A3.2).</w:t>
            </w:r>
          </w:p>
          <w:p w:rsidR="00D462A1" w:rsidRDefault="00D462A1" w:rsidP="00D462A1">
            <w:pPr>
              <w:spacing w:after="0" w:line="240" w:lineRule="auto"/>
              <w:jc w:val="both"/>
              <w:rPr>
                <w:rFonts w:asciiTheme="minorHAnsi" w:eastAsia="Times New Roman" w:hAnsiTheme="minorHAnsi" w:cstheme="minorHAnsi"/>
                <w:color w:val="000000"/>
                <w:sz w:val="20"/>
                <w:szCs w:val="20"/>
                <w:lang w:val="it-IT"/>
              </w:rPr>
            </w:pPr>
            <w:r w:rsidRPr="00D462A1">
              <w:rPr>
                <w:rFonts w:asciiTheme="minorHAnsi" w:eastAsia="Times New Roman" w:hAnsiTheme="minorHAnsi" w:cstheme="minorHAnsi"/>
                <w:color w:val="000000"/>
                <w:sz w:val="20"/>
                <w:szCs w:val="20"/>
                <w:lang w:val="it-IT"/>
              </w:rPr>
              <w:t>Rugăm clarificați care sunt documentele necesare la dosarul Cererii de finanțare pentru ca acesta din urmă să fie considerat complet și conform din punctul de vedere al admisibilității.</w:t>
            </w: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Pr="00285055" w:rsidRDefault="00285055" w:rsidP="00285055">
            <w:pPr>
              <w:rPr>
                <w:sz w:val="20"/>
                <w:szCs w:val="20"/>
              </w:rPr>
            </w:pPr>
            <w:r w:rsidRPr="00285055">
              <w:rPr>
                <w:sz w:val="20"/>
                <w:szCs w:val="20"/>
              </w:rPr>
              <w:t>.</w:t>
            </w: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Default="00285055" w:rsidP="00D462A1">
            <w:pPr>
              <w:spacing w:after="0" w:line="240" w:lineRule="auto"/>
              <w:jc w:val="both"/>
              <w:rPr>
                <w:rFonts w:asciiTheme="minorHAnsi" w:eastAsia="Times New Roman" w:hAnsiTheme="minorHAnsi" w:cstheme="minorHAnsi"/>
                <w:color w:val="000000"/>
                <w:sz w:val="20"/>
                <w:szCs w:val="20"/>
                <w:lang w:val="it-IT"/>
              </w:rPr>
            </w:pPr>
          </w:p>
          <w:p w:rsidR="00285055" w:rsidRPr="008D3635" w:rsidRDefault="00285055" w:rsidP="00D462A1">
            <w:pPr>
              <w:spacing w:after="0" w:line="240" w:lineRule="auto"/>
              <w:jc w:val="both"/>
              <w:rPr>
                <w:rFonts w:asciiTheme="minorHAnsi" w:eastAsia="Times New Roman" w:hAnsiTheme="minorHAnsi" w:cstheme="minorHAnsi"/>
                <w:color w:val="000000"/>
                <w:sz w:val="20"/>
                <w:szCs w:val="20"/>
                <w:lang w:val="it-IT"/>
              </w:rPr>
            </w:pPr>
          </w:p>
        </w:tc>
        <w:tc>
          <w:tcPr>
            <w:tcW w:w="3951" w:type="dxa"/>
          </w:tcPr>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r>
              <w:rPr>
                <w:rFonts w:asciiTheme="minorHAnsi" w:hAnsiTheme="minorHAnsi" w:cstheme="minorHAnsi"/>
                <w:color w:val="FF0000"/>
                <w:sz w:val="20"/>
                <w:szCs w:val="20"/>
              </w:rPr>
              <w:t>4. Revizuit</w:t>
            </w:r>
          </w:p>
          <w:p w:rsidR="00C23930" w:rsidRDefault="00C23930"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06031D">
            <w:pPr>
              <w:rPr>
                <w:rFonts w:asciiTheme="minorHAnsi" w:hAnsiTheme="minorHAnsi" w:cstheme="minorHAnsi"/>
                <w:color w:val="FF0000"/>
                <w:sz w:val="20"/>
                <w:szCs w:val="20"/>
              </w:rPr>
            </w:pPr>
            <w:r>
              <w:rPr>
                <w:rFonts w:asciiTheme="minorHAnsi" w:hAnsiTheme="minorHAnsi" w:cstheme="minorHAnsi"/>
                <w:color w:val="FF0000"/>
                <w:sz w:val="20"/>
                <w:szCs w:val="20"/>
              </w:rPr>
              <w:t>5. Revizuit</w:t>
            </w:r>
          </w:p>
          <w:p w:rsidR="0006031D" w:rsidRDefault="0006031D" w:rsidP="00E109ED">
            <w:pPr>
              <w:rPr>
                <w:rFonts w:asciiTheme="minorHAnsi" w:hAnsiTheme="minorHAnsi" w:cstheme="minorHAnsi"/>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r>
              <w:rPr>
                <w:rFonts w:asciiTheme="minorHAnsi" w:hAnsiTheme="minorHAnsi" w:cstheme="minorHAnsi"/>
                <w:color w:val="FF0000"/>
                <w:sz w:val="20"/>
                <w:szCs w:val="20"/>
              </w:rPr>
              <w:t>6. Revizuit</w:t>
            </w: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E109ED">
            <w:pPr>
              <w:rPr>
                <w:rFonts w:asciiTheme="minorHAnsi" w:hAnsiTheme="minorHAnsi" w:cstheme="minorHAnsi"/>
                <w:sz w:val="20"/>
                <w:szCs w:val="20"/>
              </w:rPr>
            </w:pPr>
          </w:p>
          <w:p w:rsidR="0006031D" w:rsidRDefault="0006031D" w:rsidP="0006031D">
            <w:pPr>
              <w:rPr>
                <w:rFonts w:asciiTheme="minorHAnsi" w:hAnsiTheme="minorHAnsi" w:cstheme="minorHAnsi"/>
                <w:color w:val="FF0000"/>
                <w:sz w:val="20"/>
                <w:szCs w:val="20"/>
              </w:rPr>
            </w:pPr>
            <w:r>
              <w:rPr>
                <w:rFonts w:asciiTheme="minorHAnsi" w:hAnsiTheme="minorHAnsi" w:cstheme="minorHAnsi"/>
                <w:color w:val="FF0000"/>
                <w:sz w:val="20"/>
                <w:szCs w:val="20"/>
              </w:rPr>
              <w:t>7. Revizuit</w:t>
            </w: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r>
              <w:rPr>
                <w:rFonts w:asciiTheme="minorHAnsi" w:hAnsiTheme="minorHAnsi" w:cstheme="minorHAnsi"/>
                <w:color w:val="FF0000"/>
                <w:sz w:val="20"/>
                <w:szCs w:val="20"/>
              </w:rPr>
              <w:lastRenderedPageBreak/>
              <w:t>8.Criteriu eliminat</w:t>
            </w:r>
          </w:p>
          <w:p w:rsidR="0006031D" w:rsidRDefault="0006031D" w:rsidP="0006031D">
            <w:pPr>
              <w:rPr>
                <w:rFonts w:asciiTheme="minorHAnsi" w:hAnsiTheme="minorHAnsi" w:cstheme="minorHAnsi"/>
                <w:color w:val="FF0000"/>
                <w:sz w:val="20"/>
                <w:szCs w:val="20"/>
              </w:rPr>
            </w:pPr>
          </w:p>
          <w:p w:rsidR="0006031D" w:rsidRPr="0006031D" w:rsidRDefault="0006031D" w:rsidP="0006031D">
            <w:pPr>
              <w:rPr>
                <w:rFonts w:asciiTheme="minorHAnsi" w:hAnsiTheme="minorHAnsi" w:cstheme="minorHAnsi"/>
                <w:color w:val="FF0000"/>
                <w:sz w:val="20"/>
                <w:szCs w:val="20"/>
              </w:rPr>
            </w:pPr>
            <w:r>
              <w:rPr>
                <w:rFonts w:asciiTheme="minorHAnsi" w:hAnsiTheme="minorHAnsi" w:cstheme="minorHAnsi"/>
                <w:color w:val="FF0000"/>
                <w:sz w:val="20"/>
                <w:szCs w:val="20"/>
              </w:rPr>
              <w:t>9.</w:t>
            </w:r>
            <w:r>
              <w:t xml:space="preserve"> </w:t>
            </w:r>
            <w:r>
              <w:rPr>
                <w:rFonts w:asciiTheme="minorHAnsi" w:hAnsiTheme="minorHAnsi" w:cstheme="minorHAnsi"/>
                <w:color w:val="FF0000"/>
                <w:sz w:val="20"/>
                <w:szCs w:val="20"/>
              </w:rPr>
              <w:t>Revizuit</w:t>
            </w:r>
          </w:p>
        </w:tc>
        <w:tc>
          <w:tcPr>
            <w:tcW w:w="2199" w:type="dxa"/>
            <w:vAlign w:val="center"/>
          </w:tcPr>
          <w:p w:rsidR="00C23930" w:rsidRPr="00C23930" w:rsidRDefault="00717586" w:rsidP="00C23930">
            <w:pPr>
              <w:rPr>
                <w:rFonts w:asciiTheme="minorHAnsi" w:hAnsiTheme="minorHAnsi" w:cstheme="minorHAnsi"/>
                <w:color w:val="FF0000"/>
                <w:sz w:val="20"/>
                <w:szCs w:val="20"/>
              </w:rPr>
            </w:pPr>
            <w:r>
              <w:rPr>
                <w:rFonts w:asciiTheme="minorHAnsi" w:hAnsiTheme="minorHAnsi" w:cstheme="minorHAnsi"/>
                <w:color w:val="FF0000"/>
                <w:sz w:val="20"/>
                <w:szCs w:val="20"/>
              </w:rPr>
              <w:lastRenderedPageBreak/>
              <w:t>1.</w:t>
            </w:r>
            <w:r w:rsidR="00C23930" w:rsidRPr="00C23930">
              <w:rPr>
                <w:rFonts w:asciiTheme="minorHAnsi" w:hAnsiTheme="minorHAnsi" w:cstheme="minorHAnsi"/>
                <w:color w:val="FF0000"/>
                <w:sz w:val="20"/>
                <w:szCs w:val="20"/>
              </w:rPr>
              <w:t xml:space="preserve">Condiția referitoare la acordul </w:t>
            </w:r>
            <w:proofErr w:type="spellStart"/>
            <w:r w:rsidR="00C23930" w:rsidRPr="00C23930">
              <w:rPr>
                <w:rFonts w:asciiTheme="minorHAnsi" w:hAnsiTheme="minorHAnsi" w:cstheme="minorHAnsi"/>
                <w:color w:val="FF0000"/>
                <w:sz w:val="20"/>
                <w:szCs w:val="20"/>
              </w:rPr>
              <w:t>Acordul</w:t>
            </w:r>
            <w:proofErr w:type="spellEnd"/>
            <w:r w:rsidR="00C23930" w:rsidRPr="00C23930">
              <w:rPr>
                <w:rFonts w:asciiTheme="minorHAnsi" w:hAnsiTheme="minorHAnsi" w:cstheme="minorHAnsi"/>
                <w:color w:val="FF0000"/>
                <w:sz w:val="20"/>
                <w:szCs w:val="20"/>
              </w:rPr>
              <w:t xml:space="preserve"> proprietarilor privind accesul asupra terenurilor a fost  impusa prin Ghidul solicitantului pentru a minimiza posibilitatea unor riscuri legate de potențialele litigii cu privire la exercitarea dreptului de trecere cu consecința afectă</w:t>
            </w:r>
            <w:r w:rsidR="00C23930">
              <w:rPr>
                <w:rFonts w:asciiTheme="minorHAnsi" w:hAnsiTheme="minorHAnsi" w:cstheme="minorHAnsi"/>
                <w:color w:val="FF0000"/>
                <w:sz w:val="20"/>
                <w:szCs w:val="20"/>
              </w:rPr>
              <w:t xml:space="preserve">rii implementării proiectului. </w:t>
            </w:r>
          </w:p>
          <w:p w:rsidR="00C23930" w:rsidRDefault="00C23930" w:rsidP="00C23930">
            <w:pPr>
              <w:rPr>
                <w:rFonts w:asciiTheme="minorHAnsi" w:hAnsiTheme="minorHAnsi" w:cstheme="minorHAnsi"/>
                <w:color w:val="FF0000"/>
                <w:sz w:val="20"/>
                <w:szCs w:val="20"/>
              </w:rPr>
            </w:pPr>
            <w:r w:rsidRPr="00C23930">
              <w:rPr>
                <w:rFonts w:asciiTheme="minorHAnsi" w:hAnsiTheme="minorHAnsi" w:cstheme="minorHAnsi"/>
                <w:color w:val="FF0000"/>
                <w:sz w:val="20"/>
                <w:szCs w:val="20"/>
              </w:rPr>
              <w:t xml:space="preserve">Aceasta condiție se aplica doar in cazul proprietarilor persoane fizice si juridice de drept </w:t>
            </w:r>
            <w:r w:rsidRPr="00C23930">
              <w:rPr>
                <w:rFonts w:asciiTheme="minorHAnsi" w:hAnsiTheme="minorHAnsi" w:cstheme="minorHAnsi"/>
                <w:color w:val="FF0000"/>
                <w:sz w:val="20"/>
                <w:szCs w:val="20"/>
              </w:rPr>
              <w:lastRenderedPageBreak/>
              <w:t xml:space="preserve">privat. Acordul proprietarilor se va prezenta la contractare </w:t>
            </w:r>
            <w:proofErr w:type="spellStart"/>
            <w:r w:rsidR="002B476B">
              <w:rPr>
                <w:rFonts w:asciiTheme="minorHAnsi" w:hAnsiTheme="minorHAnsi" w:cstheme="minorHAnsi"/>
                <w:color w:val="FF0000"/>
                <w:sz w:val="20"/>
                <w:szCs w:val="20"/>
              </w:rPr>
              <w:t>insclusiv</w:t>
            </w:r>
            <w:proofErr w:type="spellEnd"/>
            <w:r w:rsidR="002B476B">
              <w:rPr>
                <w:rFonts w:asciiTheme="minorHAnsi" w:hAnsiTheme="minorHAnsi" w:cstheme="minorHAnsi"/>
                <w:color w:val="FF0000"/>
                <w:sz w:val="20"/>
                <w:szCs w:val="20"/>
              </w:rPr>
              <w:t xml:space="preserve"> </w:t>
            </w:r>
            <w:r w:rsidR="00B97244">
              <w:rPr>
                <w:rFonts w:asciiTheme="minorHAnsi" w:hAnsiTheme="minorHAnsi" w:cstheme="minorHAnsi"/>
                <w:color w:val="FF0000"/>
                <w:sz w:val="20"/>
                <w:szCs w:val="20"/>
              </w:rPr>
              <w:t xml:space="preserve">in </w:t>
            </w:r>
            <w:r w:rsidRPr="00C23930">
              <w:rPr>
                <w:rFonts w:asciiTheme="minorHAnsi" w:hAnsiTheme="minorHAnsi" w:cstheme="minorHAnsi"/>
                <w:color w:val="FF0000"/>
                <w:sz w:val="20"/>
                <w:szCs w:val="20"/>
              </w:rPr>
              <w:t>forma olografa (acordul scris). Ghidul se va completa cu  informațiile precizate.</w:t>
            </w:r>
          </w:p>
          <w:p w:rsidR="00E674F5" w:rsidRDefault="002B476B" w:rsidP="00C23930">
            <w:pPr>
              <w:rPr>
                <w:rFonts w:asciiTheme="minorHAnsi" w:hAnsiTheme="minorHAnsi" w:cstheme="minorHAnsi"/>
                <w:color w:val="FF0000"/>
                <w:sz w:val="20"/>
                <w:szCs w:val="20"/>
              </w:rPr>
            </w:pPr>
            <w:r w:rsidRPr="002B476B">
              <w:rPr>
                <w:rFonts w:asciiTheme="minorHAnsi" w:hAnsiTheme="minorHAnsi" w:cstheme="minorHAnsi"/>
                <w:color w:val="FF0000"/>
                <w:sz w:val="20"/>
                <w:szCs w:val="20"/>
              </w:rPr>
              <w:t xml:space="preserve">În cazul în care terenul este proprietate publică, </w:t>
            </w:r>
            <w:r>
              <w:rPr>
                <w:rFonts w:asciiTheme="minorHAnsi" w:hAnsiTheme="minorHAnsi" w:cstheme="minorHAnsi"/>
                <w:color w:val="FF0000"/>
                <w:sz w:val="20"/>
                <w:szCs w:val="20"/>
              </w:rPr>
              <w:t xml:space="preserve">documentul care probează acordul asupra accesului în teren se face conform Legii  215/2001 privind administraţia publică locală cu </w:t>
            </w:r>
            <w:proofErr w:type="spellStart"/>
            <w:r>
              <w:rPr>
                <w:rFonts w:asciiTheme="minorHAnsi" w:hAnsiTheme="minorHAnsi" w:cstheme="minorHAnsi"/>
                <w:color w:val="FF0000"/>
                <w:sz w:val="20"/>
                <w:szCs w:val="20"/>
              </w:rPr>
              <w:t>modificarile</w:t>
            </w:r>
            <w:proofErr w:type="spellEnd"/>
            <w:r>
              <w:rPr>
                <w:rFonts w:asciiTheme="minorHAnsi" w:hAnsiTheme="minorHAnsi" w:cstheme="minorHAnsi"/>
                <w:color w:val="FF0000"/>
                <w:sz w:val="20"/>
                <w:szCs w:val="20"/>
              </w:rPr>
              <w:t xml:space="preserve"> şi completările ulterioare</w:t>
            </w: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C23930">
            <w:pPr>
              <w:rPr>
                <w:rFonts w:asciiTheme="minorHAnsi" w:hAnsiTheme="minorHAnsi" w:cstheme="minorHAnsi"/>
                <w:color w:val="FF0000"/>
                <w:sz w:val="20"/>
                <w:szCs w:val="20"/>
              </w:rPr>
            </w:pPr>
          </w:p>
          <w:p w:rsidR="00E674F5" w:rsidRDefault="00E674F5" w:rsidP="00E674F5">
            <w:pPr>
              <w:rPr>
                <w:rFonts w:asciiTheme="minorHAnsi" w:hAnsiTheme="minorHAnsi" w:cstheme="minorHAnsi"/>
                <w:color w:val="FF0000"/>
                <w:sz w:val="20"/>
                <w:szCs w:val="20"/>
              </w:rPr>
            </w:pPr>
            <w:r>
              <w:rPr>
                <w:rFonts w:asciiTheme="minorHAnsi" w:hAnsiTheme="minorHAnsi" w:cstheme="minorHAnsi"/>
                <w:color w:val="FF0000"/>
                <w:sz w:val="20"/>
                <w:szCs w:val="20"/>
              </w:rPr>
              <w:t>2.</w:t>
            </w:r>
            <w:r>
              <w:t xml:space="preserve"> </w:t>
            </w:r>
            <w:r w:rsidRPr="00E674F5">
              <w:rPr>
                <w:rFonts w:asciiTheme="minorHAnsi" w:hAnsiTheme="minorHAnsi" w:cstheme="minorHAnsi"/>
                <w:color w:val="FF0000"/>
                <w:sz w:val="20"/>
                <w:szCs w:val="20"/>
              </w:rPr>
              <w:t>Documentele pentru obținerea acordului de mediu sunt cele  solicitate de Age</w:t>
            </w:r>
            <w:r w:rsidR="006B2A54">
              <w:rPr>
                <w:rFonts w:asciiTheme="minorHAnsi" w:hAnsiTheme="minorHAnsi" w:cstheme="minorHAnsi"/>
                <w:color w:val="FF0000"/>
                <w:sz w:val="20"/>
                <w:szCs w:val="20"/>
              </w:rPr>
              <w:t>nția pentru Protecția Mediului, conform legii</w:t>
            </w: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r>
              <w:rPr>
                <w:rFonts w:asciiTheme="minorHAnsi" w:hAnsiTheme="minorHAnsi" w:cstheme="minorHAnsi"/>
                <w:color w:val="FF0000"/>
                <w:sz w:val="20"/>
                <w:szCs w:val="20"/>
              </w:rPr>
              <w:t>3.</w:t>
            </w:r>
            <w:r w:rsidRPr="00285055">
              <w:rPr>
                <w:rFonts w:asciiTheme="minorHAnsi" w:hAnsiTheme="minorHAnsi" w:cstheme="minorHAnsi"/>
                <w:color w:val="FF0000"/>
                <w:sz w:val="20"/>
                <w:szCs w:val="20"/>
              </w:rPr>
              <w:t>Harta localizării proiectului se va transmite</w:t>
            </w:r>
            <w:r w:rsidR="00AA190F">
              <w:rPr>
                <w:rFonts w:asciiTheme="minorHAnsi" w:hAnsiTheme="minorHAnsi" w:cstheme="minorHAnsi"/>
                <w:color w:val="FF0000"/>
                <w:sz w:val="20"/>
                <w:szCs w:val="20"/>
              </w:rPr>
              <w:t xml:space="preserve"> la Cererea de  </w:t>
            </w:r>
            <w:proofErr w:type="spellStart"/>
            <w:r w:rsidR="00AA190F">
              <w:rPr>
                <w:rFonts w:asciiTheme="minorHAnsi" w:hAnsiTheme="minorHAnsi" w:cstheme="minorHAnsi"/>
                <w:color w:val="FF0000"/>
                <w:sz w:val="20"/>
                <w:szCs w:val="20"/>
              </w:rPr>
              <w:t>finantare</w:t>
            </w:r>
            <w:bookmarkStart w:id="2" w:name="_GoBack"/>
            <w:bookmarkEnd w:id="2"/>
            <w:proofErr w:type="spellEnd"/>
            <w:r w:rsidRPr="00285055">
              <w:rPr>
                <w:rFonts w:asciiTheme="minorHAnsi" w:hAnsiTheme="minorHAnsi" w:cstheme="minorHAnsi"/>
                <w:color w:val="FF0000"/>
                <w:sz w:val="20"/>
                <w:szCs w:val="20"/>
              </w:rPr>
              <w:t xml:space="preserve"> separat de SF.</w:t>
            </w: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285055" w:rsidRDefault="00285055"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1E5C16" w:rsidRDefault="001E5C16" w:rsidP="00E674F5">
            <w:pPr>
              <w:rPr>
                <w:rFonts w:asciiTheme="minorHAnsi" w:hAnsiTheme="minorHAnsi" w:cstheme="minorHAnsi"/>
                <w:color w:val="FF0000"/>
                <w:sz w:val="20"/>
                <w:szCs w:val="20"/>
              </w:rPr>
            </w:pPr>
          </w:p>
          <w:p w:rsidR="00325C7B" w:rsidRDefault="00325C7B" w:rsidP="00E674F5">
            <w:pPr>
              <w:rPr>
                <w:rFonts w:asciiTheme="minorHAnsi" w:hAnsiTheme="minorHAnsi" w:cstheme="minorHAnsi"/>
                <w:color w:val="FF0000"/>
                <w:sz w:val="20"/>
                <w:szCs w:val="20"/>
              </w:rPr>
            </w:pPr>
          </w:p>
          <w:p w:rsidR="0065730C" w:rsidRDefault="0065730C" w:rsidP="00E674F5">
            <w:pPr>
              <w:rPr>
                <w:rFonts w:asciiTheme="minorHAnsi" w:hAnsiTheme="minorHAnsi" w:cstheme="minorHAnsi"/>
                <w:color w:val="FF0000"/>
                <w:sz w:val="20"/>
                <w:szCs w:val="20"/>
              </w:rPr>
            </w:pPr>
          </w:p>
          <w:p w:rsidR="0006031D" w:rsidRDefault="0006031D" w:rsidP="00E674F5">
            <w:pPr>
              <w:rPr>
                <w:rFonts w:asciiTheme="minorHAnsi" w:hAnsiTheme="minorHAnsi" w:cstheme="minorHAnsi"/>
                <w:color w:val="FF0000"/>
                <w:sz w:val="20"/>
                <w:szCs w:val="20"/>
              </w:rPr>
            </w:pPr>
          </w:p>
          <w:p w:rsidR="0006031D" w:rsidRDefault="0006031D" w:rsidP="00E674F5">
            <w:pPr>
              <w:rPr>
                <w:rFonts w:asciiTheme="minorHAnsi" w:hAnsiTheme="minorHAnsi" w:cstheme="minorHAnsi"/>
                <w:color w:val="FF0000"/>
                <w:sz w:val="20"/>
                <w:szCs w:val="20"/>
              </w:rPr>
            </w:pPr>
          </w:p>
          <w:p w:rsidR="0006031D" w:rsidRDefault="0006031D" w:rsidP="00E674F5">
            <w:pPr>
              <w:rPr>
                <w:rFonts w:asciiTheme="minorHAnsi" w:hAnsiTheme="minorHAnsi" w:cstheme="minorHAnsi"/>
                <w:color w:val="FF0000"/>
                <w:sz w:val="20"/>
                <w:szCs w:val="20"/>
              </w:rPr>
            </w:pPr>
          </w:p>
          <w:p w:rsidR="0006031D" w:rsidRDefault="0006031D" w:rsidP="00E674F5">
            <w:pPr>
              <w:rPr>
                <w:rFonts w:asciiTheme="minorHAnsi" w:hAnsiTheme="minorHAnsi" w:cstheme="minorHAnsi"/>
                <w:color w:val="FF0000"/>
                <w:sz w:val="20"/>
                <w:szCs w:val="20"/>
              </w:rPr>
            </w:pPr>
          </w:p>
          <w:p w:rsidR="002432E2" w:rsidRPr="002432E2" w:rsidRDefault="002432E2" w:rsidP="002432E2">
            <w:pPr>
              <w:rPr>
                <w:rFonts w:asciiTheme="minorHAnsi" w:hAnsiTheme="minorHAnsi" w:cstheme="minorHAnsi"/>
                <w:color w:val="FF0000"/>
                <w:sz w:val="20"/>
                <w:szCs w:val="20"/>
              </w:rPr>
            </w:pPr>
            <w:r>
              <w:rPr>
                <w:rFonts w:asciiTheme="minorHAnsi" w:hAnsiTheme="minorHAnsi" w:cstheme="minorHAnsi"/>
                <w:color w:val="FF0000"/>
                <w:sz w:val="20"/>
                <w:szCs w:val="20"/>
              </w:rPr>
              <w:t>10.</w:t>
            </w:r>
            <w:r>
              <w:t xml:space="preserve"> </w:t>
            </w:r>
            <w:r w:rsidRPr="002432E2">
              <w:rPr>
                <w:rFonts w:asciiTheme="minorHAnsi" w:hAnsiTheme="minorHAnsi" w:cstheme="minorHAnsi"/>
                <w:color w:val="FF0000"/>
                <w:sz w:val="20"/>
                <w:szCs w:val="20"/>
              </w:rPr>
              <w:t>Necesarul de finanţare (</w:t>
            </w:r>
            <w:proofErr w:type="spellStart"/>
            <w:r w:rsidRPr="002432E2">
              <w:rPr>
                <w:rFonts w:asciiTheme="minorHAnsi" w:hAnsiTheme="minorHAnsi" w:cstheme="minorHAnsi"/>
                <w:color w:val="FF0000"/>
                <w:sz w:val="20"/>
                <w:szCs w:val="20"/>
              </w:rPr>
              <w:t>funding</w:t>
            </w:r>
            <w:proofErr w:type="spellEnd"/>
            <w:r w:rsidRPr="002432E2">
              <w:rPr>
                <w:rFonts w:asciiTheme="minorHAnsi" w:hAnsiTheme="minorHAnsi" w:cstheme="minorHAnsi"/>
                <w:color w:val="FF0000"/>
                <w:sz w:val="20"/>
                <w:szCs w:val="20"/>
              </w:rPr>
              <w:t xml:space="preserve"> </w:t>
            </w:r>
            <w:proofErr w:type="spellStart"/>
            <w:r w:rsidRPr="002432E2">
              <w:rPr>
                <w:rFonts w:asciiTheme="minorHAnsi" w:hAnsiTheme="minorHAnsi" w:cstheme="minorHAnsi"/>
                <w:color w:val="FF0000"/>
                <w:sz w:val="20"/>
                <w:szCs w:val="20"/>
              </w:rPr>
              <w:t>gap</w:t>
            </w:r>
            <w:proofErr w:type="spellEnd"/>
            <w:r w:rsidRPr="002432E2">
              <w:rPr>
                <w:rFonts w:asciiTheme="minorHAnsi" w:hAnsiTheme="minorHAnsi" w:cstheme="minorHAnsi"/>
                <w:color w:val="FF0000"/>
                <w:sz w:val="20"/>
                <w:szCs w:val="20"/>
              </w:rPr>
              <w:t xml:space="preserve">) se calculează pe baza rezultatelor analizei </w:t>
            </w:r>
            <w:r>
              <w:rPr>
                <w:rFonts w:asciiTheme="minorHAnsi" w:hAnsiTheme="minorHAnsi" w:cstheme="minorHAnsi"/>
                <w:color w:val="FF0000"/>
                <w:sz w:val="20"/>
                <w:szCs w:val="20"/>
              </w:rPr>
              <w:t>cost beneficiu</w:t>
            </w:r>
            <w:r w:rsidRPr="002432E2">
              <w:rPr>
                <w:rFonts w:asciiTheme="minorHAnsi" w:hAnsiTheme="minorHAnsi" w:cstheme="minorHAnsi"/>
                <w:color w:val="FF0000"/>
                <w:sz w:val="20"/>
                <w:szCs w:val="20"/>
              </w:rPr>
              <w:t>, diferenţa (</w:t>
            </w:r>
            <w:proofErr w:type="spellStart"/>
            <w:r w:rsidRPr="002432E2">
              <w:rPr>
                <w:rFonts w:asciiTheme="minorHAnsi" w:hAnsiTheme="minorHAnsi" w:cstheme="minorHAnsi"/>
                <w:color w:val="FF0000"/>
                <w:sz w:val="20"/>
                <w:szCs w:val="20"/>
              </w:rPr>
              <w:t>non-funding</w:t>
            </w:r>
            <w:proofErr w:type="spellEnd"/>
            <w:r w:rsidRPr="002432E2">
              <w:rPr>
                <w:rFonts w:asciiTheme="minorHAnsi" w:hAnsiTheme="minorHAnsi" w:cstheme="minorHAnsi"/>
                <w:color w:val="FF0000"/>
                <w:sz w:val="20"/>
                <w:szCs w:val="20"/>
              </w:rPr>
              <w:t xml:space="preserve"> </w:t>
            </w:r>
            <w:proofErr w:type="spellStart"/>
            <w:r w:rsidRPr="002432E2">
              <w:rPr>
                <w:rFonts w:asciiTheme="minorHAnsi" w:hAnsiTheme="minorHAnsi" w:cstheme="minorHAnsi"/>
                <w:color w:val="FF0000"/>
                <w:sz w:val="20"/>
                <w:szCs w:val="20"/>
              </w:rPr>
              <w:t>gap</w:t>
            </w:r>
            <w:proofErr w:type="spellEnd"/>
            <w:r w:rsidRPr="002432E2">
              <w:rPr>
                <w:rFonts w:asciiTheme="minorHAnsi" w:hAnsiTheme="minorHAnsi" w:cstheme="minorHAnsi"/>
                <w:color w:val="FF0000"/>
                <w:sz w:val="20"/>
                <w:szCs w:val="20"/>
              </w:rPr>
              <w:t xml:space="preserve">) până la incidenţa totalului de costuri eligibile urmând a fi suportată de către beneficiar. </w:t>
            </w:r>
            <w:r>
              <w:t xml:space="preserve"> </w:t>
            </w:r>
            <w:r w:rsidRPr="002432E2">
              <w:rPr>
                <w:rFonts w:asciiTheme="minorHAnsi" w:hAnsiTheme="minorHAnsi" w:cstheme="minorHAnsi"/>
                <w:color w:val="FF0000"/>
                <w:sz w:val="20"/>
                <w:szCs w:val="20"/>
              </w:rPr>
              <w:t xml:space="preserve">Analiza Cost Beneficiu trebuie să fie elaborată în conformitate cu cerinţele Ghidului privind Analiza Cost Beneficiu general al Comisiei Europene (http://ec.europa.eu/regional_policy/sources/docgener/studies/pdf/cba_guide.pdf), </w:t>
            </w:r>
            <w:proofErr w:type="spellStart"/>
            <w:r w:rsidRPr="002432E2">
              <w:rPr>
                <w:rFonts w:asciiTheme="minorHAnsi" w:hAnsiTheme="minorHAnsi" w:cstheme="minorHAnsi"/>
                <w:color w:val="FF0000"/>
                <w:sz w:val="20"/>
                <w:szCs w:val="20"/>
              </w:rPr>
              <w:t>mentionat</w:t>
            </w:r>
            <w:proofErr w:type="spellEnd"/>
            <w:r w:rsidRPr="002432E2">
              <w:rPr>
                <w:rFonts w:asciiTheme="minorHAnsi" w:hAnsiTheme="minorHAnsi" w:cstheme="minorHAnsi"/>
                <w:color w:val="FF0000"/>
                <w:sz w:val="20"/>
                <w:szCs w:val="20"/>
              </w:rPr>
              <w:t xml:space="preserve"> in proiec</w:t>
            </w:r>
            <w:r w:rsidR="000F1907">
              <w:rPr>
                <w:rFonts w:asciiTheme="minorHAnsi" w:hAnsiTheme="minorHAnsi" w:cstheme="minorHAnsi"/>
                <w:color w:val="FF0000"/>
                <w:sz w:val="20"/>
                <w:szCs w:val="20"/>
              </w:rPr>
              <w:t>tul  de Ghid al solicitantului.</w:t>
            </w:r>
          </w:p>
          <w:p w:rsidR="002432E2" w:rsidRDefault="002432E2" w:rsidP="002432E2">
            <w:pPr>
              <w:rPr>
                <w:rFonts w:asciiTheme="minorHAnsi" w:hAnsiTheme="minorHAnsi" w:cstheme="minorHAnsi"/>
                <w:color w:val="FF0000"/>
                <w:sz w:val="20"/>
                <w:szCs w:val="20"/>
              </w:rPr>
            </w:pPr>
            <w:r w:rsidRPr="002432E2">
              <w:rPr>
                <w:rFonts w:asciiTheme="minorHAnsi" w:hAnsiTheme="minorHAnsi" w:cstheme="minorHAnsi"/>
                <w:color w:val="FF0000"/>
                <w:sz w:val="20"/>
                <w:szCs w:val="20"/>
              </w:rPr>
              <w:t xml:space="preserve">Acordarea necesarului de finanțare se va face cu respectarea regulilor privind ajutorul de stat stabilite în Art. 48 din Regulamentul (UE) nr.651/2014 de </w:t>
            </w:r>
            <w:r w:rsidRPr="002432E2">
              <w:rPr>
                <w:rFonts w:asciiTheme="minorHAnsi" w:hAnsiTheme="minorHAnsi" w:cstheme="minorHAnsi"/>
                <w:color w:val="FF0000"/>
                <w:sz w:val="20"/>
                <w:szCs w:val="20"/>
              </w:rPr>
              <w:lastRenderedPageBreak/>
              <w:t>declarare a anumitor categorii de ajutoare compatibile cu piața internă în aplicarea articolelor 107 și 108 din tratat. Prin urmare, in conformitate cu alin. 5, art.48 din regulament</w:t>
            </w:r>
            <w:r>
              <w:rPr>
                <w:rFonts w:asciiTheme="minorHAnsi" w:hAnsiTheme="minorHAnsi" w:cstheme="minorHAnsi"/>
                <w:color w:val="FF0000"/>
                <w:sz w:val="20"/>
                <w:szCs w:val="20"/>
              </w:rPr>
              <w:t>ul de ajutor de stat</w:t>
            </w:r>
            <w:r w:rsidRPr="002432E2">
              <w:rPr>
                <w:rFonts w:asciiTheme="minorHAnsi" w:hAnsiTheme="minorHAnsi" w:cstheme="minorHAnsi"/>
                <w:color w:val="FF0000"/>
                <w:sz w:val="20"/>
                <w:szCs w:val="20"/>
              </w:rPr>
              <w:t>, valoarea ajutorului care va fi acordat  nu va depăși diferența dintre costurile eligibile si profitul din exploatare aferent investiției.</w:t>
            </w:r>
          </w:p>
          <w:p w:rsidR="00661960" w:rsidRDefault="00661960" w:rsidP="0006031D">
            <w:pPr>
              <w:rPr>
                <w:rFonts w:asciiTheme="minorHAnsi" w:hAnsiTheme="minorHAnsi" w:cstheme="minorHAnsi"/>
                <w:color w:val="FF0000"/>
                <w:sz w:val="20"/>
                <w:szCs w:val="20"/>
              </w:rPr>
            </w:pPr>
            <w:r>
              <w:rPr>
                <w:rFonts w:asciiTheme="minorHAnsi" w:hAnsiTheme="minorHAnsi" w:cstheme="minorHAnsi"/>
                <w:color w:val="FF0000"/>
                <w:sz w:val="20"/>
                <w:szCs w:val="20"/>
              </w:rPr>
              <w:t>1</w:t>
            </w:r>
            <w:r w:rsidR="0006031D">
              <w:rPr>
                <w:rFonts w:asciiTheme="minorHAnsi" w:hAnsiTheme="minorHAnsi" w:cstheme="minorHAnsi"/>
                <w:color w:val="FF0000"/>
                <w:sz w:val="20"/>
                <w:szCs w:val="20"/>
              </w:rPr>
              <w:t>1</w:t>
            </w:r>
            <w:r>
              <w:rPr>
                <w:rFonts w:asciiTheme="minorHAnsi" w:hAnsiTheme="minorHAnsi" w:cstheme="minorHAnsi"/>
                <w:color w:val="FF0000"/>
                <w:sz w:val="20"/>
                <w:szCs w:val="20"/>
              </w:rPr>
              <w:t>.</w:t>
            </w:r>
            <w:r>
              <w:t xml:space="preserve"> </w:t>
            </w:r>
            <w:r w:rsidRPr="00661960">
              <w:rPr>
                <w:rFonts w:asciiTheme="minorHAnsi" w:hAnsiTheme="minorHAnsi" w:cstheme="minorHAnsi"/>
                <w:color w:val="FF0000"/>
                <w:sz w:val="20"/>
                <w:szCs w:val="20"/>
              </w:rPr>
              <w:t xml:space="preserve">În vederea concilierii celor doua terminologii uzitate în cadrul legislaţiei specifice finanţărilor din FESI şi cea specifică ajutorului de stat, </w:t>
            </w:r>
            <w:r w:rsidR="00AE7CCA">
              <w:rPr>
                <w:rFonts w:asciiTheme="minorHAnsi" w:hAnsiTheme="minorHAnsi" w:cstheme="minorHAnsi"/>
                <w:color w:val="FF0000"/>
                <w:sz w:val="20"/>
                <w:szCs w:val="20"/>
              </w:rPr>
              <w:t xml:space="preserve">la nivelul Ghidului </w:t>
            </w:r>
            <w:proofErr w:type="spellStart"/>
            <w:r w:rsidR="00AE7CCA">
              <w:rPr>
                <w:rFonts w:asciiTheme="minorHAnsi" w:hAnsiTheme="minorHAnsi" w:cstheme="minorHAnsi"/>
                <w:color w:val="FF0000"/>
                <w:sz w:val="20"/>
                <w:szCs w:val="20"/>
              </w:rPr>
              <w:t>solicitabntului</w:t>
            </w:r>
            <w:proofErr w:type="spellEnd"/>
            <w:r w:rsidR="00AE7CCA">
              <w:rPr>
                <w:rFonts w:asciiTheme="minorHAnsi" w:hAnsiTheme="minorHAnsi" w:cstheme="minorHAnsi"/>
                <w:color w:val="FF0000"/>
                <w:sz w:val="20"/>
                <w:szCs w:val="20"/>
              </w:rPr>
              <w:t xml:space="preserve"> </w:t>
            </w:r>
            <w:r w:rsidRPr="00661960">
              <w:rPr>
                <w:rFonts w:asciiTheme="minorHAnsi" w:hAnsiTheme="minorHAnsi" w:cstheme="minorHAnsi"/>
                <w:color w:val="FF0000"/>
                <w:sz w:val="20"/>
                <w:szCs w:val="20"/>
              </w:rPr>
              <w:t>profitul din exploatare va fi similar cu venitul net actualizat şi se va calcula după metodologi</w:t>
            </w:r>
            <w:r w:rsidR="0006031D">
              <w:rPr>
                <w:rFonts w:asciiTheme="minorHAnsi" w:hAnsiTheme="minorHAnsi" w:cstheme="minorHAnsi"/>
                <w:color w:val="FF0000"/>
                <w:sz w:val="20"/>
                <w:szCs w:val="20"/>
              </w:rPr>
              <w:t>a</w:t>
            </w:r>
            <w:r w:rsidRPr="00661960">
              <w:rPr>
                <w:rFonts w:asciiTheme="minorHAnsi" w:hAnsiTheme="minorHAnsi" w:cstheme="minorHAnsi"/>
                <w:color w:val="FF0000"/>
                <w:sz w:val="20"/>
                <w:szCs w:val="20"/>
              </w:rPr>
              <w:t xml:space="preserve"> menţionată la secţiunea III din REGULAMENTUL </w:t>
            </w:r>
            <w:r w:rsidRPr="00661960">
              <w:rPr>
                <w:rFonts w:asciiTheme="minorHAnsi" w:hAnsiTheme="minorHAnsi" w:cstheme="minorHAnsi"/>
                <w:color w:val="FF0000"/>
                <w:sz w:val="20"/>
                <w:szCs w:val="20"/>
              </w:rPr>
              <w:lastRenderedPageBreak/>
              <w:t xml:space="preserve">DELEGAT (UE) NR. 480/2014 </w:t>
            </w:r>
          </w:p>
          <w:p w:rsidR="00BE1DE0" w:rsidRDefault="00BE1DE0" w:rsidP="0006031D">
            <w:pPr>
              <w:rPr>
                <w:rFonts w:asciiTheme="minorHAnsi" w:hAnsiTheme="minorHAnsi" w:cstheme="minorHAnsi"/>
                <w:color w:val="FF0000"/>
                <w:sz w:val="20"/>
                <w:szCs w:val="20"/>
              </w:rPr>
            </w:pPr>
            <w:r>
              <w:rPr>
                <w:rFonts w:asciiTheme="minorHAnsi" w:hAnsiTheme="minorHAnsi" w:cstheme="minorHAnsi"/>
                <w:color w:val="FF0000"/>
                <w:sz w:val="20"/>
                <w:szCs w:val="20"/>
              </w:rPr>
              <w:t>12.</w:t>
            </w:r>
            <w:r w:rsidRPr="00BE1DE0">
              <w:rPr>
                <w:rFonts w:asciiTheme="minorHAnsi" w:hAnsiTheme="minorHAnsi" w:cstheme="minorHAnsi"/>
                <w:color w:val="FF0000"/>
                <w:sz w:val="20"/>
                <w:szCs w:val="20"/>
              </w:rPr>
              <w:t xml:space="preserve">Proiectul va justifica in mod obligatoriu </w:t>
            </w:r>
            <w:proofErr w:type="spellStart"/>
            <w:r w:rsidRPr="00BE1DE0">
              <w:rPr>
                <w:rFonts w:asciiTheme="minorHAnsi" w:hAnsiTheme="minorHAnsi" w:cstheme="minorHAnsi"/>
                <w:color w:val="FF0000"/>
                <w:sz w:val="20"/>
                <w:szCs w:val="20"/>
              </w:rPr>
              <w:t>indepinirea</w:t>
            </w:r>
            <w:proofErr w:type="spellEnd"/>
            <w:r w:rsidRPr="00BE1DE0">
              <w:rPr>
                <w:rFonts w:asciiTheme="minorHAnsi" w:hAnsiTheme="minorHAnsi" w:cstheme="minorHAnsi"/>
                <w:color w:val="FF0000"/>
                <w:sz w:val="20"/>
                <w:szCs w:val="20"/>
              </w:rPr>
              <w:t xml:space="preserve"> indicatorului </w:t>
            </w:r>
            <w:proofErr w:type="spellStart"/>
            <w:r w:rsidRPr="00BE1DE0">
              <w:rPr>
                <w:rFonts w:asciiTheme="minorHAnsi" w:hAnsiTheme="minorHAnsi" w:cstheme="minorHAnsi"/>
                <w:color w:val="FF0000"/>
                <w:sz w:val="20"/>
                <w:szCs w:val="20"/>
              </w:rPr>
              <w:t>Statii</w:t>
            </w:r>
            <w:proofErr w:type="spellEnd"/>
            <w:r w:rsidRPr="00BE1DE0">
              <w:rPr>
                <w:rFonts w:asciiTheme="minorHAnsi" w:hAnsiTheme="minorHAnsi" w:cstheme="minorHAnsi"/>
                <w:color w:val="FF0000"/>
                <w:sz w:val="20"/>
                <w:szCs w:val="20"/>
              </w:rPr>
              <w:t xml:space="preserve"> de transformare modernizate / noi </w:t>
            </w:r>
            <w:proofErr w:type="spellStart"/>
            <w:r w:rsidRPr="00BE1DE0">
              <w:rPr>
                <w:rFonts w:asciiTheme="minorHAnsi" w:hAnsiTheme="minorHAnsi" w:cstheme="minorHAnsi"/>
                <w:color w:val="FF0000"/>
                <w:sz w:val="20"/>
                <w:szCs w:val="20"/>
              </w:rPr>
              <w:t>operationale</w:t>
            </w:r>
            <w:proofErr w:type="spellEnd"/>
            <w:r w:rsidRPr="00BE1DE0">
              <w:rPr>
                <w:rFonts w:asciiTheme="minorHAnsi" w:hAnsiTheme="minorHAnsi" w:cstheme="minorHAnsi"/>
                <w:color w:val="FF0000"/>
                <w:sz w:val="20"/>
                <w:szCs w:val="20"/>
              </w:rPr>
              <w:t xml:space="preserve"> pentru preluarea energiei produse din surse </w:t>
            </w:r>
            <w:proofErr w:type="spellStart"/>
            <w:r w:rsidRPr="00BE1DE0">
              <w:rPr>
                <w:rFonts w:asciiTheme="minorHAnsi" w:hAnsiTheme="minorHAnsi" w:cstheme="minorHAnsi"/>
                <w:color w:val="FF0000"/>
                <w:sz w:val="20"/>
                <w:szCs w:val="20"/>
              </w:rPr>
              <w:t>regenrabile</w:t>
            </w:r>
            <w:proofErr w:type="spellEnd"/>
            <w:r w:rsidRPr="00BE1DE0">
              <w:rPr>
                <w:rFonts w:asciiTheme="minorHAnsi" w:hAnsiTheme="minorHAnsi" w:cstheme="minorHAnsi"/>
                <w:color w:val="FF0000"/>
                <w:sz w:val="20"/>
                <w:szCs w:val="20"/>
              </w:rPr>
              <w:t xml:space="preserve">,  indicator obligatoriu la nivel de proiect. Contribuția la </w:t>
            </w:r>
            <w:r>
              <w:rPr>
                <w:rFonts w:asciiTheme="minorHAnsi" w:hAnsiTheme="minorHAnsi" w:cstheme="minorHAnsi"/>
                <w:color w:val="FF0000"/>
                <w:sz w:val="20"/>
                <w:szCs w:val="20"/>
              </w:rPr>
              <w:t xml:space="preserve">ceilalți indicatori menționați </w:t>
            </w:r>
            <w:r w:rsidRPr="00BE1DE0">
              <w:rPr>
                <w:rFonts w:asciiTheme="minorHAnsi" w:hAnsiTheme="minorHAnsi" w:cstheme="minorHAnsi"/>
                <w:color w:val="FF0000"/>
                <w:sz w:val="20"/>
                <w:szCs w:val="20"/>
              </w:rPr>
              <w:t>nu se face opțional, ci aceștia sunt obligatorii in funcție de tipul de investiție propusa prin proiect</w:t>
            </w:r>
          </w:p>
          <w:p w:rsidR="00886091" w:rsidRDefault="00886091" w:rsidP="00886091">
            <w:pPr>
              <w:shd w:val="clear" w:color="auto" w:fill="FFFFFF"/>
              <w:spacing w:before="100" w:beforeAutospacing="1" w:after="100" w:afterAutospacing="1" w:line="240" w:lineRule="auto"/>
              <w:rPr>
                <w:rFonts w:asciiTheme="minorHAnsi" w:hAnsiTheme="minorHAnsi" w:cstheme="minorHAnsi"/>
                <w:color w:val="FF0000"/>
                <w:sz w:val="20"/>
                <w:szCs w:val="20"/>
              </w:rPr>
            </w:pPr>
            <w:r w:rsidRPr="00886091">
              <w:rPr>
                <w:rFonts w:asciiTheme="minorHAnsi" w:hAnsiTheme="minorHAnsi" w:cstheme="minorHAnsi"/>
                <w:color w:val="FF0000"/>
                <w:sz w:val="20"/>
                <w:szCs w:val="20"/>
              </w:rPr>
              <w:t xml:space="preserve">13. </w:t>
            </w:r>
            <w:proofErr w:type="spellStart"/>
            <w:r w:rsidRPr="00886091">
              <w:rPr>
                <w:rFonts w:asciiTheme="minorHAnsi" w:hAnsiTheme="minorHAnsi" w:cstheme="minorHAnsi"/>
                <w:color w:val="FF0000"/>
                <w:sz w:val="20"/>
                <w:szCs w:val="20"/>
              </w:rPr>
              <w:t>Declaratia</w:t>
            </w:r>
            <w:proofErr w:type="spellEnd"/>
            <w:r w:rsidRPr="00886091">
              <w:rPr>
                <w:rFonts w:asciiTheme="minorHAnsi" w:hAnsiTheme="minorHAnsi" w:cstheme="minorHAnsi"/>
                <w:color w:val="FF0000"/>
                <w:sz w:val="20"/>
                <w:szCs w:val="20"/>
              </w:rPr>
              <w:t xml:space="preserve"> se va completa pentru toate </w:t>
            </w:r>
            <w:proofErr w:type="spellStart"/>
            <w:r w:rsidRPr="00886091">
              <w:rPr>
                <w:rFonts w:asciiTheme="minorHAnsi" w:hAnsiTheme="minorHAnsi" w:cstheme="minorHAnsi"/>
                <w:color w:val="FF0000"/>
                <w:sz w:val="20"/>
                <w:szCs w:val="20"/>
              </w:rPr>
              <w:t>retelele</w:t>
            </w:r>
            <w:proofErr w:type="spellEnd"/>
            <w:r w:rsidRPr="00886091">
              <w:rPr>
                <w:rFonts w:asciiTheme="minorHAnsi" w:hAnsiTheme="minorHAnsi" w:cstheme="minorHAnsi"/>
                <w:color w:val="FF0000"/>
                <w:sz w:val="20"/>
                <w:szCs w:val="20"/>
              </w:rPr>
              <w:t xml:space="preserve"> concesionate de operatorul  de </w:t>
            </w:r>
            <w:proofErr w:type="spellStart"/>
            <w:r w:rsidRPr="00886091">
              <w:rPr>
                <w:rFonts w:asciiTheme="minorHAnsi" w:hAnsiTheme="minorHAnsi" w:cstheme="minorHAnsi"/>
                <w:color w:val="FF0000"/>
                <w:sz w:val="20"/>
                <w:szCs w:val="20"/>
              </w:rPr>
              <w:t>distributie</w:t>
            </w:r>
            <w:proofErr w:type="spellEnd"/>
            <w:r w:rsidRPr="00886091">
              <w:rPr>
                <w:rFonts w:asciiTheme="minorHAnsi" w:hAnsiTheme="minorHAnsi" w:cstheme="minorHAnsi"/>
                <w:color w:val="FF0000"/>
                <w:sz w:val="20"/>
                <w:szCs w:val="20"/>
              </w:rPr>
              <w:t xml:space="preserve"> care necesita </w:t>
            </w:r>
            <w:proofErr w:type="spellStart"/>
            <w:r w:rsidRPr="00886091">
              <w:rPr>
                <w:rFonts w:asciiTheme="minorHAnsi" w:hAnsiTheme="minorHAnsi" w:cstheme="minorHAnsi"/>
                <w:color w:val="FF0000"/>
                <w:sz w:val="20"/>
                <w:szCs w:val="20"/>
              </w:rPr>
              <w:t>lucrari</w:t>
            </w:r>
            <w:proofErr w:type="spellEnd"/>
            <w:r w:rsidRPr="00886091">
              <w:rPr>
                <w:rFonts w:asciiTheme="minorHAnsi" w:hAnsiTheme="minorHAnsi" w:cstheme="minorHAnsi"/>
                <w:color w:val="FF0000"/>
                <w:sz w:val="20"/>
                <w:szCs w:val="20"/>
              </w:rPr>
              <w:t xml:space="preserve"> de </w:t>
            </w:r>
            <w:proofErr w:type="spellStart"/>
            <w:r w:rsidRPr="00886091">
              <w:rPr>
                <w:rFonts w:asciiTheme="minorHAnsi" w:hAnsiTheme="minorHAnsi" w:cstheme="minorHAnsi"/>
                <w:color w:val="FF0000"/>
                <w:sz w:val="20"/>
                <w:szCs w:val="20"/>
              </w:rPr>
              <w:t>intarire</w:t>
            </w:r>
            <w:proofErr w:type="spellEnd"/>
            <w:r w:rsidRPr="00886091">
              <w:rPr>
                <w:rFonts w:asciiTheme="minorHAnsi" w:hAnsiTheme="minorHAnsi" w:cstheme="minorHAnsi"/>
                <w:color w:val="FF0000"/>
                <w:sz w:val="20"/>
                <w:szCs w:val="20"/>
              </w:rPr>
              <w:t xml:space="preserve"> in vederea </w:t>
            </w:r>
            <w:proofErr w:type="spellStart"/>
            <w:r w:rsidRPr="00886091">
              <w:rPr>
                <w:rFonts w:asciiTheme="minorHAnsi" w:hAnsiTheme="minorHAnsi" w:cstheme="minorHAnsi"/>
                <w:color w:val="FF0000"/>
                <w:sz w:val="20"/>
                <w:szCs w:val="20"/>
              </w:rPr>
              <w:t>preluarii</w:t>
            </w:r>
            <w:proofErr w:type="spellEnd"/>
            <w:r w:rsidRPr="00886091">
              <w:rPr>
                <w:rFonts w:asciiTheme="minorHAnsi" w:hAnsiTheme="minorHAnsi" w:cstheme="minorHAnsi"/>
                <w:color w:val="FF0000"/>
                <w:sz w:val="20"/>
                <w:szCs w:val="20"/>
              </w:rPr>
              <w:t xml:space="preserve"> in </w:t>
            </w:r>
            <w:proofErr w:type="spellStart"/>
            <w:r w:rsidRPr="00886091">
              <w:rPr>
                <w:rFonts w:asciiTheme="minorHAnsi" w:hAnsiTheme="minorHAnsi" w:cstheme="minorHAnsi"/>
                <w:color w:val="FF0000"/>
                <w:sz w:val="20"/>
                <w:szCs w:val="20"/>
              </w:rPr>
              <w:t>conditii</w:t>
            </w:r>
            <w:proofErr w:type="spellEnd"/>
            <w:r w:rsidRPr="00886091">
              <w:rPr>
                <w:rFonts w:asciiTheme="minorHAnsi" w:hAnsiTheme="minorHAnsi" w:cstheme="minorHAnsi"/>
                <w:color w:val="FF0000"/>
                <w:sz w:val="20"/>
                <w:szCs w:val="20"/>
              </w:rPr>
              <w:t xml:space="preserve"> de </w:t>
            </w:r>
            <w:proofErr w:type="spellStart"/>
            <w:r w:rsidRPr="00886091">
              <w:rPr>
                <w:rFonts w:asciiTheme="minorHAnsi" w:hAnsiTheme="minorHAnsi" w:cstheme="minorHAnsi"/>
                <w:color w:val="FF0000"/>
                <w:sz w:val="20"/>
                <w:szCs w:val="20"/>
              </w:rPr>
              <w:t>siguranta</w:t>
            </w:r>
            <w:proofErr w:type="spellEnd"/>
            <w:r w:rsidRPr="00886091">
              <w:rPr>
                <w:rFonts w:asciiTheme="minorHAnsi" w:hAnsiTheme="minorHAnsi" w:cstheme="minorHAnsi"/>
                <w:color w:val="FF0000"/>
                <w:sz w:val="20"/>
                <w:szCs w:val="20"/>
              </w:rPr>
              <w:t xml:space="preserve"> a energiei produse din RES</w:t>
            </w:r>
          </w:p>
          <w:p w:rsidR="0034541A" w:rsidRDefault="0034541A" w:rsidP="00886091">
            <w:pPr>
              <w:shd w:val="clear" w:color="auto" w:fill="FFFFFF"/>
              <w:spacing w:before="100" w:beforeAutospacing="1" w:after="100" w:afterAutospacing="1" w:line="240" w:lineRule="auto"/>
              <w:rPr>
                <w:rFonts w:asciiTheme="minorHAnsi" w:hAnsiTheme="minorHAnsi" w:cstheme="minorHAnsi"/>
                <w:color w:val="FF0000"/>
                <w:sz w:val="20"/>
                <w:szCs w:val="20"/>
              </w:rPr>
            </w:pPr>
          </w:p>
          <w:p w:rsidR="009C5593" w:rsidRPr="009C5593" w:rsidRDefault="009C5593" w:rsidP="009C5593">
            <w:pPr>
              <w:shd w:val="clear" w:color="auto" w:fill="FFFFFF"/>
              <w:spacing w:before="100" w:beforeAutospacing="1" w:after="100" w:afterAutospacing="1" w:line="240" w:lineRule="auto"/>
              <w:rPr>
                <w:rFonts w:asciiTheme="minorHAnsi" w:hAnsiTheme="minorHAnsi" w:cstheme="minorHAnsi"/>
                <w:color w:val="FF0000"/>
                <w:sz w:val="20"/>
                <w:szCs w:val="20"/>
              </w:rPr>
            </w:pPr>
            <w:r>
              <w:rPr>
                <w:rFonts w:asciiTheme="minorHAnsi" w:hAnsiTheme="minorHAnsi" w:cstheme="minorHAnsi"/>
                <w:color w:val="FF0000"/>
                <w:sz w:val="20"/>
                <w:szCs w:val="20"/>
              </w:rPr>
              <w:t>1</w:t>
            </w:r>
            <w:r w:rsidR="00E711C5">
              <w:rPr>
                <w:rFonts w:asciiTheme="minorHAnsi" w:hAnsiTheme="minorHAnsi" w:cstheme="minorHAnsi"/>
                <w:color w:val="FF0000"/>
                <w:sz w:val="20"/>
                <w:szCs w:val="20"/>
              </w:rPr>
              <w:t>4</w:t>
            </w:r>
            <w:r>
              <w:rPr>
                <w:rFonts w:asciiTheme="minorHAnsi" w:hAnsiTheme="minorHAnsi" w:cstheme="minorHAnsi"/>
                <w:color w:val="FF0000"/>
                <w:sz w:val="20"/>
                <w:szCs w:val="20"/>
              </w:rPr>
              <w:t>.</w:t>
            </w:r>
            <w:r w:rsidRPr="009C5593">
              <w:rPr>
                <w:rFonts w:asciiTheme="minorHAnsi" w:hAnsiTheme="minorHAnsi" w:cstheme="minorHAnsi"/>
                <w:color w:val="FF0000"/>
                <w:sz w:val="20"/>
                <w:szCs w:val="20"/>
              </w:rPr>
              <w:t>În conformitate cu prevederile articolului 9 din Codul Civil, interpretarea actelor juridice se realizează de către emitent. Cu toate acestea, sub rezerva confirmării raţionamentului nostru de către autoritatea e</w:t>
            </w:r>
            <w:r w:rsidR="0043245E">
              <w:rPr>
                <w:rFonts w:asciiTheme="minorHAnsi" w:hAnsiTheme="minorHAnsi" w:cstheme="minorHAnsi"/>
                <w:color w:val="FF0000"/>
                <w:sz w:val="20"/>
                <w:szCs w:val="20"/>
              </w:rPr>
              <w:t xml:space="preserve">mitentă a notelor de constatare, </w:t>
            </w:r>
            <w:r w:rsidRPr="009C5593">
              <w:rPr>
                <w:rFonts w:asciiTheme="minorHAnsi" w:hAnsiTheme="minorHAnsi" w:cstheme="minorHAnsi"/>
                <w:color w:val="FF0000"/>
                <w:sz w:val="20"/>
                <w:szCs w:val="20"/>
              </w:rPr>
              <w:t>opinăm că acestea nu constituie acte juridice de natură a se încadra în categoria actelor prin care a fost recuperat ajutorul de stat.</w:t>
            </w:r>
          </w:p>
          <w:p w:rsidR="009C5593" w:rsidRPr="009C5593" w:rsidRDefault="009C5593" w:rsidP="009C5593">
            <w:pPr>
              <w:shd w:val="clear" w:color="auto" w:fill="FFFFFF"/>
              <w:spacing w:before="100" w:beforeAutospacing="1" w:after="100" w:afterAutospacing="1" w:line="240" w:lineRule="auto"/>
              <w:rPr>
                <w:rFonts w:asciiTheme="minorHAnsi" w:hAnsiTheme="minorHAnsi" w:cstheme="minorHAnsi"/>
                <w:color w:val="FF0000"/>
                <w:sz w:val="20"/>
                <w:szCs w:val="20"/>
              </w:rPr>
            </w:pPr>
            <w:r w:rsidRPr="009C5593">
              <w:rPr>
                <w:rFonts w:asciiTheme="minorHAnsi" w:hAnsiTheme="minorHAnsi" w:cstheme="minorHAnsi"/>
                <w:color w:val="FF0000"/>
                <w:sz w:val="20"/>
                <w:szCs w:val="20"/>
              </w:rPr>
              <w:t xml:space="preserve">Criteriul de eligibilitate impus prin proiectul de Ghid al solicitantului aferent Obiectivului </w:t>
            </w:r>
            <w:r>
              <w:rPr>
                <w:rFonts w:asciiTheme="minorHAnsi" w:hAnsiTheme="minorHAnsi" w:cstheme="minorHAnsi"/>
                <w:color w:val="FF0000"/>
                <w:sz w:val="20"/>
                <w:szCs w:val="20"/>
              </w:rPr>
              <w:t xml:space="preserve">specific 6.1 </w:t>
            </w:r>
            <w:proofErr w:type="spellStart"/>
            <w:r>
              <w:rPr>
                <w:rFonts w:asciiTheme="minorHAnsi" w:hAnsiTheme="minorHAnsi" w:cstheme="minorHAnsi"/>
                <w:color w:val="FF0000"/>
                <w:sz w:val="20"/>
                <w:szCs w:val="20"/>
              </w:rPr>
              <w:t>distributie</w:t>
            </w:r>
            <w:proofErr w:type="spellEnd"/>
            <w:r w:rsidRPr="009C5593">
              <w:rPr>
                <w:rFonts w:asciiTheme="minorHAnsi" w:hAnsiTheme="minorHAnsi" w:cstheme="minorHAnsi"/>
                <w:color w:val="FF0000"/>
                <w:sz w:val="20"/>
                <w:szCs w:val="20"/>
              </w:rPr>
              <w:t xml:space="preserve"> din POIM ca solicitantul de finanţare să nu fie în situația „de a face obiectul unui ordin de recuperare neexecutat în urma unei decizii anterioare a Consiliului Concurenţei sau a Comisiei Europene, prin care un ajutor de stat a fost declarat ilegal şi </w:t>
            </w:r>
            <w:r w:rsidRPr="009C5593">
              <w:rPr>
                <w:rFonts w:asciiTheme="minorHAnsi" w:hAnsiTheme="minorHAnsi" w:cstheme="minorHAnsi"/>
                <w:color w:val="FF0000"/>
                <w:sz w:val="20"/>
                <w:szCs w:val="20"/>
              </w:rPr>
              <w:lastRenderedPageBreak/>
              <w:t xml:space="preserve">incompatibil cu piaţa internă”, va fi probat la nivelul Cererii de finanţare prin Declaraţia de eligibilitate a solicitantului, iar ulterior, prin intermediul bazei de date pusă la dispoziție de Consiliul Concurenţei  în cadrul sistemului informatic </w:t>
            </w:r>
            <w:proofErr w:type="spellStart"/>
            <w:r w:rsidRPr="009C5593">
              <w:rPr>
                <w:rFonts w:asciiTheme="minorHAnsi" w:hAnsiTheme="minorHAnsi" w:cstheme="minorHAnsi"/>
                <w:color w:val="FF0000"/>
                <w:sz w:val="20"/>
                <w:szCs w:val="20"/>
              </w:rPr>
              <w:t>RegAS</w:t>
            </w:r>
            <w:proofErr w:type="spellEnd"/>
            <w:r w:rsidRPr="009C5593">
              <w:rPr>
                <w:rFonts w:asciiTheme="minorHAnsi" w:hAnsiTheme="minorHAnsi" w:cstheme="minorHAnsi"/>
                <w:color w:val="FF0000"/>
                <w:sz w:val="20"/>
                <w:szCs w:val="20"/>
              </w:rPr>
              <w:t>.</w:t>
            </w:r>
          </w:p>
          <w:p w:rsidR="009C5593" w:rsidRPr="00886091" w:rsidRDefault="009C5593" w:rsidP="00886091">
            <w:pPr>
              <w:shd w:val="clear" w:color="auto" w:fill="FFFFFF"/>
              <w:spacing w:before="100" w:beforeAutospacing="1" w:after="100" w:afterAutospacing="1" w:line="240" w:lineRule="auto"/>
              <w:rPr>
                <w:rFonts w:asciiTheme="minorHAnsi" w:hAnsiTheme="minorHAnsi" w:cstheme="minorHAnsi"/>
                <w:color w:val="FF0000"/>
                <w:sz w:val="20"/>
                <w:szCs w:val="20"/>
              </w:rPr>
            </w:pPr>
          </w:p>
          <w:p w:rsidR="00886091" w:rsidRDefault="00886091" w:rsidP="0006031D">
            <w:pPr>
              <w:rPr>
                <w:rFonts w:asciiTheme="minorHAnsi" w:hAnsiTheme="minorHAnsi" w:cstheme="minorHAnsi"/>
                <w:color w:val="FF0000"/>
                <w:sz w:val="20"/>
                <w:szCs w:val="20"/>
              </w:rPr>
            </w:pPr>
          </w:p>
          <w:p w:rsidR="0006031D" w:rsidRDefault="0006031D" w:rsidP="0006031D">
            <w:pPr>
              <w:rPr>
                <w:rFonts w:asciiTheme="minorHAnsi" w:hAnsiTheme="minorHAnsi" w:cstheme="minorHAnsi"/>
                <w:color w:val="FF0000"/>
                <w:sz w:val="20"/>
                <w:szCs w:val="20"/>
              </w:rPr>
            </w:pPr>
          </w:p>
        </w:tc>
      </w:tr>
    </w:tbl>
    <w:p w:rsidR="005C1E0D" w:rsidRPr="006F1171" w:rsidRDefault="005C1E0D">
      <w:pPr>
        <w:rPr>
          <w:rFonts w:asciiTheme="minorHAnsi" w:hAnsiTheme="minorHAnsi" w:cstheme="minorHAnsi"/>
          <w:sz w:val="20"/>
          <w:szCs w:val="20"/>
        </w:rPr>
      </w:pPr>
    </w:p>
    <w:sectPr w:rsidR="005C1E0D" w:rsidRPr="006F1171" w:rsidSect="00D600CC">
      <w:headerReference w:type="default" r:id="rId11"/>
      <w:pgSz w:w="16838" w:h="11906" w:orient="landscape"/>
      <w:pgMar w:top="284" w:right="678"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A96" w:rsidRDefault="00AF7A96" w:rsidP="00C23678">
      <w:pPr>
        <w:spacing w:after="0" w:line="240" w:lineRule="auto"/>
      </w:pPr>
      <w:r>
        <w:separator/>
      </w:r>
    </w:p>
  </w:endnote>
  <w:endnote w:type="continuationSeparator" w:id="0">
    <w:p w:rsidR="00AF7A96" w:rsidRDefault="00AF7A96" w:rsidP="00C23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A96" w:rsidRDefault="00AF7A96" w:rsidP="00C23678">
      <w:pPr>
        <w:spacing w:after="0" w:line="240" w:lineRule="auto"/>
      </w:pPr>
      <w:r>
        <w:separator/>
      </w:r>
    </w:p>
  </w:footnote>
  <w:footnote w:type="continuationSeparator" w:id="0">
    <w:p w:rsidR="00AF7A96" w:rsidRDefault="00AF7A96" w:rsidP="00C236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A22" w:rsidRDefault="00803A22" w:rsidP="00C23678">
    <w:pPr>
      <w:pStyle w:val="Header"/>
      <w:jc w:val="right"/>
    </w:pPr>
  </w:p>
  <w:p w:rsidR="00803A22" w:rsidRDefault="00803A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j0115844"/>
      </v:shape>
    </w:pict>
  </w:numPicBullet>
  <w:abstractNum w:abstractNumId="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1">
    <w:nsid w:val="002D6BF1"/>
    <w:multiLevelType w:val="multilevel"/>
    <w:tmpl w:val="405EC67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1E4602"/>
    <w:multiLevelType w:val="hybridMultilevel"/>
    <w:tmpl w:val="F1A8722C"/>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E20A1"/>
    <w:multiLevelType w:val="hybridMultilevel"/>
    <w:tmpl w:val="F0408D2A"/>
    <w:lvl w:ilvl="0" w:tplc="0418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F74832"/>
    <w:multiLevelType w:val="multilevel"/>
    <w:tmpl w:val="BA30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D204BF"/>
    <w:multiLevelType w:val="hybridMultilevel"/>
    <w:tmpl w:val="265AAC1C"/>
    <w:lvl w:ilvl="0" w:tplc="0418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37F2828"/>
    <w:multiLevelType w:val="hybridMultilevel"/>
    <w:tmpl w:val="93709D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8948E3"/>
    <w:multiLevelType w:val="hybridMultilevel"/>
    <w:tmpl w:val="47ECB6BE"/>
    <w:lvl w:ilvl="0" w:tplc="65C0E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1559A4"/>
    <w:multiLevelType w:val="hybridMultilevel"/>
    <w:tmpl w:val="628E6C98"/>
    <w:lvl w:ilvl="0" w:tplc="65C0E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F2586B"/>
    <w:multiLevelType w:val="hybridMultilevel"/>
    <w:tmpl w:val="0A802F7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185DED"/>
    <w:multiLevelType w:val="hybridMultilevel"/>
    <w:tmpl w:val="42D20650"/>
    <w:lvl w:ilvl="0" w:tplc="B704C2A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CC152D"/>
    <w:multiLevelType w:val="hybridMultilevel"/>
    <w:tmpl w:val="1D442EFE"/>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566644"/>
    <w:multiLevelType w:val="hybridMultilevel"/>
    <w:tmpl w:val="EB12CA7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94143A"/>
    <w:multiLevelType w:val="hybridMultilevel"/>
    <w:tmpl w:val="70060636"/>
    <w:lvl w:ilvl="0" w:tplc="65C0E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3C681E"/>
    <w:multiLevelType w:val="hybridMultilevel"/>
    <w:tmpl w:val="E96EC41A"/>
    <w:lvl w:ilvl="0" w:tplc="F61E8C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A86614"/>
    <w:multiLevelType w:val="hybridMultilevel"/>
    <w:tmpl w:val="93467B92"/>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946E3"/>
    <w:multiLevelType w:val="hybridMultilevel"/>
    <w:tmpl w:val="5986E6CE"/>
    <w:lvl w:ilvl="0" w:tplc="0706C134">
      <w:start w:val="1"/>
      <w:numFmt w:val="bullet"/>
      <w:lvlText w:val=""/>
      <w:lvlJc w:val="left"/>
      <w:pPr>
        <w:ind w:left="1080" w:hanging="360"/>
      </w:pPr>
      <w:rPr>
        <w:rFonts w:ascii="Wingdings" w:hAnsi="Wingdings"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B7C4AF8"/>
    <w:multiLevelType w:val="hybridMultilevel"/>
    <w:tmpl w:val="7144CCF4"/>
    <w:lvl w:ilvl="0" w:tplc="01660822">
      <w:start w:val="2"/>
      <w:numFmt w:val="lowerLetter"/>
      <w:lvlText w:val="%1)"/>
      <w:lvlJc w:val="left"/>
      <w:pPr>
        <w:ind w:left="400" w:hanging="360"/>
      </w:pPr>
      <w:rPr>
        <w:rFonts w:hint="default"/>
        <w:b w:val="0"/>
        <w:i w:val="0"/>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8">
    <w:nsid w:val="3C5A7C6D"/>
    <w:multiLevelType w:val="hybridMultilevel"/>
    <w:tmpl w:val="85EE7686"/>
    <w:lvl w:ilvl="0" w:tplc="EE642DC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7573BB"/>
    <w:multiLevelType w:val="hybridMultilevel"/>
    <w:tmpl w:val="3432B852"/>
    <w:lvl w:ilvl="0" w:tplc="C548CDCA">
      <w:start w:val="1"/>
      <w:numFmt w:val="decimal"/>
      <w:lvlText w:val="%1."/>
      <w:lvlJc w:val="left"/>
      <w:pPr>
        <w:ind w:left="484" w:hanging="360"/>
      </w:pPr>
      <w:rPr>
        <w:rFonts w:hint="default"/>
      </w:rPr>
    </w:lvl>
    <w:lvl w:ilvl="1" w:tplc="04090019" w:tentative="1">
      <w:start w:val="1"/>
      <w:numFmt w:val="lowerLetter"/>
      <w:lvlText w:val="%2."/>
      <w:lvlJc w:val="left"/>
      <w:pPr>
        <w:ind w:left="1204" w:hanging="360"/>
      </w:pPr>
    </w:lvl>
    <w:lvl w:ilvl="2" w:tplc="0409001B" w:tentative="1">
      <w:start w:val="1"/>
      <w:numFmt w:val="lowerRoman"/>
      <w:lvlText w:val="%3."/>
      <w:lvlJc w:val="right"/>
      <w:pPr>
        <w:ind w:left="1924" w:hanging="180"/>
      </w:pPr>
    </w:lvl>
    <w:lvl w:ilvl="3" w:tplc="0409000F" w:tentative="1">
      <w:start w:val="1"/>
      <w:numFmt w:val="decimal"/>
      <w:lvlText w:val="%4."/>
      <w:lvlJc w:val="left"/>
      <w:pPr>
        <w:ind w:left="2644" w:hanging="360"/>
      </w:pPr>
    </w:lvl>
    <w:lvl w:ilvl="4" w:tplc="04090019" w:tentative="1">
      <w:start w:val="1"/>
      <w:numFmt w:val="lowerLetter"/>
      <w:lvlText w:val="%5."/>
      <w:lvlJc w:val="left"/>
      <w:pPr>
        <w:ind w:left="3364" w:hanging="360"/>
      </w:pPr>
    </w:lvl>
    <w:lvl w:ilvl="5" w:tplc="0409001B" w:tentative="1">
      <w:start w:val="1"/>
      <w:numFmt w:val="lowerRoman"/>
      <w:lvlText w:val="%6."/>
      <w:lvlJc w:val="right"/>
      <w:pPr>
        <w:ind w:left="4084" w:hanging="180"/>
      </w:pPr>
    </w:lvl>
    <w:lvl w:ilvl="6" w:tplc="0409000F" w:tentative="1">
      <w:start w:val="1"/>
      <w:numFmt w:val="decimal"/>
      <w:lvlText w:val="%7."/>
      <w:lvlJc w:val="left"/>
      <w:pPr>
        <w:ind w:left="4804" w:hanging="360"/>
      </w:pPr>
    </w:lvl>
    <w:lvl w:ilvl="7" w:tplc="04090019" w:tentative="1">
      <w:start w:val="1"/>
      <w:numFmt w:val="lowerLetter"/>
      <w:lvlText w:val="%8."/>
      <w:lvlJc w:val="left"/>
      <w:pPr>
        <w:ind w:left="5524" w:hanging="360"/>
      </w:pPr>
    </w:lvl>
    <w:lvl w:ilvl="8" w:tplc="0409001B" w:tentative="1">
      <w:start w:val="1"/>
      <w:numFmt w:val="lowerRoman"/>
      <w:lvlText w:val="%9."/>
      <w:lvlJc w:val="right"/>
      <w:pPr>
        <w:ind w:left="6244" w:hanging="180"/>
      </w:pPr>
    </w:lvl>
  </w:abstractNum>
  <w:abstractNum w:abstractNumId="20">
    <w:nsid w:val="48582336"/>
    <w:multiLevelType w:val="hybridMultilevel"/>
    <w:tmpl w:val="33FE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D56A46"/>
    <w:multiLevelType w:val="hybridMultilevel"/>
    <w:tmpl w:val="17AEF3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4C55B7"/>
    <w:multiLevelType w:val="hybridMultilevel"/>
    <w:tmpl w:val="F0D01464"/>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D230B07"/>
    <w:multiLevelType w:val="hybridMultilevel"/>
    <w:tmpl w:val="4FC49DE2"/>
    <w:lvl w:ilvl="0" w:tplc="FC2A86C2">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765CDB"/>
    <w:multiLevelType w:val="hybridMultilevel"/>
    <w:tmpl w:val="610A3C18"/>
    <w:lvl w:ilvl="0" w:tplc="CCB82464">
      <w:start w:val="2"/>
      <w:numFmt w:val="lowerLetter"/>
      <w:lvlText w:val="%1)"/>
      <w:lvlJc w:val="left"/>
      <w:pPr>
        <w:ind w:left="400" w:hanging="360"/>
      </w:pPr>
      <w:rPr>
        <w:rFonts w:hint="default"/>
        <w:b w:val="0"/>
        <w:i w:val="0"/>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25">
    <w:nsid w:val="4DA46012"/>
    <w:multiLevelType w:val="hybridMultilevel"/>
    <w:tmpl w:val="C67ABC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0332E9"/>
    <w:multiLevelType w:val="hybridMultilevel"/>
    <w:tmpl w:val="72360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13409D"/>
    <w:multiLevelType w:val="hybridMultilevel"/>
    <w:tmpl w:val="B22859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nsid w:val="6862506F"/>
    <w:multiLevelType w:val="hybridMultilevel"/>
    <w:tmpl w:val="D39213E2"/>
    <w:lvl w:ilvl="0" w:tplc="65C0E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A806B8D"/>
    <w:multiLevelType w:val="hybridMultilevel"/>
    <w:tmpl w:val="54BC2CFE"/>
    <w:lvl w:ilvl="0" w:tplc="2E2006DA">
      <w:start w:val="2"/>
      <w:numFmt w:val="lowerLetter"/>
      <w:lvlText w:val="%1)"/>
      <w:lvlJc w:val="left"/>
      <w:pPr>
        <w:ind w:left="400" w:hanging="360"/>
      </w:pPr>
      <w:rPr>
        <w:rFonts w:hint="default"/>
        <w:b w:val="0"/>
        <w:i w:val="0"/>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32">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7D21AF"/>
    <w:multiLevelType w:val="hybridMultilevel"/>
    <w:tmpl w:val="8F4277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89447D"/>
    <w:multiLevelType w:val="hybridMultilevel"/>
    <w:tmpl w:val="BF024E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1"/>
  </w:num>
  <w:num w:numId="4">
    <w:abstractNumId w:val="25"/>
  </w:num>
  <w:num w:numId="5">
    <w:abstractNumId w:val="34"/>
  </w:num>
  <w:num w:numId="6">
    <w:abstractNumId w:val="19"/>
  </w:num>
  <w:num w:numId="7">
    <w:abstractNumId w:val="6"/>
  </w:num>
  <w:num w:numId="8">
    <w:abstractNumId w:val="33"/>
  </w:num>
  <w:num w:numId="9">
    <w:abstractNumId w:val="7"/>
  </w:num>
  <w:num w:numId="10">
    <w:abstractNumId w:val="8"/>
  </w:num>
  <w:num w:numId="11">
    <w:abstractNumId w:val="13"/>
  </w:num>
  <w:num w:numId="12">
    <w:abstractNumId w:val="26"/>
  </w:num>
  <w:num w:numId="13">
    <w:abstractNumId w:val="22"/>
  </w:num>
  <w:num w:numId="14">
    <w:abstractNumId w:val="9"/>
  </w:num>
  <w:num w:numId="15">
    <w:abstractNumId w:val="3"/>
  </w:num>
  <w:num w:numId="16">
    <w:abstractNumId w:val="15"/>
  </w:num>
  <w:num w:numId="17">
    <w:abstractNumId w:val="17"/>
  </w:num>
  <w:num w:numId="18">
    <w:abstractNumId w:val="31"/>
  </w:num>
  <w:num w:numId="19">
    <w:abstractNumId w:val="24"/>
  </w:num>
  <w:num w:numId="20">
    <w:abstractNumId w:val="20"/>
  </w:num>
  <w:num w:numId="21">
    <w:abstractNumId w:val="30"/>
  </w:num>
  <w:num w:numId="22">
    <w:abstractNumId w:val="27"/>
  </w:num>
  <w:num w:numId="23">
    <w:abstractNumId w:val="1"/>
  </w:num>
  <w:num w:numId="24">
    <w:abstractNumId w:val="12"/>
  </w:num>
  <w:num w:numId="25">
    <w:abstractNumId w:val="4"/>
  </w:num>
  <w:num w:numId="26">
    <w:abstractNumId w:val="0"/>
  </w:num>
  <w:num w:numId="27">
    <w:abstractNumId w:val="5"/>
  </w:num>
  <w:num w:numId="28">
    <w:abstractNumId w:val="16"/>
  </w:num>
  <w:num w:numId="29">
    <w:abstractNumId w:val="32"/>
  </w:num>
  <w:num w:numId="30">
    <w:abstractNumId w:val="18"/>
  </w:num>
  <w:num w:numId="31">
    <w:abstractNumId w:val="23"/>
  </w:num>
  <w:num w:numId="32">
    <w:abstractNumId w:val="10"/>
  </w:num>
  <w:num w:numId="33">
    <w:abstractNumId w:val="11"/>
  </w:num>
  <w:num w:numId="34">
    <w:abstractNumId w:val="2"/>
  </w:num>
  <w:num w:numId="35">
    <w:abstractNumId w:val="28"/>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men APopei">
    <w15:presenceInfo w15:providerId="None" w15:userId="Carmen APope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954"/>
    <w:rsid w:val="000020E1"/>
    <w:rsid w:val="00011D49"/>
    <w:rsid w:val="0001255E"/>
    <w:rsid w:val="000132AB"/>
    <w:rsid w:val="00014827"/>
    <w:rsid w:val="0001569E"/>
    <w:rsid w:val="00020B64"/>
    <w:rsid w:val="00021847"/>
    <w:rsid w:val="00022728"/>
    <w:rsid w:val="000247D9"/>
    <w:rsid w:val="000276A3"/>
    <w:rsid w:val="000308E8"/>
    <w:rsid w:val="00030CC6"/>
    <w:rsid w:val="000316A1"/>
    <w:rsid w:val="00032912"/>
    <w:rsid w:val="00036149"/>
    <w:rsid w:val="000414DA"/>
    <w:rsid w:val="00041AA5"/>
    <w:rsid w:val="00041F55"/>
    <w:rsid w:val="0004599A"/>
    <w:rsid w:val="000474E0"/>
    <w:rsid w:val="00054832"/>
    <w:rsid w:val="000602F8"/>
    <w:rsid w:val="0006031D"/>
    <w:rsid w:val="00060966"/>
    <w:rsid w:val="000611DA"/>
    <w:rsid w:val="00063B01"/>
    <w:rsid w:val="00065A8A"/>
    <w:rsid w:val="00066915"/>
    <w:rsid w:val="0007472E"/>
    <w:rsid w:val="0007502A"/>
    <w:rsid w:val="000766D3"/>
    <w:rsid w:val="0008127E"/>
    <w:rsid w:val="00084FE4"/>
    <w:rsid w:val="00086DD5"/>
    <w:rsid w:val="000876BF"/>
    <w:rsid w:val="0009034E"/>
    <w:rsid w:val="00090999"/>
    <w:rsid w:val="00090BCE"/>
    <w:rsid w:val="00090DFA"/>
    <w:rsid w:val="00095225"/>
    <w:rsid w:val="0009573A"/>
    <w:rsid w:val="000A0C5C"/>
    <w:rsid w:val="000A16C6"/>
    <w:rsid w:val="000A5874"/>
    <w:rsid w:val="000A7AFA"/>
    <w:rsid w:val="000B0212"/>
    <w:rsid w:val="000B13E7"/>
    <w:rsid w:val="000B2914"/>
    <w:rsid w:val="000B4FD0"/>
    <w:rsid w:val="000B5000"/>
    <w:rsid w:val="000B5772"/>
    <w:rsid w:val="000B5AE9"/>
    <w:rsid w:val="000B63EA"/>
    <w:rsid w:val="000C3BD4"/>
    <w:rsid w:val="000C6466"/>
    <w:rsid w:val="000D4E74"/>
    <w:rsid w:val="000D5095"/>
    <w:rsid w:val="000F1907"/>
    <w:rsid w:val="000F51F7"/>
    <w:rsid w:val="000F5603"/>
    <w:rsid w:val="000F655D"/>
    <w:rsid w:val="00100864"/>
    <w:rsid w:val="00101DE4"/>
    <w:rsid w:val="00102CCF"/>
    <w:rsid w:val="001054C2"/>
    <w:rsid w:val="00105B38"/>
    <w:rsid w:val="00106CD9"/>
    <w:rsid w:val="00110C5A"/>
    <w:rsid w:val="00115FE4"/>
    <w:rsid w:val="00116C42"/>
    <w:rsid w:val="00117099"/>
    <w:rsid w:val="00117151"/>
    <w:rsid w:val="0012163E"/>
    <w:rsid w:val="00122021"/>
    <w:rsid w:val="00126AAC"/>
    <w:rsid w:val="00127C3D"/>
    <w:rsid w:val="001303FC"/>
    <w:rsid w:val="001309AE"/>
    <w:rsid w:val="00132718"/>
    <w:rsid w:val="00132D80"/>
    <w:rsid w:val="001339DC"/>
    <w:rsid w:val="00135F2C"/>
    <w:rsid w:val="00136954"/>
    <w:rsid w:val="00136966"/>
    <w:rsid w:val="00136DF3"/>
    <w:rsid w:val="001408F0"/>
    <w:rsid w:val="00145EE8"/>
    <w:rsid w:val="00146F0A"/>
    <w:rsid w:val="0015043C"/>
    <w:rsid w:val="00151960"/>
    <w:rsid w:val="001578FC"/>
    <w:rsid w:val="00161A7C"/>
    <w:rsid w:val="00165D8D"/>
    <w:rsid w:val="0016664F"/>
    <w:rsid w:val="00174FA5"/>
    <w:rsid w:val="00175E5A"/>
    <w:rsid w:val="0017673F"/>
    <w:rsid w:val="00181E35"/>
    <w:rsid w:val="00186DC7"/>
    <w:rsid w:val="00187AB7"/>
    <w:rsid w:val="00190C2D"/>
    <w:rsid w:val="00193A14"/>
    <w:rsid w:val="00195355"/>
    <w:rsid w:val="001960F6"/>
    <w:rsid w:val="00197B29"/>
    <w:rsid w:val="001A08EB"/>
    <w:rsid w:val="001A1255"/>
    <w:rsid w:val="001A20D1"/>
    <w:rsid w:val="001A2192"/>
    <w:rsid w:val="001A2331"/>
    <w:rsid w:val="001A5D60"/>
    <w:rsid w:val="001B5AB1"/>
    <w:rsid w:val="001B683B"/>
    <w:rsid w:val="001B74FB"/>
    <w:rsid w:val="001C12CC"/>
    <w:rsid w:val="001C20A9"/>
    <w:rsid w:val="001C332B"/>
    <w:rsid w:val="001C5193"/>
    <w:rsid w:val="001D3068"/>
    <w:rsid w:val="001D6EB7"/>
    <w:rsid w:val="001E1117"/>
    <w:rsid w:val="001E33B4"/>
    <w:rsid w:val="001E54E9"/>
    <w:rsid w:val="001E5C16"/>
    <w:rsid w:val="001F021E"/>
    <w:rsid w:val="001F1000"/>
    <w:rsid w:val="001F2420"/>
    <w:rsid w:val="001F26CF"/>
    <w:rsid w:val="002003E9"/>
    <w:rsid w:val="00200D4E"/>
    <w:rsid w:val="00202CA0"/>
    <w:rsid w:val="00203490"/>
    <w:rsid w:val="00205552"/>
    <w:rsid w:val="002062DA"/>
    <w:rsid w:val="002101E9"/>
    <w:rsid w:val="0021080B"/>
    <w:rsid w:val="002109A1"/>
    <w:rsid w:val="002123E5"/>
    <w:rsid w:val="00213078"/>
    <w:rsid w:val="00213C2F"/>
    <w:rsid w:val="00214180"/>
    <w:rsid w:val="00216F0C"/>
    <w:rsid w:val="00217488"/>
    <w:rsid w:val="00223A6F"/>
    <w:rsid w:val="00226FED"/>
    <w:rsid w:val="00230579"/>
    <w:rsid w:val="002324F4"/>
    <w:rsid w:val="00232790"/>
    <w:rsid w:val="00233409"/>
    <w:rsid w:val="00235946"/>
    <w:rsid w:val="00236311"/>
    <w:rsid w:val="0024017A"/>
    <w:rsid w:val="00241238"/>
    <w:rsid w:val="002432E2"/>
    <w:rsid w:val="00243C08"/>
    <w:rsid w:val="00247E4C"/>
    <w:rsid w:val="00251026"/>
    <w:rsid w:val="0025147D"/>
    <w:rsid w:val="002522AD"/>
    <w:rsid w:val="00252AFD"/>
    <w:rsid w:val="00254754"/>
    <w:rsid w:val="00260A3F"/>
    <w:rsid w:val="00263F05"/>
    <w:rsid w:val="00264B53"/>
    <w:rsid w:val="00266FF8"/>
    <w:rsid w:val="002701ED"/>
    <w:rsid w:val="0027120E"/>
    <w:rsid w:val="0027159A"/>
    <w:rsid w:val="00274E1B"/>
    <w:rsid w:val="00277FF5"/>
    <w:rsid w:val="00285055"/>
    <w:rsid w:val="0028630B"/>
    <w:rsid w:val="002872DE"/>
    <w:rsid w:val="00290AF9"/>
    <w:rsid w:val="00292322"/>
    <w:rsid w:val="002A2541"/>
    <w:rsid w:val="002B476B"/>
    <w:rsid w:val="002B6C29"/>
    <w:rsid w:val="002B743E"/>
    <w:rsid w:val="002C0725"/>
    <w:rsid w:val="002C1514"/>
    <w:rsid w:val="002C6AEB"/>
    <w:rsid w:val="002C6FD1"/>
    <w:rsid w:val="002C7F7D"/>
    <w:rsid w:val="002D14D1"/>
    <w:rsid w:val="002D1BAC"/>
    <w:rsid w:val="002D2D8D"/>
    <w:rsid w:val="002D37D4"/>
    <w:rsid w:val="002D66F3"/>
    <w:rsid w:val="002D77DF"/>
    <w:rsid w:val="002E36CF"/>
    <w:rsid w:val="002F098B"/>
    <w:rsid w:val="002F13CC"/>
    <w:rsid w:val="00306BF4"/>
    <w:rsid w:val="0030719A"/>
    <w:rsid w:val="00312507"/>
    <w:rsid w:val="00313205"/>
    <w:rsid w:val="003137D8"/>
    <w:rsid w:val="00315214"/>
    <w:rsid w:val="00324984"/>
    <w:rsid w:val="003255B0"/>
    <w:rsid w:val="00325A04"/>
    <w:rsid w:val="00325C7B"/>
    <w:rsid w:val="0032697A"/>
    <w:rsid w:val="00334662"/>
    <w:rsid w:val="00335236"/>
    <w:rsid w:val="0033703C"/>
    <w:rsid w:val="0033712D"/>
    <w:rsid w:val="00341B6B"/>
    <w:rsid w:val="0034541A"/>
    <w:rsid w:val="00345CEA"/>
    <w:rsid w:val="003461FB"/>
    <w:rsid w:val="00346DA8"/>
    <w:rsid w:val="00352F60"/>
    <w:rsid w:val="00354CCC"/>
    <w:rsid w:val="00354E12"/>
    <w:rsid w:val="00355652"/>
    <w:rsid w:val="0036079A"/>
    <w:rsid w:val="00362780"/>
    <w:rsid w:val="00362DE8"/>
    <w:rsid w:val="003656C5"/>
    <w:rsid w:val="0037041C"/>
    <w:rsid w:val="003708F6"/>
    <w:rsid w:val="0037100F"/>
    <w:rsid w:val="00372E72"/>
    <w:rsid w:val="00374235"/>
    <w:rsid w:val="0038136A"/>
    <w:rsid w:val="00383629"/>
    <w:rsid w:val="0038447A"/>
    <w:rsid w:val="00384593"/>
    <w:rsid w:val="00385318"/>
    <w:rsid w:val="00385FF0"/>
    <w:rsid w:val="00393B72"/>
    <w:rsid w:val="0039420D"/>
    <w:rsid w:val="0039441C"/>
    <w:rsid w:val="0039518D"/>
    <w:rsid w:val="003971E2"/>
    <w:rsid w:val="003A0CF1"/>
    <w:rsid w:val="003A1153"/>
    <w:rsid w:val="003A5634"/>
    <w:rsid w:val="003A6A84"/>
    <w:rsid w:val="003A6D8E"/>
    <w:rsid w:val="003B4601"/>
    <w:rsid w:val="003B7CB2"/>
    <w:rsid w:val="003C36B1"/>
    <w:rsid w:val="003C389E"/>
    <w:rsid w:val="003C591E"/>
    <w:rsid w:val="003D37F2"/>
    <w:rsid w:val="003D775C"/>
    <w:rsid w:val="003E30F2"/>
    <w:rsid w:val="003E4439"/>
    <w:rsid w:val="003F0DCF"/>
    <w:rsid w:val="003F2655"/>
    <w:rsid w:val="003F3012"/>
    <w:rsid w:val="003F48AD"/>
    <w:rsid w:val="003F61D0"/>
    <w:rsid w:val="003F64B6"/>
    <w:rsid w:val="003F6DBA"/>
    <w:rsid w:val="003F79F4"/>
    <w:rsid w:val="003F7B37"/>
    <w:rsid w:val="00403545"/>
    <w:rsid w:val="004055A7"/>
    <w:rsid w:val="00405608"/>
    <w:rsid w:val="00407FE0"/>
    <w:rsid w:val="004128A8"/>
    <w:rsid w:val="00414B09"/>
    <w:rsid w:val="00415225"/>
    <w:rsid w:val="004162D1"/>
    <w:rsid w:val="0042475D"/>
    <w:rsid w:val="00425673"/>
    <w:rsid w:val="0043245E"/>
    <w:rsid w:val="00432DC5"/>
    <w:rsid w:val="0043524F"/>
    <w:rsid w:val="0043585E"/>
    <w:rsid w:val="00437D27"/>
    <w:rsid w:val="00443C38"/>
    <w:rsid w:val="004441B5"/>
    <w:rsid w:val="00446315"/>
    <w:rsid w:val="004472AD"/>
    <w:rsid w:val="00447E2D"/>
    <w:rsid w:val="004521C4"/>
    <w:rsid w:val="00452FD8"/>
    <w:rsid w:val="00455FF3"/>
    <w:rsid w:val="00457B8F"/>
    <w:rsid w:val="00457CC5"/>
    <w:rsid w:val="00460F9C"/>
    <w:rsid w:val="00462F2E"/>
    <w:rsid w:val="00462FCD"/>
    <w:rsid w:val="0047055E"/>
    <w:rsid w:val="00472EC4"/>
    <w:rsid w:val="00476D6D"/>
    <w:rsid w:val="00477F86"/>
    <w:rsid w:val="00482DA0"/>
    <w:rsid w:val="00483B0C"/>
    <w:rsid w:val="00485E7B"/>
    <w:rsid w:val="00487033"/>
    <w:rsid w:val="0049048B"/>
    <w:rsid w:val="004907AB"/>
    <w:rsid w:val="004955A4"/>
    <w:rsid w:val="00497858"/>
    <w:rsid w:val="00497F86"/>
    <w:rsid w:val="004A041D"/>
    <w:rsid w:val="004A3091"/>
    <w:rsid w:val="004A664B"/>
    <w:rsid w:val="004B00C0"/>
    <w:rsid w:val="004B04CB"/>
    <w:rsid w:val="004B50CA"/>
    <w:rsid w:val="004B706D"/>
    <w:rsid w:val="004C2A47"/>
    <w:rsid w:val="004C35AE"/>
    <w:rsid w:val="004D0983"/>
    <w:rsid w:val="004D127F"/>
    <w:rsid w:val="004D21C7"/>
    <w:rsid w:val="004D3EFB"/>
    <w:rsid w:val="004D51E3"/>
    <w:rsid w:val="004D69DC"/>
    <w:rsid w:val="004D7CD3"/>
    <w:rsid w:val="004E1647"/>
    <w:rsid w:val="004F137B"/>
    <w:rsid w:val="005005FF"/>
    <w:rsid w:val="00501866"/>
    <w:rsid w:val="00503282"/>
    <w:rsid w:val="005072BC"/>
    <w:rsid w:val="005113AF"/>
    <w:rsid w:val="005144F6"/>
    <w:rsid w:val="005204F8"/>
    <w:rsid w:val="00523E31"/>
    <w:rsid w:val="005254B5"/>
    <w:rsid w:val="00527F88"/>
    <w:rsid w:val="00532EDE"/>
    <w:rsid w:val="00534B38"/>
    <w:rsid w:val="00543701"/>
    <w:rsid w:val="00543ADF"/>
    <w:rsid w:val="00544A9E"/>
    <w:rsid w:val="0054580C"/>
    <w:rsid w:val="00550AF7"/>
    <w:rsid w:val="00550DDA"/>
    <w:rsid w:val="0055526D"/>
    <w:rsid w:val="005621B9"/>
    <w:rsid w:val="005659E4"/>
    <w:rsid w:val="0056786D"/>
    <w:rsid w:val="0057250B"/>
    <w:rsid w:val="0058071C"/>
    <w:rsid w:val="00581B18"/>
    <w:rsid w:val="0058442A"/>
    <w:rsid w:val="0058623F"/>
    <w:rsid w:val="005922E9"/>
    <w:rsid w:val="0059282E"/>
    <w:rsid w:val="00592E3F"/>
    <w:rsid w:val="00595A2D"/>
    <w:rsid w:val="00597815"/>
    <w:rsid w:val="005A28F2"/>
    <w:rsid w:val="005A3296"/>
    <w:rsid w:val="005B2669"/>
    <w:rsid w:val="005C1E0D"/>
    <w:rsid w:val="005C51A3"/>
    <w:rsid w:val="005C6868"/>
    <w:rsid w:val="005C7507"/>
    <w:rsid w:val="005D0A4A"/>
    <w:rsid w:val="005D1B25"/>
    <w:rsid w:val="005D47E1"/>
    <w:rsid w:val="005E11D4"/>
    <w:rsid w:val="005E1694"/>
    <w:rsid w:val="005E2FE7"/>
    <w:rsid w:val="005E4B83"/>
    <w:rsid w:val="005E5043"/>
    <w:rsid w:val="005E6950"/>
    <w:rsid w:val="005F725A"/>
    <w:rsid w:val="00602F1A"/>
    <w:rsid w:val="00604457"/>
    <w:rsid w:val="00605D75"/>
    <w:rsid w:val="00607004"/>
    <w:rsid w:val="00610147"/>
    <w:rsid w:val="006117B4"/>
    <w:rsid w:val="0061311B"/>
    <w:rsid w:val="006155C3"/>
    <w:rsid w:val="00620658"/>
    <w:rsid w:val="0062207E"/>
    <w:rsid w:val="00624F7E"/>
    <w:rsid w:val="00625334"/>
    <w:rsid w:val="00625EE8"/>
    <w:rsid w:val="00632841"/>
    <w:rsid w:val="006331A1"/>
    <w:rsid w:val="00642201"/>
    <w:rsid w:val="0064222F"/>
    <w:rsid w:val="0064272F"/>
    <w:rsid w:val="0064674E"/>
    <w:rsid w:val="00652265"/>
    <w:rsid w:val="006522D5"/>
    <w:rsid w:val="00654156"/>
    <w:rsid w:val="006563E9"/>
    <w:rsid w:val="006566CE"/>
    <w:rsid w:val="0065730C"/>
    <w:rsid w:val="00657692"/>
    <w:rsid w:val="0065798B"/>
    <w:rsid w:val="00661960"/>
    <w:rsid w:val="006624EC"/>
    <w:rsid w:val="00662512"/>
    <w:rsid w:val="00663CDD"/>
    <w:rsid w:val="00664833"/>
    <w:rsid w:val="006672DE"/>
    <w:rsid w:val="006711A1"/>
    <w:rsid w:val="00671742"/>
    <w:rsid w:val="00671BE4"/>
    <w:rsid w:val="00672620"/>
    <w:rsid w:val="006726CD"/>
    <w:rsid w:val="00673691"/>
    <w:rsid w:val="0067559A"/>
    <w:rsid w:val="00686D9D"/>
    <w:rsid w:val="00692A08"/>
    <w:rsid w:val="006941F1"/>
    <w:rsid w:val="00696BFA"/>
    <w:rsid w:val="00697365"/>
    <w:rsid w:val="00697829"/>
    <w:rsid w:val="00697973"/>
    <w:rsid w:val="00697E8A"/>
    <w:rsid w:val="006A1536"/>
    <w:rsid w:val="006A63FA"/>
    <w:rsid w:val="006A7253"/>
    <w:rsid w:val="006A7306"/>
    <w:rsid w:val="006B07D9"/>
    <w:rsid w:val="006B2A54"/>
    <w:rsid w:val="006B4869"/>
    <w:rsid w:val="006C4169"/>
    <w:rsid w:val="006C49AF"/>
    <w:rsid w:val="006D31E1"/>
    <w:rsid w:val="006D50C3"/>
    <w:rsid w:val="006D5DD7"/>
    <w:rsid w:val="006D6FAF"/>
    <w:rsid w:val="006E00FA"/>
    <w:rsid w:val="006E1123"/>
    <w:rsid w:val="006E2353"/>
    <w:rsid w:val="006F0A00"/>
    <w:rsid w:val="006F1171"/>
    <w:rsid w:val="006F60BA"/>
    <w:rsid w:val="006F6460"/>
    <w:rsid w:val="006F7CE3"/>
    <w:rsid w:val="0070090D"/>
    <w:rsid w:val="00702F10"/>
    <w:rsid w:val="00703635"/>
    <w:rsid w:val="00706BAD"/>
    <w:rsid w:val="0070719A"/>
    <w:rsid w:val="00714096"/>
    <w:rsid w:val="0071590F"/>
    <w:rsid w:val="007166D5"/>
    <w:rsid w:val="007173F6"/>
    <w:rsid w:val="00717586"/>
    <w:rsid w:val="007178A9"/>
    <w:rsid w:val="00717F1F"/>
    <w:rsid w:val="0072328F"/>
    <w:rsid w:val="00724746"/>
    <w:rsid w:val="00730822"/>
    <w:rsid w:val="00732BFF"/>
    <w:rsid w:val="007436DF"/>
    <w:rsid w:val="0074401D"/>
    <w:rsid w:val="007442B0"/>
    <w:rsid w:val="007465F6"/>
    <w:rsid w:val="0075304D"/>
    <w:rsid w:val="00753CF1"/>
    <w:rsid w:val="007567FB"/>
    <w:rsid w:val="0075786D"/>
    <w:rsid w:val="007606E4"/>
    <w:rsid w:val="00762536"/>
    <w:rsid w:val="007631C7"/>
    <w:rsid w:val="00764615"/>
    <w:rsid w:val="00771709"/>
    <w:rsid w:val="00772DD7"/>
    <w:rsid w:val="0077434C"/>
    <w:rsid w:val="0077525A"/>
    <w:rsid w:val="00775819"/>
    <w:rsid w:val="007831F0"/>
    <w:rsid w:val="0078502C"/>
    <w:rsid w:val="00786B71"/>
    <w:rsid w:val="00794DD1"/>
    <w:rsid w:val="00796B0D"/>
    <w:rsid w:val="007974AF"/>
    <w:rsid w:val="007A3B9A"/>
    <w:rsid w:val="007A606C"/>
    <w:rsid w:val="007A7092"/>
    <w:rsid w:val="007A7C8B"/>
    <w:rsid w:val="007B048A"/>
    <w:rsid w:val="007B0FA9"/>
    <w:rsid w:val="007B5AE3"/>
    <w:rsid w:val="007C3AAD"/>
    <w:rsid w:val="007C44A1"/>
    <w:rsid w:val="007C4A11"/>
    <w:rsid w:val="007D0143"/>
    <w:rsid w:val="007D0956"/>
    <w:rsid w:val="007D466B"/>
    <w:rsid w:val="007D63BB"/>
    <w:rsid w:val="007D7561"/>
    <w:rsid w:val="007D76ED"/>
    <w:rsid w:val="007E0715"/>
    <w:rsid w:val="007E08FA"/>
    <w:rsid w:val="007E2B9F"/>
    <w:rsid w:val="007E3E25"/>
    <w:rsid w:val="007E54AE"/>
    <w:rsid w:val="007E6220"/>
    <w:rsid w:val="007E709F"/>
    <w:rsid w:val="007F31B3"/>
    <w:rsid w:val="007F3986"/>
    <w:rsid w:val="007F61B0"/>
    <w:rsid w:val="00800466"/>
    <w:rsid w:val="00801EA1"/>
    <w:rsid w:val="00802135"/>
    <w:rsid w:val="00803A22"/>
    <w:rsid w:val="00806D70"/>
    <w:rsid w:val="00807D2F"/>
    <w:rsid w:val="008131A3"/>
    <w:rsid w:val="00815374"/>
    <w:rsid w:val="00823679"/>
    <w:rsid w:val="00825316"/>
    <w:rsid w:val="00825F87"/>
    <w:rsid w:val="008278A1"/>
    <w:rsid w:val="0083309E"/>
    <w:rsid w:val="00840393"/>
    <w:rsid w:val="008435CB"/>
    <w:rsid w:val="0084668C"/>
    <w:rsid w:val="008477D7"/>
    <w:rsid w:val="00851373"/>
    <w:rsid w:val="008534AD"/>
    <w:rsid w:val="00854F74"/>
    <w:rsid w:val="00855027"/>
    <w:rsid w:val="008551F1"/>
    <w:rsid w:val="008565CD"/>
    <w:rsid w:val="00866BB4"/>
    <w:rsid w:val="00866C32"/>
    <w:rsid w:val="00870C35"/>
    <w:rsid w:val="00871929"/>
    <w:rsid w:val="00873ACA"/>
    <w:rsid w:val="008755EC"/>
    <w:rsid w:val="008757FF"/>
    <w:rsid w:val="00876ABF"/>
    <w:rsid w:val="00880EF0"/>
    <w:rsid w:val="00884372"/>
    <w:rsid w:val="00886091"/>
    <w:rsid w:val="00890F9E"/>
    <w:rsid w:val="00894503"/>
    <w:rsid w:val="00895A40"/>
    <w:rsid w:val="00896501"/>
    <w:rsid w:val="008A024B"/>
    <w:rsid w:val="008A30BA"/>
    <w:rsid w:val="008A6DA4"/>
    <w:rsid w:val="008B5ED2"/>
    <w:rsid w:val="008C4214"/>
    <w:rsid w:val="008C4F42"/>
    <w:rsid w:val="008D1C20"/>
    <w:rsid w:val="008D3635"/>
    <w:rsid w:val="008D56CA"/>
    <w:rsid w:val="008D7D5B"/>
    <w:rsid w:val="008E0C29"/>
    <w:rsid w:val="008E1461"/>
    <w:rsid w:val="008E2E33"/>
    <w:rsid w:val="008F1BF3"/>
    <w:rsid w:val="008F2071"/>
    <w:rsid w:val="008F3050"/>
    <w:rsid w:val="008F440D"/>
    <w:rsid w:val="008F58B2"/>
    <w:rsid w:val="008F60D3"/>
    <w:rsid w:val="009002AD"/>
    <w:rsid w:val="009008D0"/>
    <w:rsid w:val="00904FB1"/>
    <w:rsid w:val="009126AF"/>
    <w:rsid w:val="009147F8"/>
    <w:rsid w:val="00915BF5"/>
    <w:rsid w:val="00922F71"/>
    <w:rsid w:val="00923818"/>
    <w:rsid w:val="00926920"/>
    <w:rsid w:val="00927BD6"/>
    <w:rsid w:val="00931C30"/>
    <w:rsid w:val="00931C37"/>
    <w:rsid w:val="00932031"/>
    <w:rsid w:val="00932C2D"/>
    <w:rsid w:val="00936994"/>
    <w:rsid w:val="00937E90"/>
    <w:rsid w:val="00945C9D"/>
    <w:rsid w:val="00946B5C"/>
    <w:rsid w:val="009505B9"/>
    <w:rsid w:val="009508E4"/>
    <w:rsid w:val="0095320C"/>
    <w:rsid w:val="00953FE1"/>
    <w:rsid w:val="00954469"/>
    <w:rsid w:val="0095565F"/>
    <w:rsid w:val="00960397"/>
    <w:rsid w:val="009667D3"/>
    <w:rsid w:val="00966BB3"/>
    <w:rsid w:val="009747CA"/>
    <w:rsid w:val="00975D78"/>
    <w:rsid w:val="009848DC"/>
    <w:rsid w:val="0098531E"/>
    <w:rsid w:val="009906E3"/>
    <w:rsid w:val="00991A03"/>
    <w:rsid w:val="0099409A"/>
    <w:rsid w:val="00997C3E"/>
    <w:rsid w:val="00997EFB"/>
    <w:rsid w:val="009A2587"/>
    <w:rsid w:val="009A36A0"/>
    <w:rsid w:val="009B68BD"/>
    <w:rsid w:val="009B71FA"/>
    <w:rsid w:val="009C5593"/>
    <w:rsid w:val="009D0F62"/>
    <w:rsid w:val="009D6B96"/>
    <w:rsid w:val="009E06BE"/>
    <w:rsid w:val="009E396E"/>
    <w:rsid w:val="009E4170"/>
    <w:rsid w:val="009E47C2"/>
    <w:rsid w:val="009E4D52"/>
    <w:rsid w:val="009E5989"/>
    <w:rsid w:val="009E77C7"/>
    <w:rsid w:val="009F05D9"/>
    <w:rsid w:val="00A05785"/>
    <w:rsid w:val="00A07684"/>
    <w:rsid w:val="00A12FAF"/>
    <w:rsid w:val="00A14B36"/>
    <w:rsid w:val="00A22102"/>
    <w:rsid w:val="00A24A1A"/>
    <w:rsid w:val="00A30C2F"/>
    <w:rsid w:val="00A3179C"/>
    <w:rsid w:val="00A3204A"/>
    <w:rsid w:val="00A359DB"/>
    <w:rsid w:val="00A370A1"/>
    <w:rsid w:val="00A404FE"/>
    <w:rsid w:val="00A432D3"/>
    <w:rsid w:val="00A4413D"/>
    <w:rsid w:val="00A50712"/>
    <w:rsid w:val="00A62D23"/>
    <w:rsid w:val="00A66C3B"/>
    <w:rsid w:val="00A67A0D"/>
    <w:rsid w:val="00A71CA5"/>
    <w:rsid w:val="00A73183"/>
    <w:rsid w:val="00A76C4B"/>
    <w:rsid w:val="00A77146"/>
    <w:rsid w:val="00A800AE"/>
    <w:rsid w:val="00A849F6"/>
    <w:rsid w:val="00A84FF4"/>
    <w:rsid w:val="00A92FC5"/>
    <w:rsid w:val="00A96A7B"/>
    <w:rsid w:val="00A978E5"/>
    <w:rsid w:val="00A97FC4"/>
    <w:rsid w:val="00AA0E47"/>
    <w:rsid w:val="00AA190F"/>
    <w:rsid w:val="00AA213B"/>
    <w:rsid w:val="00AB4E8D"/>
    <w:rsid w:val="00AB73C7"/>
    <w:rsid w:val="00AC027B"/>
    <w:rsid w:val="00AC0622"/>
    <w:rsid w:val="00AC147C"/>
    <w:rsid w:val="00AC1F8E"/>
    <w:rsid w:val="00AC2820"/>
    <w:rsid w:val="00AC2E65"/>
    <w:rsid w:val="00AC3147"/>
    <w:rsid w:val="00AC3224"/>
    <w:rsid w:val="00AC61EB"/>
    <w:rsid w:val="00AC656E"/>
    <w:rsid w:val="00AC6BE0"/>
    <w:rsid w:val="00AD15A1"/>
    <w:rsid w:val="00AD2735"/>
    <w:rsid w:val="00AD6B52"/>
    <w:rsid w:val="00AD6C80"/>
    <w:rsid w:val="00AE05D8"/>
    <w:rsid w:val="00AE1E40"/>
    <w:rsid w:val="00AE1F57"/>
    <w:rsid w:val="00AE6FF2"/>
    <w:rsid w:val="00AE7CCA"/>
    <w:rsid w:val="00AF061F"/>
    <w:rsid w:val="00AF392D"/>
    <w:rsid w:val="00AF410F"/>
    <w:rsid w:val="00AF6230"/>
    <w:rsid w:val="00AF6D2E"/>
    <w:rsid w:val="00AF7A96"/>
    <w:rsid w:val="00B0234D"/>
    <w:rsid w:val="00B0317B"/>
    <w:rsid w:val="00B03B65"/>
    <w:rsid w:val="00B042E3"/>
    <w:rsid w:val="00B04FE5"/>
    <w:rsid w:val="00B10131"/>
    <w:rsid w:val="00B119FD"/>
    <w:rsid w:val="00B13826"/>
    <w:rsid w:val="00B14BAE"/>
    <w:rsid w:val="00B22188"/>
    <w:rsid w:val="00B2725F"/>
    <w:rsid w:val="00B32BE4"/>
    <w:rsid w:val="00B3426B"/>
    <w:rsid w:val="00B348E8"/>
    <w:rsid w:val="00B35EDB"/>
    <w:rsid w:val="00B3776B"/>
    <w:rsid w:val="00B40174"/>
    <w:rsid w:val="00B41065"/>
    <w:rsid w:val="00B42512"/>
    <w:rsid w:val="00B43F61"/>
    <w:rsid w:val="00B440E5"/>
    <w:rsid w:val="00B4442D"/>
    <w:rsid w:val="00B4446A"/>
    <w:rsid w:val="00B4449A"/>
    <w:rsid w:val="00B522CB"/>
    <w:rsid w:val="00B53D91"/>
    <w:rsid w:val="00B55435"/>
    <w:rsid w:val="00B6062C"/>
    <w:rsid w:val="00B65EB3"/>
    <w:rsid w:val="00B81EC5"/>
    <w:rsid w:val="00B856DF"/>
    <w:rsid w:val="00B87315"/>
    <w:rsid w:val="00B90906"/>
    <w:rsid w:val="00B92FB2"/>
    <w:rsid w:val="00B956AC"/>
    <w:rsid w:val="00B96CBC"/>
    <w:rsid w:val="00B96F70"/>
    <w:rsid w:val="00B97244"/>
    <w:rsid w:val="00BA132A"/>
    <w:rsid w:val="00BB477A"/>
    <w:rsid w:val="00BB4FF1"/>
    <w:rsid w:val="00BC344B"/>
    <w:rsid w:val="00BC581A"/>
    <w:rsid w:val="00BC7F05"/>
    <w:rsid w:val="00BD29C4"/>
    <w:rsid w:val="00BD3E9D"/>
    <w:rsid w:val="00BD3FB9"/>
    <w:rsid w:val="00BD7B55"/>
    <w:rsid w:val="00BE1DE0"/>
    <w:rsid w:val="00BE2B4F"/>
    <w:rsid w:val="00BE4989"/>
    <w:rsid w:val="00BE626A"/>
    <w:rsid w:val="00BE735C"/>
    <w:rsid w:val="00BF523B"/>
    <w:rsid w:val="00C0061E"/>
    <w:rsid w:val="00C02AC8"/>
    <w:rsid w:val="00C03437"/>
    <w:rsid w:val="00C06568"/>
    <w:rsid w:val="00C0776E"/>
    <w:rsid w:val="00C134D3"/>
    <w:rsid w:val="00C13F05"/>
    <w:rsid w:val="00C16B72"/>
    <w:rsid w:val="00C21903"/>
    <w:rsid w:val="00C23678"/>
    <w:rsid w:val="00C23930"/>
    <w:rsid w:val="00C262A7"/>
    <w:rsid w:val="00C269A5"/>
    <w:rsid w:val="00C27BB6"/>
    <w:rsid w:val="00C31CAB"/>
    <w:rsid w:val="00C35FB3"/>
    <w:rsid w:val="00C36293"/>
    <w:rsid w:val="00C445A3"/>
    <w:rsid w:val="00C459C9"/>
    <w:rsid w:val="00C469A0"/>
    <w:rsid w:val="00C46C61"/>
    <w:rsid w:val="00C513EA"/>
    <w:rsid w:val="00C543BD"/>
    <w:rsid w:val="00C54F98"/>
    <w:rsid w:val="00C562FA"/>
    <w:rsid w:val="00C63F57"/>
    <w:rsid w:val="00C64385"/>
    <w:rsid w:val="00C646B2"/>
    <w:rsid w:val="00C66975"/>
    <w:rsid w:val="00C67C27"/>
    <w:rsid w:val="00C67C4C"/>
    <w:rsid w:val="00C7044D"/>
    <w:rsid w:val="00C70674"/>
    <w:rsid w:val="00C72EC7"/>
    <w:rsid w:val="00C74296"/>
    <w:rsid w:val="00C75A65"/>
    <w:rsid w:val="00C75D21"/>
    <w:rsid w:val="00C84DD5"/>
    <w:rsid w:val="00C87436"/>
    <w:rsid w:val="00C92486"/>
    <w:rsid w:val="00C93E71"/>
    <w:rsid w:val="00C9491C"/>
    <w:rsid w:val="00C94D9A"/>
    <w:rsid w:val="00CA00C1"/>
    <w:rsid w:val="00CA0ADD"/>
    <w:rsid w:val="00CA283F"/>
    <w:rsid w:val="00CA2CD2"/>
    <w:rsid w:val="00CA5A94"/>
    <w:rsid w:val="00CA7CD7"/>
    <w:rsid w:val="00CB1C6A"/>
    <w:rsid w:val="00CB24F8"/>
    <w:rsid w:val="00CB51AD"/>
    <w:rsid w:val="00CB592D"/>
    <w:rsid w:val="00CB59EF"/>
    <w:rsid w:val="00CB6855"/>
    <w:rsid w:val="00CC20A5"/>
    <w:rsid w:val="00CC678D"/>
    <w:rsid w:val="00CC6982"/>
    <w:rsid w:val="00CD0192"/>
    <w:rsid w:val="00CD0AA2"/>
    <w:rsid w:val="00CD66A3"/>
    <w:rsid w:val="00CE06D7"/>
    <w:rsid w:val="00CE13D5"/>
    <w:rsid w:val="00CE57BE"/>
    <w:rsid w:val="00CF2076"/>
    <w:rsid w:val="00CF244F"/>
    <w:rsid w:val="00CF3B25"/>
    <w:rsid w:val="00CF612E"/>
    <w:rsid w:val="00CF7BC8"/>
    <w:rsid w:val="00D048E5"/>
    <w:rsid w:val="00D06040"/>
    <w:rsid w:val="00D07024"/>
    <w:rsid w:val="00D1141E"/>
    <w:rsid w:val="00D15061"/>
    <w:rsid w:val="00D17ED1"/>
    <w:rsid w:val="00D24176"/>
    <w:rsid w:val="00D2447E"/>
    <w:rsid w:val="00D26D61"/>
    <w:rsid w:val="00D32B44"/>
    <w:rsid w:val="00D32C6C"/>
    <w:rsid w:val="00D33A00"/>
    <w:rsid w:val="00D342E2"/>
    <w:rsid w:val="00D34CAC"/>
    <w:rsid w:val="00D37E99"/>
    <w:rsid w:val="00D4293A"/>
    <w:rsid w:val="00D436D4"/>
    <w:rsid w:val="00D462A1"/>
    <w:rsid w:val="00D502BC"/>
    <w:rsid w:val="00D509C6"/>
    <w:rsid w:val="00D531AC"/>
    <w:rsid w:val="00D538D9"/>
    <w:rsid w:val="00D54A88"/>
    <w:rsid w:val="00D5539D"/>
    <w:rsid w:val="00D600CC"/>
    <w:rsid w:val="00D60666"/>
    <w:rsid w:val="00D6542E"/>
    <w:rsid w:val="00D67196"/>
    <w:rsid w:val="00D70907"/>
    <w:rsid w:val="00D710C3"/>
    <w:rsid w:val="00D73DED"/>
    <w:rsid w:val="00D762CB"/>
    <w:rsid w:val="00D86772"/>
    <w:rsid w:val="00D8718F"/>
    <w:rsid w:val="00D90CB2"/>
    <w:rsid w:val="00D93B63"/>
    <w:rsid w:val="00D94582"/>
    <w:rsid w:val="00D94DF6"/>
    <w:rsid w:val="00DA04AD"/>
    <w:rsid w:val="00DA32B3"/>
    <w:rsid w:val="00DA38DA"/>
    <w:rsid w:val="00DA43F9"/>
    <w:rsid w:val="00DA4616"/>
    <w:rsid w:val="00DB3C42"/>
    <w:rsid w:val="00DB7D7B"/>
    <w:rsid w:val="00DB7E54"/>
    <w:rsid w:val="00DB7ED1"/>
    <w:rsid w:val="00DC09FB"/>
    <w:rsid w:val="00DC5C96"/>
    <w:rsid w:val="00DC6E0E"/>
    <w:rsid w:val="00DC7063"/>
    <w:rsid w:val="00DD1877"/>
    <w:rsid w:val="00DD3DEF"/>
    <w:rsid w:val="00DE0C59"/>
    <w:rsid w:val="00DE1FB7"/>
    <w:rsid w:val="00DF54B2"/>
    <w:rsid w:val="00E00498"/>
    <w:rsid w:val="00E07A6B"/>
    <w:rsid w:val="00E17A9D"/>
    <w:rsid w:val="00E2024F"/>
    <w:rsid w:val="00E2046E"/>
    <w:rsid w:val="00E24EA0"/>
    <w:rsid w:val="00E345EC"/>
    <w:rsid w:val="00E35416"/>
    <w:rsid w:val="00E40B07"/>
    <w:rsid w:val="00E40FA0"/>
    <w:rsid w:val="00E424C1"/>
    <w:rsid w:val="00E4307B"/>
    <w:rsid w:val="00E51D0F"/>
    <w:rsid w:val="00E51ECC"/>
    <w:rsid w:val="00E52AF1"/>
    <w:rsid w:val="00E57AB4"/>
    <w:rsid w:val="00E61A21"/>
    <w:rsid w:val="00E63EA4"/>
    <w:rsid w:val="00E648DF"/>
    <w:rsid w:val="00E64C1B"/>
    <w:rsid w:val="00E67018"/>
    <w:rsid w:val="00E674F5"/>
    <w:rsid w:val="00E711C5"/>
    <w:rsid w:val="00E72B00"/>
    <w:rsid w:val="00E733D5"/>
    <w:rsid w:val="00E73FE5"/>
    <w:rsid w:val="00E756D4"/>
    <w:rsid w:val="00E80089"/>
    <w:rsid w:val="00E806DC"/>
    <w:rsid w:val="00E81CFA"/>
    <w:rsid w:val="00E825CB"/>
    <w:rsid w:val="00E855BD"/>
    <w:rsid w:val="00E85C02"/>
    <w:rsid w:val="00E87960"/>
    <w:rsid w:val="00E953F1"/>
    <w:rsid w:val="00E97C9A"/>
    <w:rsid w:val="00EA08A0"/>
    <w:rsid w:val="00EA4D2C"/>
    <w:rsid w:val="00EA6C88"/>
    <w:rsid w:val="00EA77AE"/>
    <w:rsid w:val="00EB1951"/>
    <w:rsid w:val="00EB332C"/>
    <w:rsid w:val="00EB37E3"/>
    <w:rsid w:val="00EB46EB"/>
    <w:rsid w:val="00EC3516"/>
    <w:rsid w:val="00EC425C"/>
    <w:rsid w:val="00EC7A57"/>
    <w:rsid w:val="00ED264A"/>
    <w:rsid w:val="00ED41FF"/>
    <w:rsid w:val="00ED572A"/>
    <w:rsid w:val="00EE0D5C"/>
    <w:rsid w:val="00EE1019"/>
    <w:rsid w:val="00EE1339"/>
    <w:rsid w:val="00EE2F9D"/>
    <w:rsid w:val="00EE4D41"/>
    <w:rsid w:val="00EE535D"/>
    <w:rsid w:val="00EE5E17"/>
    <w:rsid w:val="00EF2A2C"/>
    <w:rsid w:val="00EF67FF"/>
    <w:rsid w:val="00F078C7"/>
    <w:rsid w:val="00F15AFB"/>
    <w:rsid w:val="00F15F94"/>
    <w:rsid w:val="00F23095"/>
    <w:rsid w:val="00F259D9"/>
    <w:rsid w:val="00F2798E"/>
    <w:rsid w:val="00F348FC"/>
    <w:rsid w:val="00F35EC5"/>
    <w:rsid w:val="00F3650F"/>
    <w:rsid w:val="00F42636"/>
    <w:rsid w:val="00F432E8"/>
    <w:rsid w:val="00F4696D"/>
    <w:rsid w:val="00F51731"/>
    <w:rsid w:val="00F51E1B"/>
    <w:rsid w:val="00F51E77"/>
    <w:rsid w:val="00F53792"/>
    <w:rsid w:val="00F54DF9"/>
    <w:rsid w:val="00F61DE0"/>
    <w:rsid w:val="00F6478E"/>
    <w:rsid w:val="00F81228"/>
    <w:rsid w:val="00F81EEC"/>
    <w:rsid w:val="00F825BF"/>
    <w:rsid w:val="00F82DB1"/>
    <w:rsid w:val="00F83557"/>
    <w:rsid w:val="00F84943"/>
    <w:rsid w:val="00F84AF6"/>
    <w:rsid w:val="00F903B5"/>
    <w:rsid w:val="00F91BBD"/>
    <w:rsid w:val="00F92E68"/>
    <w:rsid w:val="00F9725A"/>
    <w:rsid w:val="00F97D2D"/>
    <w:rsid w:val="00FA0330"/>
    <w:rsid w:val="00FB163F"/>
    <w:rsid w:val="00FB184E"/>
    <w:rsid w:val="00FB3A38"/>
    <w:rsid w:val="00FB46E2"/>
    <w:rsid w:val="00FC5658"/>
    <w:rsid w:val="00FC6EFC"/>
    <w:rsid w:val="00FD775D"/>
    <w:rsid w:val="00FE1B4D"/>
    <w:rsid w:val="00FE7C94"/>
    <w:rsid w:val="00FF3557"/>
    <w:rsid w:val="00FF4A43"/>
    <w:rsid w:val="00FF4FBA"/>
    <w:rsid w:val="00FF6FE2"/>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F2"/>
    <w:pPr>
      <w:spacing w:after="200" w:line="276" w:lineRule="auto"/>
    </w:pPr>
    <w:rPr>
      <w:lang w:val="ro-RO"/>
    </w:rPr>
  </w:style>
  <w:style w:type="paragraph" w:styleId="Heading3">
    <w:name w:val="heading 3"/>
    <w:basedOn w:val="Normal"/>
    <w:next w:val="Normal"/>
    <w:link w:val="Heading3Char"/>
    <w:semiHidden/>
    <w:unhideWhenUsed/>
    <w:qFormat/>
    <w:locked/>
    <w:rsid w:val="001C33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3695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ormal bullet 2,List Paragraph1"/>
    <w:basedOn w:val="Normal"/>
    <w:link w:val="ListParagraphChar"/>
    <w:uiPriority w:val="34"/>
    <w:qFormat/>
    <w:rsid w:val="00226FED"/>
    <w:pPr>
      <w:ind w:left="720"/>
      <w:contextualSpacing/>
    </w:pPr>
    <w:rPr>
      <w:lang w:val="en-US"/>
    </w:rPr>
  </w:style>
  <w:style w:type="character" w:styleId="Hyperlink">
    <w:name w:val="Hyperlink"/>
    <w:basedOn w:val="DefaultParagraphFont"/>
    <w:uiPriority w:val="99"/>
    <w:rsid w:val="00B4442D"/>
    <w:rPr>
      <w:rFonts w:cs="Times New Roman"/>
      <w:color w:val="0000FF"/>
      <w:u w:val="single"/>
    </w:rPr>
  </w:style>
  <w:style w:type="paragraph" w:styleId="BalloonText">
    <w:name w:val="Balloon Text"/>
    <w:basedOn w:val="Normal"/>
    <w:link w:val="BalloonTextChar"/>
    <w:uiPriority w:val="99"/>
    <w:semiHidden/>
    <w:rsid w:val="003F0DCF"/>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3F0DCF"/>
    <w:rPr>
      <w:rFonts w:ascii="Tahoma" w:hAnsi="Tahoma" w:cs="Tahoma"/>
      <w:sz w:val="16"/>
      <w:szCs w:val="16"/>
      <w:lang w:val="en-US" w:eastAsia="en-US" w:bidi="ar-SA"/>
    </w:rPr>
  </w:style>
  <w:style w:type="paragraph" w:customStyle="1" w:styleId="Default">
    <w:name w:val="Default"/>
    <w:rsid w:val="00106CD9"/>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C23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678"/>
    <w:rPr>
      <w:lang w:val="ro-RO"/>
    </w:rPr>
  </w:style>
  <w:style w:type="paragraph" w:styleId="Footer">
    <w:name w:val="footer"/>
    <w:basedOn w:val="Normal"/>
    <w:link w:val="FooterChar"/>
    <w:uiPriority w:val="99"/>
    <w:unhideWhenUsed/>
    <w:rsid w:val="00C23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678"/>
    <w:rPr>
      <w:lang w:val="ro-RO"/>
    </w:rPr>
  </w:style>
  <w:style w:type="character" w:customStyle="1" w:styleId="ListParagraphChar">
    <w:name w:val="List Paragraph Char"/>
    <w:aliases w:val="Normal bullet 2 Char,List Paragraph1 Char"/>
    <w:link w:val="ListParagraph"/>
    <w:uiPriority w:val="34"/>
    <w:locked/>
    <w:rsid w:val="007E0715"/>
  </w:style>
  <w:style w:type="character" w:customStyle="1" w:styleId="Heading3Char">
    <w:name w:val="Heading 3 Char"/>
    <w:basedOn w:val="DefaultParagraphFont"/>
    <w:link w:val="Heading3"/>
    <w:semiHidden/>
    <w:rsid w:val="001C332B"/>
    <w:rPr>
      <w:rFonts w:asciiTheme="majorHAnsi" w:eastAsiaTheme="majorEastAsia" w:hAnsiTheme="majorHAnsi" w:cstheme="majorBidi"/>
      <w:b/>
      <w:bCs/>
      <w:color w:val="4F81BD" w:themeColor="accent1"/>
      <w:lang w:val="ro-RO"/>
    </w:rPr>
  </w:style>
  <w:style w:type="paragraph" w:styleId="NormalWeb">
    <w:name w:val="Normal (Web)"/>
    <w:basedOn w:val="Normal"/>
    <w:uiPriority w:val="99"/>
    <w:semiHidden/>
    <w:unhideWhenUsed/>
    <w:rsid w:val="00DA43F9"/>
    <w:rPr>
      <w:rFonts w:ascii="Times New Roman" w:hAnsi="Times New Roman"/>
      <w:sz w:val="24"/>
      <w:szCs w:val="24"/>
    </w:rPr>
  </w:style>
  <w:style w:type="character" w:styleId="Emphasis">
    <w:name w:val="Emphasis"/>
    <w:basedOn w:val="DefaultParagraphFont"/>
    <w:qFormat/>
    <w:locked/>
    <w:rsid w:val="00794DD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F2"/>
    <w:pPr>
      <w:spacing w:after="200" w:line="276" w:lineRule="auto"/>
    </w:pPr>
    <w:rPr>
      <w:lang w:val="ro-RO"/>
    </w:rPr>
  </w:style>
  <w:style w:type="paragraph" w:styleId="Heading3">
    <w:name w:val="heading 3"/>
    <w:basedOn w:val="Normal"/>
    <w:next w:val="Normal"/>
    <w:link w:val="Heading3Char"/>
    <w:semiHidden/>
    <w:unhideWhenUsed/>
    <w:qFormat/>
    <w:locked/>
    <w:rsid w:val="001C33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3695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ormal bullet 2,List Paragraph1"/>
    <w:basedOn w:val="Normal"/>
    <w:link w:val="ListParagraphChar"/>
    <w:uiPriority w:val="34"/>
    <w:qFormat/>
    <w:rsid w:val="00226FED"/>
    <w:pPr>
      <w:ind w:left="720"/>
      <w:contextualSpacing/>
    </w:pPr>
    <w:rPr>
      <w:lang w:val="en-US"/>
    </w:rPr>
  </w:style>
  <w:style w:type="character" w:styleId="Hyperlink">
    <w:name w:val="Hyperlink"/>
    <w:basedOn w:val="DefaultParagraphFont"/>
    <w:uiPriority w:val="99"/>
    <w:rsid w:val="00B4442D"/>
    <w:rPr>
      <w:rFonts w:cs="Times New Roman"/>
      <w:color w:val="0000FF"/>
      <w:u w:val="single"/>
    </w:rPr>
  </w:style>
  <w:style w:type="paragraph" w:styleId="BalloonText">
    <w:name w:val="Balloon Text"/>
    <w:basedOn w:val="Normal"/>
    <w:link w:val="BalloonTextChar"/>
    <w:uiPriority w:val="99"/>
    <w:semiHidden/>
    <w:rsid w:val="003F0DCF"/>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3F0DCF"/>
    <w:rPr>
      <w:rFonts w:ascii="Tahoma" w:hAnsi="Tahoma" w:cs="Tahoma"/>
      <w:sz w:val="16"/>
      <w:szCs w:val="16"/>
      <w:lang w:val="en-US" w:eastAsia="en-US" w:bidi="ar-SA"/>
    </w:rPr>
  </w:style>
  <w:style w:type="paragraph" w:customStyle="1" w:styleId="Default">
    <w:name w:val="Default"/>
    <w:rsid w:val="00106CD9"/>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C23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678"/>
    <w:rPr>
      <w:lang w:val="ro-RO"/>
    </w:rPr>
  </w:style>
  <w:style w:type="paragraph" w:styleId="Footer">
    <w:name w:val="footer"/>
    <w:basedOn w:val="Normal"/>
    <w:link w:val="FooterChar"/>
    <w:uiPriority w:val="99"/>
    <w:unhideWhenUsed/>
    <w:rsid w:val="00C23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678"/>
    <w:rPr>
      <w:lang w:val="ro-RO"/>
    </w:rPr>
  </w:style>
  <w:style w:type="character" w:customStyle="1" w:styleId="ListParagraphChar">
    <w:name w:val="List Paragraph Char"/>
    <w:aliases w:val="Normal bullet 2 Char,List Paragraph1 Char"/>
    <w:link w:val="ListParagraph"/>
    <w:uiPriority w:val="34"/>
    <w:locked/>
    <w:rsid w:val="007E0715"/>
  </w:style>
  <w:style w:type="character" w:customStyle="1" w:styleId="Heading3Char">
    <w:name w:val="Heading 3 Char"/>
    <w:basedOn w:val="DefaultParagraphFont"/>
    <w:link w:val="Heading3"/>
    <w:semiHidden/>
    <w:rsid w:val="001C332B"/>
    <w:rPr>
      <w:rFonts w:asciiTheme="majorHAnsi" w:eastAsiaTheme="majorEastAsia" w:hAnsiTheme="majorHAnsi" w:cstheme="majorBidi"/>
      <w:b/>
      <w:bCs/>
      <w:color w:val="4F81BD" w:themeColor="accent1"/>
      <w:lang w:val="ro-RO"/>
    </w:rPr>
  </w:style>
  <w:style w:type="paragraph" w:styleId="NormalWeb">
    <w:name w:val="Normal (Web)"/>
    <w:basedOn w:val="Normal"/>
    <w:uiPriority w:val="99"/>
    <w:semiHidden/>
    <w:unhideWhenUsed/>
    <w:rsid w:val="00DA43F9"/>
    <w:rPr>
      <w:rFonts w:ascii="Times New Roman" w:hAnsi="Times New Roman"/>
      <w:sz w:val="24"/>
      <w:szCs w:val="24"/>
    </w:rPr>
  </w:style>
  <w:style w:type="character" w:styleId="Emphasis">
    <w:name w:val="Emphasis"/>
    <w:basedOn w:val="DefaultParagraphFont"/>
    <w:qFormat/>
    <w:locked/>
    <w:rsid w:val="00794D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965984">
      <w:bodyDiv w:val="1"/>
      <w:marLeft w:val="0"/>
      <w:marRight w:val="0"/>
      <w:marTop w:val="0"/>
      <w:marBottom w:val="0"/>
      <w:divBdr>
        <w:top w:val="none" w:sz="0" w:space="0" w:color="auto"/>
        <w:left w:val="none" w:sz="0" w:space="0" w:color="auto"/>
        <w:bottom w:val="none" w:sz="0" w:space="0" w:color="auto"/>
        <w:right w:val="none" w:sz="0" w:space="0" w:color="auto"/>
      </w:divBdr>
    </w:div>
    <w:div w:id="345209662">
      <w:bodyDiv w:val="1"/>
      <w:marLeft w:val="0"/>
      <w:marRight w:val="0"/>
      <w:marTop w:val="0"/>
      <w:marBottom w:val="0"/>
      <w:divBdr>
        <w:top w:val="none" w:sz="0" w:space="0" w:color="auto"/>
        <w:left w:val="none" w:sz="0" w:space="0" w:color="auto"/>
        <w:bottom w:val="none" w:sz="0" w:space="0" w:color="auto"/>
        <w:right w:val="none" w:sz="0" w:space="0" w:color="auto"/>
      </w:divBdr>
    </w:div>
    <w:div w:id="430587360">
      <w:bodyDiv w:val="1"/>
      <w:marLeft w:val="0"/>
      <w:marRight w:val="0"/>
      <w:marTop w:val="0"/>
      <w:marBottom w:val="0"/>
      <w:divBdr>
        <w:top w:val="none" w:sz="0" w:space="0" w:color="auto"/>
        <w:left w:val="none" w:sz="0" w:space="0" w:color="auto"/>
        <w:bottom w:val="none" w:sz="0" w:space="0" w:color="auto"/>
        <w:right w:val="none" w:sz="0" w:space="0" w:color="auto"/>
      </w:divBdr>
    </w:div>
    <w:div w:id="479611637">
      <w:bodyDiv w:val="1"/>
      <w:marLeft w:val="0"/>
      <w:marRight w:val="0"/>
      <w:marTop w:val="0"/>
      <w:marBottom w:val="0"/>
      <w:divBdr>
        <w:top w:val="none" w:sz="0" w:space="0" w:color="auto"/>
        <w:left w:val="none" w:sz="0" w:space="0" w:color="auto"/>
        <w:bottom w:val="none" w:sz="0" w:space="0" w:color="auto"/>
        <w:right w:val="none" w:sz="0" w:space="0" w:color="auto"/>
      </w:divBdr>
    </w:div>
    <w:div w:id="488403711">
      <w:bodyDiv w:val="1"/>
      <w:marLeft w:val="0"/>
      <w:marRight w:val="0"/>
      <w:marTop w:val="0"/>
      <w:marBottom w:val="0"/>
      <w:divBdr>
        <w:top w:val="none" w:sz="0" w:space="0" w:color="auto"/>
        <w:left w:val="none" w:sz="0" w:space="0" w:color="auto"/>
        <w:bottom w:val="none" w:sz="0" w:space="0" w:color="auto"/>
        <w:right w:val="none" w:sz="0" w:space="0" w:color="auto"/>
      </w:divBdr>
    </w:div>
    <w:div w:id="739400100">
      <w:bodyDiv w:val="1"/>
      <w:marLeft w:val="0"/>
      <w:marRight w:val="0"/>
      <w:marTop w:val="0"/>
      <w:marBottom w:val="0"/>
      <w:divBdr>
        <w:top w:val="none" w:sz="0" w:space="0" w:color="auto"/>
        <w:left w:val="none" w:sz="0" w:space="0" w:color="auto"/>
        <w:bottom w:val="none" w:sz="0" w:space="0" w:color="auto"/>
        <w:right w:val="none" w:sz="0" w:space="0" w:color="auto"/>
      </w:divBdr>
      <w:divsChild>
        <w:div w:id="1445349933">
          <w:marLeft w:val="0"/>
          <w:marRight w:val="0"/>
          <w:marTop w:val="0"/>
          <w:marBottom w:val="0"/>
          <w:divBdr>
            <w:top w:val="none" w:sz="0" w:space="0" w:color="auto"/>
            <w:left w:val="none" w:sz="0" w:space="0" w:color="auto"/>
            <w:bottom w:val="none" w:sz="0" w:space="0" w:color="auto"/>
            <w:right w:val="none" w:sz="0" w:space="0" w:color="auto"/>
          </w:divBdr>
          <w:divsChild>
            <w:div w:id="802238162">
              <w:marLeft w:val="0"/>
              <w:marRight w:val="0"/>
              <w:marTop w:val="0"/>
              <w:marBottom w:val="0"/>
              <w:divBdr>
                <w:top w:val="none" w:sz="0" w:space="0" w:color="auto"/>
                <w:left w:val="none" w:sz="0" w:space="0" w:color="auto"/>
                <w:bottom w:val="none" w:sz="0" w:space="0" w:color="auto"/>
                <w:right w:val="none" w:sz="0" w:space="0" w:color="auto"/>
              </w:divBdr>
              <w:divsChild>
                <w:div w:id="8059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84585">
      <w:bodyDiv w:val="1"/>
      <w:marLeft w:val="0"/>
      <w:marRight w:val="0"/>
      <w:marTop w:val="0"/>
      <w:marBottom w:val="0"/>
      <w:divBdr>
        <w:top w:val="none" w:sz="0" w:space="0" w:color="auto"/>
        <w:left w:val="none" w:sz="0" w:space="0" w:color="auto"/>
        <w:bottom w:val="none" w:sz="0" w:space="0" w:color="auto"/>
        <w:right w:val="none" w:sz="0" w:space="0" w:color="auto"/>
      </w:divBdr>
    </w:div>
    <w:div w:id="1220363445">
      <w:bodyDiv w:val="1"/>
      <w:marLeft w:val="0"/>
      <w:marRight w:val="0"/>
      <w:marTop w:val="0"/>
      <w:marBottom w:val="0"/>
      <w:divBdr>
        <w:top w:val="none" w:sz="0" w:space="0" w:color="auto"/>
        <w:left w:val="none" w:sz="0" w:space="0" w:color="auto"/>
        <w:bottom w:val="none" w:sz="0" w:space="0" w:color="auto"/>
        <w:right w:val="none" w:sz="0" w:space="0" w:color="auto"/>
      </w:divBdr>
      <w:divsChild>
        <w:div w:id="1999188213">
          <w:marLeft w:val="0"/>
          <w:marRight w:val="0"/>
          <w:marTop w:val="0"/>
          <w:marBottom w:val="0"/>
          <w:divBdr>
            <w:top w:val="none" w:sz="0" w:space="0" w:color="auto"/>
            <w:left w:val="none" w:sz="0" w:space="0" w:color="auto"/>
            <w:bottom w:val="none" w:sz="0" w:space="0" w:color="auto"/>
            <w:right w:val="none" w:sz="0" w:space="0" w:color="auto"/>
          </w:divBdr>
          <w:divsChild>
            <w:div w:id="2082438202">
              <w:marLeft w:val="0"/>
              <w:marRight w:val="0"/>
              <w:marTop w:val="0"/>
              <w:marBottom w:val="0"/>
              <w:divBdr>
                <w:top w:val="none" w:sz="0" w:space="0" w:color="auto"/>
                <w:left w:val="none" w:sz="0" w:space="0" w:color="auto"/>
                <w:bottom w:val="none" w:sz="0" w:space="0" w:color="auto"/>
                <w:right w:val="none" w:sz="0" w:space="0" w:color="auto"/>
              </w:divBdr>
              <w:divsChild>
                <w:div w:id="91851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40745">
      <w:marLeft w:val="0"/>
      <w:marRight w:val="0"/>
      <w:marTop w:val="0"/>
      <w:marBottom w:val="0"/>
      <w:divBdr>
        <w:top w:val="none" w:sz="0" w:space="0" w:color="auto"/>
        <w:left w:val="none" w:sz="0" w:space="0" w:color="auto"/>
        <w:bottom w:val="none" w:sz="0" w:space="0" w:color="auto"/>
        <w:right w:val="none" w:sz="0" w:space="0" w:color="auto"/>
      </w:divBdr>
    </w:div>
    <w:div w:id="1271740746">
      <w:marLeft w:val="0"/>
      <w:marRight w:val="0"/>
      <w:marTop w:val="0"/>
      <w:marBottom w:val="0"/>
      <w:divBdr>
        <w:top w:val="none" w:sz="0" w:space="0" w:color="auto"/>
        <w:left w:val="none" w:sz="0" w:space="0" w:color="auto"/>
        <w:bottom w:val="none" w:sz="0" w:space="0" w:color="auto"/>
        <w:right w:val="none" w:sz="0" w:space="0" w:color="auto"/>
      </w:divBdr>
    </w:div>
    <w:div w:id="1271740747">
      <w:marLeft w:val="0"/>
      <w:marRight w:val="0"/>
      <w:marTop w:val="0"/>
      <w:marBottom w:val="0"/>
      <w:divBdr>
        <w:top w:val="none" w:sz="0" w:space="0" w:color="auto"/>
        <w:left w:val="none" w:sz="0" w:space="0" w:color="auto"/>
        <w:bottom w:val="none" w:sz="0" w:space="0" w:color="auto"/>
        <w:right w:val="none" w:sz="0" w:space="0" w:color="auto"/>
      </w:divBdr>
    </w:div>
    <w:div w:id="1271740748">
      <w:marLeft w:val="0"/>
      <w:marRight w:val="0"/>
      <w:marTop w:val="0"/>
      <w:marBottom w:val="0"/>
      <w:divBdr>
        <w:top w:val="none" w:sz="0" w:space="0" w:color="auto"/>
        <w:left w:val="none" w:sz="0" w:space="0" w:color="auto"/>
        <w:bottom w:val="none" w:sz="0" w:space="0" w:color="auto"/>
        <w:right w:val="none" w:sz="0" w:space="0" w:color="auto"/>
      </w:divBdr>
    </w:div>
    <w:div w:id="1627196395">
      <w:bodyDiv w:val="1"/>
      <w:marLeft w:val="0"/>
      <w:marRight w:val="0"/>
      <w:marTop w:val="0"/>
      <w:marBottom w:val="0"/>
      <w:divBdr>
        <w:top w:val="none" w:sz="0" w:space="0" w:color="auto"/>
        <w:left w:val="none" w:sz="0" w:space="0" w:color="auto"/>
        <w:bottom w:val="none" w:sz="0" w:space="0" w:color="auto"/>
        <w:right w:val="none" w:sz="0" w:space="0" w:color="auto"/>
      </w:divBdr>
    </w:div>
    <w:div w:id="1732999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cid:image003.png@01D10A8D.28696F80" TargetMode="External"/><Relationship Id="rId4" Type="http://schemas.microsoft.com/office/2007/relationships/stylesWithEffects" Target="stylesWithEffects.xml"/><Relationship Id="rId9" Type="http://schemas.openxmlformats.org/officeDocument/2006/relationships/image" Target="media/image2.png"/><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C587F-DBFB-45A8-A0FC-65EC5FD30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22</Pages>
  <Words>5358</Words>
  <Characters>30544</Characters>
  <Application>Microsoft Office Word</Application>
  <DocSecurity>0</DocSecurity>
  <Lines>254</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
  <LinksUpToDate>false</LinksUpToDate>
  <CharactersWithSpaces>35831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Ioana Maria Ciocoiu</dc:creator>
  <cp:lastModifiedBy>Mariana.Simbrian</cp:lastModifiedBy>
  <cp:revision>88</cp:revision>
  <cp:lastPrinted>2015-09-18T11:15:00Z</cp:lastPrinted>
  <dcterms:created xsi:type="dcterms:W3CDTF">2015-10-21T06:25:00Z</dcterms:created>
  <dcterms:modified xsi:type="dcterms:W3CDTF">2016-06-17T09:46:00Z</dcterms:modified>
</cp:coreProperties>
</file>