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64D" w:rsidRDefault="0006764D" w:rsidP="0006764D">
      <w:pPr>
        <w:spacing w:before="100" w:beforeAutospacing="1" w:after="0" w:line="240" w:lineRule="auto"/>
        <w:jc w:val="both"/>
        <w:rPr>
          <w:rFonts w:ascii="Trebuchet MS" w:eastAsia="Calibri" w:hAnsi="Trebuchet MS" w:cs="Times New Roman"/>
          <w:b/>
          <w:color w:val="000000"/>
        </w:rPr>
      </w:pPr>
    </w:p>
    <w:p w:rsidR="0006764D" w:rsidRPr="001A6BC7" w:rsidRDefault="0006764D" w:rsidP="0006764D">
      <w:pPr>
        <w:spacing w:before="100" w:beforeAutospacing="1" w:after="0" w:line="240" w:lineRule="auto"/>
        <w:jc w:val="both"/>
        <w:rPr>
          <w:rFonts w:ascii="Trebuchet MS" w:eastAsia="Calibri" w:hAnsi="Trebuchet MS" w:cs="Times New Roman"/>
          <w:b/>
          <w:color w:val="000000"/>
        </w:rPr>
      </w:pPr>
      <w:r w:rsidRPr="001A6BC7">
        <w:rPr>
          <w:rFonts w:ascii="Trebuchet MS" w:eastAsia="Calibri" w:hAnsi="Trebuchet MS" w:cs="Times New Roman"/>
          <w:b/>
          <w:color w:val="000000"/>
        </w:rPr>
        <w:t>Componența parteneriatului</w:t>
      </w:r>
    </w:p>
    <w:p w:rsidR="0006764D" w:rsidRPr="001A6BC7" w:rsidRDefault="0006764D" w:rsidP="0006764D">
      <w:pPr>
        <w:spacing w:before="100" w:beforeAutospacing="1" w:after="0" w:line="240" w:lineRule="auto"/>
        <w:jc w:val="both"/>
        <w:rPr>
          <w:rFonts w:ascii="Trebuchet MS" w:hAnsi="Trebuchet MS" w:cs="Times New Roman"/>
        </w:rPr>
      </w:pPr>
    </w:p>
    <w:tbl>
      <w:tblPr>
        <w:tblW w:w="84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3"/>
        <w:gridCol w:w="1449"/>
        <w:gridCol w:w="4253"/>
        <w:gridCol w:w="2120"/>
      </w:tblGrid>
      <w:tr w:rsidR="0006764D" w:rsidRPr="001A6BC7" w:rsidTr="005535A8">
        <w:trPr>
          <w:cantSplit/>
          <w:trHeight w:val="332"/>
          <w:jc w:val="center"/>
        </w:trPr>
        <w:tc>
          <w:tcPr>
            <w:tcW w:w="8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06764D" w:rsidRPr="001A6BC7" w:rsidRDefault="0006764D" w:rsidP="005535A8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1A6BC7">
              <w:rPr>
                <w:rFonts w:ascii="Trebuchet MS" w:eastAsia="Calibri" w:hAnsi="Trebuchet MS" w:cs="Times New Roman"/>
                <w:color w:val="000000"/>
              </w:rPr>
              <w:t>PARTENERI PUBLICI</w:t>
            </w:r>
          </w:p>
        </w:tc>
      </w:tr>
      <w:tr w:rsidR="0006764D" w:rsidRPr="001A6BC7" w:rsidTr="005535A8">
        <w:trPr>
          <w:trHeight w:val="332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64D" w:rsidRPr="001A6BC7" w:rsidRDefault="0006764D" w:rsidP="005535A8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1A6BC7">
              <w:rPr>
                <w:rFonts w:ascii="Trebuchet MS" w:eastAsia="Calibri" w:hAnsi="Trebuchet MS" w:cs="Times New Roman"/>
                <w:color w:val="000000"/>
              </w:rPr>
              <w:t>Nr. crt.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64D" w:rsidRPr="001A6BC7" w:rsidRDefault="0006764D" w:rsidP="005535A8">
            <w:pPr>
              <w:spacing w:after="0" w:line="240" w:lineRule="auto"/>
              <w:rPr>
                <w:rFonts w:ascii="Trebuchet MS" w:eastAsia="Calibri" w:hAnsi="Trebuchet MS" w:cs="Times New Roman"/>
                <w:color w:val="000000"/>
              </w:rPr>
            </w:pPr>
            <w:r w:rsidRPr="001A6BC7">
              <w:rPr>
                <w:rFonts w:ascii="Trebuchet MS" w:eastAsia="Calibri" w:hAnsi="Trebuchet MS" w:cs="Times New Roman"/>
                <w:color w:val="000000"/>
              </w:rPr>
              <w:t>Denumire partener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64D" w:rsidRPr="001A6BC7" w:rsidRDefault="0006764D" w:rsidP="005535A8">
            <w:pPr>
              <w:spacing w:after="0" w:line="240" w:lineRule="auto"/>
              <w:rPr>
                <w:rFonts w:ascii="Trebuchet MS" w:eastAsia="Calibri" w:hAnsi="Trebuchet MS" w:cs="Times New Roman"/>
                <w:color w:val="000000"/>
              </w:rPr>
            </w:pPr>
            <w:r w:rsidRPr="001A6BC7">
              <w:rPr>
                <w:rFonts w:ascii="Trebuchet MS" w:eastAsia="Calibri" w:hAnsi="Trebuchet MS" w:cs="Times New Roman"/>
                <w:color w:val="000000"/>
              </w:rPr>
              <w:t>Sediul social/sediul secundar/punct de lucru/sucursală/ filială (localitate</w:t>
            </w:r>
            <w:r w:rsidRPr="006D3E2F">
              <w:rPr>
                <w:rFonts w:ascii="Trebuchet MS" w:eastAsia="Calibri" w:hAnsi="Trebuchet MS" w:cs="Times New Roman"/>
                <w:color w:val="000000"/>
              </w:rPr>
              <w:t>)</w:t>
            </w:r>
            <w:r w:rsidRPr="006D3E2F">
              <w:rPr>
                <w:rStyle w:val="FootnoteReference"/>
                <w:rFonts w:ascii="Trebuchet MS" w:eastAsia="Calibri" w:hAnsi="Trebuchet MS" w:cs="Times New Roman"/>
                <w:color w:val="000000"/>
              </w:rPr>
              <w:footnoteReference w:id="1"/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64D" w:rsidRPr="001A6BC7" w:rsidRDefault="0006764D" w:rsidP="005535A8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1A6BC7">
              <w:rPr>
                <w:rFonts w:ascii="Trebuchet MS" w:eastAsia="Calibri" w:hAnsi="Trebuchet MS" w:cs="Times New Roman"/>
                <w:color w:val="000000"/>
              </w:rPr>
              <w:t>Obiect de activitate</w:t>
            </w:r>
            <w:r w:rsidR="00681FB8">
              <w:rPr>
                <w:rStyle w:val="FootnoteReference"/>
                <w:rFonts w:ascii="Trebuchet MS" w:eastAsia="Calibri" w:hAnsi="Trebuchet MS" w:cs="Times New Roman"/>
                <w:color w:val="000000"/>
              </w:rPr>
              <w:footnoteReference w:id="2"/>
            </w:r>
          </w:p>
        </w:tc>
      </w:tr>
      <w:tr w:rsidR="0006764D" w:rsidRPr="001A6BC7" w:rsidTr="005535A8">
        <w:trPr>
          <w:trHeight w:val="348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64D" w:rsidRPr="001A6BC7" w:rsidRDefault="0006764D" w:rsidP="005535A8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1A6BC7">
              <w:rPr>
                <w:rFonts w:ascii="Trebuchet MS" w:eastAsia="Calibri" w:hAnsi="Trebuchet MS" w:cs="Times New Roman"/>
                <w:color w:val="000000"/>
              </w:rPr>
              <w:t>1.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4D" w:rsidRPr="001A6BC7" w:rsidRDefault="0006764D" w:rsidP="005535A8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4D" w:rsidRPr="001A6BC7" w:rsidRDefault="0006764D" w:rsidP="005535A8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4D" w:rsidRPr="001A6BC7" w:rsidRDefault="0006764D" w:rsidP="005535A8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</w:p>
        </w:tc>
      </w:tr>
      <w:tr w:rsidR="0006764D" w:rsidRPr="001A6BC7" w:rsidTr="005535A8">
        <w:trPr>
          <w:trHeight w:val="332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64D" w:rsidRPr="001A6BC7" w:rsidRDefault="0006764D" w:rsidP="005535A8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1A6BC7">
              <w:rPr>
                <w:rFonts w:ascii="Trebuchet MS" w:eastAsia="Calibri" w:hAnsi="Trebuchet MS" w:cs="Times New Roman"/>
                <w:color w:val="000000"/>
              </w:rPr>
              <w:t>...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4D" w:rsidRPr="001A6BC7" w:rsidRDefault="0006764D" w:rsidP="005535A8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4D" w:rsidRPr="001A6BC7" w:rsidRDefault="0006764D" w:rsidP="005535A8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4D" w:rsidRPr="001A6BC7" w:rsidRDefault="0006764D" w:rsidP="005535A8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</w:p>
        </w:tc>
      </w:tr>
      <w:tr w:rsidR="0006764D" w:rsidRPr="001A6BC7" w:rsidTr="005535A8">
        <w:trPr>
          <w:cantSplit/>
          <w:trHeight w:val="332"/>
          <w:jc w:val="center"/>
        </w:trPr>
        <w:tc>
          <w:tcPr>
            <w:tcW w:w="8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06764D" w:rsidRPr="001A6BC7" w:rsidRDefault="0006764D" w:rsidP="005535A8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1A6BC7">
              <w:rPr>
                <w:rFonts w:ascii="Trebuchet MS" w:eastAsia="Calibri" w:hAnsi="Trebuchet MS" w:cs="Times New Roman"/>
                <w:color w:val="000000"/>
              </w:rPr>
              <w:t>PONDEREA PARTENERILOR PUBLICI DIN TOTAL PARTENERIAT _____%</w:t>
            </w:r>
          </w:p>
        </w:tc>
      </w:tr>
      <w:tr w:rsidR="0006764D" w:rsidRPr="001A6BC7" w:rsidTr="005535A8">
        <w:trPr>
          <w:cantSplit/>
          <w:trHeight w:val="332"/>
          <w:jc w:val="center"/>
        </w:trPr>
        <w:tc>
          <w:tcPr>
            <w:tcW w:w="8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06764D" w:rsidRPr="001A6BC7" w:rsidRDefault="0006764D" w:rsidP="005535A8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1A6BC7">
              <w:rPr>
                <w:rFonts w:ascii="Trebuchet MS" w:eastAsia="Calibri" w:hAnsi="Trebuchet MS" w:cs="Times New Roman"/>
                <w:color w:val="000000"/>
              </w:rPr>
              <w:t>PARTENERI PRIVAŢI (inclusiv parteneriat într-un domeniu relevant constituit juridic înainte de lansarea apelului de selecție)</w:t>
            </w:r>
          </w:p>
        </w:tc>
      </w:tr>
      <w:tr w:rsidR="0006764D" w:rsidRPr="001A6BC7" w:rsidTr="005535A8">
        <w:trPr>
          <w:trHeight w:val="332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64D" w:rsidRPr="001A6BC7" w:rsidRDefault="0006764D" w:rsidP="005535A8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1A6BC7">
              <w:rPr>
                <w:rFonts w:ascii="Trebuchet MS" w:eastAsia="Calibri" w:hAnsi="Trebuchet MS" w:cs="Times New Roman"/>
                <w:color w:val="000000"/>
              </w:rPr>
              <w:t>Nr. crt.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64D" w:rsidRPr="001A6BC7" w:rsidRDefault="0006764D" w:rsidP="005535A8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1A6BC7">
              <w:rPr>
                <w:rFonts w:ascii="Trebuchet MS" w:eastAsia="Calibri" w:hAnsi="Trebuchet MS" w:cs="Times New Roman"/>
                <w:color w:val="000000"/>
              </w:rPr>
              <w:t>Denumire partener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64D" w:rsidRPr="001A6BC7" w:rsidRDefault="0006764D" w:rsidP="005535A8">
            <w:pPr>
              <w:spacing w:after="0" w:line="240" w:lineRule="auto"/>
              <w:rPr>
                <w:rFonts w:ascii="Trebuchet MS" w:eastAsia="Calibri" w:hAnsi="Trebuchet MS" w:cs="Times New Roman"/>
                <w:color w:val="000000"/>
              </w:rPr>
            </w:pPr>
            <w:r w:rsidRPr="001A6BC7">
              <w:rPr>
                <w:rFonts w:ascii="Trebuchet MS" w:eastAsia="Calibri" w:hAnsi="Trebuchet MS" w:cs="Times New Roman"/>
                <w:color w:val="000000"/>
              </w:rPr>
              <w:t>Sediul social/sediul secundar/punct</w:t>
            </w:r>
            <w:r>
              <w:rPr>
                <w:rFonts w:ascii="Trebuchet MS" w:eastAsia="Calibri" w:hAnsi="Trebuchet MS" w:cs="Times New Roman"/>
                <w:color w:val="000000"/>
              </w:rPr>
              <w:t xml:space="preserve"> </w:t>
            </w:r>
            <w:r w:rsidRPr="001A6BC7">
              <w:rPr>
                <w:rFonts w:ascii="Trebuchet MS" w:eastAsia="Calibri" w:hAnsi="Trebuchet MS" w:cs="Times New Roman"/>
                <w:color w:val="000000"/>
              </w:rPr>
              <w:t>de lucru/sucursală/</w:t>
            </w:r>
            <w:r>
              <w:rPr>
                <w:rFonts w:ascii="Trebuchet MS" w:eastAsia="Calibri" w:hAnsi="Trebuchet MS" w:cs="Times New Roman"/>
                <w:color w:val="000000"/>
              </w:rPr>
              <w:t xml:space="preserve"> </w:t>
            </w:r>
            <w:r w:rsidRPr="001A6BC7">
              <w:rPr>
                <w:rFonts w:ascii="Trebuchet MS" w:eastAsia="Calibri" w:hAnsi="Trebuchet MS" w:cs="Times New Roman"/>
                <w:color w:val="000000"/>
              </w:rPr>
              <w:t>filială(localitate)</w:t>
            </w:r>
            <w:r>
              <w:rPr>
                <w:rStyle w:val="FootnoteReference"/>
              </w:rPr>
              <w:t>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64D" w:rsidRPr="001A6BC7" w:rsidRDefault="0006764D" w:rsidP="00681FB8">
            <w:pPr>
              <w:spacing w:after="0" w:line="240" w:lineRule="auto"/>
              <w:ind w:right="319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1A6BC7">
              <w:rPr>
                <w:rFonts w:ascii="Trebuchet MS" w:eastAsia="Calibri" w:hAnsi="Trebuchet MS" w:cs="Times New Roman"/>
                <w:color w:val="000000"/>
              </w:rPr>
              <w:t>Obiect de activitate</w:t>
            </w:r>
            <w:r w:rsidR="00681FB8">
              <w:rPr>
                <w:rStyle w:val="FootnoteReference"/>
                <w:rFonts w:ascii="Trebuchet MS" w:eastAsia="Calibri" w:hAnsi="Trebuchet MS" w:cs="Times New Roman"/>
                <w:color w:val="000000"/>
              </w:rPr>
              <w:t>2</w:t>
            </w:r>
          </w:p>
        </w:tc>
      </w:tr>
      <w:tr w:rsidR="0006764D" w:rsidRPr="001A6BC7" w:rsidTr="005535A8">
        <w:trPr>
          <w:trHeight w:val="332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64D" w:rsidRPr="001A6BC7" w:rsidRDefault="0006764D" w:rsidP="005535A8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1A6BC7">
              <w:rPr>
                <w:rFonts w:ascii="Trebuchet MS" w:eastAsia="Calibri" w:hAnsi="Trebuchet MS" w:cs="Times New Roman"/>
                <w:color w:val="000000"/>
              </w:rPr>
              <w:t>1.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4D" w:rsidRPr="001A6BC7" w:rsidRDefault="0006764D" w:rsidP="005535A8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4D" w:rsidRPr="001A6BC7" w:rsidRDefault="0006764D" w:rsidP="005535A8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64D" w:rsidRPr="001A6BC7" w:rsidRDefault="0006764D" w:rsidP="005535A8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</w:p>
        </w:tc>
      </w:tr>
      <w:tr w:rsidR="0006764D" w:rsidRPr="001A6BC7" w:rsidTr="005535A8">
        <w:trPr>
          <w:trHeight w:val="332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64D" w:rsidRPr="001A6BC7" w:rsidRDefault="0006764D" w:rsidP="005535A8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1A6BC7">
              <w:rPr>
                <w:rFonts w:ascii="Trebuchet MS" w:eastAsia="Calibri" w:hAnsi="Trebuchet MS" w:cs="Times New Roman"/>
                <w:color w:val="000000"/>
              </w:rPr>
              <w:t>...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4D" w:rsidRPr="001A6BC7" w:rsidRDefault="0006764D" w:rsidP="005535A8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4D" w:rsidRPr="001A6BC7" w:rsidRDefault="0006764D" w:rsidP="005535A8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4D" w:rsidRPr="001A6BC7" w:rsidRDefault="0006764D" w:rsidP="005535A8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</w:p>
        </w:tc>
      </w:tr>
      <w:tr w:rsidR="0006764D" w:rsidRPr="001A6BC7" w:rsidTr="005535A8">
        <w:trPr>
          <w:cantSplit/>
          <w:trHeight w:val="332"/>
          <w:jc w:val="center"/>
        </w:trPr>
        <w:tc>
          <w:tcPr>
            <w:tcW w:w="8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06764D" w:rsidRPr="001A6BC7" w:rsidRDefault="0006764D" w:rsidP="005535A8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1A6BC7">
              <w:rPr>
                <w:rFonts w:ascii="Trebuchet MS" w:eastAsia="Calibri" w:hAnsi="Trebuchet MS" w:cs="Times New Roman"/>
                <w:color w:val="000000"/>
              </w:rPr>
              <w:t>PONDEREA PARTENERILOR PRIVATI  DIN TOTAL PARTENERIAT ____%</w:t>
            </w:r>
          </w:p>
        </w:tc>
      </w:tr>
      <w:tr w:rsidR="0006764D" w:rsidRPr="001A6BC7" w:rsidTr="005535A8">
        <w:trPr>
          <w:cantSplit/>
          <w:trHeight w:val="332"/>
          <w:jc w:val="center"/>
        </w:trPr>
        <w:tc>
          <w:tcPr>
            <w:tcW w:w="8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06764D" w:rsidRPr="001A6BC7" w:rsidRDefault="0006764D" w:rsidP="005535A8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1A6BC7">
              <w:rPr>
                <w:rFonts w:ascii="Trebuchet MS" w:eastAsia="Calibri" w:hAnsi="Trebuchet MS" w:cs="Times New Roman"/>
                <w:color w:val="000000"/>
              </w:rPr>
              <w:t>PARTENERI SOCIETATE CIVILĂ (ONG)</w:t>
            </w:r>
          </w:p>
        </w:tc>
      </w:tr>
      <w:tr w:rsidR="0006764D" w:rsidRPr="001A6BC7" w:rsidTr="005535A8">
        <w:trPr>
          <w:trHeight w:val="332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64D" w:rsidRPr="001A6BC7" w:rsidRDefault="0006764D" w:rsidP="005535A8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1A6BC7">
              <w:rPr>
                <w:rFonts w:ascii="Trebuchet MS" w:eastAsia="Calibri" w:hAnsi="Trebuchet MS" w:cs="Times New Roman"/>
                <w:color w:val="000000"/>
              </w:rPr>
              <w:t>Nr. crt.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64D" w:rsidRPr="001A6BC7" w:rsidRDefault="0006764D" w:rsidP="005535A8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1A6BC7">
              <w:rPr>
                <w:rFonts w:ascii="Trebuchet MS" w:eastAsia="Calibri" w:hAnsi="Trebuchet MS" w:cs="Times New Roman"/>
                <w:color w:val="000000"/>
              </w:rPr>
              <w:t>Denumire partener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64D" w:rsidRPr="001A6BC7" w:rsidRDefault="0006764D" w:rsidP="005535A8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1A6BC7">
              <w:rPr>
                <w:rFonts w:ascii="Trebuchet MS" w:eastAsia="Calibri" w:hAnsi="Trebuchet MS" w:cs="Times New Roman"/>
                <w:color w:val="000000"/>
              </w:rPr>
              <w:t>Sediul social/sediul secundar/punct de lucru/sucursală/filială (localitate)</w:t>
            </w:r>
            <w:r>
              <w:rPr>
                <w:rStyle w:val="FootnoteReference"/>
              </w:rPr>
              <w:t>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64D" w:rsidRPr="001A6BC7" w:rsidRDefault="0006764D" w:rsidP="00681FB8">
            <w:pPr>
              <w:spacing w:after="0" w:line="240" w:lineRule="auto"/>
              <w:ind w:right="319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1A6BC7">
              <w:rPr>
                <w:rFonts w:ascii="Trebuchet MS" w:eastAsia="Calibri" w:hAnsi="Trebuchet MS" w:cs="Times New Roman"/>
                <w:color w:val="000000"/>
              </w:rPr>
              <w:t>Obiect de activitate</w:t>
            </w:r>
            <w:r w:rsidR="00681FB8">
              <w:rPr>
                <w:rStyle w:val="FootnoteReference"/>
                <w:rFonts w:ascii="Trebuchet MS" w:eastAsia="Calibri" w:hAnsi="Trebuchet MS" w:cs="Times New Roman"/>
                <w:color w:val="000000"/>
              </w:rPr>
              <w:t>2</w:t>
            </w:r>
          </w:p>
        </w:tc>
      </w:tr>
      <w:tr w:rsidR="0006764D" w:rsidRPr="001A6BC7" w:rsidTr="005535A8">
        <w:trPr>
          <w:trHeight w:val="348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64D" w:rsidRPr="001A6BC7" w:rsidRDefault="0006764D" w:rsidP="005535A8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1A6BC7">
              <w:rPr>
                <w:rFonts w:ascii="Trebuchet MS" w:eastAsia="Calibri" w:hAnsi="Trebuchet MS" w:cs="Times New Roman"/>
                <w:color w:val="000000"/>
              </w:rPr>
              <w:t>1.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4D" w:rsidRPr="001A6BC7" w:rsidRDefault="0006764D" w:rsidP="005535A8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4D" w:rsidRPr="001A6BC7" w:rsidRDefault="0006764D" w:rsidP="005535A8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4D" w:rsidRPr="001A6BC7" w:rsidRDefault="0006764D" w:rsidP="005535A8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</w:p>
        </w:tc>
      </w:tr>
      <w:tr w:rsidR="0006764D" w:rsidRPr="001A6BC7" w:rsidTr="005535A8">
        <w:trPr>
          <w:trHeight w:val="332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64D" w:rsidRPr="001A6BC7" w:rsidRDefault="0006764D" w:rsidP="005535A8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1A6BC7">
              <w:rPr>
                <w:rFonts w:ascii="Trebuchet MS" w:eastAsia="Calibri" w:hAnsi="Trebuchet MS" w:cs="Times New Roman"/>
                <w:color w:val="000000"/>
              </w:rPr>
              <w:t>...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4D" w:rsidRPr="001A6BC7" w:rsidRDefault="0006764D" w:rsidP="005535A8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4D" w:rsidRPr="001A6BC7" w:rsidRDefault="0006764D" w:rsidP="005535A8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4D" w:rsidRPr="001A6BC7" w:rsidRDefault="0006764D" w:rsidP="005535A8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</w:p>
        </w:tc>
      </w:tr>
      <w:tr w:rsidR="0006764D" w:rsidRPr="001A6BC7" w:rsidTr="005535A8">
        <w:trPr>
          <w:trHeight w:val="249"/>
          <w:jc w:val="center"/>
        </w:trPr>
        <w:tc>
          <w:tcPr>
            <w:tcW w:w="8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06764D" w:rsidRPr="001A6BC7" w:rsidRDefault="0006764D" w:rsidP="005535A8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1A6BC7">
              <w:rPr>
                <w:rFonts w:ascii="Trebuchet MS" w:eastAsia="Calibri" w:hAnsi="Trebuchet MS" w:cs="Times New Roman"/>
                <w:color w:val="000000"/>
              </w:rPr>
              <w:t xml:space="preserve"> </w:t>
            </w:r>
            <w:r w:rsidRPr="001A6BC7">
              <w:rPr>
                <w:rFonts w:ascii="Trebuchet MS" w:eastAsia="Calibri" w:hAnsi="Trebuchet MS" w:cs="Times New Roman"/>
                <w:color w:val="000000"/>
                <w:shd w:val="clear" w:color="auto" w:fill="F2DBDB" w:themeFill="accent2" w:themeFillTint="33"/>
              </w:rPr>
              <w:t>PONDEREA PARTENERILOR – SOCIETATE CIVILĂ DIN TOTAL PARTENERIAT ____%</w:t>
            </w:r>
          </w:p>
        </w:tc>
      </w:tr>
      <w:tr w:rsidR="0006764D" w:rsidRPr="001A6BC7" w:rsidTr="005535A8">
        <w:trPr>
          <w:trHeight w:val="332"/>
          <w:jc w:val="center"/>
        </w:trPr>
        <w:tc>
          <w:tcPr>
            <w:tcW w:w="8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06764D" w:rsidRPr="001A6BC7" w:rsidRDefault="0006764D" w:rsidP="005535A8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1A6BC7">
              <w:rPr>
                <w:rFonts w:ascii="Trebuchet MS" w:eastAsia="Calibri" w:hAnsi="Trebuchet MS" w:cs="Times New Roman"/>
                <w:color w:val="000000"/>
              </w:rPr>
              <w:t xml:space="preserve"> PARTENERI PERSOANE FIZICE RELEVANTE</w:t>
            </w:r>
          </w:p>
        </w:tc>
      </w:tr>
      <w:tr w:rsidR="0006764D" w:rsidRPr="001A6BC7" w:rsidTr="005535A8">
        <w:trPr>
          <w:trHeight w:val="332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64D" w:rsidRPr="001A6BC7" w:rsidRDefault="0006764D" w:rsidP="005535A8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1A6BC7">
              <w:rPr>
                <w:rFonts w:ascii="Trebuchet MS" w:eastAsia="Calibri" w:hAnsi="Trebuchet MS" w:cs="Times New Roman"/>
                <w:color w:val="000000"/>
              </w:rPr>
              <w:t>Nr. crt.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64D" w:rsidRPr="001A6BC7" w:rsidRDefault="0006764D" w:rsidP="005535A8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1A6BC7">
              <w:rPr>
                <w:rFonts w:ascii="Trebuchet MS" w:eastAsia="Calibri" w:hAnsi="Trebuchet MS" w:cs="Times New Roman"/>
                <w:color w:val="000000"/>
              </w:rPr>
              <w:t>Nume și prenume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64D" w:rsidRPr="001A6BC7" w:rsidRDefault="0006764D" w:rsidP="005535A8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1A6BC7">
              <w:rPr>
                <w:rFonts w:ascii="Trebuchet MS" w:eastAsia="Calibri" w:hAnsi="Trebuchet MS" w:cs="Times New Roman"/>
                <w:color w:val="000000"/>
              </w:rPr>
              <w:t>Domiciliu</w:t>
            </w:r>
            <w:r w:rsidRPr="001A6BC7">
              <w:rPr>
                <w:rStyle w:val="FootnoteReference"/>
              </w:rPr>
              <w:t>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64D" w:rsidRPr="001A6BC7" w:rsidRDefault="0006764D" w:rsidP="005535A8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1A6BC7">
              <w:rPr>
                <w:rFonts w:ascii="Trebuchet MS" w:eastAsia="Calibri" w:hAnsi="Trebuchet MS" w:cs="Times New Roman"/>
                <w:color w:val="000000"/>
              </w:rPr>
              <w:t>Domeniu de activitate relevant în raport cu SDL</w:t>
            </w:r>
          </w:p>
        </w:tc>
      </w:tr>
      <w:tr w:rsidR="0006764D" w:rsidRPr="001A6BC7" w:rsidTr="005535A8">
        <w:trPr>
          <w:trHeight w:val="332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64D" w:rsidRPr="001A6BC7" w:rsidRDefault="0006764D" w:rsidP="005535A8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1A6BC7">
              <w:rPr>
                <w:rFonts w:ascii="Trebuchet MS" w:eastAsia="Calibri" w:hAnsi="Trebuchet MS" w:cs="Times New Roman"/>
                <w:color w:val="000000"/>
              </w:rPr>
              <w:t>1.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4D" w:rsidRPr="001A6BC7" w:rsidRDefault="0006764D" w:rsidP="005535A8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4D" w:rsidRPr="001A6BC7" w:rsidRDefault="0006764D" w:rsidP="005535A8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4D" w:rsidRPr="001A6BC7" w:rsidRDefault="0006764D" w:rsidP="005535A8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</w:p>
        </w:tc>
      </w:tr>
      <w:tr w:rsidR="0006764D" w:rsidRPr="001A6BC7" w:rsidTr="005535A8">
        <w:trPr>
          <w:trHeight w:val="332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64D" w:rsidRPr="001A6BC7" w:rsidRDefault="0006764D" w:rsidP="005535A8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1A6BC7">
              <w:rPr>
                <w:rFonts w:ascii="Trebuchet MS" w:eastAsia="Calibri" w:hAnsi="Trebuchet MS" w:cs="Times New Roman"/>
                <w:color w:val="000000"/>
              </w:rPr>
              <w:t xml:space="preserve">... 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4D" w:rsidRPr="001A6BC7" w:rsidRDefault="0006764D" w:rsidP="005535A8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4D" w:rsidRPr="001A6BC7" w:rsidRDefault="0006764D" w:rsidP="005535A8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4D" w:rsidRPr="001A6BC7" w:rsidRDefault="0006764D" w:rsidP="005535A8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</w:p>
        </w:tc>
      </w:tr>
      <w:tr w:rsidR="0006764D" w:rsidRPr="001A6BC7" w:rsidTr="005535A8">
        <w:trPr>
          <w:trHeight w:val="332"/>
          <w:jc w:val="center"/>
        </w:trPr>
        <w:tc>
          <w:tcPr>
            <w:tcW w:w="8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06764D" w:rsidRPr="001A6BC7" w:rsidRDefault="0006764D" w:rsidP="005535A8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1A6BC7">
              <w:rPr>
                <w:rFonts w:ascii="Trebuchet MS" w:eastAsia="Calibri" w:hAnsi="Trebuchet MS" w:cs="Times New Roman"/>
                <w:color w:val="000000"/>
              </w:rPr>
              <w:t>PONDEREA PARTENERILOR – PERSOANE FIZICE RELEVANTE DIN TOTAL PARTENERIAT ____% (max. 5%)</w:t>
            </w:r>
          </w:p>
        </w:tc>
      </w:tr>
    </w:tbl>
    <w:p w:rsidR="0006764D" w:rsidRPr="006D3E2F" w:rsidRDefault="0006764D" w:rsidP="0006764D">
      <w:pPr>
        <w:rPr>
          <w:rFonts w:ascii="Trebuchet MS" w:hAnsi="Trebuchet MS"/>
        </w:rPr>
      </w:pPr>
    </w:p>
    <w:p w:rsidR="0006764D" w:rsidRDefault="0006764D" w:rsidP="0006764D">
      <w:pPr>
        <w:spacing w:after="0"/>
        <w:jc w:val="right"/>
        <w:rPr>
          <w:rFonts w:ascii="Trebuchet MS" w:hAnsi="Trebuchet MS"/>
          <w:b/>
        </w:rPr>
      </w:pPr>
    </w:p>
    <w:p w:rsidR="0006764D" w:rsidRDefault="0006764D" w:rsidP="0006764D">
      <w:pPr>
        <w:spacing w:after="0"/>
        <w:jc w:val="right"/>
        <w:rPr>
          <w:rFonts w:ascii="Trebuchet MS" w:hAnsi="Trebuchet MS"/>
          <w:b/>
        </w:rPr>
      </w:pPr>
    </w:p>
    <w:p w:rsidR="0006764D" w:rsidRDefault="0006764D" w:rsidP="0006764D">
      <w:pPr>
        <w:spacing w:after="0"/>
        <w:jc w:val="right"/>
        <w:rPr>
          <w:rFonts w:ascii="Trebuchet MS" w:hAnsi="Trebuchet MS"/>
          <w:b/>
        </w:rPr>
      </w:pPr>
    </w:p>
    <w:p w:rsidR="0006764D" w:rsidRDefault="0006764D" w:rsidP="0006764D">
      <w:pPr>
        <w:spacing w:after="0"/>
        <w:jc w:val="right"/>
        <w:rPr>
          <w:rFonts w:ascii="Trebuchet MS" w:hAnsi="Trebuchet MS"/>
          <w:b/>
        </w:rPr>
      </w:pPr>
    </w:p>
    <w:p w:rsidR="0006764D" w:rsidRDefault="0006764D" w:rsidP="0006764D">
      <w:pPr>
        <w:spacing w:after="0"/>
        <w:jc w:val="right"/>
        <w:rPr>
          <w:rFonts w:ascii="Trebuchet MS" w:hAnsi="Trebuchet MS"/>
          <w:b/>
        </w:rPr>
      </w:pPr>
    </w:p>
    <w:p w:rsidR="00E407D4" w:rsidRPr="0006764D" w:rsidRDefault="00E407D4" w:rsidP="0006764D"/>
    <w:sectPr w:rsidR="00E407D4" w:rsidRPr="000676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6EE" w:rsidRDefault="00B366EE" w:rsidP="00DA76F1">
      <w:pPr>
        <w:spacing w:after="0" w:line="240" w:lineRule="auto"/>
      </w:pPr>
      <w:r>
        <w:separator/>
      </w:r>
    </w:p>
  </w:endnote>
  <w:endnote w:type="continuationSeparator" w:id="0">
    <w:p w:rsidR="00B366EE" w:rsidRDefault="00B366EE" w:rsidP="00DA76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6EE" w:rsidRDefault="00B366EE" w:rsidP="00DA76F1">
      <w:pPr>
        <w:spacing w:after="0" w:line="240" w:lineRule="auto"/>
      </w:pPr>
      <w:r>
        <w:separator/>
      </w:r>
    </w:p>
  </w:footnote>
  <w:footnote w:type="continuationSeparator" w:id="0">
    <w:p w:rsidR="00B366EE" w:rsidRDefault="00B366EE" w:rsidP="00DA76F1">
      <w:pPr>
        <w:spacing w:after="0" w:line="240" w:lineRule="auto"/>
      </w:pPr>
      <w:r>
        <w:continuationSeparator/>
      </w:r>
    </w:p>
  </w:footnote>
  <w:footnote w:id="1">
    <w:p w:rsidR="0006764D" w:rsidRPr="00A84520" w:rsidDel="008F6C54" w:rsidRDefault="0006764D" w:rsidP="00681FB8">
      <w:pPr>
        <w:pStyle w:val="FootnoteText"/>
        <w:jc w:val="both"/>
        <w:rPr>
          <w:del w:id="0" w:author="Anca Vasilache" w:date="2016-01-12T13:32:00Z"/>
          <w:rFonts w:ascii="Trebuchet MS" w:hAnsi="Trebuchet MS"/>
          <w:sz w:val="18"/>
          <w:szCs w:val="18"/>
        </w:rPr>
      </w:pPr>
      <w:r w:rsidRPr="00A84520">
        <w:rPr>
          <w:rStyle w:val="FootnoteReference"/>
          <w:rFonts w:ascii="Trebuchet MS" w:hAnsi="Trebuchet MS"/>
          <w:sz w:val="18"/>
          <w:szCs w:val="18"/>
        </w:rPr>
        <w:footnoteRef/>
      </w:r>
      <w:r w:rsidRPr="00A84520">
        <w:rPr>
          <w:rFonts w:ascii="Trebuchet MS" w:hAnsi="Trebuchet MS"/>
          <w:sz w:val="18"/>
          <w:szCs w:val="18"/>
        </w:rPr>
        <w:t xml:space="preserve"> </w:t>
      </w:r>
      <w:r>
        <w:rPr>
          <w:rFonts w:ascii="Trebuchet MS" w:hAnsi="Trebuchet MS"/>
          <w:sz w:val="18"/>
          <w:szCs w:val="18"/>
        </w:rPr>
        <w:t>S</w:t>
      </w:r>
      <w:r w:rsidRPr="00A84520">
        <w:rPr>
          <w:rFonts w:ascii="Trebuchet MS" w:hAnsi="Trebuchet MS"/>
          <w:sz w:val="18"/>
          <w:szCs w:val="18"/>
        </w:rPr>
        <w:t xml:space="preserve">e va completa cu denumirea localității din teritoriul </w:t>
      </w:r>
      <w:r w:rsidRPr="008D2D67">
        <w:rPr>
          <w:rFonts w:ascii="Trebuchet MS" w:hAnsi="Trebuchet MS"/>
          <w:sz w:val="18"/>
          <w:szCs w:val="18"/>
        </w:rPr>
        <w:t>acoperit de parteneriat</w:t>
      </w:r>
      <w:r w:rsidRPr="00A84520">
        <w:rPr>
          <w:rFonts w:ascii="Trebuchet MS" w:hAnsi="Trebuchet MS"/>
          <w:sz w:val="18"/>
          <w:szCs w:val="18"/>
        </w:rPr>
        <w:t xml:space="preserve"> în care este înregistrat sediul/punctul de lucru/etc. Pentru partenerii care nu au sediu/punct de lucru/etc. în teritoriul </w:t>
      </w:r>
      <w:r w:rsidRPr="008D2D67">
        <w:rPr>
          <w:rFonts w:ascii="Trebuchet MS" w:hAnsi="Trebuchet MS"/>
          <w:sz w:val="18"/>
          <w:szCs w:val="18"/>
        </w:rPr>
        <w:t>acoperit de parte</w:t>
      </w:r>
      <w:bookmarkStart w:id="1" w:name="_GoBack"/>
      <w:bookmarkEnd w:id="1"/>
      <w:r w:rsidRPr="008D2D67">
        <w:rPr>
          <w:rFonts w:ascii="Trebuchet MS" w:hAnsi="Trebuchet MS"/>
          <w:sz w:val="18"/>
          <w:szCs w:val="18"/>
        </w:rPr>
        <w:t>neriat</w:t>
      </w:r>
      <w:r w:rsidRPr="00A84520">
        <w:rPr>
          <w:rFonts w:ascii="Trebuchet MS" w:hAnsi="Trebuchet MS"/>
          <w:sz w:val="18"/>
          <w:szCs w:val="18"/>
        </w:rPr>
        <w:t xml:space="preserve"> se menționează localitatea și județul din afara teritoriului în care sunt înregistrați.</w:t>
      </w:r>
    </w:p>
  </w:footnote>
  <w:footnote w:id="2">
    <w:p w:rsidR="00681FB8" w:rsidRDefault="00681FB8" w:rsidP="00681FB8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>
        <w:rPr>
          <w:rFonts w:ascii="Trebuchet MS" w:hAnsi="Trebuchet MS"/>
          <w:sz w:val="18"/>
          <w:szCs w:val="18"/>
        </w:rPr>
        <w:t>S</w:t>
      </w:r>
      <w:r w:rsidRPr="00A84520">
        <w:rPr>
          <w:rFonts w:ascii="Trebuchet MS" w:hAnsi="Trebuchet MS"/>
          <w:sz w:val="18"/>
          <w:szCs w:val="18"/>
        </w:rPr>
        <w:t xml:space="preserve">e </w:t>
      </w:r>
      <w:r w:rsidRPr="00A84520">
        <w:rPr>
          <w:rFonts w:ascii="Trebuchet MS" w:hAnsi="Trebuchet MS"/>
          <w:sz w:val="18"/>
          <w:szCs w:val="18"/>
        </w:rPr>
        <w:t>va evidenția obiectul de activitate care reprezintă interesele unei minorități locale/interesele tinerilor/femeilor/ domeniul protecției mediului</w:t>
      </w:r>
      <w:r>
        <w:rPr>
          <w:rFonts w:ascii="Trebuchet MS" w:hAnsi="Trebuchet MS"/>
          <w:sz w:val="18"/>
          <w:szCs w:val="18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94C"/>
    <w:rsid w:val="0006764D"/>
    <w:rsid w:val="00074BB4"/>
    <w:rsid w:val="005777D3"/>
    <w:rsid w:val="00681FB8"/>
    <w:rsid w:val="007D6945"/>
    <w:rsid w:val="007F66C6"/>
    <w:rsid w:val="00A51ED0"/>
    <w:rsid w:val="00B366EE"/>
    <w:rsid w:val="00DA76F1"/>
    <w:rsid w:val="00E407D4"/>
    <w:rsid w:val="00F37188"/>
    <w:rsid w:val="00F821BE"/>
    <w:rsid w:val="00F93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76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DA76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A76F1"/>
    <w:rPr>
      <w:sz w:val="20"/>
      <w:szCs w:val="20"/>
    </w:rPr>
  </w:style>
  <w:style w:type="character" w:styleId="FootnoteReference">
    <w:name w:val="footnote reference"/>
    <w:basedOn w:val="DefaultParagraphFont"/>
    <w:unhideWhenUsed/>
    <w:rsid w:val="00DA76F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76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DA76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A76F1"/>
    <w:rPr>
      <w:sz w:val="20"/>
      <w:szCs w:val="20"/>
    </w:rPr>
  </w:style>
  <w:style w:type="character" w:styleId="FootnoteReference">
    <w:name w:val="footnote reference"/>
    <w:basedOn w:val="DefaultParagraphFont"/>
    <w:unhideWhenUsed/>
    <w:rsid w:val="00DA76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8DA90-6D26-41CF-8C21-F63F5B953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156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Ildico Abrudean</dc:creator>
  <cp:lastModifiedBy>Anca Vasilache</cp:lastModifiedBy>
  <cp:revision>8</cp:revision>
  <dcterms:created xsi:type="dcterms:W3CDTF">2015-11-27T14:44:00Z</dcterms:created>
  <dcterms:modified xsi:type="dcterms:W3CDTF">2016-02-25T09:17:00Z</dcterms:modified>
</cp:coreProperties>
</file>